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E2B18" w14:textId="77777777" w:rsidR="00096865" w:rsidRPr="00FE4A6D" w:rsidRDefault="007B188A" w:rsidP="00EF3662">
      <w:pPr>
        <w:pStyle w:val="aa"/>
        <w:ind w:right="-7" w:firstLine="567"/>
        <w:jc w:val="right"/>
        <w:rPr>
          <w:rFonts w:ascii="Arial LatArm" w:hAnsi="Arial LatArm" w:cs="Sylfaen"/>
          <w:i/>
          <w:sz w:val="18"/>
          <w:szCs w:val="18"/>
        </w:rPr>
      </w:pPr>
      <w:r w:rsidRPr="00FE4A6D">
        <w:rPr>
          <w:rFonts w:ascii="Arial LatArm" w:hAnsi="Arial LatArm" w:cs="Sylfaen"/>
          <w:i/>
          <w:sz w:val="18"/>
          <w:szCs w:val="18"/>
        </w:rPr>
        <w:t xml:space="preserve">                                                                                   </w:t>
      </w:r>
      <w:r w:rsidR="00931A1F" w:rsidRPr="00FE4A6D">
        <w:rPr>
          <w:rFonts w:ascii="Arial LatArm" w:hAnsi="Arial LatArm" w:cs="Sylfaen"/>
          <w:i/>
          <w:sz w:val="18"/>
          <w:szCs w:val="18"/>
        </w:rPr>
        <w:t xml:space="preserve"> </w:t>
      </w:r>
    </w:p>
    <w:p w14:paraId="1C673BC2" w14:textId="77777777" w:rsidR="00B422A1" w:rsidRDefault="00B422A1" w:rsidP="00B422A1">
      <w:pPr>
        <w:pStyle w:val="23"/>
        <w:ind w:firstLine="567"/>
        <w:jc w:val="right"/>
      </w:pPr>
      <w:r>
        <w:rPr>
          <w:rFonts w:ascii="Sylfaen" w:hAnsi="Sylfaen" w:cs="Sylfaen"/>
        </w:rPr>
        <w:t>Հավելված</w:t>
      </w:r>
      <w:r>
        <w:t xml:space="preserve"> N 7</w:t>
      </w:r>
    </w:p>
    <w:p w14:paraId="3F6C4F2D" w14:textId="77777777" w:rsidR="00B422A1" w:rsidRDefault="00B422A1" w:rsidP="00B422A1">
      <w:pPr>
        <w:pStyle w:val="23"/>
        <w:spacing w:line="480" w:lineRule="auto"/>
        <w:ind w:firstLine="567"/>
        <w:jc w:val="right"/>
      </w:pPr>
      <w:r>
        <w:rPr>
          <w:rFonts w:ascii="Sylfaen" w:hAnsi="Sylfaen" w:cs="Sylfaen"/>
        </w:rPr>
        <w:t>ՀՀ</w:t>
      </w:r>
      <w:r>
        <w:t xml:space="preserve"> </w:t>
      </w:r>
      <w:r>
        <w:rPr>
          <w:rFonts w:ascii="Sylfaen" w:hAnsi="Sylfaen" w:cs="Sylfaen"/>
        </w:rPr>
        <w:t>ֆինանսների</w:t>
      </w:r>
      <w:r>
        <w:t xml:space="preserve"> </w:t>
      </w:r>
      <w:r>
        <w:rPr>
          <w:rFonts w:ascii="Sylfaen" w:hAnsi="Sylfaen" w:cs="Sylfaen"/>
        </w:rPr>
        <w:t>նախարարի</w:t>
      </w:r>
      <w:r>
        <w:t xml:space="preserve"> 2023 </w:t>
      </w:r>
      <w:r>
        <w:rPr>
          <w:rFonts w:ascii="Sylfaen" w:hAnsi="Sylfaen" w:cs="Sylfaen"/>
        </w:rPr>
        <w:t>թվականի</w:t>
      </w:r>
      <w:r>
        <w:t xml:space="preserve"> </w:t>
      </w:r>
      <w:r>
        <w:rPr>
          <w:rFonts w:ascii="Sylfaen" w:hAnsi="Sylfaen" w:cs="Sylfaen"/>
        </w:rPr>
        <w:t>մարտի</w:t>
      </w:r>
      <w:r>
        <w:t xml:space="preserve"> 1-</w:t>
      </w:r>
      <w:r>
        <w:rPr>
          <w:rFonts w:ascii="Sylfaen" w:hAnsi="Sylfaen" w:cs="Sylfaen"/>
        </w:rPr>
        <w:t>ի</w:t>
      </w:r>
      <w:r>
        <w:t xml:space="preserve"> </w:t>
      </w:r>
    </w:p>
    <w:p w14:paraId="3926590D" w14:textId="77777777" w:rsidR="00B422A1" w:rsidRDefault="00B422A1" w:rsidP="00B422A1">
      <w:pPr>
        <w:pStyle w:val="23"/>
        <w:ind w:right="-7" w:firstLine="567"/>
        <w:jc w:val="right"/>
      </w:pPr>
      <w:r>
        <w:t xml:space="preserve"> N 87 -</w:t>
      </w:r>
      <w:r>
        <w:rPr>
          <w:rFonts w:ascii="Sylfaen" w:hAnsi="Sylfaen" w:cs="Sylfaen"/>
        </w:rPr>
        <w:t>Ա</w:t>
      </w:r>
      <w:r>
        <w:t xml:space="preserve"> </w:t>
      </w:r>
      <w:r>
        <w:rPr>
          <w:rFonts w:ascii="Sylfaen" w:hAnsi="Sylfaen" w:cs="Sylfaen"/>
        </w:rPr>
        <w:t>հրամանի</w:t>
      </w:r>
      <w:r>
        <w:t xml:space="preserve">     </w:t>
      </w:r>
    </w:p>
    <w:p w14:paraId="0F330A30" w14:textId="77777777" w:rsidR="00B422A1" w:rsidRDefault="00B422A1" w:rsidP="00B422A1">
      <w:pPr>
        <w:pStyle w:val="23"/>
        <w:ind w:right="-7" w:firstLine="567"/>
        <w:jc w:val="right"/>
      </w:pPr>
    </w:p>
    <w:p w14:paraId="341A8B56" w14:textId="77777777" w:rsidR="00B422A1" w:rsidRDefault="00B422A1" w:rsidP="00B422A1">
      <w:pPr>
        <w:pStyle w:val="23"/>
        <w:ind w:right="-7" w:firstLine="567"/>
        <w:jc w:val="right"/>
      </w:pPr>
      <w:r>
        <w:rPr>
          <w:rFonts w:ascii="Sylfaen" w:hAnsi="Sylfaen" w:cs="Sylfaen"/>
        </w:rPr>
        <w:t>Օրինակելի</w:t>
      </w:r>
      <w:r>
        <w:t xml:space="preserve"> </w:t>
      </w:r>
      <w:r>
        <w:rPr>
          <w:rFonts w:ascii="Sylfaen" w:hAnsi="Sylfaen" w:cs="Sylfaen"/>
        </w:rPr>
        <w:t>ձև</w:t>
      </w:r>
    </w:p>
    <w:p w14:paraId="15B3BF46" w14:textId="77777777" w:rsidR="00096865" w:rsidRPr="00FE4A6D" w:rsidRDefault="00096865" w:rsidP="00EF3662">
      <w:pPr>
        <w:pStyle w:val="a3"/>
        <w:spacing w:line="240" w:lineRule="auto"/>
        <w:jc w:val="center"/>
        <w:rPr>
          <w:i w:val="0"/>
          <w:lang w:val="af-ZA"/>
        </w:rPr>
      </w:pPr>
    </w:p>
    <w:p w14:paraId="2BBDA5E4" w14:textId="77777777" w:rsidR="00642EFE" w:rsidRPr="00FE4A6D" w:rsidRDefault="00642EFE" w:rsidP="00EF3662">
      <w:pPr>
        <w:pStyle w:val="a3"/>
        <w:spacing w:line="240" w:lineRule="auto"/>
        <w:jc w:val="center"/>
        <w:rPr>
          <w:i w:val="0"/>
          <w:lang w:val="af-ZA"/>
        </w:rPr>
      </w:pPr>
      <w:r w:rsidRPr="00FE4A6D">
        <w:rPr>
          <w:rFonts w:ascii="GHEA Grapalat" w:hAnsi="GHEA Grapalat"/>
          <w:i w:val="0"/>
          <w:lang w:val="af-ZA"/>
        </w:rPr>
        <w:t>ՀԱՅՏԱՐԱՐՈՒԹՅՈՒՆ</w:t>
      </w:r>
    </w:p>
    <w:p w14:paraId="2591DDEB" w14:textId="77777777" w:rsidR="00642EFE" w:rsidRPr="00FE4A6D" w:rsidRDefault="00FD6146" w:rsidP="00EF3662">
      <w:pPr>
        <w:pStyle w:val="a3"/>
        <w:spacing w:line="240" w:lineRule="auto"/>
        <w:jc w:val="center"/>
        <w:rPr>
          <w:i w:val="0"/>
          <w:lang w:val="af-ZA"/>
        </w:rPr>
      </w:pPr>
      <w:r w:rsidRPr="00FE4A6D">
        <w:rPr>
          <w:rFonts w:ascii="GHEA Grapalat" w:hAnsi="GHEA Grapalat"/>
          <w:i w:val="0"/>
          <w:lang w:val="af-ZA"/>
        </w:rPr>
        <w:t>ԳՆԱՆԱՇՄԱՆ</w:t>
      </w:r>
      <w:r w:rsidRPr="00FE4A6D">
        <w:rPr>
          <w:i w:val="0"/>
          <w:lang w:val="af-ZA"/>
        </w:rPr>
        <w:t xml:space="preserve"> </w:t>
      </w:r>
      <w:r w:rsidRPr="00FE4A6D">
        <w:rPr>
          <w:rFonts w:ascii="GHEA Grapalat" w:hAnsi="GHEA Grapalat"/>
          <w:i w:val="0"/>
          <w:lang w:val="af-ZA"/>
        </w:rPr>
        <w:t>ՀԱՐՑՄԱՆ</w:t>
      </w:r>
      <w:r w:rsidR="00642EFE" w:rsidRPr="00FE4A6D">
        <w:rPr>
          <w:i w:val="0"/>
          <w:lang w:val="af-ZA"/>
        </w:rPr>
        <w:t xml:space="preserve"> </w:t>
      </w:r>
      <w:r w:rsidR="00642EFE" w:rsidRPr="00FE4A6D">
        <w:rPr>
          <w:rFonts w:ascii="GHEA Grapalat" w:hAnsi="GHEA Grapalat"/>
          <w:i w:val="0"/>
          <w:lang w:val="af-ZA"/>
        </w:rPr>
        <w:t>ՄԱՍԻՆ</w:t>
      </w:r>
    </w:p>
    <w:p w14:paraId="67FB3BCA" w14:textId="77777777" w:rsidR="00642EFE" w:rsidRPr="00FE4A6D" w:rsidRDefault="00642EFE" w:rsidP="00EF3662">
      <w:pPr>
        <w:pStyle w:val="a3"/>
        <w:spacing w:line="240" w:lineRule="auto"/>
        <w:jc w:val="center"/>
        <w:rPr>
          <w:i w:val="0"/>
          <w:lang w:val="af-ZA"/>
        </w:rPr>
      </w:pPr>
    </w:p>
    <w:p w14:paraId="2C318FCC" w14:textId="77777777" w:rsidR="00642EFE" w:rsidRPr="00FE4A6D" w:rsidRDefault="00642EFE" w:rsidP="00EF3662">
      <w:pPr>
        <w:pStyle w:val="a3"/>
        <w:spacing w:line="240" w:lineRule="auto"/>
        <w:jc w:val="center"/>
        <w:rPr>
          <w:i w:val="0"/>
          <w:lang w:val="af-ZA"/>
        </w:rPr>
      </w:pPr>
      <w:r w:rsidRPr="00FE4A6D">
        <w:rPr>
          <w:rFonts w:ascii="GHEA Grapalat" w:hAnsi="GHEA Grapalat"/>
          <w:i w:val="0"/>
          <w:lang w:val="af-ZA"/>
        </w:rPr>
        <w:t>Հայտարարության</w:t>
      </w:r>
      <w:r w:rsidRPr="00FE4A6D">
        <w:rPr>
          <w:i w:val="0"/>
          <w:lang w:val="af-ZA"/>
        </w:rPr>
        <w:t xml:space="preserve"> </w:t>
      </w:r>
      <w:r w:rsidRPr="00FE4A6D">
        <w:rPr>
          <w:rFonts w:ascii="GHEA Grapalat" w:hAnsi="GHEA Grapalat"/>
          <w:i w:val="0"/>
          <w:lang w:val="af-ZA"/>
        </w:rPr>
        <w:t>սույն</w:t>
      </w:r>
      <w:r w:rsidRPr="00FE4A6D">
        <w:rPr>
          <w:i w:val="0"/>
          <w:lang w:val="af-ZA"/>
        </w:rPr>
        <w:t xml:space="preserve"> </w:t>
      </w:r>
      <w:r w:rsidRPr="00FE4A6D">
        <w:rPr>
          <w:rFonts w:ascii="GHEA Grapalat" w:hAnsi="GHEA Grapalat"/>
          <w:i w:val="0"/>
          <w:lang w:val="af-ZA"/>
        </w:rPr>
        <w:t>տեքստը</w:t>
      </w:r>
      <w:r w:rsidRPr="00FE4A6D">
        <w:rPr>
          <w:i w:val="0"/>
          <w:lang w:val="af-ZA"/>
        </w:rPr>
        <w:t xml:space="preserve"> </w:t>
      </w:r>
      <w:r w:rsidRPr="00FE4A6D">
        <w:rPr>
          <w:rFonts w:ascii="GHEA Grapalat" w:hAnsi="GHEA Grapalat"/>
          <w:i w:val="0"/>
          <w:lang w:val="af-ZA"/>
        </w:rPr>
        <w:t>հաստատված</w:t>
      </w:r>
      <w:r w:rsidRPr="00FE4A6D">
        <w:rPr>
          <w:i w:val="0"/>
          <w:lang w:val="af-ZA"/>
        </w:rPr>
        <w:t xml:space="preserve"> </w:t>
      </w:r>
      <w:r w:rsidRPr="00FE4A6D">
        <w:rPr>
          <w:rFonts w:ascii="GHEA Grapalat" w:hAnsi="GHEA Grapalat"/>
          <w:i w:val="0"/>
          <w:lang w:val="af-ZA"/>
        </w:rPr>
        <w:t>է</w:t>
      </w:r>
      <w:r w:rsidRPr="00FE4A6D">
        <w:rPr>
          <w:i w:val="0"/>
          <w:lang w:val="af-ZA"/>
        </w:rPr>
        <w:t xml:space="preserve"> </w:t>
      </w:r>
      <w:r w:rsidR="00C0193C" w:rsidRPr="00FE4A6D">
        <w:rPr>
          <w:rFonts w:ascii="GHEA Grapalat" w:hAnsi="GHEA Grapalat"/>
          <w:i w:val="0"/>
          <w:lang w:val="af-ZA"/>
        </w:rPr>
        <w:t>գնահատող</w:t>
      </w:r>
      <w:r w:rsidR="00C0193C" w:rsidRPr="00FE4A6D">
        <w:rPr>
          <w:i w:val="0"/>
          <w:lang w:val="af-ZA"/>
        </w:rPr>
        <w:t xml:space="preserve"> </w:t>
      </w:r>
      <w:r w:rsidRPr="00FE4A6D">
        <w:rPr>
          <w:rFonts w:ascii="GHEA Grapalat" w:hAnsi="GHEA Grapalat"/>
          <w:i w:val="0"/>
          <w:lang w:val="af-ZA"/>
        </w:rPr>
        <w:t>հանձնաժողովի</w:t>
      </w:r>
    </w:p>
    <w:p w14:paraId="04664FAB" w14:textId="585A88A1" w:rsidR="0091042F" w:rsidRPr="00FE4A6D" w:rsidRDefault="00642EFE" w:rsidP="00D21F8D">
      <w:pPr>
        <w:pStyle w:val="a3"/>
        <w:spacing w:line="240" w:lineRule="auto"/>
        <w:jc w:val="center"/>
        <w:rPr>
          <w:i w:val="0"/>
          <w:lang w:val="af-ZA"/>
        </w:rPr>
      </w:pPr>
      <w:r w:rsidRPr="00FE4A6D">
        <w:rPr>
          <w:i w:val="0"/>
          <w:lang w:val="af-ZA"/>
        </w:rPr>
        <w:t>20</w:t>
      </w:r>
      <w:r w:rsidR="00FD6146" w:rsidRPr="00FE4A6D">
        <w:rPr>
          <w:i w:val="0"/>
          <w:lang w:val="af-ZA"/>
        </w:rPr>
        <w:t>2</w:t>
      </w:r>
      <w:r w:rsidR="009F4283">
        <w:rPr>
          <w:i w:val="0"/>
          <w:lang w:val="af-ZA"/>
        </w:rPr>
        <w:t>5</w:t>
      </w:r>
      <w:r w:rsidR="00F5653D" w:rsidRPr="00FE4A6D">
        <w:rPr>
          <w:i w:val="0"/>
          <w:lang w:val="af-ZA"/>
        </w:rPr>
        <w:t xml:space="preserve"> </w:t>
      </w:r>
      <w:r w:rsidRPr="00FE4A6D">
        <w:rPr>
          <w:rFonts w:ascii="GHEA Grapalat" w:hAnsi="GHEA Grapalat"/>
          <w:i w:val="0"/>
          <w:lang w:val="af-ZA"/>
        </w:rPr>
        <w:t>թվականի</w:t>
      </w:r>
      <w:r w:rsidRPr="00FE4A6D">
        <w:rPr>
          <w:i w:val="0"/>
          <w:lang w:val="af-ZA"/>
        </w:rPr>
        <w:t xml:space="preserve"> </w:t>
      </w:r>
      <w:r w:rsidR="00AF55F5">
        <w:rPr>
          <w:rFonts w:ascii="Sylfaen" w:hAnsi="Sylfaen"/>
          <w:i w:val="0"/>
          <w:lang w:val="af-ZA"/>
        </w:rPr>
        <w:t>դեկտեմբերի</w:t>
      </w:r>
      <w:r w:rsidR="003B6ABB">
        <w:rPr>
          <w:rFonts w:ascii="Sylfaen" w:hAnsi="Sylfaen"/>
          <w:i w:val="0"/>
          <w:lang w:val="af-ZA"/>
        </w:rPr>
        <w:t xml:space="preserve"> </w:t>
      </w:r>
      <w:r w:rsidR="00AF55F5">
        <w:rPr>
          <w:rFonts w:ascii="Sylfaen" w:hAnsi="Sylfaen"/>
          <w:i w:val="0"/>
          <w:lang w:val="af-ZA"/>
        </w:rPr>
        <w:t>18</w:t>
      </w:r>
      <w:r w:rsidR="00895C90">
        <w:rPr>
          <w:rFonts w:ascii="Sylfaen" w:hAnsi="Sylfaen"/>
          <w:i w:val="0"/>
          <w:lang w:val="af-ZA"/>
        </w:rPr>
        <w:t>-ի  1</w:t>
      </w:r>
      <w:r w:rsidR="003C53D4" w:rsidRPr="00FE4A6D">
        <w:rPr>
          <w:i w:val="0"/>
          <w:lang w:val="af-ZA"/>
        </w:rPr>
        <w:t xml:space="preserve"> </w:t>
      </w:r>
      <w:r w:rsidRPr="00FE4A6D">
        <w:rPr>
          <w:rFonts w:ascii="GHEA Grapalat" w:hAnsi="GHEA Grapalat"/>
          <w:i w:val="0"/>
          <w:lang w:val="af-ZA"/>
        </w:rPr>
        <w:t>որոշմամբ</w:t>
      </w:r>
      <w:r w:rsidRPr="00FE4A6D">
        <w:rPr>
          <w:i w:val="0"/>
          <w:lang w:val="af-ZA"/>
        </w:rPr>
        <w:t xml:space="preserve"> </w:t>
      </w:r>
    </w:p>
    <w:p w14:paraId="640AFC54" w14:textId="77777777" w:rsidR="0091042F" w:rsidRPr="00FE4A6D" w:rsidRDefault="0091042F" w:rsidP="00EF3662">
      <w:pPr>
        <w:pStyle w:val="a3"/>
        <w:spacing w:line="240" w:lineRule="auto"/>
        <w:jc w:val="center"/>
        <w:rPr>
          <w:i w:val="0"/>
          <w:lang w:val="af-ZA"/>
        </w:rPr>
      </w:pPr>
    </w:p>
    <w:p w14:paraId="0722C931" w14:textId="223B771D" w:rsidR="00EC4863" w:rsidRDefault="00496E18" w:rsidP="00EC4863">
      <w:pPr>
        <w:pStyle w:val="a3"/>
        <w:spacing w:line="240" w:lineRule="auto"/>
        <w:jc w:val="center"/>
        <w:rPr>
          <w:rFonts w:ascii="GHEA Grapalat" w:hAnsi="GHEA Grapalat"/>
          <w:b/>
          <w:i w:val="0"/>
          <w:lang w:val="af-ZA"/>
        </w:rPr>
      </w:pPr>
      <w:r w:rsidRPr="00FE4A6D">
        <w:rPr>
          <w:rFonts w:ascii="GHEA Grapalat" w:hAnsi="GHEA Grapalat"/>
          <w:lang w:val="af-ZA"/>
        </w:rPr>
        <w:t>Ընթացակարգի</w:t>
      </w:r>
      <w:r w:rsidRPr="00FE4A6D">
        <w:rPr>
          <w:lang w:val="af-ZA"/>
        </w:rPr>
        <w:t xml:space="preserve"> </w:t>
      </w:r>
      <w:r w:rsidR="00642EFE" w:rsidRPr="00FE4A6D">
        <w:rPr>
          <w:rFonts w:ascii="GHEA Grapalat" w:hAnsi="GHEA Grapalat"/>
          <w:lang w:val="af-ZA"/>
        </w:rPr>
        <w:t>ծածկագիրը</w:t>
      </w:r>
      <w:r w:rsidR="00642EFE" w:rsidRPr="00FE4A6D">
        <w:rPr>
          <w:lang w:val="af-ZA"/>
        </w:rPr>
        <w:t>`</w:t>
      </w:r>
      <w:r w:rsidR="0091042F" w:rsidRPr="00FE4A6D">
        <w:rPr>
          <w:lang w:val="af-ZA"/>
        </w:rPr>
        <w:t xml:space="preserve"> </w:t>
      </w:r>
      <w:r w:rsidR="00EC4863" w:rsidRPr="00EC4863">
        <w:rPr>
          <w:rFonts w:ascii="Sylfaen" w:hAnsi="Sylfaen"/>
          <w:b/>
          <w:bCs/>
        </w:rPr>
        <w:t>ՀՀԿՄԱ</w:t>
      </w:r>
      <w:r w:rsidR="00EC4863" w:rsidRPr="00EC4863">
        <w:rPr>
          <w:rFonts w:ascii="Sylfaen" w:hAnsi="Sylfaen"/>
          <w:b/>
          <w:bCs/>
          <w:lang w:val="af-ZA"/>
        </w:rPr>
        <w:t>7</w:t>
      </w:r>
      <w:r w:rsidR="00EC4863" w:rsidRPr="00EC4863">
        <w:rPr>
          <w:rFonts w:ascii="Sylfaen" w:hAnsi="Sylfaen"/>
          <w:b/>
          <w:bCs/>
        </w:rPr>
        <w:t>ՀԴ</w:t>
      </w:r>
      <w:r w:rsidR="00EC4863" w:rsidRPr="00EC4863">
        <w:rPr>
          <w:rFonts w:ascii="Sylfaen" w:hAnsi="Sylfaen"/>
          <w:b/>
          <w:bCs/>
          <w:lang w:val="af-ZA"/>
        </w:rPr>
        <w:t xml:space="preserve">-ԳՀ- </w:t>
      </w:r>
      <w:r w:rsidR="00EC4863" w:rsidRPr="00EC4863">
        <w:rPr>
          <w:rFonts w:ascii="Sylfaen" w:hAnsi="Sylfaen"/>
          <w:b/>
          <w:bCs/>
        </w:rPr>
        <w:t>ԱՊՁԲ</w:t>
      </w:r>
      <w:r w:rsidR="00EC4863" w:rsidRPr="00EC4863">
        <w:rPr>
          <w:rFonts w:ascii="Sylfaen" w:hAnsi="Sylfaen"/>
          <w:b/>
          <w:bCs/>
          <w:lang w:val="af-ZA"/>
        </w:rPr>
        <w:t>-202</w:t>
      </w:r>
      <w:r w:rsidR="00AF55F5">
        <w:rPr>
          <w:rFonts w:ascii="Sylfaen" w:hAnsi="Sylfaen"/>
          <w:b/>
          <w:bCs/>
          <w:lang w:val="af-ZA"/>
        </w:rPr>
        <w:t>6</w:t>
      </w:r>
      <w:r w:rsidR="00EC4863" w:rsidRPr="00EC4863">
        <w:rPr>
          <w:rFonts w:ascii="Sylfaen" w:hAnsi="Sylfaen"/>
          <w:b/>
          <w:bCs/>
          <w:lang w:val="af-ZA"/>
        </w:rPr>
        <w:t>/0</w:t>
      </w:r>
      <w:r w:rsidR="00AF55F5">
        <w:rPr>
          <w:rFonts w:ascii="Sylfaen" w:hAnsi="Sylfaen"/>
          <w:b/>
          <w:bCs/>
          <w:lang w:val="af-ZA"/>
        </w:rPr>
        <w:t>1</w:t>
      </w:r>
      <w:r w:rsidR="00EC4863">
        <w:rPr>
          <w:rFonts w:ascii="Sylfaen" w:hAnsi="Sylfaen"/>
          <w:lang w:val="af-ZA"/>
        </w:rPr>
        <w:t xml:space="preserve"> </w:t>
      </w:r>
      <w:r w:rsidR="00EC4863">
        <w:rPr>
          <w:rFonts w:ascii="GHEA Grapalat" w:hAnsi="GHEA Grapalat"/>
          <w:b/>
          <w:i w:val="0"/>
          <w:lang w:val="af-ZA"/>
        </w:rPr>
        <w:t xml:space="preserve">   </w:t>
      </w:r>
    </w:p>
    <w:p w14:paraId="147F1EF9" w14:textId="5C8D196B" w:rsidR="00F735E1" w:rsidRPr="00FE4A6D" w:rsidRDefault="00F735E1" w:rsidP="00EC4863">
      <w:pPr>
        <w:jc w:val="center"/>
        <w:rPr>
          <w:b/>
          <w:i/>
          <w:lang w:val="af-ZA"/>
        </w:rPr>
      </w:pPr>
    </w:p>
    <w:p w14:paraId="66D96A33" w14:textId="77777777" w:rsidR="00D73989" w:rsidRDefault="00D73989" w:rsidP="00D73989">
      <w:pPr>
        <w:pStyle w:val="23"/>
        <w:spacing w:line="240" w:lineRule="auto"/>
        <w:ind w:firstLine="567"/>
        <w:rPr>
          <w:rFonts w:ascii="GHEA Grapalat" w:hAnsi="GHEA Grapalat"/>
          <w:b/>
          <w:sz w:val="18"/>
          <w:szCs w:val="18"/>
          <w:lang w:val="hy-AM"/>
        </w:rPr>
      </w:pPr>
      <w:r>
        <w:rPr>
          <w:rFonts w:ascii="GHEA Grapalat" w:hAnsi="GHEA Grapalat"/>
          <w:b/>
          <w:lang w:val="hy-AM"/>
        </w:rPr>
        <w:t>Գնումն իրականացվում է «Գնումների մասին» ՀՀ օրենքի 15-րդ հոդվածի 6-րդ մասի 2-րդ կետի համաձայն:</w:t>
      </w:r>
    </w:p>
    <w:p w14:paraId="6BD404FB" w14:textId="77777777" w:rsidR="00F735E1" w:rsidRPr="00D73989" w:rsidRDefault="00F735E1" w:rsidP="00EF3662">
      <w:pPr>
        <w:pStyle w:val="a3"/>
        <w:spacing w:line="240" w:lineRule="auto"/>
        <w:jc w:val="center"/>
        <w:rPr>
          <w:b/>
          <w:i w:val="0"/>
          <w:lang w:val="hy-AM"/>
        </w:rPr>
      </w:pPr>
    </w:p>
    <w:p w14:paraId="0790FF3E" w14:textId="77777777" w:rsidR="00895C90" w:rsidRPr="00A06573" w:rsidRDefault="00895C90" w:rsidP="00895C90">
      <w:pPr>
        <w:rPr>
          <w:lang w:val="af-ZA"/>
        </w:rPr>
      </w:pPr>
    </w:p>
    <w:p w14:paraId="5BD81862" w14:textId="77777777" w:rsidR="00EC4863" w:rsidRPr="006D2064" w:rsidRDefault="00EC4863" w:rsidP="00EC4863">
      <w:pPr>
        <w:pStyle w:val="a3"/>
        <w:spacing w:line="240" w:lineRule="auto"/>
        <w:ind w:firstLine="708"/>
        <w:jc w:val="left"/>
        <w:rPr>
          <w:rStyle w:val="aff7"/>
          <w:rFonts w:ascii="Sylfaen" w:hAnsi="Sylfaen"/>
          <w:lang w:val="hy-AM"/>
        </w:rPr>
      </w:pPr>
      <w:r w:rsidRPr="00EC4863">
        <w:rPr>
          <w:rStyle w:val="aff7"/>
          <w:rFonts w:ascii="Sylfaen" w:hAnsi="Sylfaen"/>
          <w:b/>
          <w:bCs/>
          <w:lang w:val="hy-AM"/>
        </w:rPr>
        <w:t xml:space="preserve">&lt;&lt;Աբովյանի թիվ 7 հիմնական դպրոց&gt;&gt;ՊՈԱԿ-ը , </w:t>
      </w:r>
      <w:r w:rsidRPr="00EC4863">
        <w:rPr>
          <w:rStyle w:val="aff7"/>
          <w:rFonts w:ascii="Sylfaen" w:hAnsi="Sylfaen" w:cs="Sylfaen"/>
          <w:b/>
          <w:bCs/>
        </w:rPr>
        <w:t>որը</w:t>
      </w:r>
      <w:r w:rsidRPr="00EC4863">
        <w:rPr>
          <w:rStyle w:val="aff7"/>
          <w:rFonts w:cs="Arial LatArm"/>
          <w:b/>
          <w:bCs/>
          <w:lang w:val="af-ZA"/>
        </w:rPr>
        <w:t xml:space="preserve"> </w:t>
      </w:r>
      <w:r w:rsidRPr="00EC4863">
        <w:rPr>
          <w:rStyle w:val="aff7"/>
          <w:rFonts w:ascii="Sylfaen" w:hAnsi="Sylfaen" w:cs="Sylfaen"/>
          <w:b/>
          <w:bCs/>
        </w:rPr>
        <w:t>գտնվում</w:t>
      </w:r>
      <w:r w:rsidRPr="00EC4863">
        <w:rPr>
          <w:rStyle w:val="aff7"/>
          <w:rFonts w:cs="Arial LatArm"/>
          <w:b/>
          <w:bCs/>
          <w:lang w:val="af-ZA"/>
        </w:rPr>
        <w:t xml:space="preserve"> </w:t>
      </w:r>
      <w:r w:rsidRPr="00EC4863">
        <w:rPr>
          <w:rStyle w:val="aff7"/>
          <w:rFonts w:ascii="Sylfaen" w:hAnsi="Sylfaen" w:cs="Sylfaen"/>
          <w:b/>
          <w:bCs/>
        </w:rPr>
        <w:t>է</w:t>
      </w:r>
      <w:r w:rsidRPr="00EC4863">
        <w:rPr>
          <w:rStyle w:val="aff7"/>
          <w:rFonts w:ascii="Sylfaen" w:hAnsi="Sylfaen"/>
          <w:b/>
          <w:bCs/>
          <w:lang w:val="hy-AM"/>
        </w:rPr>
        <w:t xml:space="preserve">  </w:t>
      </w:r>
      <w:r w:rsidRPr="00EC4863">
        <w:rPr>
          <w:rStyle w:val="aff7"/>
          <w:rFonts w:ascii="Sylfaen" w:hAnsi="Sylfaen" w:cs="Sylfaen"/>
          <w:b/>
          <w:bCs/>
        </w:rPr>
        <w:t>է</w:t>
      </w:r>
      <w:r w:rsidRPr="00EC4863">
        <w:rPr>
          <w:rStyle w:val="aff7"/>
          <w:b/>
          <w:bCs/>
          <w:lang w:val="af-ZA"/>
        </w:rPr>
        <w:t xml:space="preserve"> </w:t>
      </w:r>
      <w:r w:rsidRPr="00EC4863">
        <w:rPr>
          <w:rStyle w:val="aff7"/>
          <w:rFonts w:ascii="Sylfaen" w:hAnsi="Sylfaen" w:cs="Sylfaen"/>
          <w:b/>
          <w:bCs/>
        </w:rPr>
        <w:t>ՀՀ</w:t>
      </w:r>
      <w:r w:rsidRPr="00EC4863">
        <w:rPr>
          <w:rStyle w:val="aff7"/>
          <w:rFonts w:cs="Arial LatArm"/>
          <w:b/>
          <w:bCs/>
          <w:lang w:val="af-ZA"/>
        </w:rPr>
        <w:t xml:space="preserve"> </w:t>
      </w:r>
      <w:r w:rsidRPr="00EC4863">
        <w:rPr>
          <w:rStyle w:val="aff7"/>
          <w:rFonts w:ascii="Sylfaen" w:hAnsi="Sylfaen" w:cs="Sylfaen"/>
          <w:b/>
          <w:bCs/>
        </w:rPr>
        <w:t>Կոտայքի</w:t>
      </w:r>
      <w:r w:rsidRPr="00EC4863">
        <w:rPr>
          <w:rStyle w:val="aff7"/>
          <w:rFonts w:cs="Arial LatArm"/>
          <w:b/>
          <w:bCs/>
          <w:lang w:val="af-ZA"/>
        </w:rPr>
        <w:t xml:space="preserve"> </w:t>
      </w:r>
      <w:r w:rsidRPr="00EC4863">
        <w:rPr>
          <w:rStyle w:val="aff7"/>
          <w:rFonts w:ascii="Sylfaen" w:hAnsi="Sylfaen" w:cs="Sylfaen"/>
          <w:b/>
          <w:bCs/>
        </w:rPr>
        <w:t>մարզ</w:t>
      </w:r>
      <w:r w:rsidRPr="00EC4863">
        <w:rPr>
          <w:rStyle w:val="aff7"/>
          <w:rFonts w:cs="Arial LatArm"/>
          <w:b/>
          <w:bCs/>
          <w:lang w:val="af-ZA"/>
        </w:rPr>
        <w:t>,</w:t>
      </w:r>
      <w:r w:rsidRPr="00EC4863">
        <w:rPr>
          <w:rStyle w:val="aff7"/>
          <w:b/>
          <w:bCs/>
          <w:lang w:val="af-ZA"/>
        </w:rPr>
        <w:t xml:space="preserve"> </w:t>
      </w:r>
      <w:r w:rsidRPr="00EC4863">
        <w:rPr>
          <w:rStyle w:val="aff7"/>
          <w:rFonts w:ascii="Sylfaen" w:hAnsi="Sylfaen" w:cs="Sylfaen"/>
          <w:b/>
          <w:bCs/>
        </w:rPr>
        <w:t>ք</w:t>
      </w:r>
      <w:r w:rsidRPr="00EC4863">
        <w:rPr>
          <w:rStyle w:val="aff7"/>
          <w:rFonts w:cs="Arial LatArm"/>
          <w:b/>
          <w:bCs/>
          <w:lang w:val="af-ZA"/>
        </w:rPr>
        <w:t>.</w:t>
      </w:r>
      <w:r w:rsidRPr="00EC4863">
        <w:rPr>
          <w:rStyle w:val="aff7"/>
          <w:rFonts w:ascii="Sylfaen" w:hAnsi="Sylfaen" w:cs="Sylfaen"/>
          <w:b/>
          <w:bCs/>
        </w:rPr>
        <w:t>Աբովյան</w:t>
      </w:r>
      <w:r w:rsidRPr="00EC4863">
        <w:rPr>
          <w:rStyle w:val="aff7"/>
          <w:rFonts w:cs="Arial LatArm"/>
          <w:b/>
          <w:bCs/>
          <w:lang w:val="af-ZA"/>
        </w:rPr>
        <w:t xml:space="preserve"> </w:t>
      </w:r>
      <w:r w:rsidRPr="00EC4863">
        <w:rPr>
          <w:rStyle w:val="aff7"/>
          <w:b/>
          <w:bCs/>
          <w:lang w:val="af-ZA"/>
        </w:rPr>
        <w:t xml:space="preserve"> </w:t>
      </w:r>
      <w:r w:rsidRPr="00EC4863">
        <w:rPr>
          <w:rStyle w:val="aff7"/>
          <w:rFonts w:ascii="Sylfaen" w:hAnsi="Sylfaen"/>
          <w:b/>
          <w:bCs/>
          <w:lang w:val="hy-AM"/>
        </w:rPr>
        <w:t xml:space="preserve">2-րդ միկրոշրջան </w:t>
      </w:r>
      <w:r w:rsidRPr="00EC4863">
        <w:rPr>
          <w:rStyle w:val="aff7"/>
          <w:b/>
          <w:bCs/>
          <w:lang w:val="af-ZA"/>
        </w:rPr>
        <w:t>&lt;&lt;</w:t>
      </w:r>
      <w:r w:rsidRPr="00EC4863">
        <w:rPr>
          <w:rStyle w:val="aff7"/>
          <w:rFonts w:ascii="Sylfaen" w:hAnsi="Sylfaen" w:cs="Sylfaen"/>
          <w:b/>
          <w:bCs/>
        </w:rPr>
        <w:t>Աբովյանի</w:t>
      </w:r>
      <w:r w:rsidRPr="00EC4863">
        <w:rPr>
          <w:rStyle w:val="aff7"/>
          <w:rFonts w:cs="Arial LatArm"/>
          <w:b/>
          <w:bCs/>
          <w:lang w:val="af-ZA"/>
        </w:rPr>
        <w:t xml:space="preserve"> </w:t>
      </w:r>
      <w:r w:rsidRPr="00EC4863">
        <w:rPr>
          <w:rStyle w:val="aff7"/>
          <w:b/>
          <w:bCs/>
          <w:lang w:val="af-ZA"/>
        </w:rPr>
        <w:t xml:space="preserve"> </w:t>
      </w:r>
      <w:r w:rsidRPr="00EC4863">
        <w:rPr>
          <w:rStyle w:val="aff7"/>
          <w:rFonts w:ascii="Sylfaen" w:hAnsi="Sylfaen" w:cs="Sylfaen"/>
          <w:b/>
          <w:bCs/>
        </w:rPr>
        <w:t>թիվ</w:t>
      </w:r>
      <w:r w:rsidRPr="00EC4863">
        <w:rPr>
          <w:rStyle w:val="aff7"/>
          <w:rFonts w:cs="Arial LatArm"/>
          <w:b/>
          <w:bCs/>
          <w:lang w:val="af-ZA"/>
        </w:rPr>
        <w:t xml:space="preserve"> </w:t>
      </w:r>
      <w:r w:rsidRPr="00EC4863">
        <w:rPr>
          <w:rStyle w:val="aff7"/>
          <w:b/>
          <w:bCs/>
          <w:lang w:val="af-ZA"/>
        </w:rPr>
        <w:t xml:space="preserve">7 </w:t>
      </w:r>
      <w:r w:rsidRPr="00EC4863">
        <w:rPr>
          <w:rStyle w:val="aff7"/>
          <w:rFonts w:ascii="Sylfaen" w:hAnsi="Sylfaen" w:cs="Sylfaen"/>
          <w:b/>
          <w:bCs/>
        </w:rPr>
        <w:t>հիմնական</w:t>
      </w:r>
      <w:r w:rsidRPr="00EC4863">
        <w:rPr>
          <w:rStyle w:val="aff7"/>
          <w:rFonts w:cs="Arial LatArm"/>
          <w:b/>
          <w:bCs/>
          <w:lang w:val="af-ZA"/>
        </w:rPr>
        <w:t xml:space="preserve"> </w:t>
      </w:r>
      <w:r w:rsidRPr="00EC4863">
        <w:rPr>
          <w:rStyle w:val="aff7"/>
          <w:rFonts w:ascii="Sylfaen" w:hAnsi="Sylfaen" w:cs="Sylfaen"/>
          <w:b/>
          <w:bCs/>
        </w:rPr>
        <w:t>դպրոց</w:t>
      </w:r>
      <w:r w:rsidRPr="00EC4863">
        <w:rPr>
          <w:rStyle w:val="aff7"/>
          <w:rFonts w:cs="Arial LatArm"/>
          <w:b/>
          <w:bCs/>
          <w:lang w:val="af-ZA"/>
        </w:rPr>
        <w:t xml:space="preserve">&gt;&gt; </w:t>
      </w:r>
      <w:r w:rsidRPr="00EC4863">
        <w:rPr>
          <w:rStyle w:val="aff7"/>
          <w:rFonts w:ascii="Sylfaen" w:hAnsi="Sylfaen" w:cs="Sylfaen"/>
          <w:b/>
          <w:bCs/>
        </w:rPr>
        <w:t>ՊՈԱԿ</w:t>
      </w:r>
      <w:r>
        <w:rPr>
          <w:rStyle w:val="aff7"/>
          <w:rFonts w:ascii="Sylfaen" w:hAnsi="Sylfaen"/>
          <w:lang w:val="hy-AM"/>
        </w:rPr>
        <w:t xml:space="preserve"> </w:t>
      </w:r>
      <w:r w:rsidRPr="006D2064">
        <w:rPr>
          <w:rStyle w:val="aff7"/>
          <w:rFonts w:ascii="Sylfaen" w:hAnsi="Sylfaen" w:cs="Sylfaen"/>
        </w:rPr>
        <w:t>հասցեում</w:t>
      </w:r>
      <w:r w:rsidRPr="0058324C">
        <w:rPr>
          <w:rStyle w:val="aff7"/>
          <w:rFonts w:cs="Arial LatArm"/>
          <w:lang w:val="af-ZA"/>
        </w:rPr>
        <w:t>,</w:t>
      </w:r>
      <w:r>
        <w:rPr>
          <w:rStyle w:val="aff7"/>
          <w:rFonts w:ascii="Sylfaen" w:hAnsi="Sylfaen"/>
          <w:lang w:val="hy-AM"/>
        </w:rPr>
        <w:t xml:space="preserve"> </w:t>
      </w:r>
      <w:r w:rsidRPr="0058324C">
        <w:rPr>
          <w:rStyle w:val="aff7"/>
          <w:lang w:val="af-ZA"/>
        </w:rPr>
        <w:t xml:space="preserve"> </w:t>
      </w:r>
      <w:r w:rsidRPr="006D2064">
        <w:rPr>
          <w:rStyle w:val="aff7"/>
          <w:rFonts w:ascii="Sylfaen" w:hAnsi="Sylfaen" w:cs="Sylfaen"/>
        </w:rPr>
        <w:t>հայտարարում</w:t>
      </w:r>
      <w:r w:rsidRPr="0058324C">
        <w:rPr>
          <w:rStyle w:val="aff7"/>
          <w:rFonts w:cs="Arial LatArm"/>
          <w:lang w:val="af-ZA"/>
        </w:rPr>
        <w:t xml:space="preserve"> </w:t>
      </w:r>
      <w:r w:rsidRPr="006D2064">
        <w:rPr>
          <w:rStyle w:val="aff7"/>
          <w:rFonts w:ascii="Sylfaen" w:hAnsi="Sylfaen" w:cs="Sylfaen"/>
        </w:rPr>
        <w:t>է</w:t>
      </w:r>
      <w:r w:rsidRPr="0058324C">
        <w:rPr>
          <w:rStyle w:val="aff7"/>
          <w:rFonts w:cs="Arial LatArm"/>
          <w:lang w:val="af-ZA"/>
        </w:rPr>
        <w:t xml:space="preserve"> </w:t>
      </w:r>
      <w:r>
        <w:rPr>
          <w:rStyle w:val="aff7"/>
          <w:rFonts w:ascii="Sylfaen" w:hAnsi="Sylfaen" w:cs="Sylfaen"/>
          <w:lang w:val="hy-AM"/>
        </w:rPr>
        <w:t xml:space="preserve">գնանշման հարցում </w:t>
      </w:r>
      <w:r w:rsidRPr="0058324C">
        <w:rPr>
          <w:rStyle w:val="aff7"/>
          <w:lang w:val="af-ZA"/>
        </w:rPr>
        <w:t xml:space="preserve">, </w:t>
      </w:r>
      <w:r w:rsidRPr="006D2064">
        <w:rPr>
          <w:rStyle w:val="aff7"/>
          <w:rFonts w:ascii="Sylfaen" w:hAnsi="Sylfaen" w:cs="Sylfaen"/>
        </w:rPr>
        <w:t>որն</w:t>
      </w:r>
      <w:r w:rsidRPr="0058324C">
        <w:rPr>
          <w:rStyle w:val="aff7"/>
          <w:rFonts w:cs="Arial LatArm"/>
          <w:lang w:val="af-ZA"/>
        </w:rPr>
        <w:t xml:space="preserve"> </w:t>
      </w:r>
      <w:r w:rsidRPr="006D2064">
        <w:rPr>
          <w:rStyle w:val="aff7"/>
          <w:rFonts w:ascii="Sylfaen" w:hAnsi="Sylfaen" w:cs="Sylfaen"/>
        </w:rPr>
        <w:t>իրականացվում</w:t>
      </w:r>
      <w:r w:rsidRPr="0058324C">
        <w:rPr>
          <w:rStyle w:val="aff7"/>
          <w:rFonts w:cs="Arial LatArm"/>
          <w:lang w:val="af-ZA"/>
        </w:rPr>
        <w:t xml:space="preserve"> </w:t>
      </w:r>
      <w:r w:rsidRPr="006D2064">
        <w:rPr>
          <w:rStyle w:val="aff7"/>
          <w:rFonts w:ascii="Sylfaen" w:hAnsi="Sylfaen" w:cs="Sylfaen"/>
        </w:rPr>
        <w:t>է</w:t>
      </w:r>
      <w:r w:rsidRPr="0058324C">
        <w:rPr>
          <w:rStyle w:val="aff7"/>
          <w:rFonts w:cs="Arial LatArm"/>
          <w:lang w:val="af-ZA"/>
        </w:rPr>
        <w:t xml:space="preserve"> </w:t>
      </w:r>
      <w:r w:rsidRPr="006D2064">
        <w:rPr>
          <w:rStyle w:val="aff7"/>
          <w:rFonts w:ascii="Sylfaen" w:hAnsi="Sylfaen" w:cs="Sylfaen"/>
        </w:rPr>
        <w:t>մեկ</w:t>
      </w:r>
      <w:r w:rsidRPr="0058324C">
        <w:rPr>
          <w:rStyle w:val="aff7"/>
          <w:rFonts w:cs="Arial LatArm"/>
          <w:lang w:val="af-ZA"/>
        </w:rPr>
        <w:t xml:space="preserve"> </w:t>
      </w:r>
      <w:r w:rsidRPr="006D2064">
        <w:rPr>
          <w:rStyle w:val="aff7"/>
          <w:rFonts w:ascii="Sylfaen" w:hAnsi="Sylfaen" w:cs="Sylfaen"/>
        </w:rPr>
        <w:t>փուլով</w:t>
      </w:r>
      <w:r w:rsidRPr="0058324C">
        <w:rPr>
          <w:rStyle w:val="aff7"/>
          <w:lang w:val="af-ZA"/>
        </w:rPr>
        <w:t>:</w:t>
      </w:r>
    </w:p>
    <w:p w14:paraId="2888FF22" w14:textId="77777777" w:rsidR="00496E18" w:rsidRPr="00FE4A6D" w:rsidRDefault="00A20B69" w:rsidP="00A2791B">
      <w:pPr>
        <w:pStyle w:val="a3"/>
        <w:spacing w:line="240" w:lineRule="auto"/>
        <w:ind w:firstLine="0"/>
        <w:rPr>
          <w:i w:val="0"/>
          <w:lang w:val="af-ZA"/>
        </w:rPr>
      </w:pPr>
      <w:r w:rsidRPr="00FE4A6D">
        <w:rPr>
          <w:i w:val="0"/>
          <w:lang w:val="af-ZA"/>
        </w:rPr>
        <w:tab/>
      </w:r>
      <w:bookmarkStart w:id="0" w:name="_Hlk23167417"/>
      <w:r w:rsidR="00496E18" w:rsidRPr="00FE4A6D">
        <w:rPr>
          <w:rFonts w:ascii="GHEA Grapalat" w:hAnsi="GHEA Grapalat"/>
          <w:i w:val="0"/>
          <w:lang w:val="af-ZA"/>
        </w:rPr>
        <w:t>Սույն</w:t>
      </w:r>
      <w:r w:rsidR="00496E18" w:rsidRPr="00FE4A6D">
        <w:rPr>
          <w:i w:val="0"/>
          <w:lang w:val="af-ZA"/>
        </w:rPr>
        <w:t xml:space="preserve"> </w:t>
      </w:r>
      <w:r w:rsidR="00496E18" w:rsidRPr="00FE4A6D">
        <w:rPr>
          <w:rFonts w:ascii="GHEA Grapalat" w:hAnsi="GHEA Grapalat"/>
          <w:i w:val="0"/>
          <w:lang w:val="af-ZA"/>
        </w:rPr>
        <w:t>ընթացակարգի</w:t>
      </w:r>
      <w:bookmarkEnd w:id="0"/>
      <w:r w:rsidR="00496E18" w:rsidRPr="00FE4A6D">
        <w:rPr>
          <w:i w:val="0"/>
          <w:lang w:val="af-ZA"/>
        </w:rPr>
        <w:t xml:space="preserve"> </w:t>
      </w:r>
      <w:r w:rsidR="00496E18" w:rsidRPr="00FE4A6D">
        <w:rPr>
          <w:rFonts w:ascii="GHEA Grapalat" w:hAnsi="GHEA Grapalat"/>
          <w:i w:val="0"/>
          <w:lang w:val="af-ZA"/>
        </w:rPr>
        <w:t>արդյունքում</w:t>
      </w:r>
      <w:r w:rsidR="00642EFE" w:rsidRPr="00FE4A6D">
        <w:rPr>
          <w:i w:val="0"/>
          <w:lang w:val="af-ZA"/>
        </w:rPr>
        <w:t xml:space="preserve"> </w:t>
      </w:r>
      <w:r w:rsidR="002E7EE1" w:rsidRPr="00FE4A6D">
        <w:rPr>
          <w:rFonts w:ascii="GHEA Grapalat" w:hAnsi="GHEA Grapalat"/>
          <w:i w:val="0"/>
          <w:lang w:val="hy-AM"/>
        </w:rPr>
        <w:t>ընտրված</w:t>
      </w:r>
      <w:r w:rsidR="00642EFE" w:rsidRPr="00FE4A6D">
        <w:rPr>
          <w:i w:val="0"/>
          <w:lang w:val="af-ZA"/>
        </w:rPr>
        <w:t xml:space="preserve"> </w:t>
      </w:r>
      <w:r w:rsidR="00642EFE" w:rsidRPr="00FE4A6D">
        <w:rPr>
          <w:rFonts w:ascii="GHEA Grapalat" w:hAnsi="GHEA Grapalat"/>
          <w:i w:val="0"/>
          <w:lang w:val="af-ZA"/>
        </w:rPr>
        <w:t>մասնակցին</w:t>
      </w:r>
      <w:r w:rsidR="00642EFE" w:rsidRPr="00FE4A6D">
        <w:rPr>
          <w:i w:val="0"/>
          <w:lang w:val="af-ZA"/>
        </w:rPr>
        <w:t xml:space="preserve"> </w:t>
      </w:r>
      <w:r w:rsidR="00642EFE" w:rsidRPr="00FE4A6D">
        <w:rPr>
          <w:rFonts w:ascii="GHEA Grapalat" w:hAnsi="GHEA Grapalat"/>
          <w:i w:val="0"/>
          <w:lang w:val="af-ZA"/>
        </w:rPr>
        <w:t>սահմանված</w:t>
      </w:r>
      <w:r w:rsidR="00642EFE" w:rsidRPr="00FE4A6D">
        <w:rPr>
          <w:i w:val="0"/>
          <w:lang w:val="af-ZA"/>
        </w:rPr>
        <w:t xml:space="preserve"> </w:t>
      </w:r>
      <w:r w:rsidR="00642EFE" w:rsidRPr="00FE4A6D">
        <w:rPr>
          <w:rFonts w:ascii="GHEA Grapalat" w:hAnsi="GHEA Grapalat"/>
          <w:i w:val="0"/>
          <w:lang w:val="af-ZA"/>
        </w:rPr>
        <w:t>կարգով</w:t>
      </w:r>
      <w:r w:rsidR="00642EFE" w:rsidRPr="00FE4A6D">
        <w:rPr>
          <w:i w:val="0"/>
          <w:lang w:val="af-ZA"/>
        </w:rPr>
        <w:t xml:space="preserve"> </w:t>
      </w:r>
      <w:r w:rsidR="00642EFE" w:rsidRPr="00FE4A6D">
        <w:rPr>
          <w:rFonts w:ascii="GHEA Grapalat" w:hAnsi="GHEA Grapalat"/>
          <w:i w:val="0"/>
          <w:lang w:val="af-ZA"/>
        </w:rPr>
        <w:t>կառաջարկվի</w:t>
      </w:r>
      <w:r w:rsidR="00642EFE" w:rsidRPr="00FE4A6D">
        <w:rPr>
          <w:i w:val="0"/>
          <w:lang w:val="af-ZA"/>
        </w:rPr>
        <w:t xml:space="preserve"> </w:t>
      </w:r>
      <w:r w:rsidR="00642EFE" w:rsidRPr="00FE4A6D">
        <w:rPr>
          <w:rFonts w:ascii="GHEA Grapalat" w:hAnsi="GHEA Grapalat"/>
          <w:i w:val="0"/>
          <w:lang w:val="af-ZA"/>
        </w:rPr>
        <w:t>կնքել</w:t>
      </w:r>
      <w:r w:rsidR="00496E18" w:rsidRPr="00FE4A6D">
        <w:rPr>
          <w:i w:val="0"/>
          <w:lang w:val="af-ZA"/>
        </w:rPr>
        <w:t xml:space="preserve"> </w:t>
      </w:r>
      <w:r w:rsidR="0092394C" w:rsidRPr="00FE4A6D">
        <w:rPr>
          <w:rFonts w:ascii="GHEA Grapalat" w:hAnsi="GHEA Grapalat"/>
          <w:b/>
          <w:i w:val="0"/>
          <w:lang w:val="ru-RU"/>
        </w:rPr>
        <w:t>Սննդամթերքի</w:t>
      </w:r>
      <w:r w:rsidR="00E765B7" w:rsidRPr="00FE4A6D">
        <w:rPr>
          <w:i w:val="0"/>
          <w:lang w:val="af-ZA"/>
        </w:rPr>
        <w:t xml:space="preserve">  </w:t>
      </w:r>
      <w:r w:rsidR="00341A74" w:rsidRPr="00FE4A6D">
        <w:rPr>
          <w:rFonts w:ascii="GHEA Grapalat" w:hAnsi="GHEA Grapalat"/>
          <w:i w:val="0"/>
          <w:lang w:val="af-ZA"/>
        </w:rPr>
        <w:t>մատակարարման</w:t>
      </w:r>
      <w:r w:rsidR="00341A74" w:rsidRPr="00FE4A6D">
        <w:rPr>
          <w:i w:val="0"/>
          <w:lang w:val="af-ZA"/>
        </w:rPr>
        <w:t xml:space="preserve"> </w:t>
      </w:r>
      <w:r w:rsidR="00341A74" w:rsidRPr="00FE4A6D">
        <w:rPr>
          <w:rFonts w:ascii="GHEA Grapalat" w:hAnsi="GHEA Grapalat"/>
          <w:i w:val="0"/>
          <w:lang w:val="af-ZA"/>
        </w:rPr>
        <w:t>պայմանագիր</w:t>
      </w:r>
      <w:r w:rsidR="00341A74" w:rsidRPr="00FE4A6D">
        <w:rPr>
          <w:i w:val="0"/>
          <w:lang w:val="af-ZA"/>
        </w:rPr>
        <w:t xml:space="preserve"> (</w:t>
      </w:r>
      <w:r w:rsidR="00341A74" w:rsidRPr="00FE4A6D">
        <w:rPr>
          <w:rFonts w:ascii="GHEA Grapalat" w:hAnsi="GHEA Grapalat"/>
          <w:i w:val="0"/>
          <w:lang w:val="af-ZA"/>
        </w:rPr>
        <w:t>այսուհետ</w:t>
      </w:r>
      <w:r w:rsidR="00341A74" w:rsidRPr="00FE4A6D">
        <w:rPr>
          <w:i w:val="0"/>
          <w:lang w:val="af-ZA"/>
        </w:rPr>
        <w:t xml:space="preserve">` </w:t>
      </w:r>
      <w:r w:rsidR="006265F4" w:rsidRPr="00FE4A6D">
        <w:rPr>
          <w:rFonts w:ascii="GHEA Grapalat" w:hAnsi="GHEA Grapalat"/>
          <w:i w:val="0"/>
          <w:lang w:val="af-ZA"/>
        </w:rPr>
        <w:t>պայմանագիր</w:t>
      </w:r>
      <w:r w:rsidR="006265F4" w:rsidRPr="00FE4A6D">
        <w:rPr>
          <w:i w:val="0"/>
          <w:lang w:val="af-ZA"/>
        </w:rPr>
        <w:t>)</w:t>
      </w:r>
      <w:r w:rsidR="006265F4" w:rsidRPr="00FE4A6D">
        <w:rPr>
          <w:rFonts w:ascii="GHEA Grapalat" w:hAnsi="GHEA Grapalat"/>
          <w:i w:val="0"/>
          <w:lang w:val="af-ZA"/>
        </w:rPr>
        <w:t>։</w:t>
      </w:r>
      <w:r w:rsidR="006265F4" w:rsidRPr="00FE4A6D">
        <w:rPr>
          <w:i w:val="0"/>
          <w:lang w:val="af-ZA"/>
        </w:rPr>
        <w:t xml:space="preserve"> </w:t>
      </w:r>
    </w:p>
    <w:p w14:paraId="2AB07E57" w14:textId="77777777" w:rsidR="00357D48" w:rsidRPr="00FE4A6D" w:rsidRDefault="00A20B69" w:rsidP="00EF3662">
      <w:pPr>
        <w:pStyle w:val="a3"/>
        <w:spacing w:line="240" w:lineRule="auto"/>
        <w:ind w:firstLine="0"/>
        <w:rPr>
          <w:i w:val="0"/>
          <w:lang w:val="af-ZA"/>
        </w:rPr>
      </w:pPr>
      <w:r w:rsidRPr="00FE4A6D">
        <w:rPr>
          <w:i w:val="0"/>
          <w:lang w:val="af-ZA"/>
        </w:rPr>
        <w:tab/>
      </w:r>
      <w:r w:rsidR="00A76C15" w:rsidRPr="00FE4A6D">
        <w:rPr>
          <w:i w:val="0"/>
          <w:lang w:val="af-ZA"/>
        </w:rPr>
        <w:t>«</w:t>
      </w:r>
      <w:r w:rsidR="00357D48" w:rsidRPr="00FE4A6D">
        <w:rPr>
          <w:rFonts w:ascii="GHEA Grapalat" w:hAnsi="GHEA Grapalat"/>
          <w:i w:val="0"/>
          <w:lang w:val="af-ZA"/>
        </w:rPr>
        <w:t>Գնումների</w:t>
      </w:r>
      <w:r w:rsidR="00357D48" w:rsidRPr="00FE4A6D">
        <w:rPr>
          <w:i w:val="0"/>
          <w:lang w:val="af-ZA"/>
        </w:rPr>
        <w:t xml:space="preserve"> </w:t>
      </w:r>
      <w:r w:rsidR="00357D48" w:rsidRPr="00FE4A6D">
        <w:rPr>
          <w:rFonts w:ascii="GHEA Grapalat" w:hAnsi="GHEA Grapalat"/>
          <w:i w:val="0"/>
          <w:lang w:val="af-ZA"/>
        </w:rPr>
        <w:t>մասին</w:t>
      </w:r>
      <w:r w:rsidR="00A76C15" w:rsidRPr="00FE4A6D">
        <w:rPr>
          <w:i w:val="0"/>
          <w:lang w:val="af-ZA"/>
        </w:rPr>
        <w:t>»</w:t>
      </w:r>
      <w:r w:rsidR="00A96293" w:rsidRPr="00FE4A6D">
        <w:rPr>
          <w:i w:val="0"/>
          <w:lang w:val="af-ZA"/>
        </w:rPr>
        <w:t xml:space="preserve"> </w:t>
      </w:r>
      <w:r w:rsidR="00357D48" w:rsidRPr="00FE4A6D">
        <w:rPr>
          <w:rFonts w:ascii="GHEA Grapalat" w:hAnsi="GHEA Grapalat"/>
          <w:i w:val="0"/>
          <w:lang w:val="af-ZA"/>
        </w:rPr>
        <w:t>ՀՀ</w:t>
      </w:r>
      <w:r w:rsidR="00357D48" w:rsidRPr="00FE4A6D">
        <w:rPr>
          <w:i w:val="0"/>
          <w:lang w:val="af-ZA"/>
        </w:rPr>
        <w:t xml:space="preserve"> </w:t>
      </w:r>
      <w:r w:rsidR="00357D48" w:rsidRPr="00FE4A6D">
        <w:rPr>
          <w:rFonts w:ascii="GHEA Grapalat" w:hAnsi="GHEA Grapalat"/>
          <w:i w:val="0"/>
          <w:lang w:val="af-ZA"/>
        </w:rPr>
        <w:t>օրենքի</w:t>
      </w:r>
      <w:r w:rsidR="00357D48" w:rsidRPr="00FE4A6D">
        <w:rPr>
          <w:i w:val="0"/>
          <w:lang w:val="af-ZA"/>
        </w:rPr>
        <w:t xml:space="preserve"> </w:t>
      </w:r>
      <w:r w:rsidR="00955E87" w:rsidRPr="00FE4A6D">
        <w:rPr>
          <w:i w:val="0"/>
          <w:lang w:val="af-ZA"/>
        </w:rPr>
        <w:t>7</w:t>
      </w:r>
      <w:r w:rsidR="00357D48" w:rsidRPr="00FE4A6D">
        <w:rPr>
          <w:i w:val="0"/>
          <w:lang w:val="af-ZA"/>
        </w:rPr>
        <w:t>-</w:t>
      </w:r>
      <w:r w:rsidR="00357D48" w:rsidRPr="00FE4A6D">
        <w:rPr>
          <w:rFonts w:ascii="GHEA Grapalat" w:hAnsi="GHEA Grapalat"/>
          <w:i w:val="0"/>
          <w:lang w:val="af-ZA"/>
        </w:rPr>
        <w:t>րդ</w:t>
      </w:r>
      <w:r w:rsidR="00357D48" w:rsidRPr="00FE4A6D">
        <w:rPr>
          <w:i w:val="0"/>
          <w:lang w:val="af-ZA"/>
        </w:rPr>
        <w:t xml:space="preserve"> </w:t>
      </w:r>
      <w:r w:rsidR="00357D48" w:rsidRPr="00FE4A6D">
        <w:rPr>
          <w:rFonts w:ascii="GHEA Grapalat" w:hAnsi="GHEA Grapalat"/>
          <w:i w:val="0"/>
          <w:lang w:val="af-ZA"/>
        </w:rPr>
        <w:t>հոդվածի</w:t>
      </w:r>
      <w:r w:rsidR="00357D48" w:rsidRPr="00FE4A6D">
        <w:rPr>
          <w:i w:val="0"/>
          <w:lang w:val="af-ZA"/>
        </w:rPr>
        <w:t xml:space="preserve"> </w:t>
      </w:r>
      <w:r w:rsidR="00357D48" w:rsidRPr="00FE4A6D">
        <w:rPr>
          <w:rFonts w:ascii="GHEA Grapalat" w:hAnsi="GHEA Grapalat"/>
          <w:i w:val="0"/>
          <w:lang w:val="af-ZA"/>
        </w:rPr>
        <w:t>համաձայն</w:t>
      </w:r>
      <w:r w:rsidR="00357D48" w:rsidRPr="00FE4A6D">
        <w:rPr>
          <w:i w:val="0"/>
          <w:lang w:val="af-ZA"/>
        </w:rPr>
        <w:t xml:space="preserve">` </w:t>
      </w:r>
      <w:r w:rsidR="00DB4CC7" w:rsidRPr="00FE4A6D">
        <w:rPr>
          <w:rFonts w:ascii="GHEA Grapalat" w:hAnsi="GHEA Grapalat"/>
          <w:i w:val="0"/>
          <w:lang w:val="af-ZA"/>
        </w:rPr>
        <w:t>ցանկացած</w:t>
      </w:r>
      <w:r w:rsidR="00DB4CC7" w:rsidRPr="00FE4A6D">
        <w:rPr>
          <w:i w:val="0"/>
          <w:lang w:val="af-ZA"/>
        </w:rPr>
        <w:t xml:space="preserve"> </w:t>
      </w:r>
      <w:r w:rsidR="00DB4CC7" w:rsidRPr="00FE4A6D">
        <w:rPr>
          <w:rFonts w:ascii="GHEA Grapalat" w:hAnsi="GHEA Grapalat"/>
          <w:i w:val="0"/>
          <w:lang w:val="af-ZA"/>
        </w:rPr>
        <w:t>անձ</w:t>
      </w:r>
      <w:r w:rsidR="00DB4CC7" w:rsidRPr="00FE4A6D">
        <w:rPr>
          <w:i w:val="0"/>
          <w:lang w:val="af-ZA"/>
        </w:rPr>
        <w:t xml:space="preserve">, </w:t>
      </w:r>
      <w:r w:rsidR="00DB4CC7" w:rsidRPr="00FE4A6D">
        <w:rPr>
          <w:rFonts w:ascii="GHEA Grapalat" w:hAnsi="GHEA Grapalat"/>
          <w:i w:val="0"/>
          <w:lang w:val="af-ZA"/>
        </w:rPr>
        <w:t>անկախ</w:t>
      </w:r>
      <w:r w:rsidR="00DB4CC7" w:rsidRPr="00FE4A6D">
        <w:rPr>
          <w:i w:val="0"/>
          <w:lang w:val="af-ZA"/>
        </w:rPr>
        <w:t xml:space="preserve"> </w:t>
      </w:r>
      <w:r w:rsidR="00DB4CC7" w:rsidRPr="00FE4A6D">
        <w:rPr>
          <w:rFonts w:ascii="GHEA Grapalat" w:hAnsi="GHEA Grapalat"/>
          <w:i w:val="0"/>
          <w:lang w:val="af-ZA"/>
        </w:rPr>
        <w:t>նրա</w:t>
      </w:r>
      <w:r w:rsidR="00DB4CC7" w:rsidRPr="00FE4A6D">
        <w:rPr>
          <w:i w:val="0"/>
          <w:lang w:val="af-ZA"/>
        </w:rPr>
        <w:t xml:space="preserve"> </w:t>
      </w:r>
      <w:r w:rsidR="00DB4CC7" w:rsidRPr="00FE4A6D">
        <w:rPr>
          <w:rFonts w:ascii="GHEA Grapalat" w:hAnsi="GHEA Grapalat"/>
          <w:i w:val="0"/>
          <w:lang w:val="af-ZA"/>
        </w:rPr>
        <w:t>օտարերկրյա</w:t>
      </w:r>
      <w:r w:rsidR="00DB4CC7" w:rsidRPr="00FE4A6D">
        <w:rPr>
          <w:i w:val="0"/>
          <w:lang w:val="af-ZA"/>
        </w:rPr>
        <w:t xml:space="preserve"> </w:t>
      </w:r>
      <w:r w:rsidR="00DB4CC7" w:rsidRPr="00FE4A6D">
        <w:rPr>
          <w:rFonts w:ascii="GHEA Grapalat" w:hAnsi="GHEA Grapalat"/>
          <w:i w:val="0"/>
          <w:lang w:val="af-ZA"/>
        </w:rPr>
        <w:t>ֆիզիկական</w:t>
      </w:r>
      <w:r w:rsidR="00DB4CC7" w:rsidRPr="00FE4A6D">
        <w:rPr>
          <w:i w:val="0"/>
          <w:lang w:val="af-ZA"/>
        </w:rPr>
        <w:t xml:space="preserve"> </w:t>
      </w:r>
      <w:r w:rsidR="00DB4CC7" w:rsidRPr="00FE4A6D">
        <w:rPr>
          <w:rFonts w:ascii="GHEA Grapalat" w:hAnsi="GHEA Grapalat"/>
          <w:i w:val="0"/>
          <w:lang w:val="af-ZA"/>
        </w:rPr>
        <w:t>անձ</w:t>
      </w:r>
      <w:r w:rsidR="00DB4CC7" w:rsidRPr="00FE4A6D">
        <w:rPr>
          <w:i w:val="0"/>
          <w:lang w:val="af-ZA"/>
        </w:rPr>
        <w:t xml:space="preserve">, </w:t>
      </w:r>
      <w:r w:rsidR="00DB4CC7" w:rsidRPr="00FE4A6D">
        <w:rPr>
          <w:rFonts w:ascii="GHEA Grapalat" w:hAnsi="GHEA Grapalat"/>
          <w:i w:val="0"/>
          <w:lang w:val="af-ZA"/>
        </w:rPr>
        <w:t>կազմակերպություն</w:t>
      </w:r>
      <w:r w:rsidR="00DB4CC7" w:rsidRPr="00FE4A6D">
        <w:rPr>
          <w:i w:val="0"/>
          <w:lang w:val="af-ZA"/>
        </w:rPr>
        <w:t xml:space="preserve"> </w:t>
      </w:r>
      <w:r w:rsidR="00DB4CC7" w:rsidRPr="00FE4A6D">
        <w:rPr>
          <w:rFonts w:ascii="GHEA Grapalat" w:hAnsi="GHEA Grapalat"/>
          <w:i w:val="0"/>
          <w:lang w:val="af-ZA"/>
        </w:rPr>
        <w:t>կամ</w:t>
      </w:r>
      <w:r w:rsidR="00DB4CC7" w:rsidRPr="00FE4A6D">
        <w:rPr>
          <w:i w:val="0"/>
          <w:lang w:val="af-ZA"/>
        </w:rPr>
        <w:t xml:space="preserve"> </w:t>
      </w:r>
      <w:r w:rsidR="00DB4CC7" w:rsidRPr="00FE4A6D">
        <w:rPr>
          <w:rFonts w:ascii="GHEA Grapalat" w:hAnsi="GHEA Grapalat"/>
          <w:i w:val="0"/>
          <w:lang w:val="af-ZA"/>
        </w:rPr>
        <w:t>քաղաքացիություն</w:t>
      </w:r>
      <w:r w:rsidR="00DB4CC7" w:rsidRPr="00FE4A6D">
        <w:rPr>
          <w:i w:val="0"/>
          <w:lang w:val="af-ZA"/>
        </w:rPr>
        <w:t xml:space="preserve"> </w:t>
      </w:r>
      <w:r w:rsidR="00DB4CC7" w:rsidRPr="00FE4A6D">
        <w:rPr>
          <w:rFonts w:ascii="GHEA Grapalat" w:hAnsi="GHEA Grapalat"/>
          <w:i w:val="0"/>
          <w:lang w:val="af-ZA"/>
        </w:rPr>
        <w:t>չունեցող</w:t>
      </w:r>
      <w:r w:rsidR="00DB4CC7" w:rsidRPr="00FE4A6D">
        <w:rPr>
          <w:i w:val="0"/>
          <w:lang w:val="af-ZA"/>
        </w:rPr>
        <w:t xml:space="preserve"> </w:t>
      </w:r>
      <w:r w:rsidR="00DB4CC7" w:rsidRPr="00FE4A6D">
        <w:rPr>
          <w:rFonts w:ascii="GHEA Grapalat" w:hAnsi="GHEA Grapalat"/>
          <w:i w:val="0"/>
          <w:lang w:val="af-ZA"/>
        </w:rPr>
        <w:t>անձ</w:t>
      </w:r>
      <w:r w:rsidR="00DB4CC7" w:rsidRPr="00FE4A6D">
        <w:rPr>
          <w:i w:val="0"/>
          <w:lang w:val="af-ZA"/>
        </w:rPr>
        <w:t xml:space="preserve"> </w:t>
      </w:r>
      <w:r w:rsidR="00DB4CC7" w:rsidRPr="00FE4A6D">
        <w:rPr>
          <w:rFonts w:ascii="GHEA Grapalat" w:hAnsi="GHEA Grapalat"/>
          <w:i w:val="0"/>
          <w:lang w:val="af-ZA"/>
        </w:rPr>
        <w:t>լինելու</w:t>
      </w:r>
      <w:r w:rsidR="00DB4CC7" w:rsidRPr="00FE4A6D">
        <w:rPr>
          <w:i w:val="0"/>
          <w:lang w:val="af-ZA"/>
        </w:rPr>
        <w:t xml:space="preserve"> </w:t>
      </w:r>
      <w:r w:rsidR="00DB4CC7" w:rsidRPr="00FE4A6D">
        <w:rPr>
          <w:rFonts w:ascii="GHEA Grapalat" w:hAnsi="GHEA Grapalat"/>
          <w:i w:val="0"/>
          <w:lang w:val="af-ZA"/>
        </w:rPr>
        <w:t>հանգամանքից</w:t>
      </w:r>
      <w:r w:rsidR="00DB4CC7" w:rsidRPr="00FE4A6D">
        <w:rPr>
          <w:i w:val="0"/>
          <w:lang w:val="af-ZA"/>
        </w:rPr>
        <w:t xml:space="preserve">, </w:t>
      </w:r>
      <w:r w:rsidR="00DB4CC7" w:rsidRPr="00FE4A6D">
        <w:rPr>
          <w:rFonts w:ascii="GHEA Grapalat" w:hAnsi="GHEA Grapalat"/>
          <w:i w:val="0"/>
          <w:lang w:val="af-ZA"/>
        </w:rPr>
        <w:t>ունի</w:t>
      </w:r>
      <w:r w:rsidR="00DB4CC7" w:rsidRPr="00FE4A6D">
        <w:rPr>
          <w:i w:val="0"/>
          <w:lang w:val="af-ZA"/>
        </w:rPr>
        <w:t xml:space="preserve"> </w:t>
      </w:r>
      <w:r w:rsidR="00677658" w:rsidRPr="00FE4A6D">
        <w:rPr>
          <w:rFonts w:ascii="GHEA Grapalat" w:hAnsi="GHEA Grapalat"/>
          <w:i w:val="0"/>
          <w:lang w:val="af-ZA"/>
        </w:rPr>
        <w:t>սույն</w:t>
      </w:r>
      <w:r w:rsidR="00677658" w:rsidRPr="00FE4A6D">
        <w:rPr>
          <w:i w:val="0"/>
          <w:lang w:val="af-ZA"/>
        </w:rPr>
        <w:t xml:space="preserve"> </w:t>
      </w:r>
      <w:r w:rsidR="00496E18" w:rsidRPr="00FE4A6D">
        <w:rPr>
          <w:rFonts w:ascii="GHEA Grapalat" w:hAnsi="GHEA Grapalat"/>
          <w:i w:val="0"/>
          <w:lang w:val="af-ZA"/>
        </w:rPr>
        <w:t>ընթացակարգին</w:t>
      </w:r>
      <w:r w:rsidR="00496E18" w:rsidRPr="00FE4A6D">
        <w:rPr>
          <w:i w:val="0"/>
          <w:lang w:val="af-ZA"/>
        </w:rPr>
        <w:t xml:space="preserve"> </w:t>
      </w:r>
      <w:r w:rsidR="00DB4CC7" w:rsidRPr="00FE4A6D">
        <w:rPr>
          <w:rFonts w:ascii="GHEA Grapalat" w:hAnsi="GHEA Grapalat"/>
          <w:i w:val="0"/>
          <w:lang w:val="af-ZA"/>
        </w:rPr>
        <w:t>մասնակցելու</w:t>
      </w:r>
      <w:r w:rsidR="00DB4CC7" w:rsidRPr="00FE4A6D">
        <w:rPr>
          <w:i w:val="0"/>
          <w:lang w:val="af-ZA"/>
        </w:rPr>
        <w:t xml:space="preserve"> </w:t>
      </w:r>
      <w:r w:rsidR="00DB4CC7" w:rsidRPr="00FE4A6D">
        <w:rPr>
          <w:rFonts w:ascii="GHEA Grapalat" w:hAnsi="GHEA Grapalat"/>
          <w:i w:val="0"/>
          <w:lang w:val="af-ZA"/>
        </w:rPr>
        <w:t>հավասար</w:t>
      </w:r>
      <w:r w:rsidR="00DB4CC7" w:rsidRPr="00FE4A6D">
        <w:rPr>
          <w:i w:val="0"/>
          <w:lang w:val="af-ZA"/>
        </w:rPr>
        <w:t xml:space="preserve"> </w:t>
      </w:r>
      <w:r w:rsidR="00DB4CC7" w:rsidRPr="00FE4A6D">
        <w:rPr>
          <w:rFonts w:ascii="GHEA Grapalat" w:hAnsi="GHEA Grapalat"/>
          <w:i w:val="0"/>
          <w:lang w:val="af-ZA"/>
        </w:rPr>
        <w:t>իրավունք</w:t>
      </w:r>
      <w:r w:rsidR="00DB4CC7" w:rsidRPr="00FE4A6D">
        <w:rPr>
          <w:i w:val="0"/>
          <w:lang w:val="af-ZA"/>
        </w:rPr>
        <w:t>:</w:t>
      </w:r>
    </w:p>
    <w:p w14:paraId="4FEB91EB" w14:textId="77777777" w:rsidR="00A20B69" w:rsidRPr="00FE4A6D" w:rsidRDefault="00496E18" w:rsidP="00EF3662">
      <w:pPr>
        <w:ind w:firstLine="720"/>
        <w:jc w:val="both"/>
        <w:rPr>
          <w:rFonts w:ascii="Arial LatArm" w:hAnsi="Arial LatArm"/>
          <w:sz w:val="20"/>
          <w:szCs w:val="20"/>
          <w:lang w:val="af-ZA"/>
        </w:rPr>
      </w:pPr>
      <w:r w:rsidRPr="00FE4A6D">
        <w:rPr>
          <w:rFonts w:ascii="GHEA Grapalat" w:hAnsi="GHEA Grapalat"/>
          <w:sz w:val="20"/>
          <w:szCs w:val="20"/>
          <w:lang w:val="af-ZA"/>
        </w:rPr>
        <w:t>Սույն</w:t>
      </w:r>
      <w:r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Pr="00FE4A6D">
        <w:rPr>
          <w:rFonts w:ascii="GHEA Grapalat" w:hAnsi="GHEA Grapalat"/>
          <w:sz w:val="20"/>
          <w:szCs w:val="20"/>
          <w:lang w:val="af-ZA"/>
        </w:rPr>
        <w:t>ընթացակարգին</w:t>
      </w:r>
      <w:r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="00357D48" w:rsidRPr="00FE4A6D">
        <w:rPr>
          <w:rFonts w:ascii="GHEA Grapalat" w:hAnsi="GHEA Grapalat"/>
          <w:sz w:val="20"/>
          <w:szCs w:val="20"/>
          <w:lang w:val="af-ZA"/>
        </w:rPr>
        <w:t>մասնակցելու</w:t>
      </w:r>
      <w:r w:rsidR="00357D48"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="00357D48" w:rsidRPr="00FE4A6D">
        <w:rPr>
          <w:rFonts w:ascii="GHEA Grapalat" w:hAnsi="GHEA Grapalat"/>
          <w:sz w:val="20"/>
          <w:szCs w:val="20"/>
          <w:lang w:val="af-ZA"/>
        </w:rPr>
        <w:t>իրավունք</w:t>
      </w:r>
      <w:r w:rsidR="00124461"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="003C3660" w:rsidRPr="00FE4A6D">
        <w:rPr>
          <w:rFonts w:ascii="GHEA Grapalat" w:hAnsi="GHEA Grapalat"/>
          <w:sz w:val="20"/>
          <w:szCs w:val="20"/>
          <w:lang w:val="af-ZA"/>
        </w:rPr>
        <w:t>չունեցող</w:t>
      </w:r>
      <w:r w:rsidR="003C3660"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="006E7947" w:rsidRPr="00FE4A6D">
        <w:rPr>
          <w:rFonts w:ascii="GHEA Grapalat" w:hAnsi="GHEA Grapalat"/>
          <w:sz w:val="20"/>
          <w:szCs w:val="20"/>
          <w:lang w:val="af-ZA"/>
        </w:rPr>
        <w:t>անձանց</w:t>
      </w:r>
      <w:r w:rsidR="006E7947" w:rsidRPr="00FE4A6D">
        <w:rPr>
          <w:rFonts w:ascii="Arial LatArm" w:hAnsi="Arial LatArm"/>
          <w:sz w:val="20"/>
          <w:szCs w:val="20"/>
          <w:lang w:val="af-ZA"/>
        </w:rPr>
        <w:t xml:space="preserve">, </w:t>
      </w:r>
      <w:r w:rsidR="006E7947" w:rsidRPr="00FE4A6D">
        <w:rPr>
          <w:rFonts w:ascii="GHEA Grapalat" w:hAnsi="GHEA Grapalat"/>
          <w:sz w:val="20"/>
          <w:szCs w:val="20"/>
          <w:lang w:val="af-ZA"/>
        </w:rPr>
        <w:t>ինչպես</w:t>
      </w:r>
      <w:r w:rsidR="006E7947"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="00A20B69" w:rsidRPr="00FE4A6D">
        <w:rPr>
          <w:rFonts w:ascii="GHEA Grapalat" w:hAnsi="GHEA Grapalat"/>
          <w:sz w:val="20"/>
          <w:szCs w:val="20"/>
          <w:lang w:val="af-ZA"/>
        </w:rPr>
        <w:t>նաև</w:t>
      </w:r>
      <w:r w:rsidR="00A20B69"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="00A20B69" w:rsidRPr="00FE4A6D">
        <w:rPr>
          <w:rFonts w:ascii="GHEA Grapalat" w:hAnsi="GHEA Grapalat"/>
          <w:sz w:val="20"/>
          <w:szCs w:val="20"/>
          <w:lang w:val="af-ZA"/>
        </w:rPr>
        <w:t>մասնակիցներին</w:t>
      </w:r>
      <w:r w:rsidR="00A20B69"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="00A20B69" w:rsidRPr="00FE4A6D">
        <w:rPr>
          <w:rFonts w:ascii="GHEA Grapalat" w:hAnsi="GHEA Grapalat"/>
          <w:sz w:val="20"/>
          <w:szCs w:val="20"/>
          <w:lang w:val="af-ZA"/>
        </w:rPr>
        <w:t>ներկայացվող</w:t>
      </w:r>
      <w:r w:rsidR="00A20B69"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="008A511D" w:rsidRPr="00FE4A6D">
        <w:rPr>
          <w:rFonts w:ascii="GHEA Grapalat" w:hAnsi="GHEA Grapalat"/>
          <w:sz w:val="20"/>
          <w:szCs w:val="20"/>
          <w:lang w:val="af-ZA"/>
        </w:rPr>
        <w:t>պայմանները</w:t>
      </w:r>
      <w:r w:rsidR="008A511D"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="00A20B69" w:rsidRPr="00FE4A6D">
        <w:rPr>
          <w:rFonts w:ascii="GHEA Grapalat" w:hAnsi="GHEA Grapalat"/>
          <w:sz w:val="20"/>
          <w:szCs w:val="20"/>
          <w:lang w:val="af-ZA"/>
        </w:rPr>
        <w:t>սահմանված</w:t>
      </w:r>
      <w:r w:rsidR="00A20B69"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="00A20B69" w:rsidRPr="00FE4A6D">
        <w:rPr>
          <w:rFonts w:ascii="GHEA Grapalat" w:hAnsi="GHEA Grapalat"/>
          <w:sz w:val="20"/>
          <w:szCs w:val="20"/>
          <w:lang w:val="af-ZA"/>
        </w:rPr>
        <w:t>են</w:t>
      </w:r>
      <w:r w:rsidR="00A20B69"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="00A20B69" w:rsidRPr="00FE4A6D">
        <w:rPr>
          <w:rFonts w:ascii="GHEA Grapalat" w:hAnsi="GHEA Grapalat"/>
          <w:sz w:val="20"/>
          <w:szCs w:val="20"/>
          <w:lang w:val="af-ZA"/>
        </w:rPr>
        <w:t>սույն</w:t>
      </w:r>
      <w:r w:rsidR="00A20B69"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="00A20B69" w:rsidRPr="00FE4A6D">
        <w:rPr>
          <w:rFonts w:ascii="GHEA Grapalat" w:hAnsi="GHEA Grapalat"/>
          <w:sz w:val="20"/>
          <w:szCs w:val="20"/>
          <w:lang w:val="af-ZA"/>
        </w:rPr>
        <w:t>ընթացակարգի</w:t>
      </w:r>
      <w:r w:rsidR="00A20B69"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="00A20B69" w:rsidRPr="00FE4A6D">
        <w:rPr>
          <w:rFonts w:ascii="GHEA Grapalat" w:hAnsi="GHEA Grapalat"/>
          <w:sz w:val="20"/>
          <w:szCs w:val="20"/>
          <w:lang w:val="af-ZA"/>
        </w:rPr>
        <w:t>հրավերով</w:t>
      </w:r>
      <w:r w:rsidR="00A20B69" w:rsidRPr="00FE4A6D">
        <w:rPr>
          <w:rFonts w:ascii="Arial LatArm" w:hAnsi="Arial LatArm"/>
          <w:sz w:val="20"/>
          <w:szCs w:val="20"/>
          <w:lang w:val="af-ZA"/>
        </w:rPr>
        <w:t>:</w:t>
      </w:r>
    </w:p>
    <w:p w14:paraId="1B49B4B2" w14:textId="77777777" w:rsidR="00357D48" w:rsidRPr="00FE4A6D" w:rsidRDefault="00EE73A8" w:rsidP="00EF3662">
      <w:pPr>
        <w:pStyle w:val="a3"/>
        <w:spacing w:line="240" w:lineRule="auto"/>
        <w:rPr>
          <w:i w:val="0"/>
          <w:lang w:val="af-ZA"/>
        </w:rPr>
      </w:pPr>
      <w:r w:rsidRPr="00FE4A6D">
        <w:rPr>
          <w:rFonts w:ascii="GHEA Grapalat" w:hAnsi="GHEA Grapalat"/>
          <w:i w:val="0"/>
          <w:lang w:val="af-ZA"/>
        </w:rPr>
        <w:t>Ընտրված</w:t>
      </w:r>
      <w:r w:rsidRPr="00FE4A6D">
        <w:rPr>
          <w:i w:val="0"/>
          <w:lang w:val="af-ZA"/>
        </w:rPr>
        <w:t xml:space="preserve"> </w:t>
      </w:r>
      <w:r w:rsidR="00357D48" w:rsidRPr="00FE4A6D">
        <w:rPr>
          <w:rFonts w:ascii="GHEA Grapalat" w:hAnsi="GHEA Grapalat"/>
          <w:i w:val="0"/>
          <w:lang w:val="af-ZA"/>
        </w:rPr>
        <w:t>մասնակիցը</w:t>
      </w:r>
      <w:r w:rsidR="00357D48" w:rsidRPr="00FE4A6D">
        <w:rPr>
          <w:i w:val="0"/>
          <w:lang w:val="af-ZA"/>
        </w:rPr>
        <w:t xml:space="preserve"> </w:t>
      </w:r>
      <w:r w:rsidR="00357D48" w:rsidRPr="00FE4A6D">
        <w:rPr>
          <w:rFonts w:ascii="GHEA Grapalat" w:hAnsi="GHEA Grapalat"/>
          <w:i w:val="0"/>
          <w:lang w:val="af-ZA"/>
        </w:rPr>
        <w:t>որոշվում</w:t>
      </w:r>
      <w:r w:rsidR="00357D48" w:rsidRPr="00FE4A6D">
        <w:rPr>
          <w:i w:val="0"/>
          <w:lang w:val="af-ZA"/>
        </w:rPr>
        <w:t xml:space="preserve"> </w:t>
      </w:r>
      <w:r w:rsidR="00357D48" w:rsidRPr="00FE4A6D">
        <w:rPr>
          <w:rFonts w:ascii="GHEA Grapalat" w:hAnsi="GHEA Grapalat"/>
          <w:i w:val="0"/>
          <w:lang w:val="af-ZA"/>
        </w:rPr>
        <w:t>է</w:t>
      </w:r>
      <w:r w:rsidR="00357D48" w:rsidRPr="00FE4A6D">
        <w:rPr>
          <w:i w:val="0"/>
          <w:lang w:val="af-ZA"/>
        </w:rPr>
        <w:t xml:space="preserve"> </w:t>
      </w:r>
      <w:bookmarkStart w:id="1" w:name="_Hlk23167512"/>
      <w:r w:rsidR="00496E18" w:rsidRPr="00FE4A6D">
        <w:rPr>
          <w:rFonts w:ascii="GHEA Grapalat" w:hAnsi="GHEA Grapalat"/>
          <w:i w:val="0"/>
          <w:lang w:val="af-ZA"/>
        </w:rPr>
        <w:t>ոչ</w:t>
      </w:r>
      <w:r w:rsidR="00496E18" w:rsidRPr="00FE4A6D">
        <w:rPr>
          <w:i w:val="0"/>
          <w:lang w:val="af-ZA"/>
        </w:rPr>
        <w:t xml:space="preserve"> </w:t>
      </w:r>
      <w:r w:rsidR="00496E18" w:rsidRPr="00FE4A6D">
        <w:rPr>
          <w:rFonts w:ascii="GHEA Grapalat" w:hAnsi="GHEA Grapalat"/>
          <w:i w:val="0"/>
          <w:lang w:val="af-ZA"/>
        </w:rPr>
        <w:t>գնային</w:t>
      </w:r>
      <w:r w:rsidR="00496E18" w:rsidRPr="00FE4A6D">
        <w:rPr>
          <w:i w:val="0"/>
          <w:lang w:val="af-ZA"/>
        </w:rPr>
        <w:t xml:space="preserve"> </w:t>
      </w:r>
      <w:r w:rsidR="00496E18" w:rsidRPr="00FE4A6D">
        <w:rPr>
          <w:rFonts w:ascii="GHEA Grapalat" w:hAnsi="GHEA Grapalat"/>
          <w:i w:val="0"/>
          <w:lang w:val="af-ZA"/>
        </w:rPr>
        <w:t>պայմաններով</w:t>
      </w:r>
      <w:r w:rsidR="00496E18" w:rsidRPr="00FE4A6D">
        <w:rPr>
          <w:i w:val="0"/>
          <w:lang w:val="af-ZA"/>
        </w:rPr>
        <w:t xml:space="preserve"> </w:t>
      </w:r>
      <w:r w:rsidR="00496E18" w:rsidRPr="00FE4A6D">
        <w:rPr>
          <w:rFonts w:ascii="GHEA Grapalat" w:hAnsi="GHEA Grapalat"/>
          <w:i w:val="0"/>
          <w:lang w:val="af-ZA"/>
        </w:rPr>
        <w:t>բավարար</w:t>
      </w:r>
      <w:r w:rsidR="00496E18" w:rsidRPr="00FE4A6D">
        <w:rPr>
          <w:i w:val="0"/>
          <w:lang w:val="af-ZA"/>
        </w:rPr>
        <w:t xml:space="preserve"> </w:t>
      </w:r>
      <w:r w:rsidR="00496E18" w:rsidRPr="00FE4A6D">
        <w:rPr>
          <w:rFonts w:ascii="GHEA Grapalat" w:hAnsi="GHEA Grapalat"/>
          <w:i w:val="0"/>
          <w:lang w:val="af-ZA"/>
        </w:rPr>
        <w:t>գնահատված</w:t>
      </w:r>
      <w:r w:rsidR="00496E18" w:rsidRPr="00FE4A6D">
        <w:rPr>
          <w:i w:val="0"/>
          <w:lang w:val="af-ZA"/>
        </w:rPr>
        <w:t xml:space="preserve"> </w:t>
      </w:r>
      <w:bookmarkEnd w:id="1"/>
      <w:r w:rsidR="00357D48" w:rsidRPr="00FE4A6D">
        <w:rPr>
          <w:rFonts w:ascii="GHEA Grapalat" w:hAnsi="GHEA Grapalat"/>
          <w:i w:val="0"/>
          <w:lang w:val="af-ZA"/>
        </w:rPr>
        <w:t>հայտեր</w:t>
      </w:r>
      <w:r w:rsidR="00357D48" w:rsidRPr="00FE4A6D">
        <w:rPr>
          <w:i w:val="0"/>
          <w:lang w:val="af-ZA"/>
        </w:rPr>
        <w:t xml:space="preserve"> </w:t>
      </w:r>
      <w:r w:rsidR="00357D48" w:rsidRPr="00FE4A6D">
        <w:rPr>
          <w:rFonts w:ascii="GHEA Grapalat" w:hAnsi="GHEA Grapalat"/>
          <w:i w:val="0"/>
          <w:lang w:val="af-ZA"/>
        </w:rPr>
        <w:t>ներկայացրած</w:t>
      </w:r>
      <w:r w:rsidR="00357D48" w:rsidRPr="00FE4A6D">
        <w:rPr>
          <w:i w:val="0"/>
          <w:lang w:val="af-ZA"/>
        </w:rPr>
        <w:t xml:space="preserve"> </w:t>
      </w:r>
      <w:r w:rsidR="00357D48" w:rsidRPr="00FE4A6D">
        <w:rPr>
          <w:rFonts w:ascii="GHEA Grapalat" w:hAnsi="GHEA Grapalat"/>
          <w:i w:val="0"/>
          <w:lang w:val="af-ZA"/>
        </w:rPr>
        <w:t>մասնակիցների</w:t>
      </w:r>
      <w:r w:rsidR="00357D48" w:rsidRPr="00FE4A6D">
        <w:rPr>
          <w:i w:val="0"/>
          <w:lang w:val="af-ZA"/>
        </w:rPr>
        <w:t xml:space="preserve"> </w:t>
      </w:r>
      <w:r w:rsidR="00357D48" w:rsidRPr="00FE4A6D">
        <w:rPr>
          <w:rFonts w:ascii="GHEA Grapalat" w:hAnsi="GHEA Grapalat"/>
          <w:i w:val="0"/>
          <w:lang w:val="af-ZA"/>
        </w:rPr>
        <w:t>թվից</w:t>
      </w:r>
      <w:r w:rsidR="00357D48" w:rsidRPr="00FE4A6D">
        <w:rPr>
          <w:i w:val="0"/>
          <w:lang w:val="af-ZA"/>
        </w:rPr>
        <w:t xml:space="preserve">` </w:t>
      </w:r>
      <w:r w:rsidR="00357D48" w:rsidRPr="00FE4A6D">
        <w:rPr>
          <w:rFonts w:ascii="GHEA Grapalat" w:hAnsi="GHEA Grapalat"/>
          <w:i w:val="0"/>
          <w:lang w:val="af-ZA"/>
        </w:rPr>
        <w:t>նվազագույն</w:t>
      </w:r>
      <w:r w:rsidR="00357D48" w:rsidRPr="00FE4A6D">
        <w:rPr>
          <w:i w:val="0"/>
          <w:lang w:val="af-ZA"/>
        </w:rPr>
        <w:t xml:space="preserve"> </w:t>
      </w:r>
      <w:r w:rsidR="00357D48" w:rsidRPr="00FE4A6D">
        <w:rPr>
          <w:rFonts w:ascii="GHEA Grapalat" w:hAnsi="GHEA Grapalat"/>
          <w:i w:val="0"/>
          <w:lang w:val="af-ZA"/>
        </w:rPr>
        <w:t>գնային</w:t>
      </w:r>
      <w:r w:rsidR="00357D48" w:rsidRPr="00FE4A6D">
        <w:rPr>
          <w:i w:val="0"/>
          <w:lang w:val="af-ZA"/>
        </w:rPr>
        <w:t xml:space="preserve"> </w:t>
      </w:r>
      <w:r w:rsidR="00357D48" w:rsidRPr="00FE4A6D">
        <w:rPr>
          <w:rFonts w:ascii="GHEA Grapalat" w:hAnsi="GHEA Grapalat"/>
          <w:i w:val="0"/>
          <w:lang w:val="af-ZA"/>
        </w:rPr>
        <w:t>առաջարկ</w:t>
      </w:r>
      <w:r w:rsidR="00357D48" w:rsidRPr="00FE4A6D">
        <w:rPr>
          <w:i w:val="0"/>
          <w:lang w:val="af-ZA"/>
        </w:rPr>
        <w:t xml:space="preserve"> </w:t>
      </w:r>
      <w:r w:rsidR="00357D48" w:rsidRPr="00FE4A6D">
        <w:rPr>
          <w:rFonts w:ascii="GHEA Grapalat" w:hAnsi="GHEA Grapalat"/>
          <w:i w:val="0"/>
          <w:lang w:val="af-ZA"/>
        </w:rPr>
        <w:t>ներկայացրած</w:t>
      </w:r>
      <w:r w:rsidR="00357D48" w:rsidRPr="00FE4A6D">
        <w:rPr>
          <w:i w:val="0"/>
          <w:lang w:val="af-ZA"/>
        </w:rPr>
        <w:t xml:space="preserve"> </w:t>
      </w:r>
      <w:r w:rsidR="00357D48" w:rsidRPr="00FE4A6D">
        <w:rPr>
          <w:rFonts w:ascii="GHEA Grapalat" w:hAnsi="GHEA Grapalat"/>
          <w:i w:val="0"/>
          <w:lang w:val="af-ZA"/>
        </w:rPr>
        <w:t>մասնակցին</w:t>
      </w:r>
      <w:r w:rsidR="00357D48" w:rsidRPr="00FE4A6D">
        <w:rPr>
          <w:i w:val="0"/>
          <w:lang w:val="af-ZA"/>
        </w:rPr>
        <w:t xml:space="preserve"> </w:t>
      </w:r>
      <w:r w:rsidR="00357D48" w:rsidRPr="00FE4A6D">
        <w:rPr>
          <w:rFonts w:ascii="GHEA Grapalat" w:hAnsi="GHEA Grapalat"/>
          <w:i w:val="0"/>
          <w:lang w:val="af-ZA"/>
        </w:rPr>
        <w:t>նախապատվություն</w:t>
      </w:r>
      <w:r w:rsidR="00357D48" w:rsidRPr="00FE4A6D">
        <w:rPr>
          <w:i w:val="0"/>
          <w:lang w:val="af-ZA"/>
        </w:rPr>
        <w:t xml:space="preserve"> </w:t>
      </w:r>
      <w:r w:rsidR="00357D48" w:rsidRPr="00FE4A6D">
        <w:rPr>
          <w:rFonts w:ascii="GHEA Grapalat" w:hAnsi="GHEA Grapalat"/>
          <w:i w:val="0"/>
          <w:lang w:val="af-ZA"/>
        </w:rPr>
        <w:t>տալու</w:t>
      </w:r>
      <w:r w:rsidR="00357D48" w:rsidRPr="00FE4A6D">
        <w:rPr>
          <w:i w:val="0"/>
          <w:lang w:val="af-ZA"/>
        </w:rPr>
        <w:t xml:space="preserve"> </w:t>
      </w:r>
      <w:r w:rsidR="00357D48" w:rsidRPr="00FE4A6D">
        <w:rPr>
          <w:rFonts w:ascii="GHEA Grapalat" w:hAnsi="GHEA Grapalat"/>
          <w:i w:val="0"/>
          <w:lang w:val="af-ZA"/>
        </w:rPr>
        <w:t>սկզբունքով</w:t>
      </w:r>
      <w:r w:rsidR="004D5671" w:rsidRPr="00FE4A6D">
        <w:rPr>
          <w:rFonts w:ascii="GHEA Grapalat" w:hAnsi="GHEA Grapalat"/>
          <w:i w:val="0"/>
          <w:lang w:val="af-ZA"/>
        </w:rPr>
        <w:t>։</w:t>
      </w:r>
      <w:r w:rsidR="00357D48" w:rsidRPr="00FE4A6D">
        <w:rPr>
          <w:i w:val="0"/>
          <w:lang w:val="af-ZA"/>
        </w:rPr>
        <w:t xml:space="preserve"> </w:t>
      </w:r>
    </w:p>
    <w:p w14:paraId="75A5DFB6" w14:textId="77777777" w:rsidR="0067579A" w:rsidRPr="00FE4A6D" w:rsidRDefault="00357D48" w:rsidP="00EF3662">
      <w:pPr>
        <w:pStyle w:val="a3"/>
        <w:spacing w:line="240" w:lineRule="auto"/>
        <w:rPr>
          <w:i w:val="0"/>
          <w:lang w:val="af-ZA"/>
        </w:rPr>
      </w:pPr>
      <w:r w:rsidRPr="00FE4A6D">
        <w:rPr>
          <w:rFonts w:ascii="GHEA Grapalat" w:hAnsi="GHEA Grapalat"/>
          <w:i w:val="0"/>
          <w:lang w:val="af-ZA"/>
        </w:rPr>
        <w:t>Էլեկտրոնային</w:t>
      </w:r>
      <w:r w:rsidRPr="00FE4A6D">
        <w:rPr>
          <w:i w:val="0"/>
          <w:lang w:val="af-ZA"/>
        </w:rPr>
        <w:t xml:space="preserve"> </w:t>
      </w:r>
      <w:r w:rsidRPr="00FE4A6D">
        <w:rPr>
          <w:rFonts w:ascii="GHEA Grapalat" w:hAnsi="GHEA Grapalat"/>
          <w:i w:val="0"/>
          <w:lang w:val="af-ZA"/>
        </w:rPr>
        <w:t>ձևով</w:t>
      </w:r>
      <w:r w:rsidRPr="00FE4A6D">
        <w:rPr>
          <w:i w:val="0"/>
          <w:lang w:val="af-ZA"/>
        </w:rPr>
        <w:t xml:space="preserve"> </w:t>
      </w:r>
      <w:r w:rsidRPr="00FE4A6D">
        <w:rPr>
          <w:rFonts w:ascii="GHEA Grapalat" w:hAnsi="GHEA Grapalat"/>
          <w:i w:val="0"/>
          <w:lang w:val="af-ZA"/>
        </w:rPr>
        <w:t>հրավեր</w:t>
      </w:r>
      <w:r w:rsidRPr="00FE4A6D">
        <w:rPr>
          <w:i w:val="0"/>
          <w:lang w:val="af-ZA"/>
        </w:rPr>
        <w:t xml:space="preserve"> </w:t>
      </w:r>
      <w:r w:rsidRPr="00FE4A6D">
        <w:rPr>
          <w:rFonts w:ascii="GHEA Grapalat" w:hAnsi="GHEA Grapalat"/>
          <w:i w:val="0"/>
          <w:lang w:val="af-ZA"/>
        </w:rPr>
        <w:t>տրամադրելու</w:t>
      </w:r>
      <w:r w:rsidRPr="00FE4A6D">
        <w:rPr>
          <w:i w:val="0"/>
          <w:lang w:val="af-ZA"/>
        </w:rPr>
        <w:t xml:space="preserve"> </w:t>
      </w:r>
      <w:r w:rsidRPr="00FE4A6D">
        <w:rPr>
          <w:rFonts w:ascii="GHEA Grapalat" w:hAnsi="GHEA Grapalat"/>
          <w:i w:val="0"/>
          <w:lang w:val="af-ZA"/>
        </w:rPr>
        <w:t>պահանջի</w:t>
      </w:r>
      <w:r w:rsidRPr="00FE4A6D">
        <w:rPr>
          <w:i w:val="0"/>
          <w:lang w:val="af-ZA"/>
        </w:rPr>
        <w:t xml:space="preserve"> </w:t>
      </w:r>
      <w:r w:rsidRPr="00FE4A6D">
        <w:rPr>
          <w:rFonts w:ascii="GHEA Grapalat" w:hAnsi="GHEA Grapalat"/>
          <w:i w:val="0"/>
          <w:lang w:val="af-ZA"/>
        </w:rPr>
        <w:t>դեպքում</w:t>
      </w:r>
      <w:r w:rsidRPr="00FE4A6D">
        <w:rPr>
          <w:i w:val="0"/>
          <w:lang w:val="af-ZA"/>
        </w:rPr>
        <w:t xml:space="preserve"> </w:t>
      </w:r>
      <w:r w:rsidRPr="00FE4A6D">
        <w:rPr>
          <w:rFonts w:ascii="GHEA Grapalat" w:hAnsi="GHEA Grapalat"/>
          <w:i w:val="0"/>
          <w:lang w:val="af-ZA"/>
        </w:rPr>
        <w:t>պատվիրատուն</w:t>
      </w:r>
      <w:r w:rsidRPr="00FE4A6D">
        <w:rPr>
          <w:i w:val="0"/>
          <w:lang w:val="af-ZA"/>
        </w:rPr>
        <w:t xml:space="preserve"> </w:t>
      </w:r>
      <w:r w:rsidR="00E222A7" w:rsidRPr="00FE4A6D">
        <w:rPr>
          <w:rFonts w:ascii="GHEA Grapalat" w:hAnsi="GHEA Grapalat"/>
          <w:i w:val="0"/>
          <w:lang w:val="af-ZA"/>
        </w:rPr>
        <w:t>անվճար</w:t>
      </w:r>
      <w:r w:rsidR="00E222A7" w:rsidRPr="00FE4A6D">
        <w:rPr>
          <w:i w:val="0"/>
          <w:lang w:val="af-ZA"/>
        </w:rPr>
        <w:t xml:space="preserve"> </w:t>
      </w:r>
      <w:r w:rsidRPr="00FE4A6D">
        <w:rPr>
          <w:rFonts w:ascii="GHEA Grapalat" w:hAnsi="GHEA Grapalat"/>
          <w:i w:val="0"/>
          <w:lang w:val="af-ZA"/>
        </w:rPr>
        <w:t>ապահովում</w:t>
      </w:r>
      <w:r w:rsidRPr="00FE4A6D">
        <w:rPr>
          <w:i w:val="0"/>
          <w:lang w:val="af-ZA"/>
        </w:rPr>
        <w:t xml:space="preserve"> </w:t>
      </w:r>
      <w:r w:rsidRPr="00FE4A6D">
        <w:rPr>
          <w:rFonts w:ascii="GHEA Grapalat" w:hAnsi="GHEA Grapalat"/>
          <w:i w:val="0"/>
          <w:lang w:val="af-ZA"/>
        </w:rPr>
        <w:t>է</w:t>
      </w:r>
      <w:r w:rsidRPr="00FE4A6D">
        <w:rPr>
          <w:i w:val="0"/>
          <w:lang w:val="af-ZA"/>
        </w:rPr>
        <w:t xml:space="preserve"> </w:t>
      </w:r>
      <w:r w:rsidRPr="00FE4A6D">
        <w:rPr>
          <w:rFonts w:ascii="GHEA Grapalat" w:hAnsi="GHEA Grapalat"/>
          <w:i w:val="0"/>
          <w:lang w:val="af-ZA"/>
        </w:rPr>
        <w:t>հրավերի</w:t>
      </w:r>
      <w:r w:rsidRPr="00FE4A6D">
        <w:rPr>
          <w:i w:val="0"/>
          <w:lang w:val="af-ZA"/>
        </w:rPr>
        <w:t xml:space="preserve">` </w:t>
      </w:r>
      <w:r w:rsidRPr="00FE4A6D">
        <w:rPr>
          <w:rFonts w:ascii="GHEA Grapalat" w:hAnsi="GHEA Grapalat"/>
          <w:i w:val="0"/>
          <w:lang w:val="af-ZA"/>
        </w:rPr>
        <w:t>էլեկտրոնային</w:t>
      </w:r>
      <w:r w:rsidRPr="00FE4A6D">
        <w:rPr>
          <w:i w:val="0"/>
          <w:lang w:val="af-ZA"/>
        </w:rPr>
        <w:t xml:space="preserve"> </w:t>
      </w:r>
      <w:r w:rsidRPr="00FE4A6D">
        <w:rPr>
          <w:rFonts w:ascii="GHEA Grapalat" w:hAnsi="GHEA Grapalat"/>
          <w:i w:val="0"/>
          <w:lang w:val="af-ZA"/>
        </w:rPr>
        <w:t>ձևով</w:t>
      </w:r>
      <w:r w:rsidRPr="00FE4A6D">
        <w:rPr>
          <w:i w:val="0"/>
          <w:lang w:val="af-ZA"/>
        </w:rPr>
        <w:t xml:space="preserve"> </w:t>
      </w:r>
      <w:r w:rsidRPr="00FE4A6D">
        <w:rPr>
          <w:rFonts w:ascii="GHEA Grapalat" w:hAnsi="GHEA Grapalat"/>
          <w:i w:val="0"/>
          <w:lang w:val="af-ZA"/>
        </w:rPr>
        <w:t>տրամադրումը</w:t>
      </w:r>
      <w:r w:rsidRPr="00FE4A6D">
        <w:rPr>
          <w:i w:val="0"/>
          <w:lang w:val="af-ZA"/>
        </w:rPr>
        <w:t xml:space="preserve"> </w:t>
      </w:r>
      <w:r w:rsidRPr="00FE4A6D">
        <w:rPr>
          <w:rFonts w:ascii="GHEA Grapalat" w:hAnsi="GHEA Grapalat"/>
          <w:i w:val="0"/>
          <w:lang w:val="af-ZA"/>
        </w:rPr>
        <w:t>դիմում</w:t>
      </w:r>
      <w:r w:rsidR="0006311D" w:rsidRPr="00FE4A6D">
        <w:rPr>
          <w:rFonts w:ascii="GHEA Grapalat" w:hAnsi="GHEA Grapalat"/>
          <w:i w:val="0"/>
          <w:lang w:val="af-ZA"/>
        </w:rPr>
        <w:t>ը</w:t>
      </w:r>
      <w:r w:rsidRPr="00FE4A6D">
        <w:rPr>
          <w:i w:val="0"/>
          <w:lang w:val="af-ZA"/>
        </w:rPr>
        <w:t xml:space="preserve"> </w:t>
      </w:r>
      <w:r w:rsidRPr="00FE4A6D">
        <w:rPr>
          <w:rFonts w:ascii="GHEA Grapalat" w:hAnsi="GHEA Grapalat"/>
          <w:i w:val="0"/>
          <w:lang w:val="af-ZA"/>
        </w:rPr>
        <w:t>ստանալու</w:t>
      </w:r>
      <w:r w:rsidRPr="00FE4A6D">
        <w:rPr>
          <w:i w:val="0"/>
          <w:lang w:val="af-ZA"/>
        </w:rPr>
        <w:t xml:space="preserve"> </w:t>
      </w:r>
      <w:r w:rsidRPr="00FE4A6D">
        <w:rPr>
          <w:rFonts w:ascii="GHEA Grapalat" w:hAnsi="GHEA Grapalat"/>
          <w:i w:val="0"/>
          <w:lang w:val="af-ZA"/>
        </w:rPr>
        <w:t>օրվան</w:t>
      </w:r>
      <w:r w:rsidRPr="00FE4A6D">
        <w:rPr>
          <w:i w:val="0"/>
          <w:lang w:val="af-ZA"/>
        </w:rPr>
        <w:t xml:space="preserve"> </w:t>
      </w:r>
      <w:r w:rsidRPr="00FE4A6D">
        <w:rPr>
          <w:rFonts w:ascii="GHEA Grapalat" w:hAnsi="GHEA Grapalat"/>
          <w:i w:val="0"/>
          <w:lang w:val="af-ZA"/>
        </w:rPr>
        <w:t>հաջորդող</w:t>
      </w:r>
      <w:r w:rsidRPr="00FE4A6D">
        <w:rPr>
          <w:i w:val="0"/>
          <w:lang w:val="af-ZA"/>
        </w:rPr>
        <w:t xml:space="preserve"> </w:t>
      </w:r>
      <w:r w:rsidRPr="00FE4A6D">
        <w:rPr>
          <w:rFonts w:ascii="GHEA Grapalat" w:hAnsi="GHEA Grapalat"/>
          <w:i w:val="0"/>
          <w:lang w:val="af-ZA"/>
        </w:rPr>
        <w:t>աշխատանքային</w:t>
      </w:r>
      <w:r w:rsidRPr="00FE4A6D">
        <w:rPr>
          <w:i w:val="0"/>
          <w:lang w:val="af-ZA"/>
        </w:rPr>
        <w:t xml:space="preserve"> </w:t>
      </w:r>
      <w:r w:rsidRPr="00FE4A6D">
        <w:rPr>
          <w:rFonts w:ascii="GHEA Grapalat" w:hAnsi="GHEA Grapalat"/>
          <w:i w:val="0"/>
          <w:lang w:val="af-ZA"/>
        </w:rPr>
        <w:t>օրվա</w:t>
      </w:r>
      <w:r w:rsidRPr="00FE4A6D">
        <w:rPr>
          <w:i w:val="0"/>
          <w:lang w:val="af-ZA"/>
        </w:rPr>
        <w:t xml:space="preserve"> </w:t>
      </w:r>
      <w:r w:rsidRPr="00FE4A6D">
        <w:rPr>
          <w:rFonts w:ascii="GHEA Grapalat" w:hAnsi="GHEA Grapalat"/>
          <w:i w:val="0"/>
          <w:lang w:val="af-ZA"/>
        </w:rPr>
        <w:t>ընթացքում</w:t>
      </w:r>
      <w:r w:rsidR="004D5671" w:rsidRPr="00FE4A6D">
        <w:rPr>
          <w:rFonts w:ascii="GHEA Grapalat" w:hAnsi="GHEA Grapalat"/>
          <w:i w:val="0"/>
          <w:lang w:val="af-ZA"/>
        </w:rPr>
        <w:t>։</w:t>
      </w:r>
      <w:r w:rsidRPr="00FE4A6D">
        <w:rPr>
          <w:i w:val="0"/>
          <w:lang w:val="af-ZA"/>
        </w:rPr>
        <w:t xml:space="preserve"> </w:t>
      </w:r>
    </w:p>
    <w:p w14:paraId="77843B28" w14:textId="0D126E7F" w:rsidR="00332EE7" w:rsidRPr="00FE4A6D" w:rsidRDefault="00332EE7" w:rsidP="00A2791B">
      <w:pPr>
        <w:pStyle w:val="a3"/>
        <w:spacing w:line="240" w:lineRule="auto"/>
        <w:rPr>
          <w:i w:val="0"/>
          <w:lang w:val="af-ZA"/>
        </w:rPr>
      </w:pPr>
      <w:r w:rsidRPr="00FE4A6D">
        <w:rPr>
          <w:rFonts w:ascii="GHEA Grapalat" w:hAnsi="GHEA Grapalat"/>
          <w:i w:val="0"/>
          <w:lang w:val="af-ZA"/>
        </w:rPr>
        <w:t>Սույն</w:t>
      </w:r>
      <w:r w:rsidRPr="00FE4A6D">
        <w:rPr>
          <w:i w:val="0"/>
          <w:lang w:val="af-ZA"/>
        </w:rPr>
        <w:t xml:space="preserve"> </w:t>
      </w:r>
      <w:r w:rsidRPr="00FE4A6D">
        <w:rPr>
          <w:rFonts w:ascii="GHEA Grapalat" w:hAnsi="GHEA Grapalat"/>
          <w:i w:val="0"/>
          <w:lang w:val="af-ZA"/>
        </w:rPr>
        <w:t>ընթացակարգին</w:t>
      </w:r>
      <w:r w:rsidRPr="00FE4A6D">
        <w:rPr>
          <w:i w:val="0"/>
          <w:lang w:val="af-ZA"/>
        </w:rPr>
        <w:t xml:space="preserve"> </w:t>
      </w:r>
      <w:r w:rsidRPr="00FE4A6D">
        <w:rPr>
          <w:rFonts w:ascii="GHEA Grapalat" w:hAnsi="GHEA Grapalat"/>
          <w:i w:val="0"/>
          <w:lang w:val="af-ZA"/>
        </w:rPr>
        <w:t>մասնակցության</w:t>
      </w:r>
      <w:r w:rsidRPr="00FE4A6D">
        <w:rPr>
          <w:i w:val="0"/>
          <w:lang w:val="af-ZA"/>
        </w:rPr>
        <w:t xml:space="preserve"> </w:t>
      </w:r>
      <w:r w:rsidRPr="00FE4A6D">
        <w:rPr>
          <w:rFonts w:ascii="GHEA Grapalat" w:hAnsi="GHEA Grapalat"/>
          <w:i w:val="0"/>
          <w:lang w:val="af-ZA"/>
        </w:rPr>
        <w:t>հայտերն</w:t>
      </w:r>
      <w:r w:rsidRPr="00FE4A6D">
        <w:rPr>
          <w:i w:val="0"/>
          <w:lang w:val="af-ZA"/>
        </w:rPr>
        <w:t xml:space="preserve"> </w:t>
      </w:r>
      <w:r w:rsidRPr="00FE4A6D">
        <w:rPr>
          <w:rFonts w:ascii="GHEA Grapalat" w:hAnsi="GHEA Grapalat"/>
          <w:i w:val="0"/>
          <w:lang w:val="af-ZA"/>
        </w:rPr>
        <w:t>անհրաժեշտ</w:t>
      </w:r>
      <w:r w:rsidRPr="00FE4A6D">
        <w:rPr>
          <w:i w:val="0"/>
          <w:lang w:val="af-ZA"/>
        </w:rPr>
        <w:t xml:space="preserve"> </w:t>
      </w:r>
      <w:r w:rsidRPr="00FE4A6D">
        <w:rPr>
          <w:rFonts w:ascii="GHEA Grapalat" w:hAnsi="GHEA Grapalat"/>
          <w:i w:val="0"/>
          <w:lang w:val="af-ZA"/>
        </w:rPr>
        <w:t>է</w:t>
      </w:r>
      <w:r w:rsidRPr="00FE4A6D">
        <w:rPr>
          <w:i w:val="0"/>
          <w:lang w:val="af-ZA"/>
        </w:rPr>
        <w:t xml:space="preserve"> </w:t>
      </w:r>
      <w:r w:rsidR="00EC4863" w:rsidRPr="00EC4863">
        <w:rPr>
          <w:rStyle w:val="aff7"/>
          <w:rFonts w:ascii="Sylfaen" w:hAnsi="Sylfaen" w:cs="Sylfaen"/>
          <w:b/>
          <w:bCs/>
        </w:rPr>
        <w:t>ՀՀ</w:t>
      </w:r>
      <w:r w:rsidR="00EC4863" w:rsidRPr="00EC4863">
        <w:rPr>
          <w:rStyle w:val="aff7"/>
          <w:rFonts w:cs="Arial LatArm"/>
          <w:b/>
          <w:bCs/>
          <w:lang w:val="af-ZA"/>
        </w:rPr>
        <w:t xml:space="preserve"> </w:t>
      </w:r>
      <w:r w:rsidR="00EC4863" w:rsidRPr="00EC4863">
        <w:rPr>
          <w:rStyle w:val="aff7"/>
          <w:rFonts w:ascii="Sylfaen" w:hAnsi="Sylfaen" w:cs="Sylfaen"/>
          <w:b/>
          <w:bCs/>
        </w:rPr>
        <w:t>Կոտայքի</w:t>
      </w:r>
      <w:r w:rsidR="00EC4863" w:rsidRPr="00EC4863">
        <w:rPr>
          <w:rStyle w:val="aff7"/>
          <w:rFonts w:cs="Arial LatArm"/>
          <w:b/>
          <w:bCs/>
          <w:lang w:val="af-ZA"/>
        </w:rPr>
        <w:t xml:space="preserve"> </w:t>
      </w:r>
      <w:r w:rsidR="00EC4863" w:rsidRPr="00EC4863">
        <w:rPr>
          <w:rStyle w:val="aff7"/>
          <w:rFonts w:ascii="Sylfaen" w:hAnsi="Sylfaen" w:cs="Sylfaen"/>
          <w:b/>
          <w:bCs/>
        </w:rPr>
        <w:t>մարզ</w:t>
      </w:r>
      <w:r w:rsidR="00EC4863" w:rsidRPr="00EC4863">
        <w:rPr>
          <w:rStyle w:val="aff7"/>
          <w:rFonts w:cs="Arial LatArm"/>
          <w:b/>
          <w:bCs/>
          <w:lang w:val="af-ZA"/>
        </w:rPr>
        <w:t>,</w:t>
      </w:r>
      <w:r w:rsidR="00EC4863" w:rsidRPr="00EC4863">
        <w:rPr>
          <w:rStyle w:val="aff7"/>
          <w:b/>
          <w:bCs/>
          <w:lang w:val="af-ZA"/>
        </w:rPr>
        <w:t xml:space="preserve"> </w:t>
      </w:r>
      <w:r w:rsidR="00EC4863" w:rsidRPr="00EC4863">
        <w:rPr>
          <w:rStyle w:val="aff7"/>
          <w:rFonts w:ascii="Sylfaen" w:hAnsi="Sylfaen" w:cs="Sylfaen"/>
          <w:b/>
          <w:bCs/>
        </w:rPr>
        <w:t>ք</w:t>
      </w:r>
      <w:r w:rsidR="00EC4863" w:rsidRPr="00EC4863">
        <w:rPr>
          <w:rStyle w:val="aff7"/>
          <w:rFonts w:cs="Arial LatArm"/>
          <w:b/>
          <w:bCs/>
          <w:lang w:val="af-ZA"/>
        </w:rPr>
        <w:t>.</w:t>
      </w:r>
      <w:r w:rsidR="00EC4863" w:rsidRPr="00EC4863">
        <w:rPr>
          <w:rStyle w:val="aff7"/>
          <w:rFonts w:ascii="Sylfaen" w:hAnsi="Sylfaen" w:cs="Sylfaen"/>
          <w:b/>
          <w:bCs/>
        </w:rPr>
        <w:t>Աբովյան</w:t>
      </w:r>
      <w:r w:rsidR="00EC4863" w:rsidRPr="00EC4863">
        <w:rPr>
          <w:rStyle w:val="aff7"/>
          <w:rFonts w:cs="Arial LatArm"/>
          <w:b/>
          <w:bCs/>
          <w:lang w:val="af-ZA"/>
        </w:rPr>
        <w:t xml:space="preserve"> </w:t>
      </w:r>
      <w:r w:rsidR="00EC4863" w:rsidRPr="00EC4863">
        <w:rPr>
          <w:rStyle w:val="aff7"/>
          <w:b/>
          <w:bCs/>
          <w:lang w:val="af-ZA"/>
        </w:rPr>
        <w:t xml:space="preserve"> </w:t>
      </w:r>
      <w:r w:rsidR="00EC4863" w:rsidRPr="00EC4863">
        <w:rPr>
          <w:rStyle w:val="aff7"/>
          <w:rFonts w:ascii="Sylfaen" w:hAnsi="Sylfaen"/>
          <w:b/>
          <w:bCs/>
          <w:lang w:val="hy-AM"/>
        </w:rPr>
        <w:t xml:space="preserve">2-րդ միկրոշրջան </w:t>
      </w:r>
      <w:r w:rsidR="00EC4863" w:rsidRPr="00EC4863">
        <w:rPr>
          <w:rStyle w:val="aff7"/>
          <w:b/>
          <w:bCs/>
          <w:lang w:val="af-ZA"/>
        </w:rPr>
        <w:t>&lt;&lt;</w:t>
      </w:r>
      <w:r w:rsidR="00EC4863" w:rsidRPr="00EC4863">
        <w:rPr>
          <w:rStyle w:val="aff7"/>
          <w:rFonts w:ascii="Sylfaen" w:hAnsi="Sylfaen" w:cs="Sylfaen"/>
          <w:b/>
          <w:bCs/>
        </w:rPr>
        <w:t>Աբովյանի</w:t>
      </w:r>
      <w:r w:rsidR="00EC4863" w:rsidRPr="00EC4863">
        <w:rPr>
          <w:rStyle w:val="aff7"/>
          <w:rFonts w:cs="Arial LatArm"/>
          <w:b/>
          <w:bCs/>
          <w:lang w:val="af-ZA"/>
        </w:rPr>
        <w:t xml:space="preserve"> </w:t>
      </w:r>
      <w:r w:rsidR="00EC4863" w:rsidRPr="00EC4863">
        <w:rPr>
          <w:rStyle w:val="aff7"/>
          <w:b/>
          <w:bCs/>
          <w:lang w:val="af-ZA"/>
        </w:rPr>
        <w:t xml:space="preserve"> </w:t>
      </w:r>
      <w:r w:rsidR="00EC4863" w:rsidRPr="00EC4863">
        <w:rPr>
          <w:rStyle w:val="aff7"/>
          <w:rFonts w:ascii="Sylfaen" w:hAnsi="Sylfaen" w:cs="Sylfaen"/>
          <w:b/>
          <w:bCs/>
        </w:rPr>
        <w:t>թիվ</w:t>
      </w:r>
      <w:r w:rsidR="00EC4863" w:rsidRPr="00EC4863">
        <w:rPr>
          <w:rStyle w:val="aff7"/>
          <w:rFonts w:cs="Arial LatArm"/>
          <w:b/>
          <w:bCs/>
          <w:lang w:val="af-ZA"/>
        </w:rPr>
        <w:t xml:space="preserve"> </w:t>
      </w:r>
      <w:r w:rsidR="00EC4863" w:rsidRPr="00EC4863">
        <w:rPr>
          <w:rStyle w:val="aff7"/>
          <w:b/>
          <w:bCs/>
          <w:lang w:val="af-ZA"/>
        </w:rPr>
        <w:t xml:space="preserve">7 </w:t>
      </w:r>
      <w:r w:rsidR="00EC4863" w:rsidRPr="00EC4863">
        <w:rPr>
          <w:rStyle w:val="aff7"/>
          <w:rFonts w:ascii="Sylfaen" w:hAnsi="Sylfaen" w:cs="Sylfaen"/>
          <w:b/>
          <w:bCs/>
        </w:rPr>
        <w:t>հիմնական</w:t>
      </w:r>
      <w:r w:rsidR="00EC4863" w:rsidRPr="00EC4863">
        <w:rPr>
          <w:rStyle w:val="aff7"/>
          <w:rFonts w:cs="Arial LatArm"/>
          <w:b/>
          <w:bCs/>
          <w:lang w:val="af-ZA"/>
        </w:rPr>
        <w:t xml:space="preserve"> </w:t>
      </w:r>
      <w:r w:rsidR="00EC4863" w:rsidRPr="00EC4863">
        <w:rPr>
          <w:rStyle w:val="aff7"/>
          <w:rFonts w:ascii="Sylfaen" w:hAnsi="Sylfaen" w:cs="Sylfaen"/>
          <w:b/>
          <w:bCs/>
        </w:rPr>
        <w:t>դպրոց</w:t>
      </w:r>
      <w:r w:rsidR="00EC4863" w:rsidRPr="00EC4863">
        <w:rPr>
          <w:rStyle w:val="aff7"/>
          <w:rFonts w:cs="Arial LatArm"/>
          <w:b/>
          <w:bCs/>
          <w:lang w:val="af-ZA"/>
        </w:rPr>
        <w:t xml:space="preserve">&gt;&gt; </w:t>
      </w:r>
      <w:r w:rsidR="00EC4863" w:rsidRPr="00EC4863">
        <w:rPr>
          <w:rStyle w:val="aff7"/>
          <w:rFonts w:ascii="Sylfaen" w:hAnsi="Sylfaen" w:cs="Sylfaen"/>
          <w:b/>
          <w:bCs/>
        </w:rPr>
        <w:t>ՊՈԱԿ</w:t>
      </w:r>
      <w:r w:rsidR="00EC4863">
        <w:rPr>
          <w:rStyle w:val="aff7"/>
          <w:rFonts w:ascii="Sylfaen" w:hAnsi="Sylfaen"/>
          <w:lang w:val="hy-AM"/>
        </w:rPr>
        <w:t xml:space="preserve"> </w:t>
      </w:r>
      <w:r w:rsidRPr="00FE4A6D">
        <w:rPr>
          <w:rFonts w:ascii="GHEA Grapalat" w:hAnsi="GHEA Grapalat"/>
          <w:i w:val="0"/>
          <w:lang w:val="af-ZA"/>
        </w:rPr>
        <w:t>հասցեով</w:t>
      </w:r>
      <w:r w:rsidRPr="00FE4A6D">
        <w:rPr>
          <w:i w:val="0"/>
          <w:lang w:val="af-ZA"/>
        </w:rPr>
        <w:t xml:space="preserve">, </w:t>
      </w:r>
      <w:r w:rsidR="006265F4" w:rsidRPr="00FE4A6D">
        <w:rPr>
          <w:rFonts w:ascii="GHEA Grapalat" w:hAnsi="GHEA Grapalat"/>
          <w:i w:val="0"/>
          <w:lang w:val="af-ZA"/>
        </w:rPr>
        <w:t>փաստաթղթային</w:t>
      </w:r>
      <w:r w:rsidR="006265F4" w:rsidRPr="00FE4A6D">
        <w:rPr>
          <w:i w:val="0"/>
          <w:lang w:val="af-ZA"/>
        </w:rPr>
        <w:t xml:space="preserve"> </w:t>
      </w:r>
      <w:r w:rsidR="006265F4" w:rsidRPr="00FE4A6D">
        <w:rPr>
          <w:rFonts w:ascii="GHEA Grapalat" w:hAnsi="GHEA Grapalat"/>
          <w:i w:val="0"/>
          <w:lang w:val="af-ZA"/>
        </w:rPr>
        <w:t>ձևով</w:t>
      </w:r>
      <w:r w:rsidR="006265F4" w:rsidRPr="00FE4A6D">
        <w:rPr>
          <w:i w:val="0"/>
          <w:lang w:val="af-ZA" w:eastAsia="ru-RU"/>
        </w:rPr>
        <w:t xml:space="preserve"> </w:t>
      </w:r>
      <w:r w:rsidR="006265F4" w:rsidRPr="00FE4A6D">
        <w:rPr>
          <w:rFonts w:ascii="GHEA Grapalat" w:hAnsi="GHEA Grapalat"/>
          <w:i w:val="0"/>
          <w:lang w:val="af-ZA"/>
        </w:rPr>
        <w:t>մինչև</w:t>
      </w:r>
      <w:r w:rsidR="006265F4" w:rsidRPr="00FE4A6D">
        <w:rPr>
          <w:i w:val="0"/>
          <w:lang w:val="af-ZA"/>
        </w:rPr>
        <w:t xml:space="preserve"> </w:t>
      </w:r>
      <w:r w:rsidR="006265F4" w:rsidRPr="00FE4A6D">
        <w:rPr>
          <w:rFonts w:ascii="GHEA Grapalat" w:hAnsi="GHEA Grapalat"/>
          <w:i w:val="0"/>
          <w:lang w:val="af-ZA"/>
        </w:rPr>
        <w:t>սույն</w:t>
      </w:r>
      <w:r w:rsidR="006265F4" w:rsidRPr="00FE4A6D">
        <w:rPr>
          <w:i w:val="0"/>
          <w:lang w:val="af-ZA"/>
        </w:rPr>
        <w:t xml:space="preserve"> </w:t>
      </w:r>
      <w:r w:rsidR="006265F4" w:rsidRPr="00FE4A6D">
        <w:rPr>
          <w:rFonts w:ascii="GHEA Grapalat" w:hAnsi="GHEA Grapalat"/>
          <w:i w:val="0"/>
          <w:lang w:val="af-ZA"/>
        </w:rPr>
        <w:t>հայտարարության</w:t>
      </w:r>
      <w:r w:rsidR="006265F4" w:rsidRPr="00FE4A6D">
        <w:rPr>
          <w:i w:val="0"/>
          <w:lang w:val="af-ZA"/>
        </w:rPr>
        <w:t xml:space="preserve"> </w:t>
      </w:r>
      <w:r w:rsidR="006265F4" w:rsidRPr="00FE4A6D">
        <w:rPr>
          <w:rFonts w:ascii="GHEA Grapalat" w:hAnsi="GHEA Grapalat"/>
          <w:i w:val="0"/>
          <w:lang w:val="af-ZA"/>
        </w:rPr>
        <w:t>հրապարակման</w:t>
      </w:r>
      <w:r w:rsidR="006265F4" w:rsidRPr="00FE4A6D">
        <w:rPr>
          <w:i w:val="0"/>
          <w:lang w:val="af-ZA"/>
        </w:rPr>
        <w:t xml:space="preserve"> </w:t>
      </w:r>
      <w:r w:rsidRPr="00FE4A6D">
        <w:rPr>
          <w:rFonts w:ascii="GHEA Grapalat" w:hAnsi="GHEA Grapalat"/>
          <w:i w:val="0"/>
          <w:lang w:val="af-ZA"/>
        </w:rPr>
        <w:t>օրվանից</w:t>
      </w:r>
      <w:r w:rsidRPr="00FE4A6D">
        <w:rPr>
          <w:i w:val="0"/>
          <w:lang w:val="af-ZA"/>
        </w:rPr>
        <w:t xml:space="preserve"> </w:t>
      </w:r>
      <w:r w:rsidRPr="00FE4A6D">
        <w:rPr>
          <w:rFonts w:ascii="GHEA Grapalat" w:hAnsi="GHEA Grapalat"/>
          <w:i w:val="0"/>
          <w:lang w:val="af-ZA"/>
        </w:rPr>
        <w:t>հաշված</w:t>
      </w:r>
      <w:r w:rsidRPr="00FE4A6D">
        <w:rPr>
          <w:i w:val="0"/>
          <w:lang w:val="af-ZA"/>
        </w:rPr>
        <w:t xml:space="preserve"> </w:t>
      </w:r>
      <w:r w:rsidR="00A2791B" w:rsidRPr="00FE4A6D">
        <w:rPr>
          <w:b/>
          <w:i w:val="0"/>
          <w:u w:val="single"/>
          <w:lang w:val="af-ZA"/>
        </w:rPr>
        <w:t>7</w:t>
      </w:r>
      <w:r w:rsidRPr="00FE4A6D">
        <w:rPr>
          <w:b/>
          <w:i w:val="0"/>
          <w:lang w:val="af-ZA"/>
        </w:rPr>
        <w:t>-</w:t>
      </w:r>
      <w:r w:rsidRPr="00FE4A6D">
        <w:rPr>
          <w:rFonts w:ascii="GHEA Grapalat" w:hAnsi="GHEA Grapalat"/>
          <w:b/>
          <w:i w:val="0"/>
          <w:lang w:val="af-ZA"/>
        </w:rPr>
        <w:t>րդ</w:t>
      </w:r>
      <w:r w:rsidRPr="00FE4A6D">
        <w:rPr>
          <w:b/>
          <w:i w:val="0"/>
          <w:lang w:val="af-ZA"/>
        </w:rPr>
        <w:t xml:space="preserve"> </w:t>
      </w:r>
      <w:r w:rsidRPr="00FE4A6D">
        <w:rPr>
          <w:rFonts w:ascii="GHEA Grapalat" w:hAnsi="GHEA Grapalat"/>
          <w:b/>
          <w:i w:val="0"/>
          <w:lang w:val="af-ZA"/>
        </w:rPr>
        <w:t>օրվա</w:t>
      </w:r>
      <w:r w:rsidRPr="00FE4A6D">
        <w:rPr>
          <w:b/>
          <w:i w:val="0"/>
          <w:lang w:val="af-ZA"/>
        </w:rPr>
        <w:t xml:space="preserve"> </w:t>
      </w:r>
      <w:r w:rsidRPr="00FE4A6D">
        <w:rPr>
          <w:rFonts w:ascii="GHEA Grapalat" w:hAnsi="GHEA Grapalat"/>
          <w:b/>
          <w:i w:val="0"/>
          <w:lang w:val="af-ZA"/>
        </w:rPr>
        <w:t>ժամը</w:t>
      </w:r>
      <w:r w:rsidRPr="00FE4A6D">
        <w:rPr>
          <w:b/>
          <w:i w:val="0"/>
          <w:lang w:val="af-ZA"/>
        </w:rPr>
        <w:t xml:space="preserve"> </w:t>
      </w:r>
      <w:r w:rsidR="0058324C" w:rsidRPr="00FE4A6D">
        <w:rPr>
          <w:b/>
          <w:i w:val="0"/>
          <w:u w:val="single"/>
          <w:lang w:val="af-ZA"/>
        </w:rPr>
        <w:t>1</w:t>
      </w:r>
      <w:r w:rsidR="009E68A8">
        <w:rPr>
          <w:b/>
          <w:i w:val="0"/>
          <w:u w:val="single"/>
          <w:lang w:val="af-ZA"/>
        </w:rPr>
        <w:t>3</w:t>
      </w:r>
      <w:r w:rsidR="0058324C" w:rsidRPr="00FE4A6D">
        <w:rPr>
          <w:b/>
          <w:i w:val="0"/>
          <w:u w:val="single"/>
          <w:lang w:val="af-ZA"/>
        </w:rPr>
        <w:t>:</w:t>
      </w:r>
      <w:r w:rsidR="00566EDB">
        <w:rPr>
          <w:b/>
          <w:i w:val="0"/>
          <w:u w:val="single"/>
          <w:lang w:val="af-ZA"/>
        </w:rPr>
        <w:t>00</w:t>
      </w:r>
      <w:r w:rsidR="00A2791B" w:rsidRPr="00FE4A6D">
        <w:rPr>
          <w:b/>
          <w:i w:val="0"/>
          <w:lang w:val="af-ZA"/>
        </w:rPr>
        <w:t>-</w:t>
      </w:r>
      <w:r w:rsidR="00A2791B" w:rsidRPr="00FE4A6D">
        <w:rPr>
          <w:rFonts w:ascii="GHEA Grapalat" w:hAnsi="GHEA Grapalat"/>
          <w:i w:val="0"/>
          <w:lang w:val="ru-RU"/>
        </w:rPr>
        <w:t>ն</w:t>
      </w:r>
      <w:r w:rsidRPr="00FE4A6D">
        <w:rPr>
          <w:i w:val="0"/>
          <w:lang w:val="af-ZA"/>
        </w:rPr>
        <w:t xml:space="preserve">: </w:t>
      </w:r>
    </w:p>
    <w:p w14:paraId="26DE590E" w14:textId="77777777" w:rsidR="00357D48" w:rsidRPr="00FE4A6D" w:rsidRDefault="000076A1" w:rsidP="006265F4">
      <w:pPr>
        <w:pStyle w:val="a3"/>
        <w:spacing w:line="240" w:lineRule="auto"/>
        <w:ind w:firstLine="708"/>
        <w:rPr>
          <w:i w:val="0"/>
          <w:lang w:val="af-ZA"/>
        </w:rPr>
      </w:pPr>
      <w:r w:rsidRPr="00FE4A6D">
        <w:rPr>
          <w:rFonts w:ascii="GHEA Grapalat" w:hAnsi="GHEA Grapalat"/>
          <w:i w:val="0"/>
          <w:lang w:val="af-ZA"/>
        </w:rPr>
        <w:t>Հայտերը</w:t>
      </w:r>
      <w:r w:rsidRPr="00FE4A6D">
        <w:rPr>
          <w:i w:val="0"/>
          <w:lang w:val="af-ZA"/>
        </w:rPr>
        <w:t xml:space="preserve">, </w:t>
      </w:r>
      <w:r w:rsidRPr="00FE4A6D">
        <w:rPr>
          <w:rFonts w:ascii="GHEA Grapalat" w:hAnsi="GHEA Grapalat"/>
          <w:i w:val="0"/>
          <w:lang w:val="af-ZA"/>
        </w:rPr>
        <w:t>հայերենից</w:t>
      </w:r>
      <w:r w:rsidRPr="00FE4A6D">
        <w:rPr>
          <w:i w:val="0"/>
          <w:lang w:val="af-ZA"/>
        </w:rPr>
        <w:t xml:space="preserve"> </w:t>
      </w:r>
      <w:r w:rsidRPr="00FE4A6D">
        <w:rPr>
          <w:rFonts w:ascii="GHEA Grapalat" w:hAnsi="GHEA Grapalat"/>
          <w:i w:val="0"/>
          <w:lang w:val="af-ZA"/>
        </w:rPr>
        <w:t>բացի</w:t>
      </w:r>
      <w:r w:rsidRPr="00FE4A6D">
        <w:rPr>
          <w:i w:val="0"/>
          <w:lang w:val="af-ZA"/>
        </w:rPr>
        <w:t xml:space="preserve">, </w:t>
      </w:r>
      <w:r w:rsidRPr="00FE4A6D">
        <w:rPr>
          <w:rFonts w:ascii="GHEA Grapalat" w:hAnsi="GHEA Grapalat"/>
          <w:i w:val="0"/>
          <w:lang w:val="af-ZA"/>
        </w:rPr>
        <w:t>կարող</w:t>
      </w:r>
      <w:r w:rsidRPr="00FE4A6D">
        <w:rPr>
          <w:i w:val="0"/>
          <w:lang w:val="af-ZA"/>
        </w:rPr>
        <w:t xml:space="preserve"> </w:t>
      </w:r>
      <w:r w:rsidRPr="00FE4A6D">
        <w:rPr>
          <w:rFonts w:ascii="GHEA Grapalat" w:hAnsi="GHEA Grapalat"/>
          <w:i w:val="0"/>
          <w:lang w:val="af-ZA"/>
        </w:rPr>
        <w:t>են</w:t>
      </w:r>
      <w:r w:rsidRPr="00FE4A6D">
        <w:rPr>
          <w:i w:val="0"/>
          <w:lang w:val="af-ZA"/>
        </w:rPr>
        <w:t xml:space="preserve"> </w:t>
      </w:r>
      <w:r w:rsidRPr="00FE4A6D">
        <w:rPr>
          <w:rFonts w:ascii="GHEA Grapalat" w:hAnsi="GHEA Grapalat"/>
          <w:i w:val="0"/>
          <w:lang w:val="af-ZA"/>
        </w:rPr>
        <w:t>ներկայացվել</w:t>
      </w:r>
      <w:r w:rsidRPr="00FE4A6D">
        <w:rPr>
          <w:i w:val="0"/>
          <w:lang w:val="af-ZA"/>
        </w:rPr>
        <w:t xml:space="preserve"> </w:t>
      </w:r>
      <w:r w:rsidRPr="00FE4A6D">
        <w:rPr>
          <w:rFonts w:ascii="GHEA Grapalat" w:hAnsi="GHEA Grapalat"/>
          <w:i w:val="0"/>
          <w:lang w:val="af-ZA"/>
        </w:rPr>
        <w:t>նաև</w:t>
      </w:r>
      <w:r w:rsidRPr="00FE4A6D">
        <w:rPr>
          <w:i w:val="0"/>
          <w:lang w:val="af-ZA"/>
        </w:rPr>
        <w:t xml:space="preserve"> </w:t>
      </w:r>
      <w:r w:rsidRPr="00FE4A6D">
        <w:rPr>
          <w:rFonts w:ascii="GHEA Grapalat" w:hAnsi="GHEA Grapalat"/>
          <w:i w:val="0"/>
          <w:lang w:val="af-ZA"/>
        </w:rPr>
        <w:t>անգլերեն</w:t>
      </w:r>
      <w:r w:rsidRPr="00FE4A6D">
        <w:rPr>
          <w:i w:val="0"/>
          <w:lang w:val="af-ZA"/>
        </w:rPr>
        <w:t xml:space="preserve"> </w:t>
      </w:r>
      <w:r w:rsidRPr="00FE4A6D">
        <w:rPr>
          <w:rFonts w:ascii="GHEA Grapalat" w:hAnsi="GHEA Grapalat"/>
          <w:i w:val="0"/>
          <w:lang w:val="af-ZA"/>
        </w:rPr>
        <w:t>կամ</w:t>
      </w:r>
      <w:r w:rsidRPr="00FE4A6D">
        <w:rPr>
          <w:i w:val="0"/>
          <w:lang w:val="af-ZA"/>
        </w:rPr>
        <w:t xml:space="preserve"> </w:t>
      </w:r>
      <w:r w:rsidRPr="00FE4A6D">
        <w:rPr>
          <w:rFonts w:ascii="GHEA Grapalat" w:hAnsi="GHEA Grapalat"/>
          <w:i w:val="0"/>
          <w:lang w:val="af-ZA"/>
        </w:rPr>
        <w:t>ռուսերեն</w:t>
      </w:r>
      <w:r w:rsidRPr="00FE4A6D">
        <w:rPr>
          <w:i w:val="0"/>
          <w:lang w:val="af-ZA"/>
        </w:rPr>
        <w:t>:</w:t>
      </w:r>
      <w:r w:rsidR="00357D48" w:rsidRPr="00FE4A6D">
        <w:rPr>
          <w:i w:val="0"/>
          <w:lang w:val="af-ZA"/>
        </w:rPr>
        <w:t xml:space="preserve"> </w:t>
      </w:r>
    </w:p>
    <w:p w14:paraId="3B0B3ABD" w14:textId="1EA2689C" w:rsidR="00332EE7" w:rsidRPr="00FE4A6D" w:rsidRDefault="00332EE7" w:rsidP="00332EE7">
      <w:pPr>
        <w:pStyle w:val="a3"/>
        <w:spacing w:line="240" w:lineRule="auto"/>
        <w:ind w:firstLine="708"/>
        <w:rPr>
          <w:i w:val="0"/>
          <w:lang w:val="af-ZA"/>
        </w:rPr>
      </w:pPr>
      <w:r w:rsidRPr="00FE4A6D">
        <w:rPr>
          <w:rFonts w:ascii="GHEA Grapalat" w:hAnsi="GHEA Grapalat"/>
          <w:i w:val="0"/>
          <w:lang w:val="af-ZA"/>
        </w:rPr>
        <w:t>Հայտերի</w:t>
      </w:r>
      <w:r w:rsidRPr="00FE4A6D">
        <w:rPr>
          <w:i w:val="0"/>
          <w:lang w:val="af-ZA"/>
        </w:rPr>
        <w:t xml:space="preserve"> </w:t>
      </w:r>
      <w:r w:rsidRPr="00FE4A6D">
        <w:rPr>
          <w:rFonts w:ascii="GHEA Grapalat" w:hAnsi="GHEA Grapalat"/>
          <w:i w:val="0"/>
          <w:lang w:val="af-ZA"/>
        </w:rPr>
        <w:t>բացումը</w:t>
      </w:r>
      <w:r w:rsidRPr="00FE4A6D">
        <w:rPr>
          <w:i w:val="0"/>
          <w:lang w:val="af-ZA"/>
        </w:rPr>
        <w:t xml:space="preserve"> </w:t>
      </w:r>
      <w:r w:rsidRPr="00FE4A6D">
        <w:rPr>
          <w:rFonts w:ascii="GHEA Grapalat" w:hAnsi="GHEA Grapalat"/>
          <w:i w:val="0"/>
          <w:lang w:val="af-ZA"/>
        </w:rPr>
        <w:t>տեղի</w:t>
      </w:r>
      <w:r w:rsidRPr="00FE4A6D">
        <w:rPr>
          <w:i w:val="0"/>
          <w:lang w:val="af-ZA"/>
        </w:rPr>
        <w:t xml:space="preserve"> </w:t>
      </w:r>
      <w:r w:rsidRPr="00FE4A6D">
        <w:rPr>
          <w:rFonts w:ascii="GHEA Grapalat" w:hAnsi="GHEA Grapalat"/>
          <w:i w:val="0"/>
          <w:lang w:val="af-ZA"/>
        </w:rPr>
        <w:t>կունենա</w:t>
      </w:r>
      <w:r w:rsidRPr="00FE4A6D">
        <w:rPr>
          <w:i w:val="0"/>
          <w:lang w:val="af-ZA"/>
        </w:rPr>
        <w:t xml:space="preserve"> </w:t>
      </w:r>
      <w:r w:rsidR="00EC4863" w:rsidRPr="00EC4863">
        <w:rPr>
          <w:rStyle w:val="aff7"/>
          <w:rFonts w:ascii="Sylfaen" w:hAnsi="Sylfaen" w:cs="Sylfaen"/>
          <w:b/>
          <w:bCs/>
        </w:rPr>
        <w:t>ՀՀ</w:t>
      </w:r>
      <w:r w:rsidR="00EC4863" w:rsidRPr="00EC4863">
        <w:rPr>
          <w:rStyle w:val="aff7"/>
          <w:rFonts w:cs="Arial LatArm"/>
          <w:b/>
          <w:bCs/>
          <w:lang w:val="af-ZA"/>
        </w:rPr>
        <w:t xml:space="preserve"> </w:t>
      </w:r>
      <w:r w:rsidR="00EC4863" w:rsidRPr="00EC4863">
        <w:rPr>
          <w:rStyle w:val="aff7"/>
          <w:rFonts w:ascii="Sylfaen" w:hAnsi="Sylfaen" w:cs="Sylfaen"/>
          <w:b/>
          <w:bCs/>
        </w:rPr>
        <w:t>Կոտայքի</w:t>
      </w:r>
      <w:r w:rsidR="00EC4863" w:rsidRPr="00EC4863">
        <w:rPr>
          <w:rStyle w:val="aff7"/>
          <w:rFonts w:cs="Arial LatArm"/>
          <w:b/>
          <w:bCs/>
          <w:lang w:val="af-ZA"/>
        </w:rPr>
        <w:t xml:space="preserve"> </w:t>
      </w:r>
      <w:r w:rsidR="00EC4863" w:rsidRPr="00EC4863">
        <w:rPr>
          <w:rStyle w:val="aff7"/>
          <w:rFonts w:ascii="Sylfaen" w:hAnsi="Sylfaen" w:cs="Sylfaen"/>
          <w:b/>
          <w:bCs/>
        </w:rPr>
        <w:t>մարզ</w:t>
      </w:r>
      <w:r w:rsidR="00EC4863" w:rsidRPr="00EC4863">
        <w:rPr>
          <w:rStyle w:val="aff7"/>
          <w:rFonts w:cs="Arial LatArm"/>
          <w:b/>
          <w:bCs/>
          <w:lang w:val="af-ZA"/>
        </w:rPr>
        <w:t>,</w:t>
      </w:r>
      <w:r w:rsidR="00EC4863" w:rsidRPr="00EC4863">
        <w:rPr>
          <w:rStyle w:val="aff7"/>
          <w:b/>
          <w:bCs/>
          <w:lang w:val="af-ZA"/>
        </w:rPr>
        <w:t xml:space="preserve"> </w:t>
      </w:r>
      <w:r w:rsidR="00EC4863" w:rsidRPr="00EC4863">
        <w:rPr>
          <w:rStyle w:val="aff7"/>
          <w:rFonts w:ascii="Sylfaen" w:hAnsi="Sylfaen" w:cs="Sylfaen"/>
          <w:b/>
          <w:bCs/>
        </w:rPr>
        <w:t>ք</w:t>
      </w:r>
      <w:r w:rsidR="00EC4863" w:rsidRPr="00EC4863">
        <w:rPr>
          <w:rStyle w:val="aff7"/>
          <w:rFonts w:cs="Arial LatArm"/>
          <w:b/>
          <w:bCs/>
          <w:lang w:val="af-ZA"/>
        </w:rPr>
        <w:t>.</w:t>
      </w:r>
      <w:r w:rsidR="00EC4863" w:rsidRPr="00EC4863">
        <w:rPr>
          <w:rStyle w:val="aff7"/>
          <w:rFonts w:ascii="Sylfaen" w:hAnsi="Sylfaen" w:cs="Sylfaen"/>
          <w:b/>
          <w:bCs/>
        </w:rPr>
        <w:t>Աբովյան</w:t>
      </w:r>
      <w:r w:rsidR="00EC4863" w:rsidRPr="00EC4863">
        <w:rPr>
          <w:rStyle w:val="aff7"/>
          <w:rFonts w:cs="Arial LatArm"/>
          <w:b/>
          <w:bCs/>
          <w:lang w:val="af-ZA"/>
        </w:rPr>
        <w:t xml:space="preserve"> </w:t>
      </w:r>
      <w:r w:rsidR="00EC4863" w:rsidRPr="00EC4863">
        <w:rPr>
          <w:rStyle w:val="aff7"/>
          <w:b/>
          <w:bCs/>
          <w:lang w:val="af-ZA"/>
        </w:rPr>
        <w:t xml:space="preserve"> </w:t>
      </w:r>
      <w:r w:rsidR="00EC4863" w:rsidRPr="00EC4863">
        <w:rPr>
          <w:rStyle w:val="aff7"/>
          <w:rFonts w:ascii="Sylfaen" w:hAnsi="Sylfaen"/>
          <w:b/>
          <w:bCs/>
          <w:lang w:val="hy-AM"/>
        </w:rPr>
        <w:t xml:space="preserve">2-րդ միկրոշրջան </w:t>
      </w:r>
      <w:r w:rsidR="00EC4863" w:rsidRPr="00EC4863">
        <w:rPr>
          <w:rStyle w:val="aff7"/>
          <w:b/>
          <w:bCs/>
          <w:lang w:val="af-ZA"/>
        </w:rPr>
        <w:t>&lt;&lt;</w:t>
      </w:r>
      <w:r w:rsidR="00EC4863" w:rsidRPr="00EC4863">
        <w:rPr>
          <w:rStyle w:val="aff7"/>
          <w:rFonts w:ascii="Sylfaen" w:hAnsi="Sylfaen" w:cs="Sylfaen"/>
          <w:b/>
          <w:bCs/>
        </w:rPr>
        <w:t>Աբովյանի</w:t>
      </w:r>
      <w:r w:rsidR="00EC4863" w:rsidRPr="00EC4863">
        <w:rPr>
          <w:rStyle w:val="aff7"/>
          <w:rFonts w:cs="Arial LatArm"/>
          <w:b/>
          <w:bCs/>
          <w:lang w:val="af-ZA"/>
        </w:rPr>
        <w:t xml:space="preserve"> </w:t>
      </w:r>
      <w:r w:rsidR="00EC4863" w:rsidRPr="00EC4863">
        <w:rPr>
          <w:rStyle w:val="aff7"/>
          <w:b/>
          <w:bCs/>
          <w:lang w:val="af-ZA"/>
        </w:rPr>
        <w:t xml:space="preserve"> </w:t>
      </w:r>
      <w:r w:rsidR="00EC4863" w:rsidRPr="00EC4863">
        <w:rPr>
          <w:rStyle w:val="aff7"/>
          <w:rFonts w:ascii="Sylfaen" w:hAnsi="Sylfaen" w:cs="Sylfaen"/>
          <w:b/>
          <w:bCs/>
        </w:rPr>
        <w:t>թիվ</w:t>
      </w:r>
      <w:r w:rsidR="00EC4863" w:rsidRPr="00EC4863">
        <w:rPr>
          <w:rStyle w:val="aff7"/>
          <w:rFonts w:cs="Arial LatArm"/>
          <w:b/>
          <w:bCs/>
          <w:lang w:val="af-ZA"/>
        </w:rPr>
        <w:t xml:space="preserve"> </w:t>
      </w:r>
      <w:r w:rsidR="00EC4863" w:rsidRPr="00EC4863">
        <w:rPr>
          <w:rStyle w:val="aff7"/>
          <w:b/>
          <w:bCs/>
          <w:lang w:val="af-ZA"/>
        </w:rPr>
        <w:t xml:space="preserve">7 </w:t>
      </w:r>
      <w:r w:rsidR="00EC4863" w:rsidRPr="00EC4863">
        <w:rPr>
          <w:rStyle w:val="aff7"/>
          <w:rFonts w:ascii="Sylfaen" w:hAnsi="Sylfaen" w:cs="Sylfaen"/>
          <w:b/>
          <w:bCs/>
        </w:rPr>
        <w:t>հիմնական</w:t>
      </w:r>
      <w:r w:rsidR="00EC4863" w:rsidRPr="00EC4863">
        <w:rPr>
          <w:rStyle w:val="aff7"/>
          <w:rFonts w:cs="Arial LatArm"/>
          <w:b/>
          <w:bCs/>
          <w:lang w:val="af-ZA"/>
        </w:rPr>
        <w:t xml:space="preserve"> </w:t>
      </w:r>
      <w:r w:rsidR="00EC4863" w:rsidRPr="00EC4863">
        <w:rPr>
          <w:rStyle w:val="aff7"/>
          <w:rFonts w:ascii="Sylfaen" w:hAnsi="Sylfaen" w:cs="Sylfaen"/>
          <w:b/>
          <w:bCs/>
        </w:rPr>
        <w:t>դպրոց</w:t>
      </w:r>
      <w:r w:rsidR="00EC4863" w:rsidRPr="00EC4863">
        <w:rPr>
          <w:rStyle w:val="aff7"/>
          <w:rFonts w:cs="Arial LatArm"/>
          <w:b/>
          <w:bCs/>
          <w:lang w:val="af-ZA"/>
        </w:rPr>
        <w:t xml:space="preserve">&gt;&gt; </w:t>
      </w:r>
      <w:r w:rsidR="00EC4863" w:rsidRPr="00EC4863">
        <w:rPr>
          <w:rStyle w:val="aff7"/>
          <w:rFonts w:ascii="Sylfaen" w:hAnsi="Sylfaen" w:cs="Sylfaen"/>
          <w:b/>
          <w:bCs/>
        </w:rPr>
        <w:t>ՊՈԱԿ</w:t>
      </w:r>
      <w:r w:rsidR="00EC4863">
        <w:rPr>
          <w:rStyle w:val="aff7"/>
          <w:rFonts w:ascii="Sylfaen" w:hAnsi="Sylfaen"/>
          <w:lang w:val="hy-AM"/>
        </w:rPr>
        <w:t xml:space="preserve"> </w:t>
      </w:r>
      <w:r w:rsidR="00FE4A6D" w:rsidRPr="001F52F4">
        <w:rPr>
          <w:rStyle w:val="aff7"/>
          <w:rFonts w:ascii="Sylfaen" w:hAnsi="Sylfaen" w:cs="Sylfaen"/>
          <w:b/>
        </w:rPr>
        <w:t>հասցեում</w:t>
      </w:r>
      <w:r w:rsidR="00FE4A6D" w:rsidRPr="001F52F4">
        <w:rPr>
          <w:rFonts w:ascii="Sylfaen" w:hAnsi="Sylfaen"/>
          <w:b/>
          <w:lang w:val="af-ZA"/>
        </w:rPr>
        <w:t>,</w:t>
      </w:r>
      <w:r w:rsidR="00A2791B" w:rsidRPr="00FE4A6D">
        <w:rPr>
          <w:i w:val="0"/>
          <w:lang w:val="af-ZA"/>
        </w:rPr>
        <w:t xml:space="preserve">, </w:t>
      </w:r>
      <w:r w:rsidR="002351E6" w:rsidRPr="00FE4A6D">
        <w:rPr>
          <w:rFonts w:ascii="GHEA Grapalat" w:hAnsi="GHEA Grapalat"/>
          <w:i w:val="0"/>
          <w:lang w:val="af-ZA"/>
        </w:rPr>
        <w:t>հրապարակման</w:t>
      </w:r>
      <w:r w:rsidR="002351E6" w:rsidRPr="00FE4A6D">
        <w:rPr>
          <w:i w:val="0"/>
          <w:lang w:val="af-ZA"/>
        </w:rPr>
        <w:t xml:space="preserve"> </w:t>
      </w:r>
      <w:r w:rsidR="002351E6" w:rsidRPr="00FE4A6D">
        <w:rPr>
          <w:rFonts w:ascii="GHEA Grapalat" w:hAnsi="GHEA Grapalat"/>
          <w:i w:val="0"/>
          <w:lang w:val="af-ZA"/>
        </w:rPr>
        <w:t>օրվանից</w:t>
      </w:r>
      <w:r w:rsidR="002351E6" w:rsidRPr="00FE4A6D">
        <w:rPr>
          <w:i w:val="0"/>
          <w:lang w:val="af-ZA"/>
        </w:rPr>
        <w:t xml:space="preserve"> </w:t>
      </w:r>
      <w:r w:rsidR="002351E6" w:rsidRPr="00FE4A6D">
        <w:rPr>
          <w:rFonts w:ascii="GHEA Grapalat" w:hAnsi="GHEA Grapalat"/>
          <w:i w:val="0"/>
          <w:lang w:val="af-ZA"/>
        </w:rPr>
        <w:t>հաշված</w:t>
      </w:r>
      <w:r w:rsidR="002351E6" w:rsidRPr="00FE4A6D">
        <w:rPr>
          <w:i w:val="0"/>
          <w:lang w:val="af-ZA"/>
        </w:rPr>
        <w:t xml:space="preserve"> </w:t>
      </w:r>
      <w:r w:rsidR="002351E6" w:rsidRPr="00FE4A6D">
        <w:rPr>
          <w:b/>
          <w:i w:val="0"/>
          <w:u w:val="single"/>
          <w:lang w:val="af-ZA"/>
        </w:rPr>
        <w:t>7</w:t>
      </w:r>
      <w:r w:rsidR="002351E6" w:rsidRPr="00FE4A6D">
        <w:rPr>
          <w:b/>
          <w:i w:val="0"/>
          <w:lang w:val="af-ZA"/>
        </w:rPr>
        <w:t>-</w:t>
      </w:r>
      <w:r w:rsidR="002351E6" w:rsidRPr="00FE4A6D">
        <w:rPr>
          <w:rFonts w:ascii="GHEA Grapalat" w:hAnsi="GHEA Grapalat"/>
          <w:b/>
          <w:i w:val="0"/>
          <w:lang w:val="af-ZA"/>
        </w:rPr>
        <w:t>րդ</w:t>
      </w:r>
      <w:r w:rsidR="002351E6" w:rsidRPr="00FE4A6D">
        <w:rPr>
          <w:b/>
          <w:i w:val="0"/>
          <w:lang w:val="af-ZA"/>
        </w:rPr>
        <w:t xml:space="preserve"> </w:t>
      </w:r>
      <w:r w:rsidR="002351E6" w:rsidRPr="00FE4A6D">
        <w:rPr>
          <w:rFonts w:ascii="GHEA Grapalat" w:hAnsi="GHEA Grapalat"/>
          <w:b/>
          <w:i w:val="0"/>
          <w:lang w:val="af-ZA"/>
        </w:rPr>
        <w:t>օրվա</w:t>
      </w:r>
      <w:r w:rsidR="002351E6" w:rsidRPr="00FE4A6D">
        <w:rPr>
          <w:b/>
          <w:i w:val="0"/>
          <w:lang w:val="af-ZA"/>
        </w:rPr>
        <w:t xml:space="preserve"> </w:t>
      </w:r>
      <w:r w:rsidR="002351E6" w:rsidRPr="00FE4A6D">
        <w:rPr>
          <w:rFonts w:ascii="GHEA Grapalat" w:hAnsi="GHEA Grapalat"/>
          <w:b/>
          <w:i w:val="0"/>
          <w:lang w:val="af-ZA"/>
        </w:rPr>
        <w:t>ժամը</w:t>
      </w:r>
      <w:r w:rsidR="002351E6" w:rsidRPr="00FE4A6D">
        <w:rPr>
          <w:b/>
          <w:i w:val="0"/>
          <w:lang w:val="af-ZA"/>
        </w:rPr>
        <w:t xml:space="preserve"> </w:t>
      </w:r>
      <w:r w:rsidR="002351E6" w:rsidRPr="00FE4A6D">
        <w:rPr>
          <w:b/>
          <w:i w:val="0"/>
          <w:u w:val="single"/>
          <w:lang w:val="af-ZA"/>
        </w:rPr>
        <w:t>1</w:t>
      </w:r>
      <w:r w:rsidR="009E68A8">
        <w:rPr>
          <w:b/>
          <w:i w:val="0"/>
          <w:u w:val="single"/>
          <w:lang w:val="af-ZA"/>
        </w:rPr>
        <w:t>3</w:t>
      </w:r>
      <w:r w:rsidR="002351E6" w:rsidRPr="00FE4A6D">
        <w:rPr>
          <w:b/>
          <w:i w:val="0"/>
          <w:u w:val="single"/>
          <w:lang w:val="af-ZA"/>
        </w:rPr>
        <w:t>:</w:t>
      </w:r>
      <w:r w:rsidR="00566EDB">
        <w:rPr>
          <w:b/>
          <w:i w:val="0"/>
          <w:u w:val="single"/>
          <w:lang w:val="af-ZA"/>
        </w:rPr>
        <w:t>00</w:t>
      </w:r>
      <w:r w:rsidR="002351E6">
        <w:rPr>
          <w:b/>
          <w:i w:val="0"/>
          <w:u w:val="single"/>
          <w:lang w:val="af-ZA"/>
        </w:rPr>
        <w:t>-</w:t>
      </w:r>
      <w:r w:rsidRPr="00FE4A6D">
        <w:rPr>
          <w:rFonts w:ascii="GHEA Grapalat" w:hAnsi="GHEA Grapalat"/>
          <w:i w:val="0"/>
          <w:lang w:val="af-ZA"/>
        </w:rPr>
        <w:t>ին։</w:t>
      </w:r>
      <w:r w:rsidRPr="00FE4A6D">
        <w:rPr>
          <w:i w:val="0"/>
          <w:lang w:val="af-ZA"/>
        </w:rPr>
        <w:t xml:space="preserve">   </w:t>
      </w:r>
    </w:p>
    <w:p w14:paraId="38D93788" w14:textId="77777777" w:rsidR="006675F2" w:rsidRPr="00FE4A6D" w:rsidRDefault="006675F2" w:rsidP="006675F2">
      <w:pPr>
        <w:ind w:firstLine="720"/>
        <w:jc w:val="both"/>
        <w:rPr>
          <w:rFonts w:ascii="Arial LatArm" w:hAnsi="Arial LatArm"/>
          <w:sz w:val="20"/>
          <w:szCs w:val="20"/>
          <w:lang w:val="hy-AM"/>
        </w:rPr>
      </w:pPr>
      <w:r w:rsidRPr="00FE4A6D">
        <w:rPr>
          <w:rFonts w:ascii="GHEA Grapalat" w:hAnsi="GHEA Grapalat"/>
          <w:sz w:val="20"/>
          <w:szCs w:val="20"/>
          <w:lang w:val="af-ZA"/>
        </w:rPr>
        <w:t>Սույն</w:t>
      </w:r>
      <w:r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Pr="00FE4A6D">
        <w:rPr>
          <w:rFonts w:ascii="GHEA Grapalat" w:hAnsi="GHEA Grapalat"/>
          <w:sz w:val="20"/>
          <w:szCs w:val="20"/>
          <w:lang w:val="af-ZA"/>
        </w:rPr>
        <w:t>ընթացակարգի</w:t>
      </w:r>
      <w:r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Pr="00FE4A6D">
        <w:rPr>
          <w:rFonts w:ascii="GHEA Grapalat" w:hAnsi="GHEA Grapalat"/>
          <w:sz w:val="20"/>
          <w:szCs w:val="20"/>
          <w:lang w:val="af-ZA"/>
        </w:rPr>
        <w:t>վերաբերյալ</w:t>
      </w:r>
      <w:r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Pr="00FE4A6D">
        <w:rPr>
          <w:rFonts w:ascii="GHEA Grapalat" w:hAnsi="GHEA Grapalat"/>
          <w:sz w:val="20"/>
          <w:szCs w:val="20"/>
          <w:lang w:val="af-ZA"/>
        </w:rPr>
        <w:t>բողոք</w:t>
      </w:r>
      <w:r w:rsidRPr="00FE4A6D">
        <w:rPr>
          <w:rFonts w:ascii="GHEA Grapalat" w:hAnsi="GHEA Grapalat"/>
          <w:sz w:val="20"/>
          <w:szCs w:val="20"/>
          <w:lang w:val="hy-AM"/>
        </w:rPr>
        <w:t>արկումն</w:t>
      </w:r>
      <w:r w:rsidRPr="00FE4A6D">
        <w:rPr>
          <w:rFonts w:ascii="Arial LatArm" w:hAnsi="Arial LatArm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sz w:val="20"/>
          <w:szCs w:val="20"/>
          <w:lang w:val="hy-AM"/>
        </w:rPr>
        <w:t>իրականացվում</w:t>
      </w:r>
      <w:r w:rsidRPr="00FE4A6D">
        <w:rPr>
          <w:rFonts w:ascii="Arial LatArm" w:hAnsi="Arial LatArm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sz w:val="20"/>
          <w:szCs w:val="20"/>
          <w:lang w:val="hy-AM"/>
        </w:rPr>
        <w:t>է</w:t>
      </w:r>
      <w:r w:rsidRPr="00FE4A6D">
        <w:rPr>
          <w:rFonts w:ascii="Arial LatArm" w:hAnsi="Arial LatArm"/>
          <w:sz w:val="20"/>
          <w:szCs w:val="20"/>
          <w:lang w:val="hy-AM"/>
        </w:rPr>
        <w:t xml:space="preserve"> </w:t>
      </w:r>
      <w:r w:rsidRPr="00FE4A6D">
        <w:rPr>
          <w:rFonts w:ascii="Arial LatArm" w:hAnsi="Arial LatArm"/>
          <w:sz w:val="16"/>
          <w:szCs w:val="16"/>
          <w:lang w:val="af-ZA"/>
        </w:rPr>
        <w:t xml:space="preserve"> </w:t>
      </w:r>
      <w:r w:rsidRPr="00FE4A6D">
        <w:rPr>
          <w:rFonts w:ascii="Arial LatArm" w:hAnsi="Arial LatArm"/>
          <w:sz w:val="20"/>
          <w:szCs w:val="20"/>
          <w:lang w:val="af-ZA"/>
        </w:rPr>
        <w:t>«</w:t>
      </w:r>
      <w:r w:rsidRPr="00FE4A6D">
        <w:rPr>
          <w:rFonts w:ascii="GHEA Grapalat" w:hAnsi="GHEA Grapalat"/>
          <w:sz w:val="20"/>
          <w:szCs w:val="20"/>
          <w:lang w:val="hy-AM"/>
        </w:rPr>
        <w:t>Գնումների</w:t>
      </w:r>
      <w:r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Pr="00FE4A6D">
        <w:rPr>
          <w:rFonts w:ascii="GHEA Grapalat" w:hAnsi="GHEA Grapalat"/>
          <w:sz w:val="20"/>
          <w:szCs w:val="20"/>
          <w:lang w:val="hy-AM"/>
        </w:rPr>
        <w:t>մասին</w:t>
      </w:r>
      <w:r w:rsidRPr="00FE4A6D">
        <w:rPr>
          <w:rFonts w:ascii="Arial LatArm" w:hAnsi="Arial LatArm"/>
          <w:sz w:val="20"/>
          <w:szCs w:val="20"/>
          <w:lang w:val="af-ZA"/>
        </w:rPr>
        <w:t>»</w:t>
      </w:r>
      <w:r w:rsidRPr="00FE4A6D">
        <w:rPr>
          <w:rFonts w:ascii="Arial LatArm" w:hAnsi="Arial LatArm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sz w:val="20"/>
          <w:szCs w:val="20"/>
          <w:lang w:val="hy-AM"/>
        </w:rPr>
        <w:t>ՀՀ</w:t>
      </w:r>
      <w:r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Pr="00FE4A6D">
        <w:rPr>
          <w:rFonts w:ascii="GHEA Grapalat" w:hAnsi="GHEA Grapalat"/>
          <w:sz w:val="20"/>
          <w:szCs w:val="20"/>
          <w:lang w:val="hy-AM"/>
        </w:rPr>
        <w:t>օրենքով</w:t>
      </w:r>
      <w:r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Pr="00FE4A6D">
        <w:rPr>
          <w:rFonts w:ascii="GHEA Grapalat" w:hAnsi="GHEA Grapalat"/>
          <w:sz w:val="20"/>
          <w:szCs w:val="20"/>
          <w:lang w:val="hy-AM"/>
        </w:rPr>
        <w:t>և</w:t>
      </w:r>
      <w:r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Pr="00FE4A6D">
        <w:rPr>
          <w:rFonts w:ascii="GHEA Grapalat" w:hAnsi="GHEA Grapalat"/>
          <w:sz w:val="20"/>
          <w:szCs w:val="20"/>
          <w:lang w:val="hy-AM"/>
        </w:rPr>
        <w:t>ՀՀ</w:t>
      </w:r>
      <w:r w:rsidRPr="00FE4A6D">
        <w:rPr>
          <w:rFonts w:ascii="Arial LatArm" w:hAnsi="Arial LatArm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sz w:val="20"/>
          <w:szCs w:val="20"/>
          <w:lang w:val="hy-AM"/>
        </w:rPr>
        <w:t>քաղաքացիական</w:t>
      </w:r>
      <w:r w:rsidRPr="00FE4A6D">
        <w:rPr>
          <w:rFonts w:ascii="Arial LatArm" w:hAnsi="Arial LatArm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sz w:val="20"/>
          <w:szCs w:val="20"/>
          <w:lang w:val="hy-AM"/>
        </w:rPr>
        <w:t>դատավարության</w:t>
      </w:r>
      <w:r w:rsidRPr="00FE4A6D">
        <w:rPr>
          <w:rFonts w:ascii="Arial LatArm" w:hAnsi="Arial LatArm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sz w:val="20"/>
          <w:szCs w:val="20"/>
          <w:lang w:val="hy-AM"/>
        </w:rPr>
        <w:t>օրենսգրքով</w:t>
      </w:r>
      <w:r w:rsidRPr="00FE4A6D">
        <w:rPr>
          <w:rFonts w:ascii="Arial LatArm" w:hAnsi="Arial LatArm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sz w:val="20"/>
          <w:szCs w:val="20"/>
          <w:lang w:val="hy-AM"/>
        </w:rPr>
        <w:t>սահմանված</w:t>
      </w:r>
      <w:r w:rsidRPr="00FE4A6D">
        <w:rPr>
          <w:rFonts w:ascii="Arial LatArm" w:hAnsi="Arial LatArm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sz w:val="20"/>
          <w:szCs w:val="20"/>
          <w:lang w:val="hy-AM"/>
        </w:rPr>
        <w:t>կարգով։</w:t>
      </w:r>
    </w:p>
    <w:p w14:paraId="00343234" w14:textId="77777777" w:rsidR="006675F2" w:rsidRPr="00FE4A6D" w:rsidRDefault="006675F2" w:rsidP="00EF3662">
      <w:pPr>
        <w:pStyle w:val="a3"/>
        <w:spacing w:line="240" w:lineRule="auto"/>
        <w:rPr>
          <w:i w:val="0"/>
          <w:lang w:val="hy-AM"/>
        </w:rPr>
      </w:pPr>
    </w:p>
    <w:p w14:paraId="6D76A78A" w14:textId="77777777" w:rsidR="00754697" w:rsidRPr="00FE4A6D" w:rsidRDefault="00754697" w:rsidP="00EF3662">
      <w:pPr>
        <w:pStyle w:val="a3"/>
        <w:spacing w:line="240" w:lineRule="auto"/>
        <w:rPr>
          <w:b/>
          <w:i w:val="0"/>
          <w:lang w:val="hy-AM"/>
        </w:rPr>
      </w:pPr>
      <w:r w:rsidRPr="00FE4A6D">
        <w:rPr>
          <w:rFonts w:ascii="GHEA Grapalat" w:hAnsi="GHEA Grapalat"/>
          <w:i w:val="0"/>
          <w:lang w:val="af-ZA"/>
        </w:rPr>
        <w:t>Սույն</w:t>
      </w:r>
      <w:r w:rsidRPr="00FE4A6D">
        <w:rPr>
          <w:i w:val="0"/>
          <w:lang w:val="af-ZA"/>
        </w:rPr>
        <w:t xml:space="preserve"> </w:t>
      </w:r>
      <w:r w:rsidRPr="00FE4A6D">
        <w:rPr>
          <w:rFonts w:ascii="GHEA Grapalat" w:hAnsi="GHEA Grapalat"/>
          <w:i w:val="0"/>
          <w:lang w:val="af-ZA"/>
        </w:rPr>
        <w:t>հայտարարության</w:t>
      </w:r>
      <w:r w:rsidRPr="00FE4A6D">
        <w:rPr>
          <w:i w:val="0"/>
          <w:lang w:val="af-ZA"/>
        </w:rPr>
        <w:t xml:space="preserve"> </w:t>
      </w:r>
      <w:r w:rsidRPr="00FE4A6D">
        <w:rPr>
          <w:rFonts w:ascii="GHEA Grapalat" w:hAnsi="GHEA Grapalat"/>
          <w:i w:val="0"/>
          <w:lang w:val="af-ZA"/>
        </w:rPr>
        <w:t>հետ</w:t>
      </w:r>
      <w:r w:rsidRPr="00FE4A6D">
        <w:rPr>
          <w:i w:val="0"/>
          <w:lang w:val="af-ZA"/>
        </w:rPr>
        <w:t xml:space="preserve"> </w:t>
      </w:r>
      <w:r w:rsidRPr="00FE4A6D">
        <w:rPr>
          <w:rFonts w:ascii="GHEA Grapalat" w:hAnsi="GHEA Grapalat"/>
          <w:i w:val="0"/>
          <w:lang w:val="af-ZA"/>
        </w:rPr>
        <w:t>կապված</w:t>
      </w:r>
      <w:r w:rsidRPr="00FE4A6D">
        <w:rPr>
          <w:i w:val="0"/>
          <w:lang w:val="af-ZA"/>
        </w:rPr>
        <w:t xml:space="preserve"> </w:t>
      </w:r>
      <w:r w:rsidRPr="00FE4A6D">
        <w:rPr>
          <w:rFonts w:ascii="GHEA Grapalat" w:hAnsi="GHEA Grapalat"/>
          <w:i w:val="0"/>
          <w:lang w:val="af-ZA"/>
        </w:rPr>
        <w:t>լրացուցիչ</w:t>
      </w:r>
      <w:r w:rsidRPr="00FE4A6D">
        <w:rPr>
          <w:i w:val="0"/>
          <w:lang w:val="af-ZA"/>
        </w:rPr>
        <w:t xml:space="preserve"> </w:t>
      </w:r>
      <w:r w:rsidRPr="00FE4A6D">
        <w:rPr>
          <w:rFonts w:ascii="GHEA Grapalat" w:hAnsi="GHEA Grapalat"/>
          <w:i w:val="0"/>
          <w:lang w:val="af-ZA"/>
        </w:rPr>
        <w:t>տեղեկություններ</w:t>
      </w:r>
      <w:r w:rsidRPr="00FE4A6D">
        <w:rPr>
          <w:i w:val="0"/>
          <w:lang w:val="af-ZA"/>
        </w:rPr>
        <w:t xml:space="preserve"> </w:t>
      </w:r>
      <w:r w:rsidRPr="00FE4A6D">
        <w:rPr>
          <w:rFonts w:ascii="GHEA Grapalat" w:hAnsi="GHEA Grapalat"/>
          <w:i w:val="0"/>
          <w:lang w:val="af-ZA"/>
        </w:rPr>
        <w:t>ստանալու</w:t>
      </w:r>
      <w:r w:rsidRPr="00FE4A6D">
        <w:rPr>
          <w:i w:val="0"/>
          <w:lang w:val="af-ZA"/>
        </w:rPr>
        <w:t xml:space="preserve"> </w:t>
      </w:r>
      <w:r w:rsidRPr="00FE4A6D">
        <w:rPr>
          <w:rFonts w:ascii="GHEA Grapalat" w:hAnsi="GHEA Grapalat"/>
          <w:i w:val="0"/>
          <w:lang w:val="af-ZA"/>
        </w:rPr>
        <w:t>համար</w:t>
      </w:r>
      <w:r w:rsidRPr="00FE4A6D">
        <w:rPr>
          <w:i w:val="0"/>
          <w:lang w:val="af-ZA"/>
        </w:rPr>
        <w:t xml:space="preserve"> </w:t>
      </w:r>
      <w:r w:rsidRPr="00FE4A6D">
        <w:rPr>
          <w:rFonts w:ascii="GHEA Grapalat" w:hAnsi="GHEA Grapalat"/>
          <w:i w:val="0"/>
          <w:lang w:val="af-ZA"/>
        </w:rPr>
        <w:t>կարող</w:t>
      </w:r>
      <w:r w:rsidRPr="00FE4A6D">
        <w:rPr>
          <w:i w:val="0"/>
          <w:lang w:val="af-ZA"/>
        </w:rPr>
        <w:t xml:space="preserve"> </w:t>
      </w:r>
      <w:r w:rsidRPr="00FE4A6D">
        <w:rPr>
          <w:rFonts w:ascii="GHEA Grapalat" w:hAnsi="GHEA Grapalat"/>
          <w:i w:val="0"/>
          <w:lang w:val="af-ZA"/>
        </w:rPr>
        <w:t>եք</w:t>
      </w:r>
      <w:r w:rsidRPr="00FE4A6D">
        <w:rPr>
          <w:i w:val="0"/>
          <w:lang w:val="af-ZA"/>
        </w:rPr>
        <w:t xml:space="preserve"> </w:t>
      </w:r>
      <w:r w:rsidRPr="00FE4A6D">
        <w:rPr>
          <w:rFonts w:ascii="GHEA Grapalat" w:hAnsi="GHEA Grapalat"/>
          <w:i w:val="0"/>
          <w:lang w:val="af-ZA"/>
        </w:rPr>
        <w:t>դիմել</w:t>
      </w:r>
      <w:r w:rsidRPr="00FE4A6D">
        <w:rPr>
          <w:i w:val="0"/>
          <w:lang w:val="af-ZA"/>
        </w:rPr>
        <w:t xml:space="preserve"> </w:t>
      </w:r>
      <w:r w:rsidR="00F9448B" w:rsidRPr="00FE4A6D">
        <w:rPr>
          <w:rFonts w:ascii="GHEA Grapalat" w:hAnsi="GHEA Grapalat"/>
          <w:i w:val="0"/>
          <w:lang w:val="af-ZA"/>
        </w:rPr>
        <w:t>գնահատող</w:t>
      </w:r>
      <w:r w:rsidR="00F9448B" w:rsidRPr="00FE4A6D">
        <w:rPr>
          <w:i w:val="0"/>
          <w:lang w:val="af-ZA"/>
        </w:rPr>
        <w:t xml:space="preserve"> </w:t>
      </w:r>
      <w:r w:rsidR="00F9448B" w:rsidRPr="00FE4A6D">
        <w:rPr>
          <w:rFonts w:ascii="GHEA Grapalat" w:hAnsi="GHEA Grapalat"/>
          <w:i w:val="0"/>
          <w:lang w:val="af-ZA"/>
        </w:rPr>
        <w:t>հանձնաժողովի</w:t>
      </w:r>
      <w:r w:rsidR="00F9448B" w:rsidRPr="00FE4A6D">
        <w:rPr>
          <w:i w:val="0"/>
          <w:lang w:val="af-ZA"/>
        </w:rPr>
        <w:t xml:space="preserve"> </w:t>
      </w:r>
      <w:r w:rsidR="00F9448B" w:rsidRPr="00FE4A6D">
        <w:rPr>
          <w:rFonts w:ascii="GHEA Grapalat" w:hAnsi="GHEA Grapalat"/>
          <w:i w:val="0"/>
          <w:lang w:val="af-ZA"/>
        </w:rPr>
        <w:t>քարտուղար</w:t>
      </w:r>
      <w:r w:rsidR="00F9448B" w:rsidRPr="00FE4A6D">
        <w:rPr>
          <w:i w:val="0"/>
          <w:lang w:val="af-ZA"/>
        </w:rPr>
        <w:t xml:space="preserve"> </w:t>
      </w:r>
      <w:r w:rsidRPr="00FE4A6D">
        <w:rPr>
          <w:b/>
          <w:i w:val="0"/>
          <w:lang w:val="af-ZA"/>
        </w:rPr>
        <w:t>`</w:t>
      </w:r>
      <w:r w:rsidR="00A2791B" w:rsidRPr="00FE4A6D">
        <w:rPr>
          <w:b/>
          <w:i w:val="0"/>
          <w:lang w:val="hy-AM"/>
        </w:rPr>
        <w:t xml:space="preserve">  </w:t>
      </w:r>
      <w:r w:rsidR="0058324C" w:rsidRPr="00FE4A6D">
        <w:rPr>
          <w:rFonts w:ascii="Sylfaen" w:hAnsi="Sylfaen"/>
          <w:b/>
          <w:i w:val="0"/>
          <w:u w:val="single"/>
          <w:lang w:val="hy-AM"/>
        </w:rPr>
        <w:t>Ն</w:t>
      </w:r>
      <w:r w:rsidR="0058324C" w:rsidRPr="00FE4A6D">
        <w:rPr>
          <w:b/>
          <w:i w:val="0"/>
          <w:u w:val="single"/>
          <w:lang w:val="hy-AM"/>
        </w:rPr>
        <w:t>.</w:t>
      </w:r>
      <w:r w:rsidR="0058324C" w:rsidRPr="00FE4A6D">
        <w:rPr>
          <w:rFonts w:ascii="Sylfaen" w:hAnsi="Sylfaen"/>
          <w:b/>
          <w:i w:val="0"/>
          <w:u w:val="single"/>
          <w:lang w:val="hy-AM"/>
        </w:rPr>
        <w:t>Նալբանդյանին</w:t>
      </w:r>
      <w:r w:rsidR="00A2791B" w:rsidRPr="00FE4A6D">
        <w:rPr>
          <w:b/>
          <w:i w:val="0"/>
          <w:u w:val="single"/>
          <w:lang w:val="hy-AM"/>
        </w:rPr>
        <w:t>:</w:t>
      </w:r>
    </w:p>
    <w:p w14:paraId="7C06513E" w14:textId="77777777" w:rsidR="009F18D0" w:rsidRPr="00FE4A6D" w:rsidRDefault="009F18D0" w:rsidP="00EF3662">
      <w:pPr>
        <w:pStyle w:val="a3"/>
        <w:spacing w:line="240" w:lineRule="auto"/>
        <w:ind w:firstLine="0"/>
        <w:rPr>
          <w:i w:val="0"/>
          <w:lang w:val="af-ZA"/>
        </w:rPr>
      </w:pPr>
      <w:r w:rsidRPr="00FE4A6D">
        <w:rPr>
          <w:i w:val="0"/>
          <w:lang w:val="af-ZA"/>
        </w:rPr>
        <w:tab/>
      </w:r>
      <w:r w:rsidRPr="00FE4A6D">
        <w:rPr>
          <w:i w:val="0"/>
          <w:lang w:val="af-ZA"/>
        </w:rPr>
        <w:tab/>
      </w:r>
      <w:r w:rsidRPr="00FE4A6D">
        <w:rPr>
          <w:i w:val="0"/>
          <w:lang w:val="af-ZA"/>
        </w:rPr>
        <w:tab/>
      </w:r>
      <w:r w:rsidRPr="00FE4A6D">
        <w:rPr>
          <w:i w:val="0"/>
          <w:lang w:val="af-ZA"/>
        </w:rPr>
        <w:tab/>
      </w:r>
      <w:r w:rsidRPr="00FE4A6D">
        <w:rPr>
          <w:i w:val="0"/>
          <w:lang w:val="af-ZA"/>
        </w:rPr>
        <w:tab/>
        <w:t xml:space="preserve">             </w:t>
      </w:r>
    </w:p>
    <w:p w14:paraId="1967A658" w14:textId="77777777" w:rsidR="00A2791B" w:rsidRPr="00FE4A6D" w:rsidRDefault="00754697" w:rsidP="00A2791B">
      <w:pPr>
        <w:pStyle w:val="a3"/>
        <w:spacing w:line="240" w:lineRule="auto"/>
        <w:rPr>
          <w:i w:val="0"/>
          <w:u w:val="single"/>
          <w:lang w:val="af-ZA"/>
        </w:rPr>
      </w:pPr>
      <w:r w:rsidRPr="00FE4A6D">
        <w:rPr>
          <w:i w:val="0"/>
          <w:lang w:val="af-ZA"/>
        </w:rPr>
        <w:t xml:space="preserve">                                      </w:t>
      </w:r>
      <w:r w:rsidRPr="00FE4A6D">
        <w:rPr>
          <w:rFonts w:ascii="GHEA Grapalat" w:hAnsi="GHEA Grapalat"/>
          <w:i w:val="0"/>
          <w:lang w:val="af-ZA"/>
        </w:rPr>
        <w:t>Հեռախոս</w:t>
      </w:r>
      <w:r w:rsidR="009F18D0" w:rsidRPr="00FE4A6D">
        <w:rPr>
          <w:i w:val="0"/>
          <w:lang w:val="af-ZA"/>
        </w:rPr>
        <w:t xml:space="preserve"> </w:t>
      </w:r>
      <w:r w:rsidR="0058324C" w:rsidRPr="00FE4A6D">
        <w:rPr>
          <w:i w:val="0"/>
          <w:u w:val="single"/>
          <w:lang w:val="af-ZA"/>
        </w:rPr>
        <w:t>0</w:t>
      </w:r>
      <w:r w:rsidR="00710ED1">
        <w:rPr>
          <w:i w:val="0"/>
          <w:u w:val="single"/>
          <w:lang w:val="af-ZA"/>
        </w:rPr>
        <w:t>9</w:t>
      </w:r>
      <w:r w:rsidR="0058324C" w:rsidRPr="00FE4A6D">
        <w:rPr>
          <w:i w:val="0"/>
          <w:u w:val="single"/>
          <w:lang w:val="af-ZA"/>
        </w:rPr>
        <w:t>3134939</w:t>
      </w:r>
    </w:p>
    <w:p w14:paraId="38654A52" w14:textId="77777777" w:rsidR="009F18D0" w:rsidRPr="00FE4A6D" w:rsidRDefault="00754697" w:rsidP="00A2791B">
      <w:pPr>
        <w:pStyle w:val="a3"/>
        <w:spacing w:line="240" w:lineRule="auto"/>
        <w:rPr>
          <w:i w:val="0"/>
          <w:lang w:val="af-ZA"/>
        </w:rPr>
      </w:pPr>
      <w:r w:rsidRPr="00FE4A6D">
        <w:rPr>
          <w:i w:val="0"/>
          <w:lang w:val="af-ZA"/>
        </w:rPr>
        <w:t xml:space="preserve">      </w:t>
      </w:r>
      <w:r w:rsidR="00A2791B" w:rsidRPr="00FE4A6D">
        <w:rPr>
          <w:i w:val="0"/>
          <w:lang w:val="af-ZA"/>
        </w:rPr>
        <w:tab/>
      </w:r>
      <w:r w:rsidR="00A2791B" w:rsidRPr="00FE4A6D">
        <w:rPr>
          <w:i w:val="0"/>
          <w:lang w:val="af-ZA"/>
        </w:rPr>
        <w:tab/>
      </w:r>
      <w:r w:rsidR="00A2791B" w:rsidRPr="00FE4A6D">
        <w:rPr>
          <w:i w:val="0"/>
          <w:lang w:val="af-ZA"/>
        </w:rPr>
        <w:tab/>
        <w:t xml:space="preserve">   </w:t>
      </w:r>
      <w:r w:rsidRPr="00FE4A6D">
        <w:rPr>
          <w:i w:val="0"/>
          <w:lang w:val="af-ZA"/>
        </w:rPr>
        <w:t xml:space="preserve"> </w:t>
      </w:r>
      <w:r w:rsidRPr="00FE4A6D">
        <w:rPr>
          <w:rFonts w:ascii="GHEA Grapalat" w:hAnsi="GHEA Grapalat"/>
          <w:i w:val="0"/>
          <w:lang w:val="af-ZA"/>
        </w:rPr>
        <w:t>Էլ</w:t>
      </w:r>
      <w:r w:rsidRPr="00FE4A6D">
        <w:rPr>
          <w:i w:val="0"/>
          <w:lang w:val="af-ZA"/>
        </w:rPr>
        <w:t>.</w:t>
      </w:r>
      <w:r w:rsidR="009F18D0" w:rsidRPr="00FE4A6D">
        <w:rPr>
          <w:i w:val="0"/>
          <w:lang w:val="af-ZA"/>
        </w:rPr>
        <w:t xml:space="preserve"> </w:t>
      </w:r>
      <w:r w:rsidRPr="00FE4A6D">
        <w:rPr>
          <w:rFonts w:ascii="GHEA Grapalat" w:hAnsi="GHEA Grapalat"/>
          <w:i w:val="0"/>
          <w:lang w:val="af-ZA"/>
        </w:rPr>
        <w:t>փոստ</w:t>
      </w:r>
      <w:r w:rsidR="009F18D0" w:rsidRPr="00FE4A6D">
        <w:rPr>
          <w:i w:val="0"/>
          <w:lang w:val="af-ZA"/>
        </w:rPr>
        <w:t xml:space="preserve"> </w:t>
      </w:r>
      <w:r w:rsidR="0058324C" w:rsidRPr="00FE4A6D">
        <w:rPr>
          <w:i w:val="0"/>
          <w:lang w:val="af-ZA"/>
        </w:rPr>
        <w:t xml:space="preserve"> </w:t>
      </w:r>
      <w:r w:rsidR="0058324C" w:rsidRPr="00FE4A6D">
        <w:rPr>
          <w:color w:val="87898F"/>
          <w:shd w:val="clear" w:color="auto" w:fill="FFFFFF"/>
          <w:lang w:val="af-ZA"/>
        </w:rPr>
        <w:t>nune-nalbandyan@inbox.ru</w:t>
      </w:r>
    </w:p>
    <w:p w14:paraId="1944C8DB" w14:textId="7EDA357F" w:rsidR="00AB2617" w:rsidRDefault="00AB2617" w:rsidP="00EF3662">
      <w:pPr>
        <w:pStyle w:val="a3"/>
        <w:spacing w:line="240" w:lineRule="auto"/>
        <w:rPr>
          <w:rFonts w:ascii="Arial" w:hAnsi="Arial" w:cs="Arial"/>
          <w:i w:val="0"/>
          <w:lang w:val="af-ZA"/>
        </w:rPr>
      </w:pPr>
    </w:p>
    <w:p w14:paraId="14435555" w14:textId="77777777" w:rsidR="00AB2617" w:rsidRPr="00FE4A6D" w:rsidRDefault="00AB2617" w:rsidP="00EF3662">
      <w:pPr>
        <w:pStyle w:val="a3"/>
        <w:spacing w:line="240" w:lineRule="auto"/>
        <w:rPr>
          <w:i w:val="0"/>
          <w:lang w:val="af-ZA"/>
        </w:rPr>
      </w:pPr>
    </w:p>
    <w:p w14:paraId="5575387B" w14:textId="0BB794A7" w:rsidR="00341A74" w:rsidRPr="00FE4A6D" w:rsidRDefault="00A2791B" w:rsidP="00EC4863">
      <w:pPr>
        <w:pStyle w:val="a3"/>
        <w:spacing w:line="240" w:lineRule="auto"/>
        <w:ind w:firstLine="0"/>
        <w:jc w:val="left"/>
        <w:rPr>
          <w:rFonts w:cs="Sylfaen"/>
          <w:i w:val="0"/>
          <w:sz w:val="22"/>
          <w:lang w:val="af-ZA"/>
        </w:rPr>
      </w:pPr>
      <w:r w:rsidRPr="00FE4A6D">
        <w:rPr>
          <w:rFonts w:ascii="GHEA Grapalat" w:hAnsi="GHEA Grapalat"/>
          <w:b/>
          <w:lang w:val="af-ZA"/>
        </w:rPr>
        <w:t>Պատվիրատու՝</w:t>
      </w:r>
      <w:r w:rsidRPr="00FE4A6D">
        <w:rPr>
          <w:b/>
          <w:lang w:val="af-ZA"/>
        </w:rPr>
        <w:t xml:space="preserve">  </w:t>
      </w:r>
      <w:r w:rsidR="00FE4A6D" w:rsidRPr="00FE4A6D">
        <w:rPr>
          <w:rStyle w:val="aff7"/>
          <w:rFonts w:ascii="Sylfaen" w:hAnsi="Sylfaen" w:cs="Sylfaen"/>
          <w:b/>
          <w:lang w:val="hy-AM"/>
        </w:rPr>
        <w:t>ՀՀ</w:t>
      </w:r>
      <w:r w:rsidR="00FE4A6D" w:rsidRPr="00FE4A6D">
        <w:rPr>
          <w:rStyle w:val="aff7"/>
          <w:rFonts w:cs="Arial LatArm"/>
          <w:b/>
          <w:lang w:val="hy-AM"/>
        </w:rPr>
        <w:t xml:space="preserve"> </w:t>
      </w:r>
      <w:r w:rsidR="00FE4A6D" w:rsidRPr="00FE4A6D">
        <w:rPr>
          <w:rStyle w:val="aff7"/>
          <w:rFonts w:ascii="Sylfaen" w:hAnsi="Sylfaen" w:cs="Sylfaen"/>
          <w:b/>
          <w:lang w:val="hy-AM"/>
        </w:rPr>
        <w:t>Կոտայքի</w:t>
      </w:r>
      <w:r w:rsidR="00FE4A6D" w:rsidRPr="00FE4A6D">
        <w:rPr>
          <w:rStyle w:val="aff7"/>
          <w:rFonts w:cs="Arial LatArm"/>
          <w:b/>
          <w:lang w:val="hy-AM"/>
        </w:rPr>
        <w:t xml:space="preserve"> </w:t>
      </w:r>
      <w:r w:rsidR="00FE4A6D" w:rsidRPr="00FE4A6D">
        <w:rPr>
          <w:rStyle w:val="aff7"/>
          <w:rFonts w:ascii="Sylfaen" w:hAnsi="Sylfaen" w:cs="Sylfaen"/>
          <w:b/>
          <w:lang w:val="hy-AM"/>
        </w:rPr>
        <w:t>մարզ</w:t>
      </w:r>
      <w:r w:rsidR="00FE4A6D" w:rsidRPr="00FE4A6D">
        <w:rPr>
          <w:rFonts w:ascii="Sylfaen" w:hAnsi="Sylfaen" w:cs="Sylfaen"/>
          <w:b/>
          <w:lang w:val="af-ZA"/>
        </w:rPr>
        <w:t xml:space="preserve"> </w:t>
      </w:r>
      <w:r w:rsidR="00EC4863" w:rsidRPr="00EC4863">
        <w:rPr>
          <w:rStyle w:val="aff7"/>
          <w:b/>
          <w:bCs/>
          <w:lang w:val="af-ZA"/>
        </w:rPr>
        <w:t>&lt;&lt;</w:t>
      </w:r>
      <w:r w:rsidR="00EC4863" w:rsidRPr="00EC4863">
        <w:rPr>
          <w:rStyle w:val="aff7"/>
          <w:rFonts w:ascii="Sylfaen" w:hAnsi="Sylfaen" w:cs="Sylfaen"/>
          <w:b/>
          <w:bCs/>
        </w:rPr>
        <w:t>Աբովյանի</w:t>
      </w:r>
      <w:r w:rsidR="00EC4863" w:rsidRPr="00EC4863">
        <w:rPr>
          <w:rStyle w:val="aff7"/>
          <w:rFonts w:cs="Arial LatArm"/>
          <w:b/>
          <w:bCs/>
          <w:lang w:val="af-ZA"/>
        </w:rPr>
        <w:t xml:space="preserve"> </w:t>
      </w:r>
      <w:r w:rsidR="00EC4863" w:rsidRPr="00EC4863">
        <w:rPr>
          <w:rStyle w:val="aff7"/>
          <w:b/>
          <w:bCs/>
          <w:lang w:val="af-ZA"/>
        </w:rPr>
        <w:t xml:space="preserve"> </w:t>
      </w:r>
      <w:r w:rsidR="00EC4863" w:rsidRPr="00EC4863">
        <w:rPr>
          <w:rStyle w:val="aff7"/>
          <w:rFonts w:ascii="Sylfaen" w:hAnsi="Sylfaen" w:cs="Sylfaen"/>
          <w:b/>
          <w:bCs/>
        </w:rPr>
        <w:t>թիվ</w:t>
      </w:r>
      <w:r w:rsidR="00EC4863" w:rsidRPr="00EC4863">
        <w:rPr>
          <w:rStyle w:val="aff7"/>
          <w:rFonts w:cs="Arial LatArm"/>
          <w:b/>
          <w:bCs/>
          <w:lang w:val="af-ZA"/>
        </w:rPr>
        <w:t xml:space="preserve"> </w:t>
      </w:r>
      <w:r w:rsidR="00EC4863" w:rsidRPr="00EC4863">
        <w:rPr>
          <w:rStyle w:val="aff7"/>
          <w:b/>
          <w:bCs/>
          <w:lang w:val="af-ZA"/>
        </w:rPr>
        <w:t xml:space="preserve">7 </w:t>
      </w:r>
      <w:r w:rsidR="00EC4863" w:rsidRPr="00EC4863">
        <w:rPr>
          <w:rStyle w:val="aff7"/>
          <w:rFonts w:ascii="Sylfaen" w:hAnsi="Sylfaen" w:cs="Sylfaen"/>
          <w:b/>
          <w:bCs/>
        </w:rPr>
        <w:t>հիմնական</w:t>
      </w:r>
      <w:r w:rsidR="00EC4863" w:rsidRPr="00EC4863">
        <w:rPr>
          <w:rStyle w:val="aff7"/>
          <w:rFonts w:cs="Arial LatArm"/>
          <w:b/>
          <w:bCs/>
          <w:lang w:val="af-ZA"/>
        </w:rPr>
        <w:t xml:space="preserve"> </w:t>
      </w:r>
      <w:r w:rsidR="00EC4863" w:rsidRPr="00EC4863">
        <w:rPr>
          <w:rStyle w:val="aff7"/>
          <w:rFonts w:ascii="Sylfaen" w:hAnsi="Sylfaen" w:cs="Sylfaen"/>
          <w:b/>
          <w:bCs/>
        </w:rPr>
        <w:t>դպրոց</w:t>
      </w:r>
      <w:r w:rsidR="00EC4863" w:rsidRPr="00EC4863">
        <w:rPr>
          <w:rStyle w:val="aff7"/>
          <w:rFonts w:cs="Arial LatArm"/>
          <w:b/>
          <w:bCs/>
          <w:lang w:val="af-ZA"/>
        </w:rPr>
        <w:t xml:space="preserve">&gt;&gt; </w:t>
      </w:r>
      <w:r w:rsidR="00EC4863" w:rsidRPr="00EC4863">
        <w:rPr>
          <w:rStyle w:val="aff7"/>
          <w:rFonts w:ascii="Sylfaen" w:hAnsi="Sylfaen" w:cs="Sylfaen"/>
          <w:b/>
          <w:bCs/>
        </w:rPr>
        <w:t>ՊՈԱԿ</w:t>
      </w:r>
    </w:p>
    <w:p w14:paraId="0D04AFA9" w14:textId="77777777" w:rsidR="00341A74" w:rsidRPr="00FE4A6D" w:rsidRDefault="00341A74" w:rsidP="00EF3662">
      <w:pPr>
        <w:pStyle w:val="aa"/>
        <w:ind w:right="-7" w:firstLine="567"/>
        <w:jc w:val="right"/>
        <w:rPr>
          <w:rFonts w:ascii="Arial LatArm" w:hAnsi="Arial LatArm" w:cs="Sylfaen"/>
          <w:i/>
          <w:sz w:val="22"/>
          <w:lang w:val="af-ZA"/>
        </w:rPr>
      </w:pPr>
    </w:p>
    <w:p w14:paraId="07D3AC3B" w14:textId="77777777" w:rsidR="00430D59" w:rsidRPr="00FE4A6D" w:rsidRDefault="00430D59" w:rsidP="00EF3662">
      <w:pPr>
        <w:pStyle w:val="aa"/>
        <w:ind w:right="-7" w:firstLine="567"/>
        <w:jc w:val="right"/>
        <w:rPr>
          <w:rFonts w:ascii="Arial LatArm" w:hAnsi="Arial LatArm" w:cs="Sylfaen"/>
          <w:i/>
          <w:sz w:val="22"/>
          <w:lang w:val="af-ZA"/>
        </w:rPr>
      </w:pPr>
    </w:p>
    <w:p w14:paraId="5E8311FF" w14:textId="77777777" w:rsidR="00430D59" w:rsidRPr="00FE4A6D" w:rsidRDefault="00430D59" w:rsidP="00EF3662">
      <w:pPr>
        <w:pStyle w:val="aa"/>
        <w:ind w:right="-7" w:firstLine="567"/>
        <w:jc w:val="right"/>
        <w:rPr>
          <w:rFonts w:ascii="Arial LatArm" w:hAnsi="Arial LatArm" w:cs="Sylfaen"/>
          <w:i/>
          <w:sz w:val="22"/>
          <w:lang w:val="af-ZA"/>
        </w:rPr>
      </w:pPr>
    </w:p>
    <w:p w14:paraId="4221E71C" w14:textId="77777777" w:rsidR="00674676" w:rsidRDefault="00674676" w:rsidP="00EF3662">
      <w:pPr>
        <w:pStyle w:val="aa"/>
        <w:spacing w:after="0"/>
        <w:ind w:firstLine="567"/>
        <w:jc w:val="right"/>
        <w:rPr>
          <w:rFonts w:ascii="Arial LatArm" w:hAnsi="Arial LatArm" w:cs="Sylfaen"/>
          <w:i/>
          <w:sz w:val="20"/>
          <w:szCs w:val="20"/>
          <w:lang w:val="af-ZA"/>
        </w:rPr>
      </w:pPr>
    </w:p>
    <w:p w14:paraId="29AC06F9" w14:textId="77777777" w:rsidR="00A8615E" w:rsidRDefault="00A8615E" w:rsidP="00EF3662">
      <w:pPr>
        <w:pStyle w:val="aa"/>
        <w:spacing w:after="0"/>
        <w:ind w:firstLine="567"/>
        <w:jc w:val="right"/>
        <w:rPr>
          <w:rFonts w:ascii="Arial LatArm" w:hAnsi="Arial LatArm" w:cs="Sylfaen"/>
          <w:i/>
          <w:sz w:val="20"/>
          <w:szCs w:val="20"/>
          <w:lang w:val="af-ZA"/>
        </w:rPr>
      </w:pPr>
    </w:p>
    <w:p w14:paraId="155E40B6" w14:textId="5BE534F2" w:rsidR="005200E2" w:rsidRPr="00B422A1" w:rsidRDefault="005200E2" w:rsidP="00AB2617">
      <w:pPr>
        <w:pStyle w:val="aa"/>
        <w:spacing w:after="0"/>
        <w:rPr>
          <w:rFonts w:ascii="GHEA Grapalat" w:hAnsi="GHEA Grapalat" w:cs="Sylfaen"/>
          <w:i/>
          <w:sz w:val="20"/>
          <w:szCs w:val="20"/>
          <w:lang w:val="af-ZA"/>
        </w:rPr>
      </w:pPr>
    </w:p>
    <w:p w14:paraId="032D15EA" w14:textId="73AE57FE" w:rsidR="005200E2" w:rsidRPr="00B422A1" w:rsidRDefault="005200E2" w:rsidP="00EF3662">
      <w:pPr>
        <w:pStyle w:val="aa"/>
        <w:spacing w:after="0"/>
        <w:ind w:firstLine="567"/>
        <w:jc w:val="right"/>
        <w:rPr>
          <w:rFonts w:ascii="GHEA Grapalat" w:hAnsi="GHEA Grapalat" w:cs="Sylfaen"/>
          <w:i/>
          <w:sz w:val="20"/>
          <w:szCs w:val="20"/>
          <w:lang w:val="af-ZA"/>
        </w:rPr>
      </w:pPr>
    </w:p>
    <w:p w14:paraId="0272AF01" w14:textId="77777777" w:rsidR="005200E2" w:rsidRPr="00B422A1" w:rsidRDefault="005200E2" w:rsidP="00EF3662">
      <w:pPr>
        <w:pStyle w:val="aa"/>
        <w:spacing w:after="0"/>
        <w:ind w:firstLine="567"/>
        <w:jc w:val="right"/>
        <w:rPr>
          <w:rFonts w:ascii="GHEA Grapalat" w:hAnsi="GHEA Grapalat" w:cs="Sylfaen"/>
          <w:i/>
          <w:sz w:val="20"/>
          <w:szCs w:val="20"/>
          <w:lang w:val="af-ZA"/>
        </w:rPr>
      </w:pPr>
    </w:p>
    <w:p w14:paraId="17237871" w14:textId="77777777" w:rsidR="00096865" w:rsidRPr="00FE4A6D" w:rsidRDefault="00096865" w:rsidP="00EF3662">
      <w:pPr>
        <w:pStyle w:val="aa"/>
        <w:spacing w:after="0"/>
        <w:ind w:firstLine="567"/>
        <w:jc w:val="right"/>
        <w:rPr>
          <w:rFonts w:ascii="Arial LatArm" w:hAnsi="Arial LatArm" w:cs="Sylfaen"/>
          <w:i/>
          <w:sz w:val="20"/>
          <w:szCs w:val="20"/>
          <w:lang w:val="af-ZA"/>
        </w:rPr>
      </w:pPr>
      <w:r w:rsidRPr="00FE4A6D">
        <w:rPr>
          <w:rFonts w:ascii="GHEA Grapalat" w:hAnsi="GHEA Grapalat" w:cs="Sylfaen"/>
          <w:i/>
          <w:sz w:val="20"/>
          <w:szCs w:val="20"/>
        </w:rPr>
        <w:t>Հաստատված</w:t>
      </w:r>
      <w:r w:rsidRPr="00FE4A6D">
        <w:rPr>
          <w:rFonts w:ascii="Arial LatArm" w:hAnsi="Arial LatArm" w:cs="Times Armenian"/>
          <w:i/>
          <w:sz w:val="20"/>
          <w:szCs w:val="20"/>
          <w:lang w:val="af-ZA"/>
        </w:rPr>
        <w:t xml:space="preserve"> </w:t>
      </w:r>
      <w:r w:rsidRPr="00FE4A6D">
        <w:rPr>
          <w:rFonts w:ascii="GHEA Grapalat" w:hAnsi="GHEA Grapalat" w:cs="Sylfaen"/>
          <w:i/>
          <w:sz w:val="20"/>
          <w:szCs w:val="20"/>
        </w:rPr>
        <w:t>է</w:t>
      </w:r>
    </w:p>
    <w:p w14:paraId="46D03E46" w14:textId="3331F113" w:rsidR="00096865" w:rsidRPr="00FE4A6D" w:rsidRDefault="00EC4863" w:rsidP="00EF3662">
      <w:pPr>
        <w:pStyle w:val="aa"/>
        <w:spacing w:after="0"/>
        <w:ind w:firstLine="567"/>
        <w:jc w:val="right"/>
        <w:rPr>
          <w:rFonts w:ascii="Arial LatArm" w:hAnsi="Arial LatArm" w:cs="Sylfaen"/>
          <w:i/>
          <w:sz w:val="20"/>
          <w:szCs w:val="20"/>
          <w:lang w:val="af-ZA"/>
        </w:rPr>
      </w:pPr>
      <w:r w:rsidRPr="00EC4863">
        <w:rPr>
          <w:rFonts w:ascii="Sylfaen" w:hAnsi="Sylfaen"/>
          <w:b/>
          <w:bCs/>
        </w:rPr>
        <w:t>ՀՀԿՄԱ</w:t>
      </w:r>
      <w:r w:rsidRPr="00EC4863">
        <w:rPr>
          <w:rFonts w:ascii="Sylfaen" w:hAnsi="Sylfaen"/>
          <w:b/>
          <w:bCs/>
          <w:lang w:val="af-ZA"/>
        </w:rPr>
        <w:t>7</w:t>
      </w:r>
      <w:r w:rsidRPr="00EC4863">
        <w:rPr>
          <w:rFonts w:ascii="Sylfaen" w:hAnsi="Sylfaen"/>
          <w:b/>
          <w:bCs/>
        </w:rPr>
        <w:t>ՀԴ</w:t>
      </w:r>
      <w:r w:rsidRPr="00EC4863">
        <w:rPr>
          <w:rFonts w:ascii="Sylfaen" w:hAnsi="Sylfaen"/>
          <w:b/>
          <w:bCs/>
          <w:lang w:val="af-ZA"/>
        </w:rPr>
        <w:t xml:space="preserve">-ԳՀ- </w:t>
      </w:r>
      <w:r w:rsidRPr="00EC4863">
        <w:rPr>
          <w:rFonts w:ascii="Sylfaen" w:hAnsi="Sylfaen"/>
          <w:b/>
          <w:bCs/>
        </w:rPr>
        <w:t>ԱՊՁԲ</w:t>
      </w:r>
      <w:r w:rsidRPr="00EC4863">
        <w:rPr>
          <w:rFonts w:ascii="Sylfaen" w:hAnsi="Sylfaen"/>
          <w:b/>
          <w:bCs/>
          <w:lang w:val="af-ZA"/>
        </w:rPr>
        <w:t>-202</w:t>
      </w:r>
      <w:r w:rsidR="00AF55F5">
        <w:rPr>
          <w:rFonts w:ascii="Sylfaen" w:hAnsi="Sylfaen"/>
          <w:b/>
          <w:bCs/>
          <w:lang w:val="af-ZA"/>
        </w:rPr>
        <w:t>6</w:t>
      </w:r>
      <w:r w:rsidRPr="00EC4863">
        <w:rPr>
          <w:rFonts w:ascii="Sylfaen" w:hAnsi="Sylfaen"/>
          <w:b/>
          <w:bCs/>
          <w:lang w:val="af-ZA"/>
        </w:rPr>
        <w:t>/0</w:t>
      </w:r>
      <w:r w:rsidR="00AF55F5">
        <w:rPr>
          <w:rFonts w:ascii="Sylfaen" w:hAnsi="Sylfaen"/>
          <w:b/>
          <w:bCs/>
          <w:lang w:val="af-ZA"/>
        </w:rPr>
        <w:t>1</w:t>
      </w:r>
      <w:r>
        <w:rPr>
          <w:rFonts w:ascii="Sylfaen" w:hAnsi="Sylfaen"/>
          <w:lang w:val="af-ZA"/>
        </w:rPr>
        <w:t xml:space="preserve"> </w:t>
      </w:r>
      <w:r>
        <w:rPr>
          <w:rFonts w:ascii="GHEA Grapalat" w:hAnsi="GHEA Grapalat"/>
          <w:b/>
          <w:lang w:val="af-ZA"/>
        </w:rPr>
        <w:t xml:space="preserve">   </w:t>
      </w:r>
      <w:r w:rsidR="00096865" w:rsidRPr="00FE4A6D">
        <w:rPr>
          <w:rFonts w:ascii="GHEA Grapalat" w:hAnsi="GHEA Grapalat" w:cs="Sylfaen"/>
          <w:i/>
          <w:sz w:val="20"/>
          <w:szCs w:val="20"/>
        </w:rPr>
        <w:t>ծածկա</w:t>
      </w:r>
      <w:r w:rsidR="00096865" w:rsidRPr="00FE4A6D">
        <w:rPr>
          <w:rFonts w:ascii="GHEA Grapalat" w:hAnsi="GHEA Grapalat" w:cs="Times Armenian"/>
          <w:i/>
          <w:sz w:val="20"/>
          <w:szCs w:val="20"/>
        </w:rPr>
        <w:t>գ</w:t>
      </w:r>
      <w:r w:rsidR="00096865" w:rsidRPr="00FE4A6D">
        <w:rPr>
          <w:rFonts w:ascii="GHEA Grapalat" w:hAnsi="GHEA Grapalat" w:cs="Sylfaen"/>
          <w:i/>
          <w:sz w:val="20"/>
          <w:szCs w:val="20"/>
        </w:rPr>
        <w:t>րով</w:t>
      </w:r>
      <w:r w:rsidR="00096865" w:rsidRPr="00FE4A6D">
        <w:rPr>
          <w:rFonts w:ascii="Arial LatArm" w:hAnsi="Arial LatArm" w:cs="Times Armenian"/>
          <w:i/>
          <w:sz w:val="20"/>
          <w:szCs w:val="20"/>
          <w:lang w:val="af-ZA"/>
        </w:rPr>
        <w:t xml:space="preserve"> </w:t>
      </w:r>
    </w:p>
    <w:p w14:paraId="3DF1D840" w14:textId="77777777" w:rsidR="00096865" w:rsidRPr="00FE4A6D" w:rsidRDefault="00FD6146" w:rsidP="00EF3662">
      <w:pPr>
        <w:pStyle w:val="aa"/>
        <w:spacing w:after="0"/>
        <w:ind w:firstLine="567"/>
        <w:jc w:val="right"/>
        <w:rPr>
          <w:rFonts w:ascii="Arial LatArm" w:hAnsi="Arial LatArm" w:cs="Times Armenian"/>
          <w:i/>
          <w:sz w:val="20"/>
          <w:szCs w:val="20"/>
          <w:lang w:val="af-ZA"/>
        </w:rPr>
      </w:pPr>
      <w:r w:rsidRPr="00FE4A6D">
        <w:rPr>
          <w:rFonts w:ascii="GHEA Grapalat" w:hAnsi="GHEA Grapalat" w:cs="Sylfaen"/>
          <w:i/>
          <w:sz w:val="20"/>
          <w:szCs w:val="20"/>
        </w:rPr>
        <w:t>Գնանաշման</w:t>
      </w:r>
      <w:r w:rsidRPr="00FE4A6D">
        <w:rPr>
          <w:rFonts w:ascii="Arial LatArm" w:hAnsi="Arial LatArm" w:cs="Sylfaen"/>
          <w:i/>
          <w:sz w:val="20"/>
          <w:szCs w:val="20"/>
          <w:lang w:val="af-ZA"/>
        </w:rPr>
        <w:t xml:space="preserve"> </w:t>
      </w:r>
      <w:r w:rsidRPr="00FE4A6D">
        <w:rPr>
          <w:rFonts w:ascii="GHEA Grapalat" w:hAnsi="GHEA Grapalat" w:cs="Sylfaen"/>
          <w:i/>
          <w:sz w:val="20"/>
          <w:szCs w:val="20"/>
        </w:rPr>
        <w:t>հարցման</w:t>
      </w:r>
      <w:r w:rsidR="00096865" w:rsidRPr="00FE4A6D">
        <w:rPr>
          <w:rFonts w:ascii="Arial LatArm" w:hAnsi="Arial LatArm" w:cs="Times Armenian"/>
          <w:i/>
          <w:sz w:val="20"/>
          <w:szCs w:val="20"/>
          <w:lang w:val="af-ZA"/>
        </w:rPr>
        <w:t xml:space="preserve"> </w:t>
      </w:r>
      <w:r w:rsidR="00EE5855" w:rsidRPr="00FE4A6D">
        <w:rPr>
          <w:rFonts w:ascii="GHEA Grapalat" w:hAnsi="GHEA Grapalat" w:cs="Times Armenian"/>
          <w:i/>
          <w:sz w:val="20"/>
          <w:szCs w:val="20"/>
          <w:lang w:val="af-ZA"/>
        </w:rPr>
        <w:t>գնահատող</w:t>
      </w:r>
      <w:r w:rsidR="00EE5855" w:rsidRPr="00FE4A6D">
        <w:rPr>
          <w:rFonts w:ascii="Arial LatArm" w:hAnsi="Arial LatArm" w:cs="Times Armenian"/>
          <w:i/>
          <w:sz w:val="20"/>
          <w:szCs w:val="20"/>
          <w:lang w:val="af-ZA"/>
        </w:rPr>
        <w:t xml:space="preserve"> </w:t>
      </w:r>
      <w:r w:rsidR="00096865" w:rsidRPr="00FE4A6D">
        <w:rPr>
          <w:rFonts w:ascii="GHEA Grapalat" w:hAnsi="GHEA Grapalat" w:cs="Sylfaen"/>
          <w:i/>
          <w:sz w:val="20"/>
          <w:szCs w:val="20"/>
        </w:rPr>
        <w:t>հանձնաժողովի</w:t>
      </w:r>
    </w:p>
    <w:p w14:paraId="0201DA68" w14:textId="7C7EB47A" w:rsidR="00096865" w:rsidRPr="00FE4A6D" w:rsidRDefault="00096865" w:rsidP="00EF3662">
      <w:pPr>
        <w:pStyle w:val="aa"/>
        <w:spacing w:after="0"/>
        <w:ind w:firstLine="567"/>
        <w:jc w:val="right"/>
        <w:rPr>
          <w:rFonts w:ascii="Arial LatArm" w:hAnsi="Arial LatArm"/>
          <w:i/>
          <w:sz w:val="20"/>
          <w:szCs w:val="20"/>
          <w:lang w:val="af-ZA"/>
        </w:rPr>
      </w:pPr>
      <w:r w:rsidRPr="00FE4A6D">
        <w:rPr>
          <w:rFonts w:ascii="Arial LatArm" w:hAnsi="Arial LatArm" w:cs="Sylfaen"/>
          <w:i/>
          <w:sz w:val="20"/>
          <w:szCs w:val="20"/>
          <w:lang w:val="af-ZA"/>
        </w:rPr>
        <w:t xml:space="preserve"> </w:t>
      </w:r>
      <w:r w:rsidR="009E68A8">
        <w:rPr>
          <w:rFonts w:ascii="Arial LatArm" w:hAnsi="Arial LatArm" w:cs="Sylfaen"/>
          <w:i/>
          <w:sz w:val="20"/>
          <w:szCs w:val="20"/>
          <w:lang w:val="af-ZA"/>
        </w:rPr>
        <w:t>1</w:t>
      </w:r>
      <w:r w:rsidR="00AF55F5">
        <w:rPr>
          <w:rFonts w:ascii="Arial LatArm" w:hAnsi="Arial LatArm" w:cs="Sylfaen"/>
          <w:i/>
          <w:sz w:val="20"/>
          <w:szCs w:val="20"/>
          <w:lang w:val="af-ZA"/>
        </w:rPr>
        <w:t>8</w:t>
      </w:r>
      <w:r w:rsidR="009F4283">
        <w:rPr>
          <w:rFonts w:ascii="Arial LatArm" w:hAnsi="Arial LatArm" w:cs="Sylfaen"/>
          <w:i/>
          <w:sz w:val="20"/>
          <w:szCs w:val="20"/>
          <w:lang w:val="af-ZA"/>
        </w:rPr>
        <w:t>.</w:t>
      </w:r>
      <w:r w:rsidR="00AF55F5">
        <w:rPr>
          <w:rFonts w:ascii="Arial LatArm" w:hAnsi="Arial LatArm" w:cs="Sylfaen"/>
          <w:i/>
          <w:sz w:val="20"/>
          <w:szCs w:val="20"/>
          <w:lang w:val="af-ZA"/>
        </w:rPr>
        <w:t>12.</w:t>
      </w:r>
      <w:r w:rsidR="00A2791B" w:rsidRPr="00FE4A6D">
        <w:rPr>
          <w:rFonts w:ascii="Arial LatArm" w:hAnsi="Arial LatArm" w:cs="Sylfaen"/>
          <w:i/>
          <w:sz w:val="20"/>
          <w:szCs w:val="20"/>
          <w:lang w:val="af-ZA"/>
        </w:rPr>
        <w:t>202</w:t>
      </w:r>
      <w:r w:rsidR="009F4283">
        <w:rPr>
          <w:rFonts w:ascii="Arial LatArm" w:hAnsi="Arial LatArm" w:cs="Sylfaen"/>
          <w:i/>
          <w:sz w:val="20"/>
          <w:szCs w:val="20"/>
          <w:lang w:val="af-ZA"/>
        </w:rPr>
        <w:t>5</w:t>
      </w:r>
      <w:r w:rsidR="00A2791B" w:rsidRPr="00FE4A6D">
        <w:rPr>
          <w:rFonts w:ascii="GHEA Grapalat" w:hAnsi="GHEA Grapalat" w:cs="Sylfaen"/>
          <w:i/>
          <w:sz w:val="20"/>
          <w:szCs w:val="20"/>
          <w:lang w:val="ru-RU"/>
        </w:rPr>
        <w:t>թ</w:t>
      </w:r>
      <w:r w:rsidR="00A2791B" w:rsidRPr="00FE4A6D">
        <w:rPr>
          <w:rFonts w:ascii="Arial LatArm" w:hAnsi="Arial LatArm" w:cs="Sylfaen"/>
          <w:i/>
          <w:sz w:val="20"/>
          <w:szCs w:val="20"/>
          <w:lang w:val="af-ZA"/>
        </w:rPr>
        <w:t>-</w:t>
      </w:r>
      <w:r w:rsidR="00A2791B" w:rsidRPr="00FE4A6D">
        <w:rPr>
          <w:rFonts w:ascii="GHEA Grapalat" w:hAnsi="GHEA Grapalat" w:cs="Sylfaen"/>
          <w:i/>
          <w:sz w:val="20"/>
          <w:szCs w:val="20"/>
          <w:lang w:val="ru-RU"/>
        </w:rPr>
        <w:t>ի</w:t>
      </w:r>
      <w:r w:rsidRPr="00FE4A6D">
        <w:rPr>
          <w:rFonts w:ascii="Arial LatArm" w:hAnsi="Arial LatArm" w:cs="Times Armenian"/>
          <w:i/>
          <w:sz w:val="20"/>
          <w:szCs w:val="20"/>
          <w:vertAlign w:val="subscript"/>
          <w:lang w:val="af-ZA"/>
        </w:rPr>
        <w:t xml:space="preserve"> </w:t>
      </w:r>
      <w:r w:rsidR="005C6159" w:rsidRPr="00FE4A6D">
        <w:rPr>
          <w:rFonts w:ascii="Arial LatArm" w:hAnsi="Arial LatArm" w:cs="Times Armenian"/>
          <w:i/>
          <w:sz w:val="20"/>
          <w:szCs w:val="20"/>
          <w:lang w:val="af-ZA"/>
        </w:rPr>
        <w:t xml:space="preserve">N </w:t>
      </w:r>
      <w:r w:rsidR="0058324C" w:rsidRPr="00FE4A6D">
        <w:rPr>
          <w:rFonts w:ascii="Arial LatArm" w:hAnsi="Arial LatArm" w:cs="Times Armenian"/>
          <w:i/>
          <w:sz w:val="20"/>
          <w:szCs w:val="20"/>
          <w:u w:val="single"/>
          <w:lang w:val="af-ZA"/>
        </w:rPr>
        <w:t>1</w:t>
      </w:r>
      <w:r w:rsidR="00A2791B" w:rsidRPr="00FE4A6D">
        <w:rPr>
          <w:rFonts w:ascii="Arial LatArm" w:hAnsi="Arial LatArm" w:cs="Times Armenian"/>
          <w:i/>
          <w:sz w:val="20"/>
          <w:szCs w:val="20"/>
          <w:u w:val="single"/>
          <w:lang w:val="af-ZA"/>
        </w:rPr>
        <w:t xml:space="preserve"> </w:t>
      </w:r>
      <w:r w:rsidRPr="00FE4A6D">
        <w:rPr>
          <w:rFonts w:ascii="GHEA Grapalat" w:hAnsi="GHEA Grapalat" w:cs="Sylfaen"/>
          <w:i/>
          <w:sz w:val="20"/>
          <w:szCs w:val="20"/>
        </w:rPr>
        <w:t>որոշմամբ</w:t>
      </w:r>
    </w:p>
    <w:p w14:paraId="1C248261" w14:textId="77777777" w:rsidR="00096865" w:rsidRPr="00FE4A6D" w:rsidRDefault="00096865" w:rsidP="00EF3662">
      <w:pPr>
        <w:pStyle w:val="aa"/>
        <w:ind w:right="-7" w:firstLine="567"/>
        <w:jc w:val="center"/>
        <w:rPr>
          <w:rFonts w:ascii="Arial LatArm" w:hAnsi="Arial LatArm"/>
          <w:lang w:val="af-ZA"/>
        </w:rPr>
      </w:pPr>
    </w:p>
    <w:p w14:paraId="3FAA785D" w14:textId="77777777" w:rsidR="00096865" w:rsidRPr="00FE4A6D" w:rsidRDefault="00096865" w:rsidP="00EF3662">
      <w:pPr>
        <w:pStyle w:val="aa"/>
        <w:ind w:right="-7" w:firstLine="567"/>
        <w:jc w:val="center"/>
        <w:rPr>
          <w:rFonts w:ascii="Arial LatArm" w:hAnsi="Arial LatArm"/>
          <w:lang w:val="af-ZA"/>
        </w:rPr>
      </w:pPr>
    </w:p>
    <w:p w14:paraId="09D87050" w14:textId="77777777" w:rsidR="00096865" w:rsidRPr="00FE4A6D" w:rsidRDefault="00096865" w:rsidP="00EF3662">
      <w:pPr>
        <w:pStyle w:val="aa"/>
        <w:ind w:right="-7" w:firstLine="567"/>
        <w:jc w:val="center"/>
        <w:rPr>
          <w:rFonts w:ascii="Arial LatArm" w:hAnsi="Arial LatArm"/>
          <w:lang w:val="af-ZA"/>
        </w:rPr>
      </w:pPr>
    </w:p>
    <w:p w14:paraId="4F596F73" w14:textId="77777777" w:rsidR="00096865" w:rsidRPr="00FE4A6D" w:rsidRDefault="00096865" w:rsidP="00EF3662">
      <w:pPr>
        <w:pStyle w:val="aa"/>
        <w:ind w:right="-7" w:firstLine="567"/>
        <w:jc w:val="center"/>
        <w:rPr>
          <w:rFonts w:ascii="Arial LatArm" w:hAnsi="Arial LatArm"/>
          <w:lang w:val="af-ZA"/>
        </w:rPr>
      </w:pPr>
    </w:p>
    <w:p w14:paraId="35156612" w14:textId="77777777" w:rsidR="00096865" w:rsidRPr="00FE4A6D" w:rsidRDefault="00096865" w:rsidP="00EF3662">
      <w:pPr>
        <w:pStyle w:val="aa"/>
        <w:ind w:right="-7" w:firstLine="567"/>
        <w:jc w:val="center"/>
        <w:rPr>
          <w:rFonts w:ascii="Arial LatArm" w:hAnsi="Arial LatArm"/>
          <w:lang w:val="af-ZA"/>
        </w:rPr>
      </w:pPr>
    </w:p>
    <w:p w14:paraId="4D42ACCF" w14:textId="77777777" w:rsidR="00EC4863" w:rsidRPr="00FE4A6D" w:rsidRDefault="00FE4A6D" w:rsidP="00EC4863">
      <w:pPr>
        <w:pStyle w:val="a3"/>
        <w:spacing w:line="240" w:lineRule="auto"/>
        <w:ind w:firstLine="0"/>
        <w:jc w:val="center"/>
        <w:rPr>
          <w:rFonts w:cs="Sylfaen"/>
          <w:i w:val="0"/>
          <w:sz w:val="22"/>
          <w:lang w:val="af-ZA"/>
        </w:rPr>
      </w:pPr>
      <w:r w:rsidRPr="00FE4A6D">
        <w:rPr>
          <w:rStyle w:val="aff7"/>
          <w:rFonts w:ascii="Sylfaen" w:hAnsi="Sylfaen" w:cs="Sylfaen"/>
          <w:b/>
          <w:sz w:val="24"/>
          <w:szCs w:val="24"/>
          <w:lang w:val="hy-AM"/>
        </w:rPr>
        <w:t>ՀՀ</w:t>
      </w:r>
      <w:r w:rsidRPr="00FE4A6D">
        <w:rPr>
          <w:rStyle w:val="aff7"/>
          <w:rFonts w:cs="Arial LatArm"/>
          <w:b/>
          <w:sz w:val="24"/>
          <w:szCs w:val="24"/>
          <w:lang w:val="hy-AM"/>
        </w:rPr>
        <w:t xml:space="preserve"> </w:t>
      </w:r>
      <w:r w:rsidRPr="00FE4A6D">
        <w:rPr>
          <w:rStyle w:val="aff7"/>
          <w:rFonts w:ascii="Sylfaen" w:hAnsi="Sylfaen" w:cs="Sylfaen"/>
          <w:b/>
          <w:sz w:val="24"/>
          <w:szCs w:val="24"/>
          <w:lang w:val="hy-AM"/>
        </w:rPr>
        <w:t>Կոտայքի</w:t>
      </w:r>
      <w:r w:rsidRPr="00FE4A6D">
        <w:rPr>
          <w:rStyle w:val="aff7"/>
          <w:rFonts w:cs="Arial LatArm"/>
          <w:b/>
          <w:sz w:val="24"/>
          <w:szCs w:val="24"/>
          <w:lang w:val="hy-AM"/>
        </w:rPr>
        <w:t xml:space="preserve"> </w:t>
      </w:r>
      <w:r w:rsidRPr="00FE4A6D">
        <w:rPr>
          <w:rStyle w:val="aff7"/>
          <w:rFonts w:ascii="Sylfaen" w:hAnsi="Sylfaen" w:cs="Sylfaen"/>
          <w:b/>
          <w:sz w:val="24"/>
          <w:szCs w:val="24"/>
          <w:lang w:val="hy-AM"/>
        </w:rPr>
        <w:t>մարզ</w:t>
      </w:r>
      <w:r w:rsidRPr="00FE4A6D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r w:rsidR="00EC4863" w:rsidRPr="00EC4863">
        <w:rPr>
          <w:rStyle w:val="aff7"/>
          <w:b/>
          <w:bCs/>
          <w:lang w:val="af-ZA"/>
        </w:rPr>
        <w:t>&lt;&lt;</w:t>
      </w:r>
      <w:r w:rsidR="00EC4863" w:rsidRPr="00EC4863">
        <w:rPr>
          <w:rStyle w:val="aff7"/>
          <w:rFonts w:ascii="Sylfaen" w:hAnsi="Sylfaen" w:cs="Sylfaen"/>
          <w:b/>
          <w:bCs/>
        </w:rPr>
        <w:t>Աբովյանի</w:t>
      </w:r>
      <w:r w:rsidR="00EC4863" w:rsidRPr="00EC4863">
        <w:rPr>
          <w:rStyle w:val="aff7"/>
          <w:rFonts w:cs="Arial LatArm"/>
          <w:b/>
          <w:bCs/>
          <w:lang w:val="af-ZA"/>
        </w:rPr>
        <w:t xml:space="preserve"> </w:t>
      </w:r>
      <w:r w:rsidR="00EC4863" w:rsidRPr="00EC4863">
        <w:rPr>
          <w:rStyle w:val="aff7"/>
          <w:b/>
          <w:bCs/>
          <w:lang w:val="af-ZA"/>
        </w:rPr>
        <w:t xml:space="preserve"> </w:t>
      </w:r>
      <w:r w:rsidR="00EC4863" w:rsidRPr="00EC4863">
        <w:rPr>
          <w:rStyle w:val="aff7"/>
          <w:rFonts w:ascii="Sylfaen" w:hAnsi="Sylfaen" w:cs="Sylfaen"/>
          <w:b/>
          <w:bCs/>
        </w:rPr>
        <w:t>թիվ</w:t>
      </w:r>
      <w:r w:rsidR="00EC4863" w:rsidRPr="00EC4863">
        <w:rPr>
          <w:rStyle w:val="aff7"/>
          <w:rFonts w:cs="Arial LatArm"/>
          <w:b/>
          <w:bCs/>
          <w:lang w:val="af-ZA"/>
        </w:rPr>
        <w:t xml:space="preserve"> </w:t>
      </w:r>
      <w:r w:rsidR="00EC4863" w:rsidRPr="00EC4863">
        <w:rPr>
          <w:rStyle w:val="aff7"/>
          <w:b/>
          <w:bCs/>
          <w:lang w:val="af-ZA"/>
        </w:rPr>
        <w:t xml:space="preserve">7 </w:t>
      </w:r>
      <w:r w:rsidR="00EC4863" w:rsidRPr="00EC4863">
        <w:rPr>
          <w:rStyle w:val="aff7"/>
          <w:rFonts w:ascii="Sylfaen" w:hAnsi="Sylfaen" w:cs="Sylfaen"/>
          <w:b/>
          <w:bCs/>
        </w:rPr>
        <w:t>հիմնական</w:t>
      </w:r>
      <w:r w:rsidR="00EC4863" w:rsidRPr="00EC4863">
        <w:rPr>
          <w:rStyle w:val="aff7"/>
          <w:rFonts w:cs="Arial LatArm"/>
          <w:b/>
          <w:bCs/>
          <w:lang w:val="af-ZA"/>
        </w:rPr>
        <w:t xml:space="preserve"> </w:t>
      </w:r>
      <w:r w:rsidR="00EC4863" w:rsidRPr="00EC4863">
        <w:rPr>
          <w:rStyle w:val="aff7"/>
          <w:rFonts w:ascii="Sylfaen" w:hAnsi="Sylfaen" w:cs="Sylfaen"/>
          <w:b/>
          <w:bCs/>
        </w:rPr>
        <w:t>դպրոց</w:t>
      </w:r>
      <w:r w:rsidR="00EC4863" w:rsidRPr="00EC4863">
        <w:rPr>
          <w:rStyle w:val="aff7"/>
          <w:rFonts w:cs="Arial LatArm"/>
          <w:b/>
          <w:bCs/>
          <w:lang w:val="af-ZA"/>
        </w:rPr>
        <w:t xml:space="preserve">&gt;&gt; </w:t>
      </w:r>
      <w:r w:rsidR="00EC4863" w:rsidRPr="00EC4863">
        <w:rPr>
          <w:rStyle w:val="aff7"/>
          <w:rFonts w:ascii="Sylfaen" w:hAnsi="Sylfaen" w:cs="Sylfaen"/>
          <w:b/>
          <w:bCs/>
        </w:rPr>
        <w:t>ՊՈԱԿ</w:t>
      </w:r>
    </w:p>
    <w:p w14:paraId="4B6B0FCB" w14:textId="11EC5F16" w:rsidR="00CE0D95" w:rsidRPr="00FE4A6D" w:rsidRDefault="00CE0D95" w:rsidP="00EC4863">
      <w:pPr>
        <w:pStyle w:val="a3"/>
        <w:spacing w:line="240" w:lineRule="auto"/>
        <w:ind w:firstLine="0"/>
        <w:jc w:val="center"/>
        <w:rPr>
          <w:lang w:val="af-ZA"/>
        </w:rPr>
      </w:pPr>
    </w:p>
    <w:p w14:paraId="6549AF24" w14:textId="77777777" w:rsidR="00096865" w:rsidRPr="00FE4A6D" w:rsidRDefault="00096865" w:rsidP="00EF3662">
      <w:pPr>
        <w:pStyle w:val="aa"/>
        <w:ind w:right="-7" w:firstLine="567"/>
        <w:jc w:val="center"/>
        <w:rPr>
          <w:rFonts w:ascii="Arial LatArm" w:hAnsi="Arial LatArm"/>
          <w:lang w:val="af-ZA"/>
        </w:rPr>
      </w:pPr>
    </w:p>
    <w:p w14:paraId="56D0F475" w14:textId="77777777" w:rsidR="00096865" w:rsidRPr="00FE4A6D" w:rsidRDefault="00096865" w:rsidP="00EF3662">
      <w:pPr>
        <w:pStyle w:val="aa"/>
        <w:ind w:right="-7" w:firstLine="567"/>
        <w:jc w:val="center"/>
        <w:rPr>
          <w:rFonts w:ascii="Arial LatArm" w:hAnsi="Arial LatArm" w:cs="Sylfaen"/>
          <w:lang w:val="af-ZA"/>
        </w:rPr>
      </w:pPr>
      <w:r w:rsidRPr="00FE4A6D">
        <w:rPr>
          <w:rFonts w:ascii="GHEA Grapalat" w:hAnsi="GHEA Grapalat" w:cs="Sylfaen"/>
        </w:rPr>
        <w:t>Հ</w:t>
      </w:r>
      <w:r w:rsidRPr="00FE4A6D">
        <w:rPr>
          <w:rFonts w:ascii="Arial LatArm" w:hAnsi="Arial LatArm" w:cs="Times Armenian"/>
          <w:lang w:val="af-ZA"/>
        </w:rPr>
        <w:t xml:space="preserve"> </w:t>
      </w:r>
      <w:r w:rsidRPr="00FE4A6D">
        <w:rPr>
          <w:rFonts w:ascii="GHEA Grapalat" w:hAnsi="GHEA Grapalat" w:cs="Sylfaen"/>
        </w:rPr>
        <w:t>Ր</w:t>
      </w:r>
      <w:r w:rsidRPr="00FE4A6D">
        <w:rPr>
          <w:rFonts w:ascii="Arial LatArm" w:hAnsi="Arial LatArm" w:cs="Times Armenian"/>
          <w:lang w:val="af-ZA"/>
        </w:rPr>
        <w:t xml:space="preserve"> </w:t>
      </w:r>
      <w:r w:rsidRPr="00FE4A6D">
        <w:rPr>
          <w:rFonts w:ascii="GHEA Grapalat" w:hAnsi="GHEA Grapalat" w:cs="Sylfaen"/>
        </w:rPr>
        <w:t>Ա</w:t>
      </w:r>
      <w:r w:rsidRPr="00FE4A6D">
        <w:rPr>
          <w:rFonts w:ascii="Arial LatArm" w:hAnsi="Arial LatArm" w:cs="Times Armenian"/>
          <w:lang w:val="af-ZA"/>
        </w:rPr>
        <w:t xml:space="preserve"> </w:t>
      </w:r>
      <w:r w:rsidRPr="00FE4A6D">
        <w:rPr>
          <w:rFonts w:ascii="GHEA Grapalat" w:hAnsi="GHEA Grapalat" w:cs="Sylfaen"/>
        </w:rPr>
        <w:t>Վ</w:t>
      </w:r>
      <w:r w:rsidRPr="00FE4A6D">
        <w:rPr>
          <w:rFonts w:ascii="Arial LatArm" w:hAnsi="Arial LatArm" w:cs="Times Armenian"/>
          <w:lang w:val="af-ZA"/>
        </w:rPr>
        <w:t xml:space="preserve"> </w:t>
      </w:r>
      <w:r w:rsidRPr="00FE4A6D">
        <w:rPr>
          <w:rFonts w:ascii="GHEA Grapalat" w:hAnsi="GHEA Grapalat" w:cs="Sylfaen"/>
        </w:rPr>
        <w:t>Ե</w:t>
      </w:r>
      <w:r w:rsidRPr="00FE4A6D">
        <w:rPr>
          <w:rFonts w:ascii="Arial LatArm" w:hAnsi="Arial LatArm" w:cs="Times Armenian"/>
          <w:lang w:val="af-ZA"/>
        </w:rPr>
        <w:t xml:space="preserve"> </w:t>
      </w:r>
      <w:r w:rsidRPr="00FE4A6D">
        <w:rPr>
          <w:rFonts w:ascii="GHEA Grapalat" w:hAnsi="GHEA Grapalat" w:cs="Sylfaen"/>
        </w:rPr>
        <w:t>Ր</w:t>
      </w:r>
    </w:p>
    <w:p w14:paraId="293F1A6D" w14:textId="77777777" w:rsidR="00096865" w:rsidRPr="00FE4A6D" w:rsidRDefault="00096865" w:rsidP="00EF3662">
      <w:pPr>
        <w:pStyle w:val="aa"/>
        <w:ind w:right="-7" w:firstLine="567"/>
        <w:jc w:val="center"/>
        <w:rPr>
          <w:rFonts w:ascii="Arial LatArm" w:hAnsi="Arial LatArm" w:cs="Sylfaen"/>
          <w:lang w:val="af-ZA"/>
        </w:rPr>
      </w:pPr>
    </w:p>
    <w:p w14:paraId="74E58CFA" w14:textId="77777777" w:rsidR="00096865" w:rsidRPr="00FE4A6D" w:rsidRDefault="00096865" w:rsidP="00EF3662">
      <w:pPr>
        <w:pStyle w:val="aa"/>
        <w:ind w:right="-7" w:firstLine="567"/>
        <w:jc w:val="center"/>
        <w:rPr>
          <w:rFonts w:ascii="Arial LatArm" w:hAnsi="Arial LatArm" w:cs="Sylfaen"/>
          <w:lang w:val="af-ZA"/>
        </w:rPr>
      </w:pPr>
    </w:p>
    <w:p w14:paraId="0C3FF259" w14:textId="718D741D" w:rsidR="00895C90" w:rsidRPr="0047564A" w:rsidRDefault="00895C90" w:rsidP="00895C90">
      <w:pPr>
        <w:pStyle w:val="23"/>
        <w:ind w:right="-7"/>
        <w:jc w:val="center"/>
      </w:pPr>
      <w:r w:rsidRPr="00E5233C">
        <w:t>«</w:t>
      </w:r>
      <w:r w:rsidRPr="009D3FE3">
        <w:rPr>
          <w:rFonts w:ascii="Sylfaen" w:hAnsi="Sylfaen"/>
          <w:lang w:val="hy-AM"/>
        </w:rPr>
        <w:t xml:space="preserve"> </w:t>
      </w:r>
      <w:r>
        <w:rPr>
          <w:rFonts w:ascii="Sylfaen" w:hAnsi="Sylfaen"/>
          <w:lang w:val="hy-AM"/>
        </w:rPr>
        <w:t xml:space="preserve">ՀՀ ԿՈՏԱՅՔԻ ՄԱՐԶԻ </w:t>
      </w:r>
      <w:r>
        <w:rPr>
          <w:rFonts w:ascii="Sylfaen" w:hAnsi="Sylfaen"/>
        </w:rPr>
        <w:t>&lt;&lt;</w:t>
      </w:r>
      <w:r>
        <w:rPr>
          <w:rFonts w:ascii="Sylfaen" w:hAnsi="Sylfaen"/>
          <w:lang w:val="hy-AM"/>
        </w:rPr>
        <w:t xml:space="preserve">ԱԲՈՎՅԱՆԻ </w:t>
      </w:r>
      <w:r w:rsidR="00EC4863">
        <w:rPr>
          <w:rFonts w:ascii="Sylfaen" w:hAnsi="Sylfaen"/>
        </w:rPr>
        <w:t xml:space="preserve">ԹԻՎ 7 </w:t>
      </w:r>
      <w:r>
        <w:rPr>
          <w:rFonts w:ascii="Sylfaen" w:hAnsi="Sylfaen"/>
          <w:lang w:val="hy-AM"/>
        </w:rPr>
        <w:t xml:space="preserve">ՀԻՄՆԱԿԱՆ ԴՊՐՈՑ </w:t>
      </w:r>
      <w:r>
        <w:t>&gt;&gt;</w:t>
      </w:r>
      <w:r>
        <w:rPr>
          <w:rFonts w:ascii="Sylfaen" w:hAnsi="Sylfaen"/>
          <w:lang w:val="hy-AM"/>
        </w:rPr>
        <w:t>ՊՈԱԿ</w:t>
      </w:r>
      <w:r w:rsidRPr="0047564A">
        <w:t xml:space="preserve"> »-</w:t>
      </w:r>
      <w:r w:rsidRPr="0047564A">
        <w:rPr>
          <w:rFonts w:ascii="Sylfaen" w:hAnsi="Sylfaen" w:cs="Sylfaen"/>
        </w:rPr>
        <w:t>Ի</w:t>
      </w:r>
      <w:r w:rsidRPr="0047564A">
        <w:t xml:space="preserve"> </w:t>
      </w:r>
      <w:r w:rsidRPr="0047564A">
        <w:rPr>
          <w:rFonts w:ascii="Sylfaen" w:hAnsi="Sylfaen" w:cs="Sylfaen"/>
        </w:rPr>
        <w:t>ԿԱՐԻՔՆԵՐԻ</w:t>
      </w:r>
      <w:r w:rsidRPr="0047564A">
        <w:t xml:space="preserve"> </w:t>
      </w:r>
      <w:r w:rsidRPr="0047564A">
        <w:rPr>
          <w:rFonts w:ascii="Sylfaen" w:hAnsi="Sylfaen" w:cs="Sylfaen"/>
        </w:rPr>
        <w:t>ՀԱՄԱՐ</w:t>
      </w:r>
      <w:r w:rsidRPr="0047564A">
        <w:t>` «</w:t>
      </w:r>
      <w:r>
        <w:rPr>
          <w:rFonts w:ascii="Sylfaen" w:hAnsi="Sylfaen" w:cs="Sylfaen"/>
        </w:rPr>
        <w:t>ՍՆՆԴԱՄԹԵՐՔԻ</w:t>
      </w:r>
      <w:r w:rsidRPr="0047564A">
        <w:t xml:space="preserve">» </w:t>
      </w:r>
      <w:r w:rsidRPr="0047564A">
        <w:rPr>
          <w:rFonts w:ascii="Sylfaen" w:hAnsi="Sylfaen" w:cs="Sylfaen"/>
        </w:rPr>
        <w:t>ՁԵՌՔԲԵՐՄԱՆ</w:t>
      </w:r>
      <w:r w:rsidRPr="0047564A">
        <w:t xml:space="preserve"> </w:t>
      </w:r>
      <w:r w:rsidRPr="0047564A">
        <w:rPr>
          <w:rFonts w:ascii="Sylfaen" w:hAnsi="Sylfaen" w:cs="Sylfaen"/>
        </w:rPr>
        <w:t>ՆՊԱՏԱԿՈՎ</w:t>
      </w:r>
      <w:r w:rsidRPr="0047564A">
        <w:t xml:space="preserve">  </w:t>
      </w:r>
      <w:r w:rsidRPr="0047564A">
        <w:rPr>
          <w:rFonts w:ascii="Sylfaen" w:hAnsi="Sylfaen" w:cs="Sylfaen"/>
        </w:rPr>
        <w:t>ՀԱՅՏԱՐԱՐՎԱԾ</w:t>
      </w:r>
      <w:r w:rsidRPr="0047564A">
        <w:t xml:space="preserve"> </w:t>
      </w:r>
      <w:r>
        <w:rPr>
          <w:rFonts w:ascii="Sylfaen" w:hAnsi="Sylfaen" w:cs="Sylfaen"/>
        </w:rPr>
        <w:t xml:space="preserve">ԳՆԱՆՇՄԱՆ ՀԱՐՑՄԱՆ </w:t>
      </w:r>
      <w:r w:rsidRPr="0047564A">
        <w:rPr>
          <w:rFonts w:ascii="Sylfaen" w:hAnsi="Sylfaen" w:cs="Sylfaen"/>
        </w:rPr>
        <w:t>ՄՐՑՈՒՅԹԻ</w:t>
      </w:r>
    </w:p>
    <w:p w14:paraId="4FBA3B4D" w14:textId="77777777" w:rsidR="00096865" w:rsidRPr="00FE4A6D" w:rsidRDefault="00096865" w:rsidP="00FE4A6D">
      <w:pPr>
        <w:pStyle w:val="aa"/>
        <w:ind w:right="-7"/>
        <w:jc w:val="center"/>
        <w:rPr>
          <w:rFonts w:ascii="Arial LatArm" w:hAnsi="Arial LatArm"/>
          <w:szCs w:val="22"/>
          <w:lang w:val="af-ZA"/>
        </w:rPr>
      </w:pPr>
    </w:p>
    <w:p w14:paraId="3681E94B" w14:textId="77777777" w:rsidR="00096865" w:rsidRPr="00FE4A6D" w:rsidRDefault="00096865" w:rsidP="00EF3662">
      <w:pPr>
        <w:pStyle w:val="aa"/>
        <w:ind w:right="-7" w:firstLine="567"/>
        <w:jc w:val="center"/>
        <w:rPr>
          <w:rFonts w:ascii="Arial LatArm" w:hAnsi="Arial LatArm"/>
          <w:lang w:val="af-ZA"/>
        </w:rPr>
      </w:pPr>
    </w:p>
    <w:p w14:paraId="30DFA070" w14:textId="77777777" w:rsidR="00096865" w:rsidRPr="00FE4A6D" w:rsidRDefault="00096865" w:rsidP="00EF3662">
      <w:pPr>
        <w:pStyle w:val="aa"/>
        <w:ind w:right="-7" w:firstLine="567"/>
        <w:jc w:val="center"/>
        <w:rPr>
          <w:rFonts w:ascii="Arial LatArm" w:hAnsi="Arial LatArm"/>
          <w:lang w:val="af-ZA"/>
        </w:rPr>
      </w:pPr>
    </w:p>
    <w:p w14:paraId="0E1AB963" w14:textId="77777777" w:rsidR="00096865" w:rsidRPr="00FE4A6D" w:rsidRDefault="00096865" w:rsidP="00EF3662">
      <w:pPr>
        <w:pStyle w:val="aa"/>
        <w:ind w:right="-7" w:firstLine="567"/>
        <w:jc w:val="center"/>
        <w:rPr>
          <w:rFonts w:ascii="Arial LatArm" w:hAnsi="Arial LatArm"/>
          <w:lang w:val="af-ZA"/>
        </w:rPr>
      </w:pPr>
    </w:p>
    <w:p w14:paraId="3246D67E" w14:textId="77777777" w:rsidR="00096865" w:rsidRPr="00FE4A6D" w:rsidRDefault="00096865" w:rsidP="00EF3662">
      <w:pPr>
        <w:pStyle w:val="aa"/>
        <w:ind w:right="-7" w:firstLine="567"/>
        <w:jc w:val="center"/>
        <w:rPr>
          <w:rFonts w:ascii="Arial LatArm" w:hAnsi="Arial LatArm"/>
          <w:lang w:val="af-ZA"/>
        </w:rPr>
      </w:pPr>
    </w:p>
    <w:p w14:paraId="629F7D35" w14:textId="77777777" w:rsidR="00096865" w:rsidRPr="00FE4A6D" w:rsidRDefault="00096865" w:rsidP="00EF3662">
      <w:pPr>
        <w:pStyle w:val="aa"/>
        <w:ind w:right="-7" w:firstLine="567"/>
        <w:jc w:val="center"/>
        <w:rPr>
          <w:rFonts w:ascii="Arial LatArm" w:hAnsi="Arial LatArm"/>
          <w:lang w:val="af-ZA"/>
        </w:rPr>
      </w:pPr>
    </w:p>
    <w:p w14:paraId="1B934780" w14:textId="77777777" w:rsidR="00096865" w:rsidRPr="00FE4A6D" w:rsidRDefault="00096865" w:rsidP="00EF3662">
      <w:pPr>
        <w:pStyle w:val="aa"/>
        <w:ind w:right="-7" w:firstLine="567"/>
        <w:jc w:val="center"/>
        <w:rPr>
          <w:rFonts w:ascii="Arial LatArm" w:hAnsi="Arial LatArm"/>
          <w:lang w:val="af-ZA"/>
        </w:rPr>
      </w:pPr>
    </w:p>
    <w:p w14:paraId="7C2ACCE4" w14:textId="77777777" w:rsidR="00096865" w:rsidRPr="00FE4A6D" w:rsidRDefault="00096865" w:rsidP="00EF3662">
      <w:pPr>
        <w:pStyle w:val="aa"/>
        <w:ind w:right="-7" w:firstLine="567"/>
        <w:jc w:val="center"/>
        <w:rPr>
          <w:rFonts w:ascii="Arial LatArm" w:hAnsi="Arial LatArm"/>
          <w:lang w:val="af-ZA"/>
        </w:rPr>
      </w:pPr>
    </w:p>
    <w:p w14:paraId="11034D67" w14:textId="77777777" w:rsidR="00096865" w:rsidRPr="00FE4A6D" w:rsidRDefault="00096865" w:rsidP="00EF3662">
      <w:pPr>
        <w:pStyle w:val="aa"/>
        <w:ind w:right="-7" w:firstLine="567"/>
        <w:jc w:val="center"/>
        <w:rPr>
          <w:rFonts w:ascii="Arial LatArm" w:hAnsi="Arial LatArm"/>
          <w:lang w:val="af-ZA"/>
        </w:rPr>
      </w:pPr>
    </w:p>
    <w:p w14:paraId="46BD2496" w14:textId="77777777" w:rsidR="002B32D6" w:rsidRPr="00FE4A6D" w:rsidRDefault="002B32D6" w:rsidP="00EF3662">
      <w:pPr>
        <w:pStyle w:val="aa"/>
        <w:ind w:right="-7" w:firstLine="567"/>
        <w:jc w:val="center"/>
        <w:rPr>
          <w:rFonts w:ascii="Arial LatArm" w:hAnsi="Arial LatArm"/>
          <w:lang w:val="af-ZA"/>
        </w:rPr>
      </w:pPr>
    </w:p>
    <w:p w14:paraId="613162DC" w14:textId="77777777" w:rsidR="00096865" w:rsidRPr="00FE4A6D" w:rsidRDefault="00096865" w:rsidP="00EF3662">
      <w:pPr>
        <w:pStyle w:val="aa"/>
        <w:ind w:right="-7" w:firstLine="567"/>
        <w:jc w:val="center"/>
        <w:rPr>
          <w:rFonts w:ascii="Arial LatArm" w:hAnsi="Arial LatArm"/>
          <w:lang w:val="af-ZA"/>
        </w:rPr>
      </w:pPr>
    </w:p>
    <w:p w14:paraId="3EAA7FFE" w14:textId="77777777" w:rsidR="00CE0D95" w:rsidRPr="00FE4A6D" w:rsidRDefault="00CE0D95" w:rsidP="00EF3662">
      <w:pPr>
        <w:pStyle w:val="aa"/>
        <w:ind w:right="-7" w:firstLine="567"/>
        <w:jc w:val="center"/>
        <w:rPr>
          <w:rFonts w:ascii="Arial LatArm" w:hAnsi="Arial LatArm"/>
          <w:lang w:val="af-ZA"/>
        </w:rPr>
      </w:pPr>
    </w:p>
    <w:p w14:paraId="2DFD0698" w14:textId="77777777" w:rsidR="00CE0D95" w:rsidRPr="00FE4A6D" w:rsidRDefault="00CE0D95" w:rsidP="00EF3662">
      <w:pPr>
        <w:pStyle w:val="aa"/>
        <w:ind w:right="-7" w:firstLine="567"/>
        <w:jc w:val="center"/>
        <w:rPr>
          <w:rFonts w:ascii="Arial LatArm" w:hAnsi="Arial LatArm"/>
          <w:lang w:val="af-ZA"/>
        </w:rPr>
      </w:pPr>
    </w:p>
    <w:p w14:paraId="5EF2CE75" w14:textId="77777777" w:rsidR="00096865" w:rsidRPr="00FE4A6D" w:rsidRDefault="00096865" w:rsidP="00EF3662">
      <w:pPr>
        <w:pStyle w:val="aa"/>
        <w:ind w:right="-7" w:firstLine="567"/>
        <w:jc w:val="center"/>
        <w:rPr>
          <w:rFonts w:ascii="Arial LatArm" w:hAnsi="Arial LatArm"/>
          <w:lang w:val="af-ZA"/>
        </w:rPr>
      </w:pPr>
    </w:p>
    <w:p w14:paraId="23E74528" w14:textId="77777777" w:rsidR="001A43A4" w:rsidRPr="00FE4A6D" w:rsidRDefault="006F0D3F" w:rsidP="00EF3662">
      <w:pPr>
        <w:ind w:firstLine="567"/>
        <w:jc w:val="both"/>
        <w:rPr>
          <w:rFonts w:ascii="Arial LatArm" w:hAnsi="Arial LatArm" w:cs="Sylfaen"/>
          <w:i/>
          <w:sz w:val="22"/>
          <w:szCs w:val="22"/>
          <w:lang w:val="af-ZA"/>
        </w:rPr>
      </w:pPr>
      <w:r w:rsidRPr="00FE4A6D">
        <w:rPr>
          <w:rFonts w:ascii="Arial LatArm" w:hAnsi="Arial LatArm" w:cs="Sylfaen"/>
          <w:i/>
          <w:sz w:val="22"/>
          <w:szCs w:val="22"/>
          <w:lang w:val="af-ZA"/>
        </w:rPr>
        <w:br w:type="page"/>
      </w:r>
      <w:r w:rsidR="00096865" w:rsidRPr="00FE4A6D">
        <w:rPr>
          <w:rFonts w:ascii="GHEA Grapalat" w:hAnsi="GHEA Grapalat" w:cs="Sylfaen"/>
          <w:i/>
          <w:sz w:val="22"/>
          <w:szCs w:val="22"/>
        </w:rPr>
        <w:lastRenderedPageBreak/>
        <w:t>Հարգելի</w:t>
      </w:r>
      <w:r w:rsidR="00096865" w:rsidRPr="00FE4A6D">
        <w:rPr>
          <w:rFonts w:ascii="Arial LatArm" w:hAnsi="Arial LatArm" w:cs="Times Armenian"/>
          <w:i/>
          <w:sz w:val="22"/>
          <w:szCs w:val="22"/>
          <w:lang w:val="af-ZA"/>
        </w:rPr>
        <w:t xml:space="preserve"> </w:t>
      </w:r>
      <w:r w:rsidR="00096865" w:rsidRPr="00FE4A6D">
        <w:rPr>
          <w:rFonts w:ascii="GHEA Grapalat" w:hAnsi="GHEA Grapalat" w:cs="Sylfaen"/>
          <w:i/>
          <w:sz w:val="22"/>
          <w:szCs w:val="22"/>
        </w:rPr>
        <w:t>մասնակից</w:t>
      </w:r>
      <w:r w:rsidR="00677658" w:rsidRPr="00FE4A6D">
        <w:rPr>
          <w:rFonts w:ascii="Arial LatArm" w:hAnsi="Arial LatArm" w:cs="Sylfaen"/>
          <w:i/>
          <w:sz w:val="22"/>
          <w:szCs w:val="22"/>
          <w:lang w:val="af-ZA"/>
        </w:rPr>
        <w:t xml:space="preserve"> </w:t>
      </w:r>
      <w:r w:rsidR="00884204" w:rsidRPr="00FE4A6D">
        <w:rPr>
          <w:rFonts w:ascii="GHEA Grapalat" w:hAnsi="GHEA Grapalat" w:cs="Sylfaen"/>
          <w:i/>
          <w:sz w:val="22"/>
          <w:szCs w:val="22"/>
        </w:rPr>
        <w:t>ն</w:t>
      </w:r>
      <w:r w:rsidR="00096865" w:rsidRPr="00FE4A6D">
        <w:rPr>
          <w:rFonts w:ascii="GHEA Grapalat" w:hAnsi="GHEA Grapalat" w:cs="Sylfaen"/>
          <w:i/>
          <w:sz w:val="22"/>
          <w:szCs w:val="22"/>
        </w:rPr>
        <w:t>ախքան</w:t>
      </w:r>
      <w:r w:rsidR="00096865" w:rsidRPr="00FE4A6D">
        <w:rPr>
          <w:rFonts w:ascii="Arial LatArm" w:hAnsi="Arial LatArm" w:cs="Times Armenian"/>
          <w:i/>
          <w:sz w:val="22"/>
          <w:szCs w:val="22"/>
          <w:lang w:val="af-ZA"/>
        </w:rPr>
        <w:t xml:space="preserve"> </w:t>
      </w:r>
      <w:r w:rsidR="00096865" w:rsidRPr="00FE4A6D">
        <w:rPr>
          <w:rFonts w:ascii="GHEA Grapalat" w:hAnsi="GHEA Grapalat" w:cs="Sylfaen"/>
          <w:i/>
          <w:sz w:val="22"/>
          <w:szCs w:val="22"/>
        </w:rPr>
        <w:t>հայտ</w:t>
      </w:r>
      <w:r w:rsidR="00096865" w:rsidRPr="00FE4A6D">
        <w:rPr>
          <w:rFonts w:ascii="Arial LatArm" w:hAnsi="Arial LatArm" w:cs="Times Armenian"/>
          <w:i/>
          <w:sz w:val="22"/>
          <w:szCs w:val="22"/>
          <w:lang w:val="af-ZA"/>
        </w:rPr>
        <w:t xml:space="preserve"> </w:t>
      </w:r>
      <w:r w:rsidR="00096865" w:rsidRPr="00FE4A6D">
        <w:rPr>
          <w:rFonts w:ascii="GHEA Grapalat" w:hAnsi="GHEA Grapalat" w:cs="Sylfaen"/>
          <w:i/>
          <w:sz w:val="22"/>
          <w:szCs w:val="22"/>
        </w:rPr>
        <w:t>կազմելը</w:t>
      </w:r>
      <w:r w:rsidR="00096865" w:rsidRPr="00FE4A6D">
        <w:rPr>
          <w:rFonts w:ascii="Arial LatArm" w:hAnsi="Arial LatArm" w:cs="Times Armenian"/>
          <w:i/>
          <w:sz w:val="22"/>
          <w:szCs w:val="22"/>
          <w:lang w:val="af-ZA"/>
        </w:rPr>
        <w:t xml:space="preserve"> </w:t>
      </w:r>
      <w:r w:rsidR="00096865" w:rsidRPr="00FE4A6D">
        <w:rPr>
          <w:rFonts w:ascii="GHEA Grapalat" w:hAnsi="GHEA Grapalat" w:cs="Sylfaen"/>
          <w:i/>
          <w:sz w:val="22"/>
          <w:szCs w:val="22"/>
        </w:rPr>
        <w:t>և</w:t>
      </w:r>
      <w:r w:rsidR="00096865" w:rsidRPr="00FE4A6D">
        <w:rPr>
          <w:rFonts w:ascii="Arial LatArm" w:hAnsi="Arial LatArm" w:cs="Times Armenian"/>
          <w:i/>
          <w:sz w:val="22"/>
          <w:szCs w:val="22"/>
          <w:lang w:val="af-ZA"/>
        </w:rPr>
        <w:t xml:space="preserve"> </w:t>
      </w:r>
      <w:r w:rsidR="00096865" w:rsidRPr="00FE4A6D">
        <w:rPr>
          <w:rFonts w:ascii="GHEA Grapalat" w:hAnsi="GHEA Grapalat" w:cs="Sylfaen"/>
          <w:i/>
          <w:sz w:val="22"/>
          <w:szCs w:val="22"/>
        </w:rPr>
        <w:t>ներկայացնելը</w:t>
      </w:r>
      <w:r w:rsidR="00096865" w:rsidRPr="00FE4A6D">
        <w:rPr>
          <w:rFonts w:ascii="Arial LatArm" w:hAnsi="Arial LatArm" w:cs="Times Armenian"/>
          <w:i/>
          <w:sz w:val="22"/>
          <w:szCs w:val="22"/>
          <w:lang w:val="af-ZA"/>
        </w:rPr>
        <w:t xml:space="preserve"> </w:t>
      </w:r>
      <w:r w:rsidR="00096865" w:rsidRPr="00FE4A6D">
        <w:rPr>
          <w:rFonts w:ascii="GHEA Grapalat" w:hAnsi="GHEA Grapalat" w:cs="Sylfaen"/>
          <w:i/>
          <w:sz w:val="22"/>
          <w:szCs w:val="22"/>
        </w:rPr>
        <w:t>խնդրում</w:t>
      </w:r>
      <w:r w:rsidR="00096865" w:rsidRPr="00FE4A6D">
        <w:rPr>
          <w:rFonts w:ascii="Arial LatArm" w:hAnsi="Arial LatArm" w:cs="Times Armenian"/>
          <w:i/>
          <w:sz w:val="22"/>
          <w:szCs w:val="22"/>
          <w:lang w:val="af-ZA"/>
        </w:rPr>
        <w:t xml:space="preserve"> </w:t>
      </w:r>
      <w:r w:rsidR="00096865" w:rsidRPr="00FE4A6D">
        <w:rPr>
          <w:rFonts w:ascii="GHEA Grapalat" w:hAnsi="GHEA Grapalat" w:cs="Sylfaen"/>
          <w:i/>
          <w:sz w:val="22"/>
          <w:szCs w:val="22"/>
        </w:rPr>
        <w:t>ենք</w:t>
      </w:r>
      <w:r w:rsidR="00096865" w:rsidRPr="00FE4A6D">
        <w:rPr>
          <w:rFonts w:ascii="Arial LatArm" w:hAnsi="Arial LatArm" w:cs="Times Armenian"/>
          <w:i/>
          <w:sz w:val="22"/>
          <w:szCs w:val="22"/>
          <w:lang w:val="af-ZA"/>
        </w:rPr>
        <w:t xml:space="preserve"> </w:t>
      </w:r>
      <w:r w:rsidR="00096865" w:rsidRPr="00FE4A6D">
        <w:rPr>
          <w:rFonts w:ascii="GHEA Grapalat" w:hAnsi="GHEA Grapalat" w:cs="Sylfaen"/>
          <w:i/>
          <w:sz w:val="22"/>
          <w:szCs w:val="22"/>
        </w:rPr>
        <w:t>մանրամասնորեն</w:t>
      </w:r>
      <w:r w:rsidR="00096865" w:rsidRPr="00FE4A6D">
        <w:rPr>
          <w:rFonts w:ascii="Arial LatArm" w:hAnsi="Arial LatArm" w:cs="Times Armenian"/>
          <w:i/>
          <w:sz w:val="22"/>
          <w:szCs w:val="22"/>
          <w:lang w:val="af-ZA"/>
        </w:rPr>
        <w:t xml:space="preserve"> </w:t>
      </w:r>
      <w:r w:rsidR="00096865" w:rsidRPr="00FE4A6D">
        <w:rPr>
          <w:rFonts w:ascii="GHEA Grapalat" w:hAnsi="GHEA Grapalat" w:cs="Sylfaen"/>
          <w:i/>
          <w:sz w:val="22"/>
          <w:szCs w:val="22"/>
        </w:rPr>
        <w:t>ուսումնասիրել</w:t>
      </w:r>
      <w:r w:rsidR="00096865" w:rsidRPr="00FE4A6D">
        <w:rPr>
          <w:rFonts w:ascii="Arial LatArm" w:hAnsi="Arial LatArm" w:cs="Times Armenian"/>
          <w:i/>
          <w:sz w:val="22"/>
          <w:szCs w:val="22"/>
          <w:lang w:val="af-ZA"/>
        </w:rPr>
        <w:t xml:space="preserve"> </w:t>
      </w:r>
      <w:r w:rsidR="00096865" w:rsidRPr="00FE4A6D">
        <w:rPr>
          <w:rFonts w:ascii="GHEA Grapalat" w:hAnsi="GHEA Grapalat" w:cs="Sylfaen"/>
          <w:i/>
          <w:sz w:val="22"/>
          <w:szCs w:val="22"/>
        </w:rPr>
        <w:t>սույն</w:t>
      </w:r>
      <w:r w:rsidR="00096865" w:rsidRPr="00FE4A6D">
        <w:rPr>
          <w:rFonts w:ascii="Arial LatArm" w:hAnsi="Arial LatArm" w:cs="Times Armenian"/>
          <w:i/>
          <w:sz w:val="22"/>
          <w:szCs w:val="22"/>
          <w:lang w:val="af-ZA"/>
        </w:rPr>
        <w:t xml:space="preserve"> </w:t>
      </w:r>
      <w:r w:rsidR="00096865" w:rsidRPr="00FE4A6D">
        <w:rPr>
          <w:rFonts w:ascii="GHEA Grapalat" w:hAnsi="GHEA Grapalat" w:cs="Sylfaen"/>
          <w:i/>
          <w:sz w:val="22"/>
          <w:szCs w:val="22"/>
        </w:rPr>
        <w:t>հրավերը</w:t>
      </w:r>
      <w:r w:rsidR="00096865" w:rsidRPr="00FE4A6D">
        <w:rPr>
          <w:rFonts w:ascii="Arial LatArm" w:hAnsi="Arial LatArm" w:cs="Times Armenian"/>
          <w:i/>
          <w:sz w:val="22"/>
          <w:szCs w:val="22"/>
          <w:lang w:val="af-ZA"/>
        </w:rPr>
        <w:t xml:space="preserve">, </w:t>
      </w:r>
      <w:r w:rsidR="00096865" w:rsidRPr="00FE4A6D">
        <w:rPr>
          <w:rFonts w:ascii="GHEA Grapalat" w:hAnsi="GHEA Grapalat" w:cs="Sylfaen"/>
          <w:i/>
          <w:sz w:val="22"/>
          <w:szCs w:val="22"/>
        </w:rPr>
        <w:t>քանի</w:t>
      </w:r>
      <w:r w:rsidR="00096865" w:rsidRPr="00FE4A6D">
        <w:rPr>
          <w:rFonts w:ascii="Arial LatArm" w:hAnsi="Arial LatArm" w:cs="Times Armenian"/>
          <w:i/>
          <w:sz w:val="22"/>
          <w:szCs w:val="22"/>
          <w:lang w:val="af-ZA"/>
        </w:rPr>
        <w:t xml:space="preserve"> </w:t>
      </w:r>
      <w:r w:rsidR="00096865" w:rsidRPr="00FE4A6D">
        <w:rPr>
          <w:rFonts w:ascii="GHEA Grapalat" w:hAnsi="GHEA Grapalat" w:cs="Sylfaen"/>
          <w:i/>
          <w:sz w:val="22"/>
          <w:szCs w:val="22"/>
        </w:rPr>
        <w:t>որ</w:t>
      </w:r>
      <w:r w:rsidR="00096865" w:rsidRPr="00FE4A6D">
        <w:rPr>
          <w:rFonts w:ascii="Arial LatArm" w:hAnsi="Arial LatArm" w:cs="Times Armenian"/>
          <w:i/>
          <w:sz w:val="22"/>
          <w:szCs w:val="22"/>
          <w:lang w:val="af-ZA"/>
        </w:rPr>
        <w:t xml:space="preserve"> </w:t>
      </w:r>
      <w:r w:rsidR="00096865" w:rsidRPr="00FE4A6D">
        <w:rPr>
          <w:rFonts w:ascii="GHEA Grapalat" w:hAnsi="GHEA Grapalat" w:cs="Sylfaen"/>
          <w:i/>
          <w:sz w:val="22"/>
          <w:szCs w:val="22"/>
        </w:rPr>
        <w:t>հրավերին</w:t>
      </w:r>
      <w:r w:rsidR="00096865" w:rsidRPr="00FE4A6D">
        <w:rPr>
          <w:rFonts w:ascii="Arial LatArm" w:hAnsi="Arial LatArm" w:cs="Times Armenian"/>
          <w:i/>
          <w:sz w:val="22"/>
          <w:szCs w:val="22"/>
          <w:lang w:val="af-ZA"/>
        </w:rPr>
        <w:t xml:space="preserve"> </w:t>
      </w:r>
      <w:r w:rsidR="00096865" w:rsidRPr="00FE4A6D">
        <w:rPr>
          <w:rFonts w:ascii="GHEA Grapalat" w:hAnsi="GHEA Grapalat" w:cs="Sylfaen"/>
          <w:i/>
          <w:sz w:val="22"/>
          <w:szCs w:val="22"/>
        </w:rPr>
        <w:t>չհամապատասխանող</w:t>
      </w:r>
      <w:r w:rsidR="00096865" w:rsidRPr="00FE4A6D">
        <w:rPr>
          <w:rFonts w:ascii="Arial LatArm" w:hAnsi="Arial LatArm" w:cs="Times Armenian"/>
          <w:i/>
          <w:sz w:val="22"/>
          <w:szCs w:val="22"/>
          <w:lang w:val="af-ZA"/>
        </w:rPr>
        <w:t xml:space="preserve"> </w:t>
      </w:r>
      <w:r w:rsidR="00096865" w:rsidRPr="00FE4A6D">
        <w:rPr>
          <w:rFonts w:ascii="GHEA Grapalat" w:hAnsi="GHEA Grapalat" w:cs="Sylfaen"/>
          <w:i/>
          <w:sz w:val="22"/>
          <w:szCs w:val="22"/>
        </w:rPr>
        <w:t>հայտերը</w:t>
      </w:r>
      <w:r w:rsidR="00096865" w:rsidRPr="00FE4A6D">
        <w:rPr>
          <w:rFonts w:ascii="Arial LatArm" w:hAnsi="Arial LatArm" w:cs="Times Armenian"/>
          <w:i/>
          <w:sz w:val="22"/>
          <w:szCs w:val="22"/>
          <w:lang w:val="af-ZA"/>
        </w:rPr>
        <w:t xml:space="preserve"> </w:t>
      </w:r>
      <w:r w:rsidR="00096865" w:rsidRPr="00FE4A6D">
        <w:rPr>
          <w:rFonts w:ascii="GHEA Grapalat" w:hAnsi="GHEA Grapalat" w:cs="Sylfaen"/>
          <w:i/>
          <w:sz w:val="22"/>
          <w:szCs w:val="22"/>
        </w:rPr>
        <w:t>ենթակա</w:t>
      </w:r>
      <w:r w:rsidR="00096865" w:rsidRPr="00FE4A6D">
        <w:rPr>
          <w:rFonts w:ascii="Arial LatArm" w:hAnsi="Arial LatArm" w:cs="Times Armenian"/>
          <w:i/>
          <w:sz w:val="22"/>
          <w:szCs w:val="22"/>
          <w:lang w:val="af-ZA"/>
        </w:rPr>
        <w:t xml:space="preserve"> </w:t>
      </w:r>
      <w:r w:rsidR="00096865" w:rsidRPr="00FE4A6D">
        <w:rPr>
          <w:rFonts w:ascii="GHEA Grapalat" w:hAnsi="GHEA Grapalat" w:cs="Sylfaen"/>
          <w:i/>
          <w:sz w:val="22"/>
          <w:szCs w:val="22"/>
        </w:rPr>
        <w:t>են</w:t>
      </w:r>
      <w:r w:rsidR="00096865" w:rsidRPr="00FE4A6D">
        <w:rPr>
          <w:rFonts w:ascii="Arial LatArm" w:hAnsi="Arial LatArm" w:cs="Times Armenian"/>
          <w:i/>
          <w:sz w:val="22"/>
          <w:szCs w:val="22"/>
          <w:lang w:val="af-ZA"/>
        </w:rPr>
        <w:t xml:space="preserve"> </w:t>
      </w:r>
      <w:r w:rsidR="00096865" w:rsidRPr="00FE4A6D">
        <w:rPr>
          <w:rFonts w:ascii="GHEA Grapalat" w:hAnsi="GHEA Grapalat" w:cs="Sylfaen"/>
          <w:i/>
          <w:sz w:val="22"/>
          <w:szCs w:val="22"/>
        </w:rPr>
        <w:t>մերժման</w:t>
      </w:r>
      <w:r w:rsidR="0046586E" w:rsidRPr="00FE4A6D">
        <w:rPr>
          <w:rFonts w:ascii="Arial LatArm" w:hAnsi="Arial LatArm" w:cs="Sylfaen"/>
          <w:i/>
          <w:sz w:val="22"/>
          <w:szCs w:val="22"/>
          <w:lang w:val="af-ZA"/>
        </w:rPr>
        <w:t xml:space="preserve">: </w:t>
      </w:r>
    </w:p>
    <w:p w14:paraId="7A54E386" w14:textId="77777777" w:rsidR="00096865" w:rsidRPr="00FE4A6D" w:rsidRDefault="00096865" w:rsidP="00EF3662">
      <w:pPr>
        <w:ind w:firstLine="567"/>
        <w:jc w:val="center"/>
        <w:rPr>
          <w:rFonts w:ascii="Arial LatArm" w:hAnsi="Arial LatArm"/>
          <w:b/>
          <w:sz w:val="20"/>
          <w:szCs w:val="22"/>
          <w:lang w:val="af-ZA"/>
        </w:rPr>
      </w:pPr>
    </w:p>
    <w:p w14:paraId="25A97D46" w14:textId="77777777" w:rsidR="00160AE4" w:rsidRPr="00FE4A6D" w:rsidRDefault="00160AE4" w:rsidP="00EF3662">
      <w:pPr>
        <w:ind w:firstLine="567"/>
        <w:jc w:val="center"/>
        <w:rPr>
          <w:rFonts w:ascii="Arial LatArm" w:hAnsi="Arial LatArm" w:cs="Sylfaen"/>
          <w:b/>
          <w:sz w:val="22"/>
          <w:szCs w:val="22"/>
          <w:lang w:val="af-ZA"/>
        </w:rPr>
      </w:pPr>
    </w:p>
    <w:p w14:paraId="7237A7FD" w14:textId="77777777" w:rsidR="00160AE4" w:rsidRPr="00FE4A6D" w:rsidRDefault="00160AE4" w:rsidP="00EF3662">
      <w:pPr>
        <w:ind w:firstLine="567"/>
        <w:jc w:val="center"/>
        <w:rPr>
          <w:rFonts w:ascii="Arial LatArm" w:hAnsi="Arial LatArm"/>
          <w:b/>
          <w:sz w:val="20"/>
          <w:szCs w:val="20"/>
          <w:lang w:val="af-ZA"/>
        </w:rPr>
      </w:pPr>
      <w:r w:rsidRPr="00FE4A6D">
        <w:rPr>
          <w:rFonts w:ascii="GHEA Grapalat" w:hAnsi="GHEA Grapalat" w:cs="Sylfaen"/>
          <w:b/>
          <w:sz w:val="20"/>
          <w:szCs w:val="20"/>
        </w:rPr>
        <w:t>ԲՈՎԱՆԴԱԿՈւԹՅՈւՆ</w:t>
      </w:r>
    </w:p>
    <w:p w14:paraId="5C3492A3" w14:textId="38D1C39E" w:rsidR="00096865" w:rsidRPr="00895C90" w:rsidRDefault="00895C90" w:rsidP="00895C90">
      <w:pPr>
        <w:pStyle w:val="23"/>
        <w:ind w:right="-7"/>
        <w:jc w:val="center"/>
        <w:rPr>
          <w:b/>
          <w:bCs/>
        </w:rPr>
      </w:pPr>
      <w:r w:rsidRPr="00895C90">
        <w:rPr>
          <w:b/>
          <w:bCs/>
        </w:rPr>
        <w:t>«</w:t>
      </w:r>
      <w:r w:rsidRPr="00895C90">
        <w:rPr>
          <w:rFonts w:ascii="Sylfaen" w:hAnsi="Sylfaen"/>
          <w:b/>
          <w:bCs/>
          <w:lang w:val="hy-AM"/>
        </w:rPr>
        <w:t xml:space="preserve"> ՀՀ ԿՈՏԱՅՔԻ ՄԱՐԶԻ </w:t>
      </w:r>
      <w:r w:rsidRPr="00895C90">
        <w:rPr>
          <w:rFonts w:ascii="Sylfaen" w:hAnsi="Sylfaen"/>
          <w:b/>
          <w:bCs/>
        </w:rPr>
        <w:t>&lt;&lt;</w:t>
      </w:r>
      <w:r w:rsidRPr="00895C90">
        <w:rPr>
          <w:rFonts w:ascii="Sylfaen" w:hAnsi="Sylfaen"/>
          <w:b/>
          <w:bCs/>
          <w:lang w:val="hy-AM"/>
        </w:rPr>
        <w:t xml:space="preserve">ԱԲՈՎՅԱՆԻ </w:t>
      </w:r>
      <w:r w:rsidR="00EC4863">
        <w:rPr>
          <w:rFonts w:ascii="Sylfaen" w:hAnsi="Sylfaen"/>
          <w:b/>
          <w:bCs/>
          <w:lang w:val="en-US"/>
        </w:rPr>
        <w:t>ԹԻՎ</w:t>
      </w:r>
      <w:r w:rsidR="00EC4863" w:rsidRPr="00EC4863">
        <w:rPr>
          <w:rFonts w:ascii="Sylfaen" w:hAnsi="Sylfaen"/>
          <w:b/>
          <w:bCs/>
        </w:rPr>
        <w:t xml:space="preserve"> </w:t>
      </w:r>
      <w:r w:rsidR="00EC4863">
        <w:rPr>
          <w:rFonts w:ascii="Sylfaen" w:hAnsi="Sylfaen"/>
          <w:b/>
          <w:bCs/>
        </w:rPr>
        <w:t xml:space="preserve">7 </w:t>
      </w:r>
      <w:r w:rsidRPr="00895C90">
        <w:rPr>
          <w:rFonts w:ascii="Sylfaen" w:hAnsi="Sylfaen"/>
          <w:b/>
          <w:bCs/>
          <w:lang w:val="hy-AM"/>
        </w:rPr>
        <w:t xml:space="preserve">ՀԻՄՆԱԿԱՆ ԴՊՐՈՑ </w:t>
      </w:r>
      <w:r w:rsidRPr="00895C90">
        <w:rPr>
          <w:b/>
          <w:bCs/>
        </w:rPr>
        <w:t>&gt;&gt;</w:t>
      </w:r>
      <w:r w:rsidRPr="00895C90">
        <w:rPr>
          <w:rFonts w:ascii="Sylfaen" w:hAnsi="Sylfaen"/>
          <w:b/>
          <w:bCs/>
          <w:lang w:val="hy-AM"/>
        </w:rPr>
        <w:t>ՊՈԱԿ</w:t>
      </w:r>
      <w:r w:rsidRPr="00895C90">
        <w:rPr>
          <w:b/>
          <w:bCs/>
        </w:rPr>
        <w:t xml:space="preserve"> »-</w:t>
      </w:r>
      <w:r w:rsidRPr="00895C90">
        <w:rPr>
          <w:rFonts w:ascii="Sylfaen" w:hAnsi="Sylfaen" w:cs="Sylfaen"/>
          <w:b/>
          <w:bCs/>
        </w:rPr>
        <w:t>Ի</w:t>
      </w:r>
      <w:r w:rsidRPr="00895C90">
        <w:rPr>
          <w:b/>
          <w:bCs/>
        </w:rPr>
        <w:t xml:space="preserve"> </w:t>
      </w:r>
      <w:r w:rsidRPr="00895C90">
        <w:rPr>
          <w:rFonts w:ascii="Sylfaen" w:hAnsi="Sylfaen" w:cs="Sylfaen"/>
          <w:b/>
          <w:bCs/>
        </w:rPr>
        <w:t>ԿԱՐԻՔՆԵՐԻ</w:t>
      </w:r>
      <w:r w:rsidRPr="00895C90">
        <w:rPr>
          <w:b/>
          <w:bCs/>
        </w:rPr>
        <w:t xml:space="preserve"> </w:t>
      </w:r>
      <w:r w:rsidRPr="00895C90">
        <w:rPr>
          <w:rFonts w:ascii="Sylfaen" w:hAnsi="Sylfaen" w:cs="Sylfaen"/>
          <w:b/>
          <w:bCs/>
        </w:rPr>
        <w:t>ՀԱՄԱՐ</w:t>
      </w:r>
      <w:r w:rsidRPr="00895C90">
        <w:rPr>
          <w:b/>
          <w:bCs/>
        </w:rPr>
        <w:t>` «</w:t>
      </w:r>
      <w:r w:rsidRPr="00895C90">
        <w:rPr>
          <w:rFonts w:ascii="Sylfaen" w:hAnsi="Sylfaen" w:cs="Sylfaen"/>
          <w:b/>
          <w:bCs/>
        </w:rPr>
        <w:t>ՍՆՆԴԱՄԹԵՐՔԻ</w:t>
      </w:r>
      <w:r w:rsidRPr="00895C90">
        <w:rPr>
          <w:b/>
          <w:bCs/>
        </w:rPr>
        <w:t xml:space="preserve">» </w:t>
      </w:r>
      <w:r w:rsidRPr="00895C90">
        <w:rPr>
          <w:rFonts w:ascii="Sylfaen" w:hAnsi="Sylfaen" w:cs="Sylfaen"/>
          <w:b/>
          <w:bCs/>
        </w:rPr>
        <w:t>ՁԵՌՔԲԵՐՄԱՆ</w:t>
      </w:r>
      <w:r w:rsidRPr="00895C90">
        <w:rPr>
          <w:b/>
          <w:bCs/>
        </w:rPr>
        <w:t xml:space="preserve"> </w:t>
      </w:r>
      <w:r w:rsidRPr="00895C90">
        <w:rPr>
          <w:rFonts w:ascii="Sylfaen" w:hAnsi="Sylfaen" w:cs="Sylfaen"/>
          <w:b/>
          <w:bCs/>
        </w:rPr>
        <w:t>ՆՊԱՏԱԿՈՎ</w:t>
      </w:r>
      <w:r w:rsidRPr="00895C90">
        <w:rPr>
          <w:b/>
          <w:bCs/>
        </w:rPr>
        <w:t xml:space="preserve">  </w:t>
      </w:r>
      <w:r w:rsidRPr="00895C90">
        <w:rPr>
          <w:rFonts w:ascii="Sylfaen" w:hAnsi="Sylfaen" w:cs="Sylfaen"/>
          <w:b/>
          <w:bCs/>
        </w:rPr>
        <w:t>ՀԱՅՏԱՐԱՐՎԱԾ</w:t>
      </w:r>
      <w:r w:rsidRPr="00895C90">
        <w:rPr>
          <w:b/>
          <w:bCs/>
        </w:rPr>
        <w:t xml:space="preserve"> </w:t>
      </w:r>
      <w:r w:rsidRPr="00895C90">
        <w:rPr>
          <w:rFonts w:ascii="Sylfaen" w:hAnsi="Sylfaen" w:cs="Sylfaen"/>
          <w:b/>
          <w:bCs/>
        </w:rPr>
        <w:t xml:space="preserve">ԳՆԱՆՇՄԱՆ ՀԱՐՑՄԱՆ ՄՐՑՈՒՅԹԻ </w:t>
      </w:r>
      <w:r w:rsidR="00160AE4" w:rsidRPr="00895C90">
        <w:rPr>
          <w:rFonts w:ascii="Sylfaen" w:hAnsi="Sylfaen" w:cs="Sylfaen"/>
          <w:b/>
          <w:bCs/>
        </w:rPr>
        <w:t>ՀՐԱՎԵՐԻ</w:t>
      </w:r>
    </w:p>
    <w:p w14:paraId="67EA6F9F" w14:textId="77777777" w:rsidR="00C67E80" w:rsidRPr="00FE4A6D" w:rsidRDefault="00C67E80" w:rsidP="00EF3662">
      <w:pPr>
        <w:ind w:firstLine="567"/>
        <w:jc w:val="center"/>
        <w:rPr>
          <w:rFonts w:ascii="Arial LatArm" w:hAnsi="Arial LatArm" w:cs="Sylfaen"/>
          <w:b/>
          <w:sz w:val="20"/>
          <w:szCs w:val="22"/>
          <w:lang w:val="af-ZA"/>
        </w:rPr>
      </w:pPr>
    </w:p>
    <w:p w14:paraId="27C922FF" w14:textId="77777777" w:rsidR="009F5D9B" w:rsidRPr="00FE4A6D" w:rsidRDefault="009F5D9B" w:rsidP="00EF3662">
      <w:pPr>
        <w:ind w:firstLine="567"/>
        <w:jc w:val="center"/>
        <w:rPr>
          <w:rFonts w:ascii="Arial LatArm" w:hAnsi="Arial LatArm" w:cs="Sylfaen"/>
          <w:b/>
          <w:sz w:val="20"/>
          <w:szCs w:val="22"/>
          <w:lang w:val="af-ZA"/>
        </w:rPr>
      </w:pPr>
    </w:p>
    <w:p w14:paraId="6A504A41" w14:textId="77777777" w:rsidR="00096865" w:rsidRPr="00FE4A6D" w:rsidRDefault="00096865" w:rsidP="00EF3662">
      <w:pPr>
        <w:ind w:firstLine="567"/>
        <w:jc w:val="center"/>
        <w:rPr>
          <w:rFonts w:ascii="Arial LatArm" w:hAnsi="Arial LatArm"/>
          <w:sz w:val="20"/>
          <w:lang w:val="af-ZA"/>
        </w:rPr>
      </w:pPr>
      <w:r w:rsidRPr="00FE4A6D">
        <w:rPr>
          <w:rFonts w:ascii="GHEA Grapalat" w:hAnsi="GHEA Grapalat" w:cs="Sylfaen"/>
          <w:b/>
          <w:sz w:val="20"/>
          <w:szCs w:val="22"/>
        </w:rPr>
        <w:t>ՄԱՍ</w:t>
      </w:r>
      <w:r w:rsidRPr="00FE4A6D">
        <w:rPr>
          <w:rFonts w:ascii="Arial LatArm" w:hAnsi="Arial LatArm" w:cs="Times Armenian"/>
          <w:b/>
          <w:sz w:val="20"/>
          <w:szCs w:val="22"/>
          <w:lang w:val="af-ZA"/>
        </w:rPr>
        <w:t xml:space="preserve">  I.</w:t>
      </w:r>
    </w:p>
    <w:p w14:paraId="253D939B" w14:textId="77777777" w:rsidR="00096865" w:rsidRPr="00FE4A6D" w:rsidRDefault="00096865" w:rsidP="00EF3662">
      <w:pPr>
        <w:ind w:firstLine="567"/>
        <w:jc w:val="both"/>
        <w:rPr>
          <w:rFonts w:ascii="Arial LatArm" w:hAnsi="Arial LatArm"/>
          <w:sz w:val="20"/>
          <w:lang w:val="af-ZA"/>
        </w:rPr>
      </w:pPr>
    </w:p>
    <w:p w14:paraId="46545BAD" w14:textId="77777777" w:rsidR="00096865" w:rsidRPr="00FE4A6D" w:rsidRDefault="00096865" w:rsidP="00EF3662">
      <w:pPr>
        <w:ind w:firstLine="1134"/>
        <w:jc w:val="both"/>
        <w:rPr>
          <w:rFonts w:ascii="Arial LatArm" w:hAnsi="Arial LatArm"/>
          <w:sz w:val="20"/>
          <w:lang w:val="af-ZA"/>
        </w:rPr>
      </w:pPr>
      <w:r w:rsidRPr="00FE4A6D">
        <w:rPr>
          <w:rFonts w:ascii="Arial LatArm" w:hAnsi="Arial LatArm"/>
          <w:sz w:val="20"/>
          <w:lang w:val="af-ZA"/>
        </w:rPr>
        <w:t xml:space="preserve">1.  </w:t>
      </w:r>
      <w:r w:rsidRPr="00FE4A6D">
        <w:rPr>
          <w:rFonts w:ascii="GHEA Grapalat" w:hAnsi="GHEA Grapalat" w:cs="Sylfaen"/>
          <w:sz w:val="20"/>
        </w:rPr>
        <w:t>Գնման</w:t>
      </w:r>
      <w:r w:rsidRPr="00FE4A6D">
        <w:rPr>
          <w:rFonts w:ascii="Arial LatArm" w:hAnsi="Arial LatArm" w:cs="Times Armenia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առարկայի</w:t>
      </w:r>
      <w:r w:rsidRPr="00FE4A6D">
        <w:rPr>
          <w:rFonts w:ascii="Arial LatArm" w:hAnsi="Arial LatArm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բնութա</w:t>
      </w:r>
      <w:r w:rsidRPr="00FE4A6D">
        <w:rPr>
          <w:rFonts w:ascii="GHEA Grapalat" w:hAnsi="GHEA Grapalat" w:cs="Times Armenian"/>
          <w:sz w:val="20"/>
        </w:rPr>
        <w:t>գ</w:t>
      </w:r>
      <w:r w:rsidRPr="00FE4A6D">
        <w:rPr>
          <w:rFonts w:ascii="GHEA Grapalat" w:hAnsi="GHEA Grapalat" w:cs="Sylfaen"/>
          <w:sz w:val="20"/>
        </w:rPr>
        <w:t>իրը</w:t>
      </w:r>
      <w:r w:rsidRPr="00FE4A6D">
        <w:rPr>
          <w:rFonts w:ascii="Arial LatArm" w:hAnsi="Arial LatArm" w:cs="Times Armenian"/>
          <w:sz w:val="20"/>
          <w:lang w:val="af-ZA"/>
        </w:rPr>
        <w:tab/>
        <w:t xml:space="preserve"> </w:t>
      </w:r>
    </w:p>
    <w:p w14:paraId="2D4DE8CB" w14:textId="77777777" w:rsidR="00096865" w:rsidRPr="00FE4A6D" w:rsidRDefault="00096865" w:rsidP="00EF3662">
      <w:pPr>
        <w:ind w:firstLine="1134"/>
        <w:jc w:val="both"/>
        <w:rPr>
          <w:rFonts w:ascii="Arial LatArm" w:hAnsi="Arial LatArm"/>
          <w:sz w:val="20"/>
          <w:lang w:val="af-ZA"/>
        </w:rPr>
      </w:pPr>
      <w:r w:rsidRPr="00FE4A6D">
        <w:rPr>
          <w:rFonts w:ascii="Arial LatArm" w:hAnsi="Arial LatArm"/>
          <w:sz w:val="20"/>
          <w:lang w:val="af-ZA"/>
        </w:rPr>
        <w:t xml:space="preserve">2. </w:t>
      </w:r>
      <w:r w:rsidRPr="00FE4A6D">
        <w:rPr>
          <w:rFonts w:ascii="GHEA Grapalat" w:hAnsi="GHEA Grapalat" w:cs="Sylfaen"/>
          <w:sz w:val="20"/>
        </w:rPr>
        <w:t>Մասնակցի</w:t>
      </w:r>
      <w:r w:rsidRPr="00FE4A6D">
        <w:rPr>
          <w:rFonts w:ascii="Arial LatArm" w:hAnsi="Arial LatArm" w:cs="Times Armenia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մասնակցության</w:t>
      </w:r>
      <w:r w:rsidRPr="00FE4A6D">
        <w:rPr>
          <w:rFonts w:ascii="Arial LatArm" w:hAnsi="Arial LatArm" w:cs="Times Armenia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իրավունքի</w:t>
      </w:r>
      <w:r w:rsidRPr="00FE4A6D">
        <w:rPr>
          <w:rFonts w:ascii="Arial LatArm" w:hAnsi="Arial LatArm" w:cs="Times Armenia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պահանջները</w:t>
      </w:r>
      <w:r w:rsidR="000206DA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0206DA" w:rsidRPr="00FE4A6D">
        <w:rPr>
          <w:rFonts w:ascii="GHEA Grapalat" w:hAnsi="GHEA Grapalat" w:cs="Sylfaen"/>
          <w:sz w:val="20"/>
        </w:rPr>
        <w:t>և</w:t>
      </w:r>
      <w:r w:rsidR="000206DA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0206DA" w:rsidRPr="00FE4A6D">
        <w:rPr>
          <w:rFonts w:ascii="GHEA Grapalat" w:hAnsi="GHEA Grapalat" w:cs="Sylfaen"/>
          <w:sz w:val="20"/>
        </w:rPr>
        <w:t>դրանց</w:t>
      </w:r>
      <w:r w:rsidR="000206DA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0206DA" w:rsidRPr="00FE4A6D">
        <w:rPr>
          <w:rFonts w:ascii="GHEA Grapalat" w:hAnsi="GHEA Grapalat" w:cs="Sylfaen"/>
          <w:sz w:val="20"/>
        </w:rPr>
        <w:t>գնահատման</w:t>
      </w:r>
      <w:r w:rsidR="000206DA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0206DA" w:rsidRPr="00FE4A6D">
        <w:rPr>
          <w:rFonts w:ascii="GHEA Grapalat" w:hAnsi="GHEA Grapalat" w:cs="Sylfaen"/>
          <w:sz w:val="20"/>
        </w:rPr>
        <w:t>կարգը</w:t>
      </w:r>
      <w:r w:rsidRPr="00FE4A6D">
        <w:rPr>
          <w:rFonts w:ascii="Arial LatArm" w:hAnsi="Arial LatArm" w:cs="Times Armenian"/>
          <w:sz w:val="20"/>
          <w:lang w:val="af-ZA"/>
        </w:rPr>
        <w:t xml:space="preserve">, </w:t>
      </w:r>
      <w:r w:rsidR="000206DA" w:rsidRPr="00FE4A6D">
        <w:rPr>
          <w:rFonts w:ascii="GHEA Grapalat" w:hAnsi="GHEA Grapalat" w:cs="Times Armenian"/>
          <w:sz w:val="20"/>
          <w:lang w:val="af-ZA"/>
        </w:rPr>
        <w:t>ընտրված</w:t>
      </w:r>
      <w:r w:rsidR="000206DA" w:rsidRPr="00FE4A6D">
        <w:rPr>
          <w:rFonts w:ascii="Arial LatArm" w:hAnsi="Arial LatArm" w:cs="Times Armenian"/>
          <w:sz w:val="20"/>
          <w:lang w:val="af-ZA"/>
        </w:rPr>
        <w:t xml:space="preserve"> </w:t>
      </w:r>
      <w:r w:rsidR="000206DA" w:rsidRPr="00FE4A6D">
        <w:rPr>
          <w:rFonts w:ascii="GHEA Grapalat" w:hAnsi="GHEA Grapalat" w:cs="Times Armenian"/>
          <w:sz w:val="20"/>
          <w:lang w:val="af-ZA"/>
        </w:rPr>
        <w:t>մասնակից</w:t>
      </w:r>
      <w:r w:rsidR="000206DA" w:rsidRPr="00FE4A6D">
        <w:rPr>
          <w:rFonts w:ascii="Arial LatArm" w:hAnsi="Arial LatArm" w:cs="Times Armenian"/>
          <w:sz w:val="20"/>
          <w:lang w:val="af-ZA"/>
        </w:rPr>
        <w:t xml:space="preserve"> </w:t>
      </w:r>
      <w:r w:rsidR="000206DA" w:rsidRPr="00FE4A6D">
        <w:rPr>
          <w:rFonts w:ascii="GHEA Grapalat" w:hAnsi="GHEA Grapalat" w:cs="Times Armenian"/>
          <w:sz w:val="20"/>
          <w:lang w:val="af-ZA"/>
        </w:rPr>
        <w:t>ճանաչվելու</w:t>
      </w:r>
      <w:r w:rsidR="000206DA" w:rsidRPr="00FE4A6D">
        <w:rPr>
          <w:rFonts w:ascii="Arial LatArm" w:hAnsi="Arial LatArm" w:cs="Times Armenian"/>
          <w:sz w:val="20"/>
          <w:lang w:val="af-ZA"/>
        </w:rPr>
        <w:t xml:space="preserve"> </w:t>
      </w:r>
      <w:r w:rsidR="000206DA" w:rsidRPr="00FE4A6D">
        <w:rPr>
          <w:rFonts w:ascii="GHEA Grapalat" w:hAnsi="GHEA Grapalat" w:cs="Times Armenian"/>
          <w:sz w:val="20"/>
          <w:lang w:val="af-ZA"/>
        </w:rPr>
        <w:t>դեպքում</w:t>
      </w:r>
      <w:r w:rsidR="000206DA" w:rsidRPr="00FE4A6D">
        <w:rPr>
          <w:rFonts w:ascii="Arial LatArm" w:hAnsi="Arial LatArm" w:cs="Times Armenia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որակավորման</w:t>
      </w:r>
      <w:r w:rsidRPr="00FE4A6D">
        <w:rPr>
          <w:rFonts w:ascii="Arial LatArm" w:hAnsi="Arial LatArm" w:cs="Times Armenian"/>
          <w:sz w:val="20"/>
          <w:lang w:val="af-ZA"/>
        </w:rPr>
        <w:t xml:space="preserve"> </w:t>
      </w:r>
      <w:r w:rsidR="000206DA" w:rsidRPr="00FE4A6D">
        <w:rPr>
          <w:rFonts w:ascii="GHEA Grapalat" w:hAnsi="GHEA Grapalat" w:cs="Times Armenian"/>
          <w:sz w:val="20"/>
          <w:lang w:val="af-ZA"/>
        </w:rPr>
        <w:t>ապահովում</w:t>
      </w:r>
      <w:r w:rsidR="000206DA" w:rsidRPr="00FE4A6D">
        <w:rPr>
          <w:rFonts w:ascii="Arial LatArm" w:hAnsi="Arial LatArm" w:cs="Times Armenian"/>
          <w:sz w:val="20"/>
          <w:lang w:val="af-ZA"/>
        </w:rPr>
        <w:t xml:space="preserve"> </w:t>
      </w:r>
      <w:r w:rsidR="000206DA" w:rsidRPr="00FE4A6D">
        <w:rPr>
          <w:rFonts w:ascii="GHEA Grapalat" w:hAnsi="GHEA Grapalat" w:cs="Times Armenian"/>
          <w:sz w:val="20"/>
          <w:lang w:val="af-ZA"/>
        </w:rPr>
        <w:t>ներկայացնելու</w:t>
      </w:r>
      <w:r w:rsidR="000206DA" w:rsidRPr="00FE4A6D">
        <w:rPr>
          <w:rFonts w:ascii="Arial LatArm" w:hAnsi="Arial LatArm" w:cs="Times Armenian"/>
          <w:sz w:val="20"/>
          <w:lang w:val="af-ZA"/>
        </w:rPr>
        <w:t xml:space="preserve"> </w:t>
      </w:r>
      <w:r w:rsidR="000206DA" w:rsidRPr="00FE4A6D">
        <w:rPr>
          <w:rFonts w:ascii="GHEA Grapalat" w:hAnsi="GHEA Grapalat" w:cs="Times Armenian"/>
          <w:sz w:val="20"/>
          <w:lang w:val="af-ZA"/>
        </w:rPr>
        <w:t>պայմանները</w:t>
      </w:r>
      <w:r w:rsidRPr="00FE4A6D">
        <w:rPr>
          <w:rFonts w:ascii="Arial LatArm" w:hAnsi="Arial LatArm" w:cs="Times Armenian"/>
          <w:sz w:val="20"/>
          <w:lang w:val="af-ZA"/>
        </w:rPr>
        <w:t xml:space="preserve"> </w:t>
      </w:r>
    </w:p>
    <w:p w14:paraId="20E891A2" w14:textId="77777777" w:rsidR="00096865" w:rsidRPr="00FE4A6D" w:rsidRDefault="00096865" w:rsidP="00EF3662">
      <w:pPr>
        <w:ind w:firstLine="1134"/>
        <w:jc w:val="both"/>
        <w:rPr>
          <w:rFonts w:ascii="Arial LatArm" w:hAnsi="Arial LatArm"/>
          <w:sz w:val="20"/>
          <w:lang w:val="af-ZA"/>
        </w:rPr>
      </w:pPr>
      <w:r w:rsidRPr="00FE4A6D">
        <w:rPr>
          <w:rFonts w:ascii="Arial LatArm" w:hAnsi="Arial LatArm"/>
          <w:sz w:val="20"/>
          <w:lang w:val="af-ZA"/>
        </w:rPr>
        <w:t xml:space="preserve">3. </w:t>
      </w:r>
      <w:r w:rsidRPr="00FE4A6D">
        <w:rPr>
          <w:rFonts w:ascii="GHEA Grapalat" w:hAnsi="GHEA Grapalat" w:cs="Sylfaen"/>
          <w:sz w:val="20"/>
        </w:rPr>
        <w:t>Հրավերի</w:t>
      </w:r>
      <w:r w:rsidRPr="00FE4A6D">
        <w:rPr>
          <w:rFonts w:ascii="Arial LatArm" w:hAnsi="Arial LatArm" w:cs="Times Armenia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պարզաբանումը</w:t>
      </w:r>
      <w:r w:rsidRPr="00FE4A6D">
        <w:rPr>
          <w:rFonts w:ascii="Arial LatArm" w:hAnsi="Arial LatArm" w:cs="Times Armenia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և</w:t>
      </w:r>
      <w:r w:rsidRPr="00FE4A6D">
        <w:rPr>
          <w:rFonts w:ascii="Arial LatArm" w:hAnsi="Arial LatArm" w:cs="Times Armenia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հրավերում</w:t>
      </w:r>
      <w:r w:rsidRPr="00FE4A6D">
        <w:rPr>
          <w:rFonts w:ascii="Arial LatArm" w:hAnsi="Arial LatArm" w:cs="Times Armenia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փոփոխություն</w:t>
      </w:r>
      <w:r w:rsidRPr="00FE4A6D">
        <w:rPr>
          <w:rFonts w:ascii="Arial LatArm" w:hAnsi="Arial LatArm" w:cs="Times Armenia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կատարելու</w:t>
      </w:r>
      <w:r w:rsidRPr="00FE4A6D">
        <w:rPr>
          <w:rFonts w:ascii="Arial LatArm" w:hAnsi="Arial LatArm" w:cs="Times Armenia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կար</w:t>
      </w:r>
      <w:r w:rsidRPr="00FE4A6D">
        <w:rPr>
          <w:rFonts w:ascii="GHEA Grapalat" w:hAnsi="GHEA Grapalat" w:cs="Times Armenian"/>
          <w:sz w:val="20"/>
        </w:rPr>
        <w:t>գ</w:t>
      </w:r>
      <w:r w:rsidRPr="00FE4A6D">
        <w:rPr>
          <w:rFonts w:ascii="GHEA Grapalat" w:hAnsi="GHEA Grapalat" w:cs="Sylfaen"/>
          <w:sz w:val="20"/>
        </w:rPr>
        <w:t>ը</w:t>
      </w:r>
      <w:r w:rsidRPr="00FE4A6D">
        <w:rPr>
          <w:rFonts w:ascii="Arial LatArm" w:hAnsi="Arial LatArm" w:cs="Times Armenian"/>
          <w:sz w:val="20"/>
          <w:lang w:val="af-ZA"/>
        </w:rPr>
        <w:tab/>
      </w:r>
    </w:p>
    <w:p w14:paraId="1527BE2F" w14:textId="77777777" w:rsidR="00087A30" w:rsidRPr="00FE4A6D" w:rsidRDefault="00096865" w:rsidP="00EF3662">
      <w:pPr>
        <w:ind w:firstLine="1134"/>
        <w:jc w:val="both"/>
        <w:rPr>
          <w:rFonts w:ascii="Arial LatArm" w:hAnsi="Arial LatArm" w:cs="Sylfaen"/>
          <w:sz w:val="20"/>
          <w:lang w:val="af-ZA"/>
        </w:rPr>
      </w:pPr>
      <w:r w:rsidRPr="00FE4A6D">
        <w:rPr>
          <w:rFonts w:ascii="Arial LatArm" w:hAnsi="Arial LatArm"/>
          <w:sz w:val="20"/>
          <w:lang w:val="af-ZA"/>
        </w:rPr>
        <w:t xml:space="preserve">4. </w:t>
      </w:r>
      <w:r w:rsidRPr="00FE4A6D">
        <w:rPr>
          <w:rFonts w:ascii="GHEA Grapalat" w:hAnsi="GHEA Grapalat" w:cs="Sylfaen"/>
          <w:sz w:val="20"/>
        </w:rPr>
        <w:t>Հայտը</w:t>
      </w:r>
      <w:r w:rsidRPr="00FE4A6D">
        <w:rPr>
          <w:rFonts w:ascii="Arial LatArm" w:hAnsi="Arial LatArm" w:cs="Times Armenia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ներկայացնելու</w:t>
      </w:r>
      <w:r w:rsidRPr="00FE4A6D">
        <w:rPr>
          <w:rFonts w:ascii="Arial LatArm" w:hAnsi="Arial LatArm" w:cs="Times Armenia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կար</w:t>
      </w:r>
      <w:r w:rsidRPr="00FE4A6D">
        <w:rPr>
          <w:rFonts w:ascii="GHEA Grapalat" w:hAnsi="GHEA Grapalat" w:cs="Times Armenian"/>
          <w:sz w:val="20"/>
        </w:rPr>
        <w:t>գ</w:t>
      </w:r>
      <w:r w:rsidRPr="00FE4A6D">
        <w:rPr>
          <w:rFonts w:ascii="GHEA Grapalat" w:hAnsi="GHEA Grapalat" w:cs="Sylfaen"/>
          <w:sz w:val="20"/>
        </w:rPr>
        <w:t>ը</w:t>
      </w:r>
    </w:p>
    <w:p w14:paraId="30B7CBBF" w14:textId="77777777" w:rsidR="00096865" w:rsidRPr="00FE4A6D" w:rsidRDefault="00087A30" w:rsidP="00EF3662">
      <w:pPr>
        <w:ind w:firstLine="1134"/>
        <w:jc w:val="both"/>
        <w:rPr>
          <w:rFonts w:ascii="Arial LatArm" w:hAnsi="Arial LatArm"/>
          <w:sz w:val="20"/>
          <w:lang w:val="af-ZA"/>
        </w:rPr>
      </w:pPr>
      <w:r w:rsidRPr="00FE4A6D">
        <w:rPr>
          <w:rFonts w:ascii="Arial LatArm" w:hAnsi="Arial LatArm"/>
          <w:sz w:val="20"/>
          <w:lang w:val="af-ZA"/>
        </w:rPr>
        <w:t>5.</w:t>
      </w:r>
      <w:r w:rsidRPr="00FE4A6D">
        <w:rPr>
          <w:rFonts w:ascii="Arial LatArm" w:hAnsi="Arial LatArm"/>
          <w:sz w:val="20"/>
          <w:lang w:val="af-ZA"/>
        </w:rPr>
        <w:tab/>
      </w:r>
      <w:r w:rsidRPr="00FE4A6D">
        <w:rPr>
          <w:rFonts w:ascii="GHEA Grapalat" w:hAnsi="GHEA Grapalat" w:cs="Sylfaen"/>
          <w:sz w:val="20"/>
        </w:rPr>
        <w:t>Հայտի</w:t>
      </w:r>
      <w:r w:rsidRPr="00FE4A6D">
        <w:rPr>
          <w:rFonts w:ascii="Arial LatArm" w:hAnsi="Arial LatArm" w:cs="Times Armenian"/>
          <w:sz w:val="20"/>
          <w:lang w:val="af-ZA"/>
        </w:rPr>
        <w:t xml:space="preserve"> </w:t>
      </w:r>
      <w:r w:rsidRPr="00FE4A6D">
        <w:rPr>
          <w:rFonts w:ascii="GHEA Grapalat" w:hAnsi="GHEA Grapalat" w:cs="Times Armenian"/>
          <w:sz w:val="20"/>
        </w:rPr>
        <w:t>գ</w:t>
      </w:r>
      <w:r w:rsidRPr="00FE4A6D">
        <w:rPr>
          <w:rFonts w:ascii="GHEA Grapalat" w:hAnsi="GHEA Grapalat" w:cs="Sylfaen"/>
          <w:sz w:val="20"/>
        </w:rPr>
        <w:t>նային</w:t>
      </w:r>
      <w:r w:rsidRPr="00FE4A6D">
        <w:rPr>
          <w:rFonts w:ascii="Arial LatArm" w:hAnsi="Arial LatArm" w:cs="Times Armenia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առաջարկը</w:t>
      </w:r>
      <w:r w:rsidR="00096865" w:rsidRPr="00FE4A6D">
        <w:rPr>
          <w:rFonts w:ascii="Arial LatArm" w:hAnsi="Arial LatArm" w:cs="Times Armenian"/>
          <w:sz w:val="20"/>
          <w:lang w:val="af-ZA"/>
        </w:rPr>
        <w:tab/>
        <w:t xml:space="preserve"> </w:t>
      </w:r>
    </w:p>
    <w:p w14:paraId="16101A7B" w14:textId="77777777" w:rsidR="00096865" w:rsidRPr="00FE4A6D" w:rsidRDefault="00087A30" w:rsidP="00045D01">
      <w:pPr>
        <w:ind w:firstLine="1134"/>
        <w:jc w:val="both"/>
        <w:rPr>
          <w:rFonts w:ascii="Arial LatArm" w:hAnsi="Arial LatArm"/>
          <w:sz w:val="20"/>
          <w:lang w:val="af-ZA"/>
        </w:rPr>
      </w:pPr>
      <w:r w:rsidRPr="00FE4A6D">
        <w:rPr>
          <w:rFonts w:ascii="Arial LatArm" w:hAnsi="Arial LatArm"/>
          <w:sz w:val="20"/>
          <w:lang w:val="af-ZA"/>
        </w:rPr>
        <w:t>6</w:t>
      </w:r>
      <w:r w:rsidR="00096865" w:rsidRPr="00FE4A6D">
        <w:rPr>
          <w:rFonts w:ascii="Arial LatArm" w:hAnsi="Arial LatArm"/>
          <w:sz w:val="20"/>
          <w:lang w:val="af-ZA"/>
        </w:rPr>
        <w:t xml:space="preserve">. </w:t>
      </w:r>
      <w:r w:rsidR="00096865" w:rsidRPr="00FE4A6D">
        <w:rPr>
          <w:rFonts w:ascii="GHEA Grapalat" w:hAnsi="GHEA Grapalat" w:cs="Sylfaen"/>
          <w:sz w:val="20"/>
        </w:rPr>
        <w:t>Հայտի</w:t>
      </w:r>
      <w:r w:rsidR="00096865" w:rsidRPr="00FE4A6D">
        <w:rPr>
          <w:rFonts w:ascii="Arial LatArm" w:hAnsi="Arial LatArm" w:cs="Times Armenian"/>
          <w:sz w:val="20"/>
          <w:lang w:val="af-ZA"/>
        </w:rPr>
        <w:t xml:space="preserve"> </w:t>
      </w:r>
      <w:r w:rsidR="00096865" w:rsidRPr="00FE4A6D">
        <w:rPr>
          <w:rFonts w:ascii="GHEA Grapalat" w:hAnsi="GHEA Grapalat" w:cs="Times Armenian"/>
          <w:sz w:val="20"/>
        </w:rPr>
        <w:t>գ</w:t>
      </w:r>
      <w:r w:rsidR="00096865" w:rsidRPr="00FE4A6D">
        <w:rPr>
          <w:rFonts w:ascii="GHEA Grapalat" w:hAnsi="GHEA Grapalat" w:cs="Sylfaen"/>
          <w:sz w:val="20"/>
        </w:rPr>
        <w:t>ործողության</w:t>
      </w:r>
      <w:r w:rsidR="00096865" w:rsidRPr="00FE4A6D">
        <w:rPr>
          <w:rFonts w:ascii="Arial LatArm" w:hAnsi="Arial LatArm" w:cs="Times Armenian"/>
          <w:sz w:val="20"/>
          <w:lang w:val="af-ZA"/>
        </w:rPr>
        <w:t xml:space="preserve"> </w:t>
      </w:r>
      <w:r w:rsidR="00096865" w:rsidRPr="00FE4A6D">
        <w:rPr>
          <w:rFonts w:ascii="GHEA Grapalat" w:hAnsi="GHEA Grapalat" w:cs="Sylfaen"/>
          <w:sz w:val="20"/>
        </w:rPr>
        <w:t>ժամկետը</w:t>
      </w:r>
      <w:r w:rsidR="00096865" w:rsidRPr="00FE4A6D">
        <w:rPr>
          <w:rFonts w:ascii="Arial LatArm" w:hAnsi="Arial LatArm" w:cs="Times Armenian"/>
          <w:sz w:val="20"/>
          <w:lang w:val="af-ZA"/>
        </w:rPr>
        <w:t xml:space="preserve">, </w:t>
      </w:r>
      <w:r w:rsidR="00096865" w:rsidRPr="00FE4A6D">
        <w:rPr>
          <w:rFonts w:ascii="GHEA Grapalat" w:hAnsi="GHEA Grapalat" w:cs="Sylfaen"/>
          <w:sz w:val="20"/>
        </w:rPr>
        <w:t>հայտերում</w:t>
      </w:r>
      <w:r w:rsidR="00096865" w:rsidRPr="00FE4A6D">
        <w:rPr>
          <w:rFonts w:ascii="Arial LatArm" w:hAnsi="Arial LatArm" w:cs="Times Armenian"/>
          <w:sz w:val="20"/>
          <w:lang w:val="af-ZA"/>
        </w:rPr>
        <w:t xml:space="preserve"> </w:t>
      </w:r>
      <w:r w:rsidR="00096865" w:rsidRPr="00FE4A6D">
        <w:rPr>
          <w:rFonts w:ascii="GHEA Grapalat" w:hAnsi="GHEA Grapalat" w:cs="Sylfaen"/>
          <w:sz w:val="20"/>
        </w:rPr>
        <w:t>փոփոխություն</w:t>
      </w:r>
      <w:r w:rsidR="00096865" w:rsidRPr="00FE4A6D">
        <w:rPr>
          <w:rFonts w:ascii="Arial LatArm" w:hAnsi="Arial LatArm" w:cs="Times Armenian"/>
          <w:sz w:val="20"/>
          <w:lang w:val="af-ZA"/>
        </w:rPr>
        <w:t xml:space="preserve"> </w:t>
      </w:r>
      <w:r w:rsidR="00096865" w:rsidRPr="00FE4A6D">
        <w:rPr>
          <w:rFonts w:ascii="GHEA Grapalat" w:hAnsi="GHEA Grapalat" w:cs="Sylfaen"/>
          <w:sz w:val="20"/>
        </w:rPr>
        <w:t>կատարելու</w:t>
      </w:r>
      <w:r w:rsidR="00096865" w:rsidRPr="00FE4A6D">
        <w:rPr>
          <w:rFonts w:ascii="Arial LatArm" w:hAnsi="Arial LatArm" w:cs="Times Armenian"/>
          <w:sz w:val="20"/>
          <w:lang w:val="af-ZA"/>
        </w:rPr>
        <w:t xml:space="preserve"> </w:t>
      </w:r>
      <w:r w:rsidR="00096865" w:rsidRPr="00FE4A6D">
        <w:rPr>
          <w:rFonts w:ascii="GHEA Grapalat" w:hAnsi="GHEA Grapalat" w:cs="Sylfaen"/>
          <w:sz w:val="20"/>
        </w:rPr>
        <w:t>և</w:t>
      </w:r>
      <w:r w:rsidR="00096865" w:rsidRPr="00FE4A6D">
        <w:rPr>
          <w:rFonts w:ascii="Arial LatArm" w:hAnsi="Arial LatArm" w:cs="Times Armenian"/>
          <w:sz w:val="20"/>
          <w:lang w:val="af-ZA"/>
        </w:rPr>
        <w:t xml:space="preserve"> </w:t>
      </w:r>
      <w:r w:rsidR="00096865" w:rsidRPr="00FE4A6D">
        <w:rPr>
          <w:rFonts w:ascii="GHEA Grapalat" w:hAnsi="GHEA Grapalat" w:cs="Sylfaen"/>
          <w:sz w:val="20"/>
        </w:rPr>
        <w:t>դրանք</w:t>
      </w:r>
      <w:r w:rsidR="00096865" w:rsidRPr="00FE4A6D">
        <w:rPr>
          <w:rFonts w:ascii="Arial LatArm" w:hAnsi="Arial LatArm" w:cs="Times Armenian"/>
          <w:sz w:val="20"/>
          <w:lang w:val="af-ZA"/>
        </w:rPr>
        <w:t xml:space="preserve"> </w:t>
      </w:r>
      <w:r w:rsidR="00096865" w:rsidRPr="00FE4A6D">
        <w:rPr>
          <w:rFonts w:ascii="GHEA Grapalat" w:hAnsi="GHEA Grapalat" w:cs="Sylfaen"/>
          <w:sz w:val="20"/>
        </w:rPr>
        <w:t>հետ</w:t>
      </w:r>
      <w:r w:rsidR="00096865" w:rsidRPr="00FE4A6D">
        <w:rPr>
          <w:rFonts w:ascii="Arial LatArm" w:hAnsi="Arial LatArm" w:cs="Times Armenian"/>
          <w:sz w:val="20"/>
          <w:lang w:val="af-ZA"/>
        </w:rPr>
        <w:t xml:space="preserve"> </w:t>
      </w:r>
      <w:r w:rsidR="00096865" w:rsidRPr="00FE4A6D">
        <w:rPr>
          <w:rFonts w:ascii="GHEA Grapalat" w:hAnsi="GHEA Grapalat" w:cs="Sylfaen"/>
          <w:sz w:val="20"/>
        </w:rPr>
        <w:t>վերցնելու</w:t>
      </w:r>
      <w:r w:rsidR="00096865" w:rsidRPr="00FE4A6D">
        <w:rPr>
          <w:rFonts w:ascii="Arial LatArm" w:hAnsi="Arial LatArm" w:cs="Times Armenian"/>
          <w:sz w:val="20"/>
          <w:lang w:val="af-ZA"/>
        </w:rPr>
        <w:t xml:space="preserve"> </w:t>
      </w:r>
      <w:r w:rsidR="00096865" w:rsidRPr="00FE4A6D">
        <w:rPr>
          <w:rFonts w:ascii="GHEA Grapalat" w:hAnsi="GHEA Grapalat" w:cs="Sylfaen"/>
          <w:sz w:val="20"/>
        </w:rPr>
        <w:t>կար</w:t>
      </w:r>
      <w:r w:rsidR="00096865" w:rsidRPr="00FE4A6D">
        <w:rPr>
          <w:rFonts w:ascii="GHEA Grapalat" w:hAnsi="GHEA Grapalat" w:cs="Times Armenian"/>
          <w:sz w:val="20"/>
        </w:rPr>
        <w:t>գ</w:t>
      </w:r>
      <w:r w:rsidR="00096865" w:rsidRPr="00FE4A6D">
        <w:rPr>
          <w:rFonts w:ascii="GHEA Grapalat" w:hAnsi="GHEA Grapalat" w:cs="Sylfaen"/>
          <w:sz w:val="20"/>
        </w:rPr>
        <w:t>ը</w:t>
      </w:r>
      <w:r w:rsidR="00096865" w:rsidRPr="00FE4A6D">
        <w:rPr>
          <w:rFonts w:ascii="Arial LatArm" w:hAnsi="Arial LatArm" w:cs="Times Armenian"/>
          <w:sz w:val="20"/>
          <w:lang w:val="af-ZA"/>
        </w:rPr>
        <w:tab/>
        <w:t xml:space="preserve"> </w:t>
      </w:r>
    </w:p>
    <w:p w14:paraId="02D4AE17" w14:textId="77777777" w:rsidR="00096865" w:rsidRPr="00FE4A6D" w:rsidRDefault="00087A30" w:rsidP="00EF3662">
      <w:pPr>
        <w:ind w:firstLine="1134"/>
        <w:jc w:val="both"/>
        <w:rPr>
          <w:rFonts w:ascii="Arial LatArm" w:hAnsi="Arial LatArm" w:cs="Sylfaen"/>
          <w:sz w:val="20"/>
          <w:lang w:val="af-ZA"/>
        </w:rPr>
      </w:pPr>
      <w:r w:rsidRPr="00FE4A6D">
        <w:rPr>
          <w:rFonts w:ascii="Arial LatArm" w:hAnsi="Arial LatArm"/>
          <w:sz w:val="20"/>
          <w:lang w:val="af-ZA"/>
        </w:rPr>
        <w:t>8</w:t>
      </w:r>
      <w:r w:rsidR="00096865" w:rsidRPr="00FE4A6D">
        <w:rPr>
          <w:rFonts w:ascii="Arial LatArm" w:hAnsi="Arial LatArm"/>
          <w:sz w:val="20"/>
          <w:lang w:val="af-ZA"/>
        </w:rPr>
        <w:t xml:space="preserve">. </w:t>
      </w:r>
      <w:r w:rsidR="00AF7BE8" w:rsidRPr="00FE4A6D">
        <w:rPr>
          <w:rFonts w:ascii="GHEA Grapalat" w:hAnsi="GHEA Grapalat"/>
          <w:sz w:val="20"/>
          <w:lang w:val="af-ZA"/>
        </w:rPr>
        <w:t>Հ</w:t>
      </w:r>
      <w:r w:rsidR="00AF7BE8" w:rsidRPr="00FE4A6D">
        <w:rPr>
          <w:rFonts w:ascii="GHEA Grapalat" w:hAnsi="GHEA Grapalat" w:cs="Sylfaen"/>
          <w:sz w:val="20"/>
        </w:rPr>
        <w:t>այտերի</w:t>
      </w:r>
      <w:r w:rsidR="00AF7BE8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AF7BE8" w:rsidRPr="00FE4A6D">
        <w:rPr>
          <w:rFonts w:ascii="GHEA Grapalat" w:hAnsi="GHEA Grapalat" w:cs="Sylfaen"/>
          <w:sz w:val="20"/>
        </w:rPr>
        <w:t>բացումը</w:t>
      </w:r>
      <w:r w:rsidR="00AF7BE8" w:rsidRPr="00FE4A6D">
        <w:rPr>
          <w:rFonts w:ascii="Arial LatArm" w:hAnsi="Arial LatArm" w:cs="Sylfaen"/>
          <w:sz w:val="20"/>
          <w:lang w:val="af-ZA"/>
        </w:rPr>
        <w:t xml:space="preserve">, </w:t>
      </w:r>
      <w:r w:rsidR="00AF7BE8" w:rsidRPr="00FE4A6D">
        <w:rPr>
          <w:rFonts w:ascii="GHEA Grapalat" w:hAnsi="GHEA Grapalat" w:cs="Sylfaen"/>
          <w:sz w:val="20"/>
        </w:rPr>
        <w:t>գնահատումը</w:t>
      </w:r>
      <w:r w:rsidR="00AF7BE8" w:rsidRPr="00FE4A6D">
        <w:rPr>
          <w:rFonts w:ascii="Arial LatArm" w:hAnsi="Arial LatArm" w:cs="Sylfaen"/>
          <w:sz w:val="20"/>
          <w:lang w:val="af-ZA"/>
        </w:rPr>
        <w:t xml:space="preserve">  </w:t>
      </w:r>
      <w:r w:rsidR="00AF7BE8" w:rsidRPr="00FE4A6D">
        <w:rPr>
          <w:rFonts w:ascii="GHEA Grapalat" w:hAnsi="GHEA Grapalat" w:cs="Sylfaen"/>
          <w:sz w:val="20"/>
        </w:rPr>
        <w:t>և</w:t>
      </w:r>
      <w:r w:rsidR="00AF7BE8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AF7BE8" w:rsidRPr="00FE4A6D">
        <w:rPr>
          <w:rFonts w:ascii="GHEA Grapalat" w:hAnsi="GHEA Grapalat" w:cs="Sylfaen"/>
          <w:sz w:val="20"/>
        </w:rPr>
        <w:t>արդյունքների</w:t>
      </w:r>
      <w:r w:rsidR="00AF7BE8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AF7BE8" w:rsidRPr="00FE4A6D">
        <w:rPr>
          <w:rFonts w:ascii="GHEA Grapalat" w:hAnsi="GHEA Grapalat" w:cs="Sylfaen"/>
          <w:sz w:val="20"/>
        </w:rPr>
        <w:t>ամփոփումը</w:t>
      </w:r>
      <w:r w:rsidR="00096865" w:rsidRPr="00FE4A6D">
        <w:rPr>
          <w:rFonts w:ascii="Arial LatArm" w:hAnsi="Arial LatArm" w:cs="Sylfaen"/>
          <w:sz w:val="20"/>
          <w:lang w:val="af-ZA"/>
        </w:rPr>
        <w:tab/>
      </w:r>
    </w:p>
    <w:p w14:paraId="34274DD2" w14:textId="77777777" w:rsidR="00096865" w:rsidRPr="00FE4A6D" w:rsidRDefault="00087A30" w:rsidP="00EF3662">
      <w:pPr>
        <w:ind w:firstLine="1134"/>
        <w:jc w:val="both"/>
        <w:rPr>
          <w:rFonts w:ascii="Arial LatArm" w:hAnsi="Arial LatArm"/>
          <w:sz w:val="20"/>
          <w:lang w:val="af-ZA"/>
        </w:rPr>
      </w:pPr>
      <w:r w:rsidRPr="00FE4A6D">
        <w:rPr>
          <w:rFonts w:ascii="Arial LatArm" w:hAnsi="Arial LatArm"/>
          <w:sz w:val="20"/>
          <w:lang w:val="af-ZA"/>
        </w:rPr>
        <w:t>9</w:t>
      </w:r>
      <w:r w:rsidR="00096865" w:rsidRPr="00FE4A6D">
        <w:rPr>
          <w:rFonts w:ascii="Arial LatArm" w:hAnsi="Arial LatArm"/>
          <w:sz w:val="20"/>
          <w:lang w:val="af-ZA"/>
        </w:rPr>
        <w:t xml:space="preserve">. </w:t>
      </w:r>
      <w:r w:rsidR="00096865" w:rsidRPr="00FE4A6D">
        <w:rPr>
          <w:rFonts w:ascii="GHEA Grapalat" w:hAnsi="GHEA Grapalat" w:cs="Sylfaen"/>
          <w:sz w:val="20"/>
        </w:rPr>
        <w:t>Պայմանա</w:t>
      </w:r>
      <w:r w:rsidR="00096865" w:rsidRPr="00FE4A6D">
        <w:rPr>
          <w:rFonts w:ascii="GHEA Grapalat" w:hAnsi="GHEA Grapalat" w:cs="Times Armenian"/>
          <w:sz w:val="20"/>
        </w:rPr>
        <w:t>գ</w:t>
      </w:r>
      <w:r w:rsidR="00096865" w:rsidRPr="00FE4A6D">
        <w:rPr>
          <w:rFonts w:ascii="GHEA Grapalat" w:hAnsi="GHEA Grapalat" w:cs="Sylfaen"/>
          <w:sz w:val="20"/>
        </w:rPr>
        <w:t>րի</w:t>
      </w:r>
      <w:r w:rsidR="00096865" w:rsidRPr="00FE4A6D">
        <w:rPr>
          <w:rFonts w:ascii="Arial LatArm" w:hAnsi="Arial LatArm" w:cs="Times Armenian"/>
          <w:sz w:val="20"/>
          <w:lang w:val="af-ZA"/>
        </w:rPr>
        <w:t xml:space="preserve"> </w:t>
      </w:r>
      <w:r w:rsidR="00096865" w:rsidRPr="00FE4A6D">
        <w:rPr>
          <w:rFonts w:ascii="GHEA Grapalat" w:hAnsi="GHEA Grapalat" w:cs="Sylfaen"/>
          <w:sz w:val="20"/>
        </w:rPr>
        <w:t>կնքումը</w:t>
      </w:r>
      <w:r w:rsidR="00096865" w:rsidRPr="00FE4A6D">
        <w:rPr>
          <w:rFonts w:ascii="Arial LatArm" w:hAnsi="Arial LatArm" w:cs="Times Armenian"/>
          <w:sz w:val="20"/>
          <w:lang w:val="af-ZA"/>
        </w:rPr>
        <w:tab/>
      </w:r>
    </w:p>
    <w:p w14:paraId="62E1443C" w14:textId="77777777" w:rsidR="00096865" w:rsidRPr="00FE4A6D" w:rsidRDefault="00087A30" w:rsidP="00EF3662">
      <w:pPr>
        <w:ind w:firstLine="1134"/>
        <w:jc w:val="both"/>
        <w:rPr>
          <w:rFonts w:ascii="Arial LatArm" w:hAnsi="Arial LatArm"/>
          <w:sz w:val="20"/>
          <w:lang w:val="af-ZA"/>
        </w:rPr>
      </w:pPr>
      <w:r w:rsidRPr="00FE4A6D">
        <w:rPr>
          <w:rFonts w:ascii="Arial LatArm" w:hAnsi="Arial LatArm"/>
          <w:sz w:val="20"/>
          <w:lang w:val="af-ZA"/>
        </w:rPr>
        <w:t>10</w:t>
      </w:r>
      <w:r w:rsidR="00096865" w:rsidRPr="00FE4A6D">
        <w:rPr>
          <w:rFonts w:ascii="Arial LatArm" w:hAnsi="Arial LatArm"/>
          <w:sz w:val="20"/>
          <w:lang w:val="af-ZA"/>
        </w:rPr>
        <w:t xml:space="preserve">. </w:t>
      </w:r>
      <w:r w:rsidR="000206DA" w:rsidRPr="00FE4A6D">
        <w:rPr>
          <w:rFonts w:ascii="GHEA Grapalat" w:hAnsi="GHEA Grapalat"/>
          <w:sz w:val="20"/>
          <w:lang w:val="af-ZA"/>
        </w:rPr>
        <w:t>Որակավորման</w:t>
      </w:r>
      <w:r w:rsidR="000206DA" w:rsidRPr="00FE4A6D">
        <w:rPr>
          <w:rFonts w:ascii="Arial LatArm" w:hAnsi="Arial LatArm"/>
          <w:sz w:val="20"/>
          <w:lang w:val="af-ZA"/>
        </w:rPr>
        <w:t xml:space="preserve"> </w:t>
      </w:r>
      <w:r w:rsidR="000206DA" w:rsidRPr="00FE4A6D">
        <w:rPr>
          <w:rFonts w:ascii="GHEA Grapalat" w:hAnsi="GHEA Grapalat"/>
          <w:sz w:val="20"/>
          <w:lang w:val="af-ZA"/>
        </w:rPr>
        <w:t>և</w:t>
      </w:r>
      <w:r w:rsidR="000206DA" w:rsidRPr="00FE4A6D">
        <w:rPr>
          <w:rFonts w:ascii="Arial LatArm" w:hAnsi="Arial LatArm"/>
          <w:sz w:val="20"/>
          <w:lang w:val="af-ZA"/>
        </w:rPr>
        <w:t xml:space="preserve"> </w:t>
      </w:r>
      <w:r w:rsidR="000206DA" w:rsidRPr="00FE4A6D">
        <w:rPr>
          <w:rFonts w:ascii="GHEA Grapalat" w:hAnsi="GHEA Grapalat" w:cs="Sylfaen"/>
          <w:sz w:val="20"/>
        </w:rPr>
        <w:t>պ</w:t>
      </w:r>
      <w:r w:rsidR="00096865" w:rsidRPr="00FE4A6D">
        <w:rPr>
          <w:rFonts w:ascii="GHEA Grapalat" w:hAnsi="GHEA Grapalat" w:cs="Sylfaen"/>
          <w:sz w:val="20"/>
        </w:rPr>
        <w:t>այմանա</w:t>
      </w:r>
      <w:r w:rsidR="00096865" w:rsidRPr="00FE4A6D">
        <w:rPr>
          <w:rFonts w:ascii="GHEA Grapalat" w:hAnsi="GHEA Grapalat" w:cs="Times Armenian"/>
          <w:sz w:val="20"/>
        </w:rPr>
        <w:t>գ</w:t>
      </w:r>
      <w:r w:rsidR="00096865" w:rsidRPr="00FE4A6D">
        <w:rPr>
          <w:rFonts w:ascii="GHEA Grapalat" w:hAnsi="GHEA Grapalat" w:cs="Sylfaen"/>
          <w:sz w:val="20"/>
        </w:rPr>
        <w:t>րի</w:t>
      </w:r>
      <w:r w:rsidR="00096865" w:rsidRPr="00FE4A6D">
        <w:rPr>
          <w:rFonts w:ascii="Arial LatArm" w:hAnsi="Arial LatArm" w:cs="Times Armenian"/>
          <w:sz w:val="20"/>
          <w:lang w:val="af-ZA"/>
        </w:rPr>
        <w:t xml:space="preserve"> </w:t>
      </w:r>
      <w:r w:rsidR="00096865" w:rsidRPr="00FE4A6D">
        <w:rPr>
          <w:rFonts w:ascii="GHEA Grapalat" w:hAnsi="GHEA Grapalat" w:cs="Sylfaen"/>
          <w:sz w:val="20"/>
        </w:rPr>
        <w:t>ապահովում</w:t>
      </w:r>
      <w:r w:rsidR="000206DA" w:rsidRPr="00FE4A6D">
        <w:rPr>
          <w:rFonts w:ascii="GHEA Grapalat" w:hAnsi="GHEA Grapalat" w:cs="Sylfaen"/>
          <w:sz w:val="20"/>
        </w:rPr>
        <w:t>ներ</w:t>
      </w:r>
      <w:r w:rsidR="00096865" w:rsidRPr="00FE4A6D">
        <w:rPr>
          <w:rFonts w:ascii="GHEA Grapalat" w:hAnsi="GHEA Grapalat" w:cs="Sylfaen"/>
          <w:sz w:val="20"/>
        </w:rPr>
        <w:t>ը</w:t>
      </w:r>
      <w:r w:rsidR="00096865" w:rsidRPr="00FE4A6D">
        <w:rPr>
          <w:rFonts w:ascii="Arial LatArm" w:hAnsi="Arial LatArm" w:cs="Times Armenian"/>
          <w:sz w:val="20"/>
          <w:lang w:val="af-ZA"/>
        </w:rPr>
        <w:tab/>
        <w:t xml:space="preserve"> </w:t>
      </w:r>
    </w:p>
    <w:p w14:paraId="7703A58F" w14:textId="77777777" w:rsidR="00096865" w:rsidRPr="00FE4A6D" w:rsidRDefault="00096865" w:rsidP="00EF3662">
      <w:pPr>
        <w:ind w:firstLine="1134"/>
        <w:jc w:val="both"/>
        <w:rPr>
          <w:rFonts w:ascii="Arial LatArm" w:hAnsi="Arial LatArm"/>
          <w:sz w:val="20"/>
          <w:lang w:val="af-ZA"/>
        </w:rPr>
      </w:pPr>
      <w:r w:rsidRPr="00FE4A6D">
        <w:rPr>
          <w:rFonts w:ascii="Arial LatArm" w:hAnsi="Arial LatArm"/>
          <w:sz w:val="20"/>
          <w:lang w:val="af-ZA"/>
        </w:rPr>
        <w:t>1</w:t>
      </w:r>
      <w:r w:rsidR="00087A30" w:rsidRPr="00FE4A6D">
        <w:rPr>
          <w:rFonts w:ascii="Arial LatArm" w:hAnsi="Arial LatArm"/>
          <w:sz w:val="20"/>
          <w:lang w:val="af-ZA"/>
        </w:rPr>
        <w:t>1</w:t>
      </w:r>
      <w:r w:rsidRPr="00FE4A6D">
        <w:rPr>
          <w:rFonts w:ascii="Arial LatArm" w:hAnsi="Arial LatArm"/>
          <w:sz w:val="20"/>
          <w:lang w:val="af-ZA"/>
        </w:rPr>
        <w:t xml:space="preserve">. </w:t>
      </w:r>
      <w:r w:rsidRPr="00FE4A6D">
        <w:rPr>
          <w:rFonts w:ascii="GHEA Grapalat" w:hAnsi="GHEA Grapalat" w:cs="Sylfaen"/>
          <w:sz w:val="20"/>
        </w:rPr>
        <w:t>Ընթացակար</w:t>
      </w:r>
      <w:r w:rsidRPr="00FE4A6D">
        <w:rPr>
          <w:rFonts w:ascii="GHEA Grapalat" w:hAnsi="GHEA Grapalat" w:cs="Times Armenian"/>
          <w:sz w:val="20"/>
        </w:rPr>
        <w:t>գ</w:t>
      </w:r>
      <w:r w:rsidRPr="00FE4A6D">
        <w:rPr>
          <w:rFonts w:ascii="GHEA Grapalat" w:hAnsi="GHEA Grapalat" w:cs="Sylfaen"/>
          <w:sz w:val="20"/>
        </w:rPr>
        <w:t>ը</w:t>
      </w:r>
      <w:r w:rsidRPr="00FE4A6D">
        <w:rPr>
          <w:rFonts w:ascii="Arial LatArm" w:hAnsi="Arial LatArm" w:cs="Times Armenia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չկայացած</w:t>
      </w:r>
      <w:r w:rsidRPr="00FE4A6D">
        <w:rPr>
          <w:rFonts w:ascii="Arial LatArm" w:hAnsi="Arial LatArm" w:cs="Times Armenia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հայտարարելը</w:t>
      </w:r>
      <w:r w:rsidRPr="00FE4A6D">
        <w:rPr>
          <w:rFonts w:ascii="Arial LatArm" w:hAnsi="Arial LatArm" w:cs="Times Armenian"/>
          <w:sz w:val="20"/>
          <w:lang w:val="af-ZA"/>
        </w:rPr>
        <w:tab/>
        <w:t xml:space="preserve"> </w:t>
      </w:r>
    </w:p>
    <w:p w14:paraId="61F35123" w14:textId="77777777" w:rsidR="00096865" w:rsidRPr="00FE4A6D" w:rsidRDefault="00096865" w:rsidP="00EF3662">
      <w:pPr>
        <w:ind w:firstLine="1134"/>
        <w:jc w:val="both"/>
        <w:rPr>
          <w:rFonts w:ascii="Arial LatArm" w:hAnsi="Arial LatArm"/>
          <w:sz w:val="20"/>
          <w:lang w:val="af-ZA"/>
        </w:rPr>
      </w:pPr>
      <w:r w:rsidRPr="00FE4A6D">
        <w:rPr>
          <w:rFonts w:ascii="Arial LatArm" w:hAnsi="Arial LatArm"/>
          <w:sz w:val="20"/>
          <w:lang w:val="af-ZA"/>
        </w:rPr>
        <w:t>1</w:t>
      </w:r>
      <w:r w:rsidR="00087A30" w:rsidRPr="00FE4A6D">
        <w:rPr>
          <w:rFonts w:ascii="Arial LatArm" w:hAnsi="Arial LatArm"/>
          <w:sz w:val="20"/>
          <w:lang w:val="af-ZA"/>
        </w:rPr>
        <w:t>2</w:t>
      </w:r>
      <w:r w:rsidRPr="00FE4A6D">
        <w:rPr>
          <w:rFonts w:ascii="Arial LatArm" w:hAnsi="Arial LatArm"/>
          <w:sz w:val="20"/>
          <w:lang w:val="af-ZA"/>
        </w:rPr>
        <w:t xml:space="preserve">. </w:t>
      </w:r>
      <w:r w:rsidRPr="00FE4A6D">
        <w:rPr>
          <w:rFonts w:ascii="GHEA Grapalat" w:hAnsi="GHEA Grapalat" w:cs="Sylfaen"/>
          <w:sz w:val="20"/>
        </w:rPr>
        <w:t>Գնման</w:t>
      </w:r>
      <w:r w:rsidRPr="00FE4A6D">
        <w:rPr>
          <w:rFonts w:ascii="Arial LatArm" w:hAnsi="Arial LatArm" w:cs="Times Armenian"/>
          <w:sz w:val="20"/>
          <w:lang w:val="af-ZA"/>
        </w:rPr>
        <w:t xml:space="preserve"> </w:t>
      </w:r>
      <w:r w:rsidRPr="00FE4A6D">
        <w:rPr>
          <w:rFonts w:ascii="GHEA Grapalat" w:hAnsi="GHEA Grapalat" w:cs="Times Armenian"/>
          <w:sz w:val="20"/>
        </w:rPr>
        <w:t>գ</w:t>
      </w:r>
      <w:r w:rsidRPr="00FE4A6D">
        <w:rPr>
          <w:rFonts w:ascii="GHEA Grapalat" w:hAnsi="GHEA Grapalat" w:cs="Sylfaen"/>
          <w:sz w:val="20"/>
        </w:rPr>
        <w:t>ործընթացի</w:t>
      </w:r>
      <w:r w:rsidRPr="00FE4A6D">
        <w:rPr>
          <w:rFonts w:ascii="Arial LatArm" w:hAnsi="Arial LatArm" w:cs="Times Armenia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հետ</w:t>
      </w:r>
      <w:r w:rsidRPr="00FE4A6D">
        <w:rPr>
          <w:rFonts w:ascii="Arial LatArm" w:hAnsi="Arial LatArm" w:cs="Times Armenia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կապված</w:t>
      </w:r>
      <w:r w:rsidRPr="00FE4A6D">
        <w:rPr>
          <w:rFonts w:ascii="Arial LatArm" w:hAnsi="Arial LatArm" w:cs="Times Armenian"/>
          <w:sz w:val="20"/>
          <w:lang w:val="af-ZA"/>
        </w:rPr>
        <w:t xml:space="preserve"> </w:t>
      </w:r>
      <w:r w:rsidRPr="00FE4A6D">
        <w:rPr>
          <w:rFonts w:ascii="GHEA Grapalat" w:hAnsi="GHEA Grapalat" w:cs="Times Armenian"/>
          <w:sz w:val="20"/>
        </w:rPr>
        <w:t>գ</w:t>
      </w:r>
      <w:r w:rsidRPr="00FE4A6D">
        <w:rPr>
          <w:rFonts w:ascii="GHEA Grapalat" w:hAnsi="GHEA Grapalat" w:cs="Sylfaen"/>
          <w:sz w:val="20"/>
        </w:rPr>
        <w:t>ործողությունները</w:t>
      </w:r>
      <w:r w:rsidRPr="00FE4A6D">
        <w:rPr>
          <w:rFonts w:ascii="Arial LatArm" w:hAnsi="Arial LatArm" w:cs="Times Armenia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և</w:t>
      </w:r>
      <w:r w:rsidRPr="00FE4A6D">
        <w:rPr>
          <w:rFonts w:ascii="Arial LatArm" w:hAnsi="Arial LatArm" w:cs="Times Armenian"/>
          <w:sz w:val="20"/>
          <w:lang w:val="af-ZA"/>
        </w:rPr>
        <w:t xml:space="preserve"> (</w:t>
      </w:r>
      <w:r w:rsidRPr="00FE4A6D">
        <w:rPr>
          <w:rFonts w:ascii="GHEA Grapalat" w:hAnsi="GHEA Grapalat" w:cs="Sylfaen"/>
          <w:sz w:val="20"/>
        </w:rPr>
        <w:t>կամ</w:t>
      </w:r>
      <w:r w:rsidRPr="00FE4A6D">
        <w:rPr>
          <w:rFonts w:ascii="Arial LatArm" w:hAnsi="Arial LatArm" w:cs="Times Armenian"/>
          <w:sz w:val="20"/>
          <w:lang w:val="af-ZA"/>
        </w:rPr>
        <w:t xml:space="preserve">) </w:t>
      </w:r>
      <w:r w:rsidRPr="00FE4A6D">
        <w:rPr>
          <w:rFonts w:ascii="GHEA Grapalat" w:hAnsi="GHEA Grapalat" w:cs="Sylfaen"/>
          <w:sz w:val="20"/>
        </w:rPr>
        <w:t>ընդունված</w:t>
      </w:r>
      <w:r w:rsidRPr="00FE4A6D">
        <w:rPr>
          <w:rFonts w:ascii="Arial LatArm" w:hAnsi="Arial LatArm" w:cs="Times Armenia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որոշումները</w:t>
      </w:r>
      <w:r w:rsidRPr="00FE4A6D">
        <w:rPr>
          <w:rFonts w:ascii="Arial LatArm" w:hAnsi="Arial LatArm" w:cs="Times Armenia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բողոքարկելու</w:t>
      </w:r>
      <w:r w:rsidRPr="00FE4A6D">
        <w:rPr>
          <w:rFonts w:ascii="Arial LatArm" w:hAnsi="Arial LatArm" w:cs="Times Armenia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մասնակցի</w:t>
      </w:r>
      <w:r w:rsidRPr="00FE4A6D">
        <w:rPr>
          <w:rFonts w:ascii="Arial LatArm" w:hAnsi="Arial LatArm" w:cs="Times Armenia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իրավունքը</w:t>
      </w:r>
      <w:r w:rsidRPr="00FE4A6D">
        <w:rPr>
          <w:rFonts w:ascii="Arial LatArm" w:hAnsi="Arial LatArm" w:cs="Times Armenia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և</w:t>
      </w:r>
      <w:r w:rsidRPr="00FE4A6D">
        <w:rPr>
          <w:rFonts w:ascii="Arial LatArm" w:hAnsi="Arial LatArm" w:cs="Times Armenia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կար</w:t>
      </w:r>
      <w:r w:rsidRPr="00FE4A6D">
        <w:rPr>
          <w:rFonts w:ascii="GHEA Grapalat" w:hAnsi="GHEA Grapalat" w:cs="Times Armenian"/>
          <w:sz w:val="20"/>
        </w:rPr>
        <w:t>գ</w:t>
      </w:r>
      <w:r w:rsidRPr="00FE4A6D">
        <w:rPr>
          <w:rFonts w:ascii="GHEA Grapalat" w:hAnsi="GHEA Grapalat" w:cs="Sylfaen"/>
          <w:sz w:val="20"/>
        </w:rPr>
        <w:t>ը</w:t>
      </w:r>
      <w:r w:rsidRPr="00FE4A6D">
        <w:rPr>
          <w:rFonts w:ascii="Arial LatArm" w:hAnsi="Arial LatArm" w:cs="Times Armenian"/>
          <w:sz w:val="20"/>
          <w:lang w:val="af-ZA"/>
        </w:rPr>
        <w:tab/>
      </w:r>
    </w:p>
    <w:p w14:paraId="4E7CA506" w14:textId="77777777" w:rsidR="00096865" w:rsidRPr="00FE4A6D" w:rsidRDefault="00096865" w:rsidP="00EF3662">
      <w:pPr>
        <w:ind w:firstLine="567"/>
        <w:jc w:val="both"/>
        <w:rPr>
          <w:rFonts w:ascii="Arial LatArm" w:hAnsi="Arial LatArm"/>
          <w:sz w:val="20"/>
          <w:lang w:val="af-ZA"/>
        </w:rPr>
      </w:pPr>
    </w:p>
    <w:p w14:paraId="1ED3B3F1" w14:textId="77777777" w:rsidR="00096865" w:rsidRPr="00FE4A6D" w:rsidRDefault="00096865" w:rsidP="00EF3662">
      <w:pPr>
        <w:ind w:firstLine="567"/>
        <w:jc w:val="both"/>
        <w:rPr>
          <w:rFonts w:ascii="Arial LatArm" w:hAnsi="Arial LatArm"/>
          <w:sz w:val="20"/>
          <w:lang w:val="af-ZA"/>
        </w:rPr>
      </w:pPr>
    </w:p>
    <w:p w14:paraId="3AAAF972" w14:textId="77777777" w:rsidR="00096865" w:rsidRPr="00FE4A6D" w:rsidRDefault="00096865" w:rsidP="00EF3662">
      <w:pPr>
        <w:ind w:firstLine="567"/>
        <w:jc w:val="center"/>
        <w:rPr>
          <w:rFonts w:ascii="Arial LatArm" w:hAnsi="Arial LatArm"/>
          <w:b/>
          <w:sz w:val="20"/>
          <w:lang w:val="af-ZA"/>
        </w:rPr>
      </w:pPr>
      <w:r w:rsidRPr="00FE4A6D">
        <w:rPr>
          <w:rFonts w:ascii="GHEA Grapalat" w:hAnsi="GHEA Grapalat" w:cs="Sylfaen"/>
          <w:b/>
          <w:sz w:val="20"/>
        </w:rPr>
        <w:t>ՄԱՍ</w:t>
      </w:r>
      <w:r w:rsidRPr="00FE4A6D">
        <w:rPr>
          <w:rFonts w:ascii="Arial LatArm" w:hAnsi="Arial LatArm" w:cs="Times Armenian"/>
          <w:b/>
          <w:sz w:val="20"/>
          <w:lang w:val="af-ZA"/>
        </w:rPr>
        <w:t xml:space="preserve">  II.  </w:t>
      </w:r>
      <w:r w:rsidR="00FD6146" w:rsidRPr="00FE4A6D">
        <w:rPr>
          <w:rFonts w:ascii="GHEA Grapalat" w:hAnsi="GHEA Grapalat" w:cs="Sylfaen"/>
          <w:b/>
          <w:sz w:val="20"/>
        </w:rPr>
        <w:t>ԳՆԱՆԱՇՄԱՆ</w:t>
      </w:r>
      <w:r w:rsidR="00FD6146" w:rsidRPr="00FE4A6D">
        <w:rPr>
          <w:rFonts w:ascii="Arial LatArm" w:hAnsi="Arial LatArm" w:cs="Sylfaen"/>
          <w:b/>
          <w:sz w:val="20"/>
          <w:lang w:val="af-ZA"/>
        </w:rPr>
        <w:t xml:space="preserve"> </w:t>
      </w:r>
      <w:r w:rsidR="00FD6146" w:rsidRPr="00FE4A6D">
        <w:rPr>
          <w:rFonts w:ascii="GHEA Grapalat" w:hAnsi="GHEA Grapalat" w:cs="Sylfaen"/>
          <w:b/>
          <w:sz w:val="20"/>
        </w:rPr>
        <w:t>ՀԱՐՑՄԱՆ</w:t>
      </w:r>
      <w:r w:rsidRPr="00FE4A6D">
        <w:rPr>
          <w:rFonts w:ascii="Arial LatArm" w:hAnsi="Arial LatArm" w:cs="Times Armenian"/>
          <w:b/>
          <w:sz w:val="20"/>
          <w:lang w:val="af-ZA"/>
        </w:rPr>
        <w:t xml:space="preserve">  </w:t>
      </w:r>
      <w:r w:rsidRPr="00FE4A6D">
        <w:rPr>
          <w:rFonts w:ascii="GHEA Grapalat" w:hAnsi="GHEA Grapalat" w:cs="Sylfaen"/>
          <w:b/>
          <w:sz w:val="20"/>
        </w:rPr>
        <w:t>ՀԱՅՏԸ</w:t>
      </w:r>
      <w:r w:rsidRPr="00FE4A6D">
        <w:rPr>
          <w:rFonts w:ascii="Arial LatArm" w:hAnsi="Arial LatArm" w:cs="Times Armenian"/>
          <w:b/>
          <w:sz w:val="20"/>
          <w:lang w:val="af-ZA"/>
        </w:rPr>
        <w:t xml:space="preserve">  </w:t>
      </w:r>
      <w:r w:rsidRPr="00FE4A6D">
        <w:rPr>
          <w:rFonts w:ascii="GHEA Grapalat" w:hAnsi="GHEA Grapalat" w:cs="Sylfaen"/>
          <w:b/>
          <w:sz w:val="20"/>
        </w:rPr>
        <w:t>ՊԱՏՐԱՍՏԵԼՈՒ</w:t>
      </w:r>
      <w:r w:rsidRPr="00FE4A6D">
        <w:rPr>
          <w:rFonts w:ascii="Arial LatArm" w:hAnsi="Arial LatArm" w:cs="Times Armenian"/>
          <w:b/>
          <w:sz w:val="20"/>
          <w:lang w:val="af-ZA"/>
        </w:rPr>
        <w:t xml:space="preserve">  </w:t>
      </w:r>
      <w:r w:rsidRPr="00FE4A6D">
        <w:rPr>
          <w:rFonts w:ascii="GHEA Grapalat" w:hAnsi="GHEA Grapalat" w:cs="Sylfaen"/>
          <w:b/>
          <w:sz w:val="20"/>
        </w:rPr>
        <w:t>ՀՐԱՀԱՆԳ</w:t>
      </w:r>
    </w:p>
    <w:p w14:paraId="4C305C89" w14:textId="77777777" w:rsidR="00096865" w:rsidRPr="00FE4A6D" w:rsidRDefault="00096865" w:rsidP="00EF3662">
      <w:pPr>
        <w:ind w:firstLine="567"/>
        <w:jc w:val="both"/>
        <w:rPr>
          <w:rFonts w:ascii="Arial LatArm" w:hAnsi="Arial LatArm"/>
          <w:sz w:val="20"/>
          <w:lang w:val="af-ZA"/>
        </w:rPr>
      </w:pPr>
    </w:p>
    <w:p w14:paraId="765AD09A" w14:textId="77777777" w:rsidR="00096865" w:rsidRPr="00FE4A6D" w:rsidRDefault="00096865" w:rsidP="00EF3662">
      <w:pPr>
        <w:ind w:firstLine="1134"/>
        <w:jc w:val="both"/>
        <w:rPr>
          <w:rFonts w:ascii="Arial LatArm" w:hAnsi="Arial LatArm"/>
          <w:sz w:val="20"/>
          <w:lang w:val="af-ZA"/>
        </w:rPr>
      </w:pPr>
      <w:r w:rsidRPr="00FE4A6D">
        <w:rPr>
          <w:rFonts w:ascii="Arial LatArm" w:hAnsi="Arial LatArm"/>
          <w:sz w:val="20"/>
          <w:lang w:val="af-ZA"/>
        </w:rPr>
        <w:t>1.</w:t>
      </w:r>
      <w:r w:rsidRPr="00FE4A6D">
        <w:rPr>
          <w:rFonts w:ascii="Arial LatArm" w:hAnsi="Arial LatArm"/>
          <w:sz w:val="20"/>
          <w:lang w:val="af-ZA"/>
        </w:rPr>
        <w:tab/>
      </w:r>
      <w:r w:rsidRPr="00FE4A6D">
        <w:rPr>
          <w:rFonts w:ascii="GHEA Grapalat" w:hAnsi="GHEA Grapalat" w:cs="Sylfaen"/>
          <w:sz w:val="20"/>
        </w:rPr>
        <w:t>Ընդհանուր</w:t>
      </w:r>
      <w:r w:rsidRPr="00FE4A6D">
        <w:rPr>
          <w:rFonts w:ascii="Arial LatArm" w:hAnsi="Arial LatArm" w:cs="Times Armenian"/>
          <w:sz w:val="20"/>
          <w:lang w:val="af-ZA"/>
        </w:rPr>
        <w:t xml:space="preserve">  </w:t>
      </w:r>
      <w:r w:rsidRPr="00FE4A6D">
        <w:rPr>
          <w:rFonts w:ascii="GHEA Grapalat" w:hAnsi="GHEA Grapalat" w:cs="Sylfaen"/>
          <w:sz w:val="20"/>
        </w:rPr>
        <w:t>դրույթներ</w:t>
      </w:r>
      <w:r w:rsidRPr="00FE4A6D">
        <w:rPr>
          <w:rFonts w:ascii="Arial LatArm" w:hAnsi="Arial LatArm" w:cs="Times Armenian"/>
          <w:sz w:val="20"/>
          <w:lang w:val="af-ZA"/>
        </w:rPr>
        <w:tab/>
      </w:r>
    </w:p>
    <w:p w14:paraId="1501A62C" w14:textId="77777777" w:rsidR="00096865" w:rsidRPr="00FE4A6D" w:rsidRDefault="00096865" w:rsidP="00EF3662">
      <w:pPr>
        <w:ind w:firstLine="1134"/>
        <w:jc w:val="both"/>
        <w:rPr>
          <w:rFonts w:ascii="Arial LatArm" w:hAnsi="Arial LatArm"/>
          <w:sz w:val="20"/>
          <w:lang w:val="af-ZA"/>
        </w:rPr>
      </w:pPr>
      <w:r w:rsidRPr="00FE4A6D">
        <w:rPr>
          <w:rFonts w:ascii="Arial LatArm" w:hAnsi="Arial LatArm"/>
          <w:sz w:val="20"/>
          <w:lang w:val="af-ZA"/>
        </w:rPr>
        <w:t>2.</w:t>
      </w:r>
      <w:r w:rsidRPr="00FE4A6D">
        <w:rPr>
          <w:rFonts w:ascii="Arial LatArm" w:hAnsi="Arial LatArm"/>
          <w:sz w:val="20"/>
          <w:lang w:val="af-ZA"/>
        </w:rPr>
        <w:tab/>
      </w:r>
      <w:r w:rsidRPr="00FE4A6D">
        <w:rPr>
          <w:rFonts w:ascii="GHEA Grapalat" w:hAnsi="GHEA Grapalat" w:cs="Sylfaen"/>
          <w:sz w:val="20"/>
        </w:rPr>
        <w:t>Ընթացակար</w:t>
      </w:r>
      <w:r w:rsidRPr="00FE4A6D">
        <w:rPr>
          <w:rFonts w:ascii="GHEA Grapalat" w:hAnsi="GHEA Grapalat" w:cs="Times Armenian"/>
          <w:sz w:val="20"/>
        </w:rPr>
        <w:t>գ</w:t>
      </w:r>
      <w:r w:rsidRPr="00FE4A6D">
        <w:rPr>
          <w:rFonts w:ascii="GHEA Grapalat" w:hAnsi="GHEA Grapalat" w:cs="Sylfaen"/>
          <w:sz w:val="20"/>
        </w:rPr>
        <w:t>ի</w:t>
      </w:r>
      <w:r w:rsidRPr="00FE4A6D">
        <w:rPr>
          <w:rFonts w:ascii="Arial LatArm" w:hAnsi="Arial LatArm" w:cs="Times Armenia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հայտը</w:t>
      </w:r>
      <w:r w:rsidRPr="00FE4A6D">
        <w:rPr>
          <w:rFonts w:ascii="Arial LatArm" w:hAnsi="Arial LatArm" w:cs="Times Armenian"/>
          <w:sz w:val="20"/>
          <w:lang w:val="af-ZA"/>
        </w:rPr>
        <w:tab/>
      </w:r>
    </w:p>
    <w:p w14:paraId="7B50B422" w14:textId="77777777" w:rsidR="00037DDE" w:rsidRPr="00FE4A6D" w:rsidRDefault="006F0D3F" w:rsidP="00EF3662">
      <w:pPr>
        <w:ind w:firstLine="1134"/>
        <w:jc w:val="both"/>
        <w:rPr>
          <w:rFonts w:ascii="Arial LatArm" w:hAnsi="Arial LatArm" w:cs="Times Armenian"/>
          <w:sz w:val="20"/>
          <w:lang w:val="af-ZA"/>
        </w:rPr>
      </w:pPr>
      <w:r w:rsidRPr="00FE4A6D">
        <w:rPr>
          <w:rFonts w:ascii="Arial LatArm" w:hAnsi="Arial LatArm"/>
          <w:sz w:val="20"/>
          <w:lang w:val="af-ZA"/>
        </w:rPr>
        <w:t>3</w:t>
      </w:r>
      <w:r w:rsidR="00096865" w:rsidRPr="00FE4A6D">
        <w:rPr>
          <w:rFonts w:ascii="Arial LatArm" w:hAnsi="Arial LatArm"/>
          <w:sz w:val="20"/>
          <w:lang w:val="af-ZA"/>
        </w:rPr>
        <w:t>.</w:t>
      </w:r>
      <w:r w:rsidR="00096865" w:rsidRPr="00FE4A6D">
        <w:rPr>
          <w:rFonts w:ascii="Arial LatArm" w:hAnsi="Arial LatArm"/>
          <w:sz w:val="20"/>
          <w:lang w:val="af-ZA"/>
        </w:rPr>
        <w:tab/>
      </w:r>
      <w:r w:rsidR="00096865" w:rsidRPr="00FE4A6D">
        <w:rPr>
          <w:rFonts w:ascii="GHEA Grapalat" w:hAnsi="GHEA Grapalat" w:cs="Sylfaen"/>
          <w:sz w:val="20"/>
        </w:rPr>
        <w:t>Հավելվածներ</w:t>
      </w:r>
      <w:r w:rsidR="00BE01AE" w:rsidRPr="00FE4A6D">
        <w:rPr>
          <w:rFonts w:ascii="Arial LatArm" w:hAnsi="Arial LatArm" w:cs="Times Armenian"/>
          <w:sz w:val="20"/>
          <w:lang w:val="af-ZA"/>
        </w:rPr>
        <w:t xml:space="preserve"> 1-</w:t>
      </w:r>
      <w:r w:rsidR="00334B2F" w:rsidRPr="00FE4A6D">
        <w:rPr>
          <w:rFonts w:ascii="Arial LatArm" w:hAnsi="Arial LatArm" w:cs="Times Armenian"/>
          <w:sz w:val="20"/>
          <w:lang w:val="af-ZA"/>
        </w:rPr>
        <w:t>6</w:t>
      </w:r>
      <w:r w:rsidR="00096865" w:rsidRPr="00FE4A6D">
        <w:rPr>
          <w:rFonts w:ascii="Arial LatArm" w:hAnsi="Arial LatArm" w:cs="Times Armenian"/>
          <w:sz w:val="20"/>
          <w:lang w:val="af-ZA"/>
        </w:rPr>
        <w:tab/>
      </w:r>
    </w:p>
    <w:p w14:paraId="621B677F" w14:textId="77777777" w:rsidR="00037DDE" w:rsidRPr="00FE4A6D" w:rsidRDefault="00037DDE" w:rsidP="00EF3662">
      <w:pPr>
        <w:ind w:firstLine="1134"/>
        <w:jc w:val="both"/>
        <w:rPr>
          <w:rFonts w:ascii="Arial LatArm" w:hAnsi="Arial LatArm" w:cs="Times Armenian"/>
          <w:sz w:val="20"/>
          <w:lang w:val="af-ZA"/>
        </w:rPr>
      </w:pPr>
    </w:p>
    <w:p w14:paraId="505E69BF" w14:textId="77777777" w:rsidR="00037DDE" w:rsidRPr="00FE4A6D" w:rsidRDefault="00037DDE" w:rsidP="00EF3662">
      <w:pPr>
        <w:ind w:firstLine="1134"/>
        <w:jc w:val="both"/>
        <w:rPr>
          <w:rFonts w:ascii="Arial LatArm" w:hAnsi="Arial LatArm" w:cs="Times Armenian"/>
          <w:sz w:val="20"/>
          <w:lang w:val="af-ZA"/>
        </w:rPr>
      </w:pPr>
    </w:p>
    <w:p w14:paraId="510BB2D5" w14:textId="77777777" w:rsidR="00037DDE" w:rsidRPr="00FE4A6D" w:rsidRDefault="00037DDE" w:rsidP="00EF3662">
      <w:pPr>
        <w:ind w:firstLine="1134"/>
        <w:jc w:val="both"/>
        <w:rPr>
          <w:rFonts w:ascii="Arial LatArm" w:hAnsi="Arial LatArm" w:cs="Times Armenian"/>
          <w:sz w:val="20"/>
          <w:lang w:val="af-ZA"/>
        </w:rPr>
      </w:pPr>
    </w:p>
    <w:p w14:paraId="48D8652D" w14:textId="77777777" w:rsidR="006265F4" w:rsidRPr="00FE4A6D" w:rsidRDefault="006265F4" w:rsidP="00EF3662">
      <w:pPr>
        <w:ind w:firstLine="1134"/>
        <w:jc w:val="both"/>
        <w:rPr>
          <w:rFonts w:ascii="Arial LatArm" w:hAnsi="Arial LatArm" w:cs="Times Armenian"/>
          <w:sz w:val="20"/>
          <w:lang w:val="af-ZA"/>
        </w:rPr>
      </w:pPr>
    </w:p>
    <w:p w14:paraId="30AE5A59" w14:textId="77777777" w:rsidR="00037DDE" w:rsidRPr="00FE4A6D" w:rsidRDefault="00037DDE" w:rsidP="00EF3662">
      <w:pPr>
        <w:ind w:firstLine="1134"/>
        <w:jc w:val="both"/>
        <w:rPr>
          <w:rFonts w:ascii="Arial LatArm" w:hAnsi="Arial LatArm" w:cs="Times Armenian"/>
          <w:sz w:val="20"/>
          <w:lang w:val="af-ZA"/>
        </w:rPr>
      </w:pPr>
    </w:p>
    <w:p w14:paraId="2BCCCA7F" w14:textId="77777777" w:rsidR="00A55E59" w:rsidRPr="00FE4A6D" w:rsidRDefault="00A55E59" w:rsidP="00EF3662">
      <w:pPr>
        <w:ind w:firstLine="1134"/>
        <w:jc w:val="both"/>
        <w:rPr>
          <w:rFonts w:ascii="Arial LatArm" w:hAnsi="Arial LatArm" w:cs="Times Armenian"/>
          <w:sz w:val="20"/>
          <w:lang w:val="af-ZA"/>
        </w:rPr>
      </w:pPr>
    </w:p>
    <w:p w14:paraId="6A812C85" w14:textId="77777777" w:rsidR="00096865" w:rsidRPr="00FE4A6D" w:rsidRDefault="007F3495" w:rsidP="00EF3662">
      <w:pPr>
        <w:ind w:firstLine="1134"/>
        <w:jc w:val="both"/>
        <w:rPr>
          <w:rFonts w:ascii="Arial LatArm" w:hAnsi="Arial LatArm" w:cs="Times Armenian"/>
          <w:sz w:val="20"/>
          <w:lang w:val="af-ZA"/>
        </w:rPr>
      </w:pPr>
      <w:r w:rsidRPr="00FE4A6D">
        <w:rPr>
          <w:rFonts w:ascii="Arial LatArm" w:hAnsi="Arial LatArm" w:cs="Times Armenian"/>
          <w:sz w:val="20"/>
          <w:lang w:val="af-ZA"/>
        </w:rPr>
        <w:t xml:space="preserve"> </w:t>
      </w:r>
      <w:r w:rsidR="00994A77" w:rsidRPr="00FE4A6D">
        <w:rPr>
          <w:rFonts w:ascii="Arial LatArm" w:hAnsi="Arial LatArm" w:cs="Times Armenian"/>
          <w:sz w:val="20"/>
          <w:lang w:val="af-ZA"/>
        </w:rPr>
        <w:br w:type="page"/>
      </w:r>
      <w:r w:rsidR="00096865" w:rsidRPr="00FE4A6D">
        <w:rPr>
          <w:rFonts w:ascii="Arial LatArm" w:hAnsi="Arial LatArm" w:cs="Times Armenian"/>
          <w:sz w:val="20"/>
          <w:lang w:val="af-ZA"/>
        </w:rPr>
        <w:lastRenderedPageBreak/>
        <w:tab/>
      </w:r>
    </w:p>
    <w:p w14:paraId="7895E7F8" w14:textId="7523BDC3" w:rsidR="00096865" w:rsidRPr="00FE4A6D" w:rsidRDefault="00096865" w:rsidP="00EF3662">
      <w:pPr>
        <w:jc w:val="both"/>
        <w:rPr>
          <w:rFonts w:ascii="Arial LatArm" w:hAnsi="Arial LatArm"/>
          <w:sz w:val="20"/>
          <w:lang w:val="af-ZA"/>
        </w:rPr>
      </w:pPr>
      <w:r w:rsidRPr="00FE4A6D">
        <w:rPr>
          <w:rFonts w:ascii="Arial LatArm" w:hAnsi="Arial LatArm"/>
          <w:sz w:val="20"/>
          <w:lang w:val="af-ZA"/>
        </w:rPr>
        <w:t xml:space="preserve">          </w:t>
      </w:r>
      <w:r w:rsidRPr="00FE4A6D">
        <w:rPr>
          <w:rFonts w:ascii="GHEA Grapalat" w:hAnsi="GHEA Grapalat" w:cs="Sylfaen"/>
          <w:sz w:val="20"/>
        </w:rPr>
        <w:t>Սույն</w:t>
      </w:r>
      <w:r w:rsidRPr="00FE4A6D">
        <w:rPr>
          <w:rFonts w:ascii="Arial LatArm" w:hAnsi="Arial LatArm" w:cs="Times Armenia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հրավերը</w:t>
      </w:r>
      <w:r w:rsidRPr="00FE4A6D">
        <w:rPr>
          <w:rFonts w:ascii="Arial LatArm" w:hAnsi="Arial LatArm" w:cs="Times Armenia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տրամադրվում</w:t>
      </w:r>
      <w:r w:rsidRPr="00FE4A6D">
        <w:rPr>
          <w:rFonts w:ascii="Arial LatArm" w:hAnsi="Arial LatArm" w:cs="Times Armenia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է</w:t>
      </w:r>
      <w:r w:rsidRPr="00FE4A6D">
        <w:rPr>
          <w:rFonts w:ascii="Arial LatArm" w:hAnsi="Arial LatArm" w:cs="Times Armenia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ի</w:t>
      </w:r>
      <w:r w:rsidRPr="00FE4A6D">
        <w:rPr>
          <w:rFonts w:ascii="Arial LatArm" w:hAnsi="Arial LatArm" w:cs="Times Armenia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լրումն</w:t>
      </w:r>
      <w:r w:rsidRPr="00FE4A6D">
        <w:rPr>
          <w:rFonts w:ascii="Arial LatArm" w:hAnsi="Arial LatArm"/>
          <w:sz w:val="20"/>
          <w:lang w:val="af-ZA"/>
        </w:rPr>
        <w:t xml:space="preserve"> </w:t>
      </w:r>
      <w:r w:rsidR="00EC4863" w:rsidRPr="00EC4863">
        <w:rPr>
          <w:rFonts w:ascii="Sylfaen" w:hAnsi="Sylfaen"/>
          <w:b/>
          <w:bCs/>
        </w:rPr>
        <w:t>ՀՀԿՄԱ</w:t>
      </w:r>
      <w:r w:rsidR="00EC4863" w:rsidRPr="00EC4863">
        <w:rPr>
          <w:rFonts w:ascii="Sylfaen" w:hAnsi="Sylfaen"/>
          <w:b/>
          <w:bCs/>
          <w:lang w:val="af-ZA"/>
        </w:rPr>
        <w:t>7</w:t>
      </w:r>
      <w:r w:rsidR="00EC4863" w:rsidRPr="00EC4863">
        <w:rPr>
          <w:rFonts w:ascii="Sylfaen" w:hAnsi="Sylfaen"/>
          <w:b/>
          <w:bCs/>
        </w:rPr>
        <w:t>ՀԴ</w:t>
      </w:r>
      <w:r w:rsidR="00EC4863" w:rsidRPr="00EC4863">
        <w:rPr>
          <w:rFonts w:ascii="Sylfaen" w:hAnsi="Sylfaen"/>
          <w:b/>
          <w:bCs/>
          <w:lang w:val="af-ZA"/>
        </w:rPr>
        <w:t xml:space="preserve">-ԳՀ- </w:t>
      </w:r>
      <w:r w:rsidR="00EC4863" w:rsidRPr="00EC4863">
        <w:rPr>
          <w:rFonts w:ascii="Sylfaen" w:hAnsi="Sylfaen"/>
          <w:b/>
          <w:bCs/>
        </w:rPr>
        <w:t>ԱՊՁԲ</w:t>
      </w:r>
      <w:r w:rsidR="00EC4863" w:rsidRPr="00EC4863">
        <w:rPr>
          <w:rFonts w:ascii="Sylfaen" w:hAnsi="Sylfaen"/>
          <w:b/>
          <w:bCs/>
          <w:lang w:val="af-ZA"/>
        </w:rPr>
        <w:t>-202</w:t>
      </w:r>
      <w:r w:rsidR="00AF55F5">
        <w:rPr>
          <w:rFonts w:ascii="Sylfaen" w:hAnsi="Sylfaen"/>
          <w:b/>
          <w:bCs/>
          <w:lang w:val="af-ZA"/>
        </w:rPr>
        <w:t>6</w:t>
      </w:r>
      <w:r w:rsidR="00EC4863" w:rsidRPr="00EC4863">
        <w:rPr>
          <w:rFonts w:ascii="Sylfaen" w:hAnsi="Sylfaen"/>
          <w:b/>
          <w:bCs/>
          <w:lang w:val="af-ZA"/>
        </w:rPr>
        <w:t>/0</w:t>
      </w:r>
      <w:r w:rsidR="00AF55F5">
        <w:rPr>
          <w:rFonts w:ascii="Sylfaen" w:hAnsi="Sylfaen"/>
          <w:b/>
          <w:bCs/>
          <w:lang w:val="af-ZA"/>
        </w:rPr>
        <w:t>1</w:t>
      </w:r>
      <w:r w:rsidR="00EC4863">
        <w:rPr>
          <w:rFonts w:ascii="Sylfaen" w:hAnsi="Sylfaen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ծածկա</w:t>
      </w:r>
      <w:r w:rsidRPr="00FE4A6D">
        <w:rPr>
          <w:rFonts w:ascii="GHEA Grapalat" w:hAnsi="GHEA Grapalat" w:cs="Times Armenian"/>
          <w:sz w:val="20"/>
        </w:rPr>
        <w:t>գ</w:t>
      </w:r>
      <w:r w:rsidRPr="00FE4A6D">
        <w:rPr>
          <w:rFonts w:ascii="GHEA Grapalat" w:hAnsi="GHEA Grapalat" w:cs="Sylfaen"/>
          <w:sz w:val="20"/>
        </w:rPr>
        <w:t>րով</w:t>
      </w:r>
      <w:r w:rsidRPr="00FE4A6D">
        <w:rPr>
          <w:rFonts w:ascii="Arial LatArm" w:hAnsi="Arial LatArm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անցկացվող</w:t>
      </w:r>
      <w:r w:rsidRPr="00FE4A6D">
        <w:rPr>
          <w:rFonts w:ascii="Arial LatArm" w:hAnsi="Arial LatArm" w:cs="Times Armenian"/>
          <w:sz w:val="20"/>
          <w:lang w:val="af-ZA"/>
        </w:rPr>
        <w:t xml:space="preserve"> </w:t>
      </w:r>
      <w:r w:rsidR="00FD6146" w:rsidRPr="00FE4A6D">
        <w:rPr>
          <w:rFonts w:ascii="GHEA Grapalat" w:hAnsi="GHEA Grapalat" w:cs="Sylfaen"/>
          <w:sz w:val="20"/>
        </w:rPr>
        <w:t>Գնանաշման</w:t>
      </w:r>
      <w:r w:rsidR="00FD6146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D6146" w:rsidRPr="00FE4A6D">
        <w:rPr>
          <w:rFonts w:ascii="GHEA Grapalat" w:hAnsi="GHEA Grapalat" w:cs="Sylfaen"/>
          <w:sz w:val="20"/>
        </w:rPr>
        <w:t>հարցման</w:t>
      </w:r>
      <w:r w:rsidRPr="00FE4A6D">
        <w:rPr>
          <w:rFonts w:ascii="Arial LatArm" w:hAnsi="Arial LatArm" w:cs="Times Armenian"/>
          <w:sz w:val="20"/>
          <w:lang w:val="af-ZA"/>
        </w:rPr>
        <w:t xml:space="preserve"> (</w:t>
      </w:r>
      <w:r w:rsidRPr="00FE4A6D">
        <w:rPr>
          <w:rFonts w:ascii="GHEA Grapalat" w:hAnsi="GHEA Grapalat" w:cs="Sylfaen"/>
          <w:sz w:val="20"/>
        </w:rPr>
        <w:t>այսուհետև</w:t>
      </w:r>
      <w:r w:rsidRPr="00FE4A6D">
        <w:rPr>
          <w:rFonts w:ascii="Arial LatArm" w:hAnsi="Arial LatArm" w:cs="Times Armenian"/>
          <w:sz w:val="20"/>
          <w:lang w:val="af-ZA"/>
        </w:rPr>
        <w:t xml:space="preserve">` </w:t>
      </w:r>
      <w:r w:rsidRPr="00FE4A6D">
        <w:rPr>
          <w:rFonts w:ascii="GHEA Grapalat" w:hAnsi="GHEA Grapalat" w:cs="Sylfaen"/>
          <w:sz w:val="20"/>
        </w:rPr>
        <w:t>ընթացակար</w:t>
      </w:r>
      <w:r w:rsidRPr="00FE4A6D">
        <w:rPr>
          <w:rFonts w:ascii="GHEA Grapalat" w:hAnsi="GHEA Grapalat" w:cs="Times Armenian"/>
          <w:sz w:val="20"/>
        </w:rPr>
        <w:t>գ</w:t>
      </w:r>
      <w:r w:rsidRPr="00FE4A6D">
        <w:rPr>
          <w:rFonts w:ascii="Arial LatArm" w:hAnsi="Arial LatArm" w:cs="Times Armenian"/>
          <w:sz w:val="20"/>
          <w:lang w:val="af-ZA"/>
        </w:rPr>
        <w:t xml:space="preserve">) </w:t>
      </w:r>
      <w:r w:rsidRPr="00FE4A6D">
        <w:rPr>
          <w:rFonts w:ascii="GHEA Grapalat" w:hAnsi="GHEA Grapalat" w:cs="Sylfaen"/>
          <w:sz w:val="20"/>
        </w:rPr>
        <w:t>հայտարարության</w:t>
      </w:r>
      <w:r w:rsidR="004D5671" w:rsidRPr="00FE4A6D">
        <w:rPr>
          <w:rFonts w:ascii="GHEA Grapalat" w:hAnsi="GHEA Grapalat" w:cs="Times Armenian"/>
          <w:sz w:val="20"/>
          <w:lang w:val="af-ZA"/>
        </w:rPr>
        <w:t>։</w:t>
      </w:r>
    </w:p>
    <w:p w14:paraId="29F10663" w14:textId="0BA6CA84" w:rsidR="00096865" w:rsidRPr="00FE4A6D" w:rsidRDefault="00096865" w:rsidP="00FE4A6D">
      <w:pPr>
        <w:pStyle w:val="a3"/>
        <w:spacing w:line="240" w:lineRule="auto"/>
        <w:ind w:firstLine="0"/>
        <w:jc w:val="left"/>
        <w:rPr>
          <w:b/>
          <w:i w:val="0"/>
          <w:lang w:val="af-ZA"/>
        </w:rPr>
      </w:pPr>
      <w:r w:rsidRPr="00FE4A6D">
        <w:rPr>
          <w:rFonts w:ascii="Sylfaen" w:hAnsi="Sylfaen" w:cs="Sylfaen"/>
        </w:rPr>
        <w:t>Սույն</w:t>
      </w:r>
      <w:r w:rsidRPr="00FE4A6D">
        <w:rPr>
          <w:rFonts w:cs="Times Armenian"/>
          <w:lang w:val="af-ZA"/>
        </w:rPr>
        <w:t xml:space="preserve"> </w:t>
      </w:r>
      <w:r w:rsidRPr="00FE4A6D">
        <w:rPr>
          <w:rFonts w:ascii="Sylfaen" w:hAnsi="Sylfaen" w:cs="Sylfaen"/>
        </w:rPr>
        <w:t>հրավերը</w:t>
      </w:r>
      <w:r w:rsidRPr="00FE4A6D">
        <w:rPr>
          <w:rFonts w:cs="Times Armenian"/>
          <w:lang w:val="af-ZA"/>
        </w:rPr>
        <w:t xml:space="preserve"> </w:t>
      </w:r>
      <w:r w:rsidRPr="00FE4A6D">
        <w:rPr>
          <w:rFonts w:ascii="Sylfaen" w:hAnsi="Sylfaen" w:cs="Sylfaen"/>
        </w:rPr>
        <w:t>կազմվել</w:t>
      </w:r>
      <w:r w:rsidRPr="00FE4A6D">
        <w:rPr>
          <w:rFonts w:cs="Times Armenian"/>
          <w:lang w:val="af-ZA"/>
        </w:rPr>
        <w:t xml:space="preserve"> </w:t>
      </w:r>
      <w:r w:rsidRPr="00FE4A6D">
        <w:rPr>
          <w:rFonts w:ascii="Sylfaen" w:hAnsi="Sylfaen" w:cs="Sylfaen"/>
        </w:rPr>
        <w:t>է</w:t>
      </w:r>
      <w:r w:rsidRPr="00FE4A6D">
        <w:rPr>
          <w:rFonts w:cs="Times Armenian"/>
          <w:lang w:val="af-ZA"/>
        </w:rPr>
        <w:t xml:space="preserve"> </w:t>
      </w:r>
      <w:r w:rsidRPr="00FE4A6D">
        <w:rPr>
          <w:rFonts w:ascii="Sylfaen" w:hAnsi="Sylfaen" w:cs="Sylfaen"/>
        </w:rPr>
        <w:t>գնումների</w:t>
      </w:r>
      <w:r w:rsidRPr="00FE4A6D">
        <w:rPr>
          <w:rFonts w:cs="Times Armenian"/>
          <w:lang w:val="af-ZA"/>
        </w:rPr>
        <w:t xml:space="preserve"> </w:t>
      </w:r>
      <w:r w:rsidRPr="00FE4A6D">
        <w:rPr>
          <w:rFonts w:ascii="Sylfaen" w:hAnsi="Sylfaen" w:cs="Sylfaen"/>
        </w:rPr>
        <w:t>մասին</w:t>
      </w:r>
      <w:r w:rsidRPr="00FE4A6D">
        <w:rPr>
          <w:rFonts w:cs="Sylfaen"/>
          <w:lang w:val="af-ZA"/>
        </w:rPr>
        <w:t xml:space="preserve"> </w:t>
      </w:r>
      <w:r w:rsidRPr="00FE4A6D">
        <w:rPr>
          <w:rFonts w:ascii="Sylfaen" w:hAnsi="Sylfaen" w:cs="Sylfaen"/>
        </w:rPr>
        <w:t>ՀՀ</w:t>
      </w:r>
      <w:r w:rsidRPr="00FE4A6D">
        <w:rPr>
          <w:rFonts w:cs="Times Armenian"/>
          <w:lang w:val="af-ZA"/>
        </w:rPr>
        <w:t xml:space="preserve"> </w:t>
      </w:r>
      <w:r w:rsidRPr="00FE4A6D">
        <w:rPr>
          <w:rFonts w:ascii="Sylfaen" w:hAnsi="Sylfaen" w:cs="Sylfaen"/>
        </w:rPr>
        <w:t>օրենսդրության</w:t>
      </w:r>
      <w:r w:rsidRPr="00FE4A6D">
        <w:rPr>
          <w:rFonts w:cs="Times Armenian"/>
          <w:lang w:val="af-ZA"/>
        </w:rPr>
        <w:t xml:space="preserve">, </w:t>
      </w:r>
      <w:r w:rsidRPr="00FE4A6D">
        <w:rPr>
          <w:rFonts w:ascii="Sylfaen" w:hAnsi="Sylfaen" w:cs="Sylfaen"/>
        </w:rPr>
        <w:t>այդ</w:t>
      </w:r>
      <w:r w:rsidRPr="00FE4A6D">
        <w:rPr>
          <w:rFonts w:cs="Times Armenian"/>
          <w:lang w:val="af-ZA"/>
        </w:rPr>
        <w:t xml:space="preserve"> </w:t>
      </w:r>
      <w:r w:rsidRPr="00FE4A6D">
        <w:rPr>
          <w:rFonts w:ascii="Sylfaen" w:hAnsi="Sylfaen" w:cs="Sylfaen"/>
        </w:rPr>
        <w:t>թվում</w:t>
      </w:r>
      <w:r w:rsidRPr="00FE4A6D">
        <w:rPr>
          <w:rFonts w:cs="Times Armenian"/>
          <w:lang w:val="af-ZA"/>
        </w:rPr>
        <w:t>`</w:t>
      </w:r>
      <w:r w:rsidRPr="00FE4A6D">
        <w:rPr>
          <w:lang w:val="af-ZA"/>
        </w:rPr>
        <w:t xml:space="preserve"> </w:t>
      </w:r>
      <w:r w:rsidR="00A76C15" w:rsidRPr="00FE4A6D">
        <w:rPr>
          <w:lang w:val="af-ZA"/>
        </w:rPr>
        <w:t>«</w:t>
      </w:r>
      <w:r w:rsidRPr="00FE4A6D">
        <w:rPr>
          <w:rFonts w:ascii="Sylfaen" w:hAnsi="Sylfaen" w:cs="Sylfaen"/>
        </w:rPr>
        <w:t>Գնումների</w:t>
      </w:r>
      <w:r w:rsidRPr="00FE4A6D">
        <w:rPr>
          <w:rFonts w:cs="Times Armenian"/>
          <w:lang w:val="af-ZA"/>
        </w:rPr>
        <w:t xml:space="preserve"> </w:t>
      </w:r>
      <w:r w:rsidRPr="00FE4A6D">
        <w:rPr>
          <w:rFonts w:ascii="Sylfaen" w:hAnsi="Sylfaen" w:cs="Sylfaen"/>
        </w:rPr>
        <w:t>մասին</w:t>
      </w:r>
      <w:r w:rsidR="00A76C15" w:rsidRPr="00FE4A6D">
        <w:rPr>
          <w:lang w:val="af-ZA"/>
        </w:rPr>
        <w:t>»</w:t>
      </w:r>
      <w:r w:rsidRPr="00FE4A6D">
        <w:rPr>
          <w:lang w:val="af-ZA"/>
        </w:rPr>
        <w:t xml:space="preserve"> </w:t>
      </w:r>
      <w:r w:rsidRPr="00FE4A6D">
        <w:rPr>
          <w:rFonts w:ascii="Sylfaen" w:hAnsi="Sylfaen" w:cs="Sylfaen"/>
        </w:rPr>
        <w:t>ՀՀ</w:t>
      </w:r>
      <w:r w:rsidRPr="00FE4A6D">
        <w:rPr>
          <w:rFonts w:cs="Times Armenian"/>
          <w:lang w:val="af-ZA"/>
        </w:rPr>
        <w:t xml:space="preserve"> </w:t>
      </w:r>
      <w:r w:rsidRPr="00FE4A6D">
        <w:rPr>
          <w:rFonts w:ascii="Sylfaen" w:hAnsi="Sylfaen" w:cs="Sylfaen"/>
        </w:rPr>
        <w:t>օրենքի</w:t>
      </w:r>
      <w:r w:rsidRPr="00FE4A6D">
        <w:rPr>
          <w:rFonts w:cs="Times Armenian"/>
          <w:lang w:val="af-ZA"/>
        </w:rPr>
        <w:t xml:space="preserve"> (</w:t>
      </w:r>
      <w:r w:rsidRPr="00FE4A6D">
        <w:rPr>
          <w:rFonts w:ascii="Sylfaen" w:hAnsi="Sylfaen" w:cs="Sylfaen"/>
        </w:rPr>
        <w:t>այսուհետ</w:t>
      </w:r>
      <w:r w:rsidRPr="00FE4A6D">
        <w:rPr>
          <w:rFonts w:cs="Times Armenian"/>
          <w:lang w:val="af-ZA"/>
        </w:rPr>
        <w:t xml:space="preserve">` </w:t>
      </w:r>
      <w:r w:rsidRPr="00FE4A6D">
        <w:rPr>
          <w:rFonts w:ascii="Sylfaen" w:hAnsi="Sylfaen" w:cs="Sylfaen"/>
        </w:rPr>
        <w:t>Օրենք</w:t>
      </w:r>
      <w:r w:rsidRPr="00FE4A6D">
        <w:rPr>
          <w:rFonts w:cs="Times Armenian"/>
          <w:lang w:val="af-ZA"/>
        </w:rPr>
        <w:t>)</w:t>
      </w:r>
      <w:r w:rsidR="00C43524" w:rsidRPr="00FE4A6D">
        <w:rPr>
          <w:rFonts w:cs="Times Armenian"/>
          <w:lang w:val="af-ZA"/>
        </w:rPr>
        <w:t>,</w:t>
      </w:r>
      <w:r w:rsidRPr="00FE4A6D">
        <w:rPr>
          <w:rFonts w:cs="Times Armenian"/>
          <w:lang w:val="af-ZA"/>
        </w:rPr>
        <w:t xml:space="preserve"> </w:t>
      </w:r>
      <w:r w:rsidRPr="00FE4A6D">
        <w:rPr>
          <w:rFonts w:ascii="Sylfaen" w:hAnsi="Sylfaen" w:cs="Sylfaen"/>
        </w:rPr>
        <w:t>ՀՀ</w:t>
      </w:r>
      <w:r w:rsidRPr="00FE4A6D">
        <w:rPr>
          <w:rFonts w:cs="Times Armenian"/>
          <w:lang w:val="af-ZA"/>
        </w:rPr>
        <w:t xml:space="preserve"> </w:t>
      </w:r>
      <w:r w:rsidRPr="00FE4A6D">
        <w:rPr>
          <w:rFonts w:ascii="Sylfaen" w:hAnsi="Sylfaen" w:cs="Sylfaen"/>
        </w:rPr>
        <w:t>կառավարության</w:t>
      </w:r>
      <w:r w:rsidRPr="00FE4A6D">
        <w:rPr>
          <w:rFonts w:cs="Times Armenian"/>
          <w:lang w:val="af-ZA"/>
        </w:rPr>
        <w:t xml:space="preserve"> 201</w:t>
      </w:r>
      <w:r w:rsidR="00955E87" w:rsidRPr="00FE4A6D">
        <w:rPr>
          <w:rFonts w:cs="Times Armenian"/>
          <w:lang w:val="af-ZA"/>
        </w:rPr>
        <w:t>7</w:t>
      </w:r>
      <w:r w:rsidRPr="00FE4A6D">
        <w:rPr>
          <w:rFonts w:ascii="Sylfaen" w:hAnsi="Sylfaen" w:cs="Sylfaen"/>
        </w:rPr>
        <w:t>թ</w:t>
      </w:r>
      <w:r w:rsidRPr="00FE4A6D">
        <w:rPr>
          <w:rFonts w:cs="Times Armenian"/>
          <w:lang w:val="af-ZA"/>
        </w:rPr>
        <w:t>.</w:t>
      </w:r>
      <w:r w:rsidR="009F18D0" w:rsidRPr="00FE4A6D">
        <w:rPr>
          <w:rFonts w:cs="Times Armenian"/>
          <w:lang w:val="af-ZA"/>
        </w:rPr>
        <w:t xml:space="preserve"> </w:t>
      </w:r>
      <w:r w:rsidR="009F18D0" w:rsidRPr="00FE4A6D">
        <w:rPr>
          <w:rFonts w:ascii="Sylfaen" w:hAnsi="Sylfaen" w:cs="Sylfaen"/>
          <w:lang w:val="af-ZA"/>
        </w:rPr>
        <w:t>մայիսի</w:t>
      </w:r>
      <w:r w:rsidR="009F18D0" w:rsidRPr="00FE4A6D">
        <w:rPr>
          <w:rFonts w:cs="Times Armenian"/>
          <w:lang w:val="af-ZA"/>
        </w:rPr>
        <w:t xml:space="preserve"> 4-</w:t>
      </w:r>
      <w:r w:rsidR="009F18D0" w:rsidRPr="00FE4A6D">
        <w:rPr>
          <w:rFonts w:ascii="Sylfaen" w:hAnsi="Sylfaen" w:cs="Sylfaen"/>
          <w:lang w:val="af-ZA"/>
        </w:rPr>
        <w:t>ի</w:t>
      </w:r>
      <w:r w:rsidR="009F18D0" w:rsidRPr="00FE4A6D">
        <w:rPr>
          <w:rFonts w:cs="Times Armenian"/>
          <w:lang w:val="af-ZA"/>
        </w:rPr>
        <w:t xml:space="preserve"> </w:t>
      </w:r>
      <w:r w:rsidRPr="00FE4A6D">
        <w:rPr>
          <w:rFonts w:cs="Times Armenian"/>
          <w:lang w:val="af-ZA"/>
        </w:rPr>
        <w:t xml:space="preserve">N </w:t>
      </w:r>
      <w:r w:rsidR="009F18D0" w:rsidRPr="00FE4A6D">
        <w:rPr>
          <w:rFonts w:cs="Times Armenian"/>
          <w:lang w:val="af-ZA"/>
        </w:rPr>
        <w:t>526-</w:t>
      </w:r>
      <w:r w:rsidRPr="00FE4A6D">
        <w:rPr>
          <w:rFonts w:ascii="Sylfaen" w:hAnsi="Sylfaen" w:cs="Sylfaen"/>
        </w:rPr>
        <w:t>Ն</w:t>
      </w:r>
      <w:r w:rsidRPr="00FE4A6D">
        <w:rPr>
          <w:rFonts w:cs="Times Armenian"/>
          <w:lang w:val="af-ZA"/>
        </w:rPr>
        <w:t xml:space="preserve"> </w:t>
      </w:r>
      <w:r w:rsidRPr="00FE4A6D">
        <w:rPr>
          <w:rFonts w:ascii="Sylfaen" w:hAnsi="Sylfaen" w:cs="Sylfaen"/>
        </w:rPr>
        <w:t>որոշմամբ</w:t>
      </w:r>
      <w:r w:rsidRPr="00FE4A6D">
        <w:rPr>
          <w:rFonts w:cs="Times Armenian"/>
          <w:lang w:val="af-ZA"/>
        </w:rPr>
        <w:t xml:space="preserve"> </w:t>
      </w:r>
      <w:r w:rsidRPr="00FE4A6D">
        <w:rPr>
          <w:rFonts w:ascii="Sylfaen" w:hAnsi="Sylfaen" w:cs="Sylfaen"/>
        </w:rPr>
        <w:t>հաստատված</w:t>
      </w:r>
      <w:r w:rsidRPr="00FE4A6D">
        <w:rPr>
          <w:rFonts w:cs="Times Armenian"/>
          <w:lang w:val="af-ZA"/>
        </w:rPr>
        <w:t xml:space="preserve"> </w:t>
      </w:r>
      <w:r w:rsidR="00A76C15" w:rsidRPr="00FE4A6D">
        <w:rPr>
          <w:rFonts w:cs="Times Armenian"/>
          <w:lang w:val="af-ZA"/>
        </w:rPr>
        <w:t>«</w:t>
      </w:r>
      <w:r w:rsidRPr="00FE4A6D">
        <w:rPr>
          <w:rFonts w:ascii="Sylfaen" w:hAnsi="Sylfaen" w:cs="Sylfaen"/>
        </w:rPr>
        <w:t>Գնումների</w:t>
      </w:r>
      <w:r w:rsidRPr="00FE4A6D">
        <w:rPr>
          <w:rFonts w:cs="Times Armenian"/>
          <w:lang w:val="af-ZA"/>
        </w:rPr>
        <w:t xml:space="preserve"> </w:t>
      </w:r>
      <w:r w:rsidRPr="00FE4A6D">
        <w:rPr>
          <w:rFonts w:ascii="Sylfaen" w:hAnsi="Sylfaen" w:cs="Sylfaen"/>
        </w:rPr>
        <w:t>գործընթացի</w:t>
      </w:r>
      <w:r w:rsidRPr="00FE4A6D">
        <w:rPr>
          <w:rFonts w:cs="Times Armenian"/>
          <w:lang w:val="af-ZA"/>
        </w:rPr>
        <w:t xml:space="preserve"> </w:t>
      </w:r>
      <w:r w:rsidRPr="00FE4A6D">
        <w:rPr>
          <w:rFonts w:ascii="Sylfaen" w:hAnsi="Sylfaen" w:cs="Sylfaen"/>
        </w:rPr>
        <w:t>կազմակերպման</w:t>
      </w:r>
      <w:r w:rsidR="003C53D4" w:rsidRPr="00FE4A6D">
        <w:rPr>
          <w:lang w:val="af-ZA"/>
        </w:rPr>
        <w:t>»</w:t>
      </w:r>
      <w:r w:rsidRPr="00FE4A6D">
        <w:rPr>
          <w:lang w:val="af-ZA"/>
        </w:rPr>
        <w:t xml:space="preserve"> </w:t>
      </w:r>
      <w:r w:rsidRPr="00FE4A6D">
        <w:rPr>
          <w:rFonts w:ascii="Sylfaen" w:hAnsi="Sylfaen" w:cs="Sylfaen"/>
        </w:rPr>
        <w:t>կարգի</w:t>
      </w:r>
      <w:r w:rsidRPr="00FE4A6D">
        <w:rPr>
          <w:rFonts w:cs="Times Armenian"/>
          <w:lang w:val="af-ZA"/>
        </w:rPr>
        <w:t xml:space="preserve"> (</w:t>
      </w:r>
      <w:r w:rsidRPr="00FE4A6D">
        <w:rPr>
          <w:rFonts w:ascii="Sylfaen" w:hAnsi="Sylfaen" w:cs="Sylfaen"/>
        </w:rPr>
        <w:t>այսուհետ</w:t>
      </w:r>
      <w:r w:rsidRPr="00FE4A6D">
        <w:rPr>
          <w:rFonts w:cs="Times Armenian"/>
          <w:lang w:val="af-ZA"/>
        </w:rPr>
        <w:t xml:space="preserve">` </w:t>
      </w:r>
      <w:r w:rsidRPr="00FE4A6D">
        <w:rPr>
          <w:rFonts w:ascii="Sylfaen" w:hAnsi="Sylfaen" w:cs="Sylfaen"/>
        </w:rPr>
        <w:t>Կարգ</w:t>
      </w:r>
      <w:r w:rsidRPr="00FE4A6D">
        <w:rPr>
          <w:rFonts w:cs="Times Armenian"/>
          <w:lang w:val="af-ZA"/>
        </w:rPr>
        <w:t>)</w:t>
      </w:r>
      <w:r w:rsidR="00F40D4D" w:rsidRPr="00FE4A6D">
        <w:rPr>
          <w:rFonts w:cs="Times Armenian"/>
          <w:lang w:val="af-ZA"/>
        </w:rPr>
        <w:t xml:space="preserve"> </w:t>
      </w:r>
      <w:r w:rsidRPr="00FE4A6D">
        <w:rPr>
          <w:rFonts w:ascii="Sylfaen" w:hAnsi="Sylfaen" w:cs="Sylfaen"/>
        </w:rPr>
        <w:t>և</w:t>
      </w:r>
      <w:r w:rsidRPr="00FE4A6D">
        <w:rPr>
          <w:rFonts w:cs="Times Armenian"/>
          <w:lang w:val="af-ZA"/>
        </w:rPr>
        <w:t xml:space="preserve"> </w:t>
      </w:r>
      <w:r w:rsidRPr="00FE4A6D">
        <w:rPr>
          <w:rFonts w:ascii="Sylfaen" w:hAnsi="Sylfaen" w:cs="Sylfaen"/>
        </w:rPr>
        <w:t>այլ</w:t>
      </w:r>
      <w:r w:rsidRPr="00FE4A6D">
        <w:rPr>
          <w:rFonts w:cs="Times Armenian"/>
          <w:lang w:val="af-ZA"/>
        </w:rPr>
        <w:t xml:space="preserve"> </w:t>
      </w:r>
      <w:r w:rsidRPr="00FE4A6D">
        <w:rPr>
          <w:rFonts w:ascii="Sylfaen" w:hAnsi="Sylfaen" w:cs="Sylfaen"/>
        </w:rPr>
        <w:t>իրավական</w:t>
      </w:r>
      <w:r w:rsidRPr="00FE4A6D">
        <w:rPr>
          <w:rFonts w:cs="Times Armenian"/>
          <w:lang w:val="af-ZA"/>
        </w:rPr>
        <w:t xml:space="preserve"> </w:t>
      </w:r>
      <w:r w:rsidRPr="00FE4A6D">
        <w:rPr>
          <w:rFonts w:ascii="Sylfaen" w:hAnsi="Sylfaen" w:cs="Sylfaen"/>
        </w:rPr>
        <w:t>ակտերի</w:t>
      </w:r>
      <w:r w:rsidRPr="00FE4A6D">
        <w:rPr>
          <w:rFonts w:cs="Times Armenian"/>
          <w:lang w:val="af-ZA"/>
        </w:rPr>
        <w:t xml:space="preserve"> </w:t>
      </w:r>
      <w:r w:rsidRPr="00FE4A6D">
        <w:rPr>
          <w:rFonts w:ascii="Sylfaen" w:hAnsi="Sylfaen" w:cs="Sylfaen"/>
        </w:rPr>
        <w:t>պահանջներին</w:t>
      </w:r>
      <w:r w:rsidRPr="00FE4A6D">
        <w:rPr>
          <w:rFonts w:cs="Times Armenian"/>
          <w:lang w:val="af-ZA"/>
        </w:rPr>
        <w:t xml:space="preserve"> </w:t>
      </w:r>
      <w:r w:rsidRPr="00FE4A6D">
        <w:rPr>
          <w:rFonts w:ascii="Sylfaen" w:hAnsi="Sylfaen" w:cs="Sylfaen"/>
        </w:rPr>
        <w:t>համապատասխան</w:t>
      </w:r>
      <w:r w:rsidRPr="00FE4A6D">
        <w:rPr>
          <w:rFonts w:cs="Times Armenian"/>
          <w:lang w:val="af-ZA"/>
        </w:rPr>
        <w:t xml:space="preserve"> </w:t>
      </w:r>
      <w:r w:rsidRPr="00FE4A6D">
        <w:rPr>
          <w:rFonts w:ascii="Sylfaen" w:hAnsi="Sylfaen" w:cs="Sylfaen"/>
        </w:rPr>
        <w:t>և</w:t>
      </w:r>
      <w:r w:rsidRPr="00FE4A6D">
        <w:rPr>
          <w:rFonts w:cs="Times Armenian"/>
          <w:lang w:val="af-ZA"/>
        </w:rPr>
        <w:t xml:space="preserve"> </w:t>
      </w:r>
      <w:r w:rsidRPr="00FE4A6D">
        <w:rPr>
          <w:rFonts w:ascii="Sylfaen" w:hAnsi="Sylfaen" w:cs="Sylfaen"/>
        </w:rPr>
        <w:t>նպատակ</w:t>
      </w:r>
      <w:r w:rsidRPr="00FE4A6D">
        <w:rPr>
          <w:rFonts w:cs="Times Armenian"/>
          <w:lang w:val="af-ZA"/>
        </w:rPr>
        <w:t xml:space="preserve"> </w:t>
      </w:r>
      <w:r w:rsidRPr="00FE4A6D">
        <w:rPr>
          <w:rFonts w:ascii="Sylfaen" w:hAnsi="Sylfaen" w:cs="Sylfaen"/>
        </w:rPr>
        <w:t>ունի</w:t>
      </w:r>
      <w:r w:rsidRPr="00FE4A6D">
        <w:rPr>
          <w:rFonts w:cs="Sylfaen"/>
          <w:lang w:val="af-ZA"/>
        </w:rPr>
        <w:t xml:space="preserve"> </w:t>
      </w:r>
      <w:r w:rsidR="00895C90" w:rsidRPr="00895C90">
        <w:rPr>
          <w:rFonts w:ascii="Sylfaen" w:hAnsi="Sylfaen"/>
          <w:b/>
          <w:bCs/>
          <w:lang w:val="hy-AM"/>
        </w:rPr>
        <w:t xml:space="preserve">ՀՀ Կոտայքի մարզի </w:t>
      </w:r>
      <w:r w:rsidR="00EC4863" w:rsidRPr="00EC4863">
        <w:rPr>
          <w:rStyle w:val="aff7"/>
          <w:rFonts w:ascii="Sylfaen" w:hAnsi="Sylfaen"/>
          <w:b/>
          <w:bCs/>
          <w:lang w:val="hy-AM"/>
        </w:rPr>
        <w:t>&lt;&lt;Աբովյանի թիվ 7 հիմնական դպրոց&gt;&gt;ՊՈԱԿ</w:t>
      </w:r>
      <w:r w:rsidR="00EC4863">
        <w:rPr>
          <w:rStyle w:val="aff7"/>
          <w:rFonts w:ascii="Sylfaen" w:hAnsi="Sylfaen"/>
          <w:lang w:val="hy-AM"/>
        </w:rPr>
        <w:t>-</w:t>
      </w:r>
      <w:r w:rsidR="00A00E74" w:rsidRPr="00FE4A6D">
        <w:rPr>
          <w:rFonts w:ascii="Sylfaen" w:hAnsi="Sylfaen" w:cs="Sylfaen"/>
        </w:rPr>
        <w:t>ի</w:t>
      </w:r>
      <w:r w:rsidR="00A00E74" w:rsidRPr="00FE4A6D">
        <w:rPr>
          <w:rFonts w:cs="Sylfaen"/>
          <w:lang w:val="af-ZA"/>
        </w:rPr>
        <w:t xml:space="preserve"> (</w:t>
      </w:r>
      <w:r w:rsidR="00A00E74" w:rsidRPr="00FE4A6D">
        <w:rPr>
          <w:rFonts w:ascii="Sylfaen" w:hAnsi="Sylfaen" w:cs="Sylfaen"/>
        </w:rPr>
        <w:t>այսուհետ</w:t>
      </w:r>
      <w:r w:rsidR="00A00E74" w:rsidRPr="00FE4A6D">
        <w:rPr>
          <w:rFonts w:cs="Sylfaen"/>
          <w:lang w:val="af-ZA"/>
        </w:rPr>
        <w:t xml:space="preserve">` </w:t>
      </w:r>
      <w:r w:rsidR="00A00E74" w:rsidRPr="00FE4A6D">
        <w:rPr>
          <w:rFonts w:ascii="Sylfaen" w:hAnsi="Sylfaen" w:cs="Sylfaen"/>
        </w:rPr>
        <w:t>պատվիրատու</w:t>
      </w:r>
      <w:r w:rsidR="00A00E74" w:rsidRPr="00FE4A6D">
        <w:rPr>
          <w:rFonts w:cs="Sylfaen"/>
          <w:lang w:val="af-ZA"/>
        </w:rPr>
        <w:t>)</w:t>
      </w:r>
      <w:r w:rsidRPr="00FE4A6D">
        <w:rPr>
          <w:rFonts w:cs="Sylfaen"/>
          <w:lang w:val="af-ZA"/>
        </w:rPr>
        <w:t xml:space="preserve"> </w:t>
      </w:r>
      <w:r w:rsidRPr="00FE4A6D">
        <w:rPr>
          <w:rFonts w:ascii="Sylfaen" w:hAnsi="Sylfaen" w:cs="Sylfaen"/>
        </w:rPr>
        <w:t>կողմից</w:t>
      </w:r>
      <w:r w:rsidRPr="00FE4A6D">
        <w:rPr>
          <w:rFonts w:cs="Sylfaen"/>
          <w:lang w:val="af-ZA"/>
        </w:rPr>
        <w:t xml:space="preserve"> </w:t>
      </w:r>
      <w:r w:rsidRPr="00FE4A6D">
        <w:rPr>
          <w:rFonts w:ascii="Sylfaen" w:hAnsi="Sylfaen" w:cs="Sylfaen"/>
        </w:rPr>
        <w:t>հայտարարված</w:t>
      </w:r>
      <w:r w:rsidRPr="00FE4A6D">
        <w:rPr>
          <w:rFonts w:cs="Sylfaen"/>
          <w:lang w:val="af-ZA"/>
        </w:rPr>
        <w:t xml:space="preserve"> </w:t>
      </w:r>
      <w:r w:rsidRPr="00FE4A6D">
        <w:rPr>
          <w:rFonts w:ascii="Sylfaen" w:hAnsi="Sylfaen" w:cs="Sylfaen"/>
        </w:rPr>
        <w:t>ընթացակարգին</w:t>
      </w:r>
      <w:r w:rsidR="000604CF" w:rsidRPr="00FE4A6D">
        <w:rPr>
          <w:rFonts w:cs="Sylfaen"/>
          <w:lang w:val="af-ZA"/>
        </w:rPr>
        <w:t xml:space="preserve"> </w:t>
      </w:r>
      <w:r w:rsidRPr="00FE4A6D">
        <w:rPr>
          <w:rFonts w:ascii="Sylfaen" w:hAnsi="Sylfaen" w:cs="Sylfaen"/>
        </w:rPr>
        <w:t>մասնակցելու</w:t>
      </w:r>
      <w:r w:rsidRPr="00FE4A6D">
        <w:rPr>
          <w:rFonts w:cs="Sylfaen"/>
          <w:lang w:val="af-ZA"/>
        </w:rPr>
        <w:t xml:space="preserve"> </w:t>
      </w:r>
      <w:r w:rsidRPr="00FE4A6D">
        <w:rPr>
          <w:rFonts w:ascii="Sylfaen" w:hAnsi="Sylfaen" w:cs="Sylfaen"/>
        </w:rPr>
        <w:t>մտադրություն</w:t>
      </w:r>
      <w:r w:rsidRPr="00FE4A6D">
        <w:rPr>
          <w:rFonts w:cs="Sylfaen"/>
          <w:lang w:val="af-ZA"/>
        </w:rPr>
        <w:t xml:space="preserve"> </w:t>
      </w:r>
      <w:r w:rsidRPr="00FE4A6D">
        <w:rPr>
          <w:rFonts w:ascii="Sylfaen" w:hAnsi="Sylfaen" w:cs="Sylfaen"/>
        </w:rPr>
        <w:t>ունեցող</w:t>
      </w:r>
      <w:r w:rsidRPr="00FE4A6D">
        <w:rPr>
          <w:rFonts w:cs="Sylfaen"/>
          <w:lang w:val="af-ZA"/>
        </w:rPr>
        <w:t xml:space="preserve"> </w:t>
      </w:r>
      <w:r w:rsidRPr="00FE4A6D">
        <w:rPr>
          <w:rFonts w:ascii="Sylfaen" w:hAnsi="Sylfaen" w:cs="Sylfaen"/>
        </w:rPr>
        <w:t>անձանց</w:t>
      </w:r>
      <w:r w:rsidRPr="00FE4A6D">
        <w:rPr>
          <w:rFonts w:cs="Sylfaen"/>
          <w:lang w:val="af-ZA"/>
        </w:rPr>
        <w:t xml:space="preserve"> (</w:t>
      </w:r>
      <w:r w:rsidRPr="00FE4A6D">
        <w:rPr>
          <w:rFonts w:ascii="Sylfaen" w:hAnsi="Sylfaen" w:cs="Sylfaen"/>
        </w:rPr>
        <w:t>այսուհետ</w:t>
      </w:r>
      <w:r w:rsidRPr="00FE4A6D">
        <w:rPr>
          <w:rFonts w:cs="Sylfaen"/>
          <w:lang w:val="af-ZA"/>
        </w:rPr>
        <w:t>`</w:t>
      </w:r>
      <w:r w:rsidRPr="00FE4A6D">
        <w:rPr>
          <w:rFonts w:cs="Times Armenian"/>
          <w:lang w:val="af-ZA"/>
        </w:rPr>
        <w:t xml:space="preserve">  </w:t>
      </w:r>
      <w:r w:rsidR="003D0075" w:rsidRPr="00FE4A6D">
        <w:rPr>
          <w:rFonts w:ascii="Sylfaen" w:hAnsi="Sylfaen" w:cs="Sylfaen"/>
        </w:rPr>
        <w:t>մ</w:t>
      </w:r>
      <w:r w:rsidRPr="00FE4A6D">
        <w:rPr>
          <w:rFonts w:ascii="Sylfaen" w:hAnsi="Sylfaen" w:cs="Sylfaen"/>
        </w:rPr>
        <w:t>ասնակից</w:t>
      </w:r>
      <w:r w:rsidRPr="00FE4A6D">
        <w:rPr>
          <w:rFonts w:cs="Times Armenian"/>
          <w:lang w:val="af-ZA"/>
        </w:rPr>
        <w:t xml:space="preserve">) </w:t>
      </w:r>
      <w:r w:rsidRPr="00FE4A6D">
        <w:rPr>
          <w:rFonts w:ascii="Sylfaen" w:hAnsi="Sylfaen" w:cs="Sylfaen"/>
        </w:rPr>
        <w:t>տեղեկացնելու</w:t>
      </w:r>
      <w:r w:rsidRPr="00FE4A6D">
        <w:rPr>
          <w:rFonts w:cs="Times Armenian"/>
          <w:lang w:val="af-ZA"/>
        </w:rPr>
        <w:t xml:space="preserve"> </w:t>
      </w:r>
      <w:r w:rsidRPr="00FE4A6D">
        <w:rPr>
          <w:rFonts w:ascii="Sylfaen" w:hAnsi="Sylfaen" w:cs="Sylfaen"/>
        </w:rPr>
        <w:t>ընթացակարգի</w:t>
      </w:r>
      <w:r w:rsidRPr="00FE4A6D">
        <w:rPr>
          <w:rFonts w:cs="Times Armenian"/>
          <w:lang w:val="af-ZA"/>
        </w:rPr>
        <w:t xml:space="preserve"> </w:t>
      </w:r>
      <w:r w:rsidRPr="00FE4A6D">
        <w:rPr>
          <w:rFonts w:ascii="Sylfaen" w:hAnsi="Sylfaen" w:cs="Sylfaen"/>
        </w:rPr>
        <w:t>պայմանների</w:t>
      </w:r>
      <w:r w:rsidRPr="00FE4A6D">
        <w:rPr>
          <w:rFonts w:cs="Times Armenian"/>
          <w:lang w:val="af-ZA"/>
        </w:rPr>
        <w:t xml:space="preserve">` </w:t>
      </w:r>
      <w:r w:rsidRPr="00FE4A6D">
        <w:rPr>
          <w:rFonts w:ascii="Sylfaen" w:hAnsi="Sylfaen" w:cs="Sylfaen"/>
        </w:rPr>
        <w:t>գնման</w:t>
      </w:r>
      <w:r w:rsidRPr="00FE4A6D">
        <w:rPr>
          <w:rFonts w:cs="Times Armenian"/>
          <w:lang w:val="af-ZA"/>
        </w:rPr>
        <w:t xml:space="preserve"> </w:t>
      </w:r>
      <w:r w:rsidRPr="00FE4A6D">
        <w:rPr>
          <w:rFonts w:ascii="Sylfaen" w:hAnsi="Sylfaen" w:cs="Sylfaen"/>
        </w:rPr>
        <w:t>առարկայի</w:t>
      </w:r>
      <w:r w:rsidRPr="00FE4A6D">
        <w:rPr>
          <w:rFonts w:cs="Times Armenian"/>
          <w:lang w:val="af-ZA"/>
        </w:rPr>
        <w:t xml:space="preserve">, </w:t>
      </w:r>
      <w:r w:rsidRPr="00FE4A6D">
        <w:rPr>
          <w:rFonts w:ascii="Sylfaen" w:hAnsi="Sylfaen" w:cs="Sylfaen"/>
        </w:rPr>
        <w:t>ընթացակարգի</w:t>
      </w:r>
      <w:r w:rsidRPr="00FE4A6D">
        <w:rPr>
          <w:rFonts w:cs="Times Armenian"/>
          <w:lang w:val="af-ZA"/>
        </w:rPr>
        <w:t xml:space="preserve"> </w:t>
      </w:r>
      <w:r w:rsidRPr="00FE4A6D">
        <w:rPr>
          <w:rFonts w:ascii="Sylfaen" w:hAnsi="Sylfaen" w:cs="Sylfaen"/>
        </w:rPr>
        <w:t>անցկացման</w:t>
      </w:r>
      <w:r w:rsidRPr="00FE4A6D">
        <w:rPr>
          <w:rFonts w:cs="Times Armenian"/>
          <w:lang w:val="af-ZA"/>
        </w:rPr>
        <w:t xml:space="preserve">, </w:t>
      </w:r>
      <w:r w:rsidR="002E7EE1" w:rsidRPr="00FE4A6D">
        <w:rPr>
          <w:rFonts w:ascii="Sylfaen" w:hAnsi="Sylfaen" w:cs="Sylfaen"/>
          <w:lang w:val="hy-AM"/>
        </w:rPr>
        <w:t>ընտրված</w:t>
      </w:r>
      <w:r w:rsidR="002E7EE1" w:rsidRPr="00FE4A6D">
        <w:rPr>
          <w:rFonts w:cs="Sylfaen"/>
          <w:lang w:val="hy-AM"/>
        </w:rPr>
        <w:t xml:space="preserve"> </w:t>
      </w:r>
      <w:r w:rsidR="002E7EE1" w:rsidRPr="00FE4A6D">
        <w:rPr>
          <w:rFonts w:ascii="Sylfaen" w:hAnsi="Sylfaen" w:cs="Sylfaen"/>
          <w:lang w:val="hy-AM"/>
        </w:rPr>
        <w:t>մասնակցին</w:t>
      </w:r>
      <w:r w:rsidRPr="00FE4A6D">
        <w:rPr>
          <w:rFonts w:cs="Times Armenian"/>
          <w:lang w:val="af-ZA"/>
        </w:rPr>
        <w:t xml:space="preserve"> </w:t>
      </w:r>
      <w:r w:rsidRPr="00FE4A6D">
        <w:rPr>
          <w:rFonts w:ascii="Sylfaen" w:hAnsi="Sylfaen" w:cs="Sylfaen"/>
        </w:rPr>
        <w:t>որոշելու</w:t>
      </w:r>
      <w:r w:rsidRPr="00FE4A6D">
        <w:rPr>
          <w:rFonts w:cs="Times Armenian"/>
          <w:lang w:val="af-ZA"/>
        </w:rPr>
        <w:t xml:space="preserve"> </w:t>
      </w:r>
      <w:r w:rsidRPr="00FE4A6D">
        <w:rPr>
          <w:rFonts w:ascii="Sylfaen" w:hAnsi="Sylfaen" w:cs="Sylfaen"/>
        </w:rPr>
        <w:t>և</w:t>
      </w:r>
      <w:r w:rsidRPr="00FE4A6D">
        <w:rPr>
          <w:rFonts w:cs="Times Armenian"/>
          <w:lang w:val="af-ZA"/>
        </w:rPr>
        <w:t xml:space="preserve"> </w:t>
      </w:r>
      <w:r w:rsidRPr="00FE4A6D">
        <w:rPr>
          <w:rFonts w:ascii="Sylfaen" w:hAnsi="Sylfaen" w:cs="Sylfaen"/>
        </w:rPr>
        <w:t>նրա</w:t>
      </w:r>
      <w:r w:rsidRPr="00FE4A6D">
        <w:rPr>
          <w:rFonts w:cs="Times Armenian"/>
          <w:lang w:val="af-ZA"/>
        </w:rPr>
        <w:t xml:space="preserve"> </w:t>
      </w:r>
      <w:r w:rsidRPr="00FE4A6D">
        <w:rPr>
          <w:rFonts w:ascii="Sylfaen" w:hAnsi="Sylfaen" w:cs="Sylfaen"/>
        </w:rPr>
        <w:t>հետ</w:t>
      </w:r>
      <w:r w:rsidRPr="00FE4A6D">
        <w:rPr>
          <w:rFonts w:cs="Times Armenian"/>
          <w:lang w:val="af-ZA"/>
        </w:rPr>
        <w:t xml:space="preserve"> </w:t>
      </w:r>
      <w:r w:rsidRPr="00FE4A6D">
        <w:rPr>
          <w:rFonts w:ascii="Sylfaen" w:hAnsi="Sylfaen" w:cs="Sylfaen"/>
        </w:rPr>
        <w:t>պայմանագիր</w:t>
      </w:r>
      <w:r w:rsidRPr="00FE4A6D">
        <w:rPr>
          <w:rFonts w:cs="Times Armenian"/>
          <w:lang w:val="af-ZA"/>
        </w:rPr>
        <w:t xml:space="preserve"> </w:t>
      </w:r>
      <w:r w:rsidRPr="00FE4A6D">
        <w:rPr>
          <w:rFonts w:ascii="Sylfaen" w:hAnsi="Sylfaen" w:cs="Sylfaen"/>
        </w:rPr>
        <w:t>կնքելու</w:t>
      </w:r>
      <w:r w:rsidRPr="00FE4A6D">
        <w:rPr>
          <w:rFonts w:cs="Times Armenian"/>
          <w:lang w:val="af-ZA"/>
        </w:rPr>
        <w:t xml:space="preserve"> </w:t>
      </w:r>
      <w:r w:rsidRPr="00FE4A6D">
        <w:rPr>
          <w:rFonts w:ascii="Sylfaen" w:hAnsi="Sylfaen" w:cs="Sylfaen"/>
        </w:rPr>
        <w:t>մասին</w:t>
      </w:r>
      <w:r w:rsidRPr="00FE4A6D">
        <w:rPr>
          <w:rFonts w:cs="Times Armenian"/>
          <w:lang w:val="af-ZA"/>
        </w:rPr>
        <w:t xml:space="preserve">, </w:t>
      </w:r>
      <w:r w:rsidRPr="00FE4A6D">
        <w:rPr>
          <w:rFonts w:ascii="Sylfaen" w:hAnsi="Sylfaen" w:cs="Sylfaen"/>
        </w:rPr>
        <w:t>ինչպես</w:t>
      </w:r>
      <w:r w:rsidRPr="00FE4A6D">
        <w:rPr>
          <w:rFonts w:cs="Times Armenian"/>
          <w:lang w:val="af-ZA"/>
        </w:rPr>
        <w:t xml:space="preserve"> </w:t>
      </w:r>
      <w:r w:rsidRPr="00FE4A6D">
        <w:rPr>
          <w:rFonts w:ascii="Sylfaen" w:hAnsi="Sylfaen" w:cs="Sylfaen"/>
        </w:rPr>
        <w:t>նաև</w:t>
      </w:r>
      <w:r w:rsidRPr="00FE4A6D">
        <w:rPr>
          <w:rFonts w:cs="Times Armenian"/>
          <w:lang w:val="af-ZA"/>
        </w:rPr>
        <w:t xml:space="preserve"> </w:t>
      </w:r>
      <w:r w:rsidRPr="00FE4A6D">
        <w:rPr>
          <w:rFonts w:ascii="Sylfaen" w:hAnsi="Sylfaen" w:cs="Sylfaen"/>
        </w:rPr>
        <w:t>օժանդակելու</w:t>
      </w:r>
      <w:r w:rsidRPr="00FE4A6D">
        <w:rPr>
          <w:rFonts w:cs="Times Armenian"/>
          <w:lang w:val="af-ZA"/>
        </w:rPr>
        <w:t xml:space="preserve"> </w:t>
      </w:r>
      <w:r w:rsidRPr="00FE4A6D">
        <w:rPr>
          <w:rFonts w:ascii="Sylfaen" w:hAnsi="Sylfaen" w:cs="Sylfaen"/>
        </w:rPr>
        <w:t>ընթացակարգի</w:t>
      </w:r>
      <w:r w:rsidRPr="00FE4A6D">
        <w:rPr>
          <w:rFonts w:cs="Times Armenian"/>
          <w:lang w:val="af-ZA"/>
        </w:rPr>
        <w:t xml:space="preserve"> </w:t>
      </w:r>
      <w:r w:rsidRPr="00FE4A6D">
        <w:rPr>
          <w:rFonts w:ascii="Sylfaen" w:hAnsi="Sylfaen" w:cs="Sylfaen"/>
        </w:rPr>
        <w:t>հայտը</w:t>
      </w:r>
      <w:r w:rsidRPr="00FE4A6D">
        <w:rPr>
          <w:rFonts w:cs="Times Armenian"/>
          <w:lang w:val="af-ZA"/>
        </w:rPr>
        <w:t xml:space="preserve"> </w:t>
      </w:r>
      <w:r w:rsidRPr="00FE4A6D">
        <w:rPr>
          <w:rFonts w:ascii="Sylfaen" w:hAnsi="Sylfaen" w:cs="Sylfaen"/>
        </w:rPr>
        <w:t>պատրաստելիս</w:t>
      </w:r>
      <w:r w:rsidR="004D5671" w:rsidRPr="00FE4A6D">
        <w:rPr>
          <w:rFonts w:ascii="Tahoma" w:hAnsi="Tahoma" w:cs="Tahoma"/>
          <w:lang w:val="af-ZA"/>
        </w:rPr>
        <w:t>։</w:t>
      </w:r>
    </w:p>
    <w:p w14:paraId="1E8ED005" w14:textId="77777777" w:rsidR="00096865" w:rsidRPr="00FE4A6D" w:rsidRDefault="00096865" w:rsidP="00EF3662">
      <w:pPr>
        <w:ind w:firstLine="567"/>
        <w:jc w:val="both"/>
        <w:rPr>
          <w:rFonts w:ascii="Arial LatArm" w:hAnsi="Arial LatArm"/>
          <w:sz w:val="20"/>
          <w:lang w:val="af-ZA"/>
        </w:rPr>
      </w:pPr>
      <w:r w:rsidRPr="00FE4A6D">
        <w:rPr>
          <w:rFonts w:ascii="GHEA Grapalat" w:hAnsi="GHEA Grapalat" w:cs="Sylfaen"/>
          <w:sz w:val="20"/>
        </w:rPr>
        <w:t>Հայտեր</w:t>
      </w:r>
      <w:r w:rsidRPr="00FE4A6D">
        <w:rPr>
          <w:rFonts w:ascii="Arial LatArm" w:hAnsi="Arial LatArm" w:cs="Times Armenia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կարող</w:t>
      </w:r>
      <w:r w:rsidRPr="00FE4A6D">
        <w:rPr>
          <w:rFonts w:ascii="Arial LatArm" w:hAnsi="Arial LatArm" w:cs="Times Armenia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են</w:t>
      </w:r>
      <w:r w:rsidRPr="00FE4A6D">
        <w:rPr>
          <w:rFonts w:ascii="Arial LatArm" w:hAnsi="Arial LatArm" w:cs="Times Armenia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ներկայացնել</w:t>
      </w:r>
      <w:r w:rsidRPr="00FE4A6D">
        <w:rPr>
          <w:rFonts w:ascii="Arial LatArm" w:hAnsi="Arial LatArm" w:cs="Times Armenia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բոլոր</w:t>
      </w:r>
      <w:r w:rsidR="00B2681D"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անձիք</w:t>
      </w:r>
      <w:r w:rsidRPr="00FE4A6D">
        <w:rPr>
          <w:rFonts w:ascii="Arial LatArm" w:hAnsi="Arial LatArm" w:cs="Times Armenian"/>
          <w:sz w:val="20"/>
          <w:lang w:val="af-ZA"/>
        </w:rPr>
        <w:t xml:space="preserve">, </w:t>
      </w:r>
      <w:r w:rsidRPr="00FE4A6D">
        <w:rPr>
          <w:rFonts w:ascii="GHEA Grapalat" w:hAnsi="GHEA Grapalat" w:cs="Sylfaen"/>
          <w:sz w:val="20"/>
        </w:rPr>
        <w:t>անկախ</w:t>
      </w:r>
      <w:r w:rsidRPr="00FE4A6D">
        <w:rPr>
          <w:rFonts w:ascii="Arial LatArm" w:hAnsi="Arial LatArm" w:cs="Times Armenia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նրանց</w:t>
      </w:r>
      <w:r w:rsidRPr="00FE4A6D">
        <w:rPr>
          <w:rFonts w:ascii="Arial LatArm" w:hAnsi="Arial LatArm" w:cs="Times Armenian"/>
          <w:sz w:val="20"/>
          <w:lang w:val="af-ZA"/>
        </w:rPr>
        <w:t xml:space="preserve">` </w:t>
      </w:r>
      <w:r w:rsidRPr="00FE4A6D">
        <w:rPr>
          <w:rFonts w:ascii="GHEA Grapalat" w:hAnsi="GHEA Grapalat" w:cs="Sylfaen"/>
          <w:sz w:val="20"/>
        </w:rPr>
        <w:t>օտարերկրյա</w:t>
      </w:r>
      <w:r w:rsidRPr="00FE4A6D">
        <w:rPr>
          <w:rFonts w:ascii="Arial LatArm" w:hAnsi="Arial LatArm" w:cs="Times Armenia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ֆիզիկական</w:t>
      </w:r>
      <w:r w:rsidRPr="00FE4A6D">
        <w:rPr>
          <w:rFonts w:ascii="Arial LatArm" w:hAnsi="Arial LatArm" w:cs="Times Armenia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անձ</w:t>
      </w:r>
      <w:r w:rsidRPr="00FE4A6D">
        <w:rPr>
          <w:rFonts w:ascii="Arial LatArm" w:hAnsi="Arial LatArm" w:cs="Times Armenian"/>
          <w:sz w:val="20"/>
          <w:lang w:val="af-ZA"/>
        </w:rPr>
        <w:t xml:space="preserve">, </w:t>
      </w:r>
      <w:r w:rsidRPr="00FE4A6D">
        <w:rPr>
          <w:rFonts w:ascii="GHEA Grapalat" w:hAnsi="GHEA Grapalat" w:cs="Sylfaen"/>
          <w:sz w:val="20"/>
        </w:rPr>
        <w:t>կազմակերպություն</w:t>
      </w:r>
      <w:r w:rsidRPr="00FE4A6D">
        <w:rPr>
          <w:rFonts w:ascii="Arial LatArm" w:hAnsi="Arial LatArm" w:cs="Times Armenian"/>
          <w:sz w:val="20"/>
          <w:lang w:val="af-ZA"/>
        </w:rPr>
        <w:t xml:space="preserve">, </w:t>
      </w:r>
      <w:r w:rsidRPr="00FE4A6D">
        <w:rPr>
          <w:rFonts w:ascii="GHEA Grapalat" w:hAnsi="GHEA Grapalat" w:cs="Sylfaen"/>
          <w:sz w:val="20"/>
        </w:rPr>
        <w:t>քաղաքացիություն</w:t>
      </w:r>
      <w:r w:rsidRPr="00FE4A6D">
        <w:rPr>
          <w:rFonts w:ascii="Arial LatArm" w:hAnsi="Arial LatArm" w:cs="Times Armenia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չունեցող</w:t>
      </w:r>
      <w:r w:rsidRPr="00FE4A6D">
        <w:rPr>
          <w:rFonts w:ascii="Arial LatArm" w:hAnsi="Arial LatArm" w:cs="Times Armenia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անձ</w:t>
      </w:r>
      <w:r w:rsidRPr="00FE4A6D">
        <w:rPr>
          <w:rFonts w:ascii="Arial LatArm" w:hAnsi="Arial LatArm" w:cs="Times Armenia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լինելու</w:t>
      </w:r>
      <w:r w:rsidRPr="00FE4A6D">
        <w:rPr>
          <w:rFonts w:ascii="Arial LatArm" w:hAnsi="Arial LatArm" w:cs="Times Armenia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հան</w:t>
      </w:r>
      <w:r w:rsidRPr="00FE4A6D">
        <w:rPr>
          <w:rFonts w:ascii="GHEA Grapalat" w:hAnsi="GHEA Grapalat" w:cs="Times Armenian"/>
          <w:sz w:val="20"/>
        </w:rPr>
        <w:t>գ</w:t>
      </w:r>
      <w:r w:rsidRPr="00FE4A6D">
        <w:rPr>
          <w:rFonts w:ascii="GHEA Grapalat" w:hAnsi="GHEA Grapalat" w:cs="Sylfaen"/>
          <w:sz w:val="20"/>
        </w:rPr>
        <w:t>ամանքից</w:t>
      </w:r>
      <w:r w:rsidR="004D5671" w:rsidRPr="00FE4A6D">
        <w:rPr>
          <w:rFonts w:ascii="GHEA Grapalat" w:hAnsi="GHEA Grapalat" w:cs="Times Armenian"/>
          <w:sz w:val="20"/>
          <w:lang w:val="af-ZA"/>
        </w:rPr>
        <w:t>։</w:t>
      </w:r>
    </w:p>
    <w:p w14:paraId="67CF114D" w14:textId="77777777" w:rsidR="00096865" w:rsidRPr="00FE4A6D" w:rsidRDefault="00096865" w:rsidP="00EF3662">
      <w:pPr>
        <w:ind w:firstLine="567"/>
        <w:jc w:val="both"/>
        <w:rPr>
          <w:rFonts w:ascii="Arial LatArm" w:hAnsi="Arial LatArm" w:cs="Times Armenian"/>
          <w:sz w:val="20"/>
          <w:lang w:val="af-ZA"/>
        </w:rPr>
      </w:pPr>
      <w:r w:rsidRPr="00FE4A6D">
        <w:rPr>
          <w:rFonts w:ascii="GHEA Grapalat" w:hAnsi="GHEA Grapalat" w:cs="Sylfaen"/>
          <w:sz w:val="20"/>
        </w:rPr>
        <w:t>Սույն</w:t>
      </w:r>
      <w:r w:rsidRPr="00FE4A6D">
        <w:rPr>
          <w:rFonts w:ascii="Arial LatArm" w:hAnsi="Arial LatArm" w:cs="Times Armenia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ընթացակար</w:t>
      </w:r>
      <w:r w:rsidRPr="00FE4A6D">
        <w:rPr>
          <w:rFonts w:ascii="GHEA Grapalat" w:hAnsi="GHEA Grapalat" w:cs="Times Armenian"/>
          <w:sz w:val="20"/>
        </w:rPr>
        <w:t>գ</w:t>
      </w:r>
      <w:r w:rsidRPr="00FE4A6D">
        <w:rPr>
          <w:rFonts w:ascii="GHEA Grapalat" w:hAnsi="GHEA Grapalat" w:cs="Sylfaen"/>
          <w:sz w:val="20"/>
        </w:rPr>
        <w:t>ի</w:t>
      </w:r>
      <w:r w:rsidRPr="00FE4A6D">
        <w:rPr>
          <w:rFonts w:ascii="Arial LatArm" w:hAnsi="Arial LatArm" w:cs="Times Armenia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հետ</w:t>
      </w:r>
      <w:r w:rsidRPr="00FE4A6D">
        <w:rPr>
          <w:rFonts w:ascii="Arial LatArm" w:hAnsi="Arial LatArm" w:cs="Times Armenia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կապված</w:t>
      </w:r>
      <w:r w:rsidRPr="00FE4A6D">
        <w:rPr>
          <w:rFonts w:ascii="Arial LatArm" w:hAnsi="Arial LatArm" w:cs="Times Armenia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հարաբերությունների</w:t>
      </w:r>
      <w:r w:rsidRPr="00FE4A6D">
        <w:rPr>
          <w:rFonts w:ascii="Arial LatArm" w:hAnsi="Arial LatArm" w:cs="Times Armenia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նկատմամբ</w:t>
      </w:r>
      <w:r w:rsidRPr="00FE4A6D">
        <w:rPr>
          <w:rFonts w:ascii="Arial LatArm" w:hAnsi="Arial LatArm" w:cs="Times Armenia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կիրառվում</w:t>
      </w:r>
      <w:r w:rsidRPr="00FE4A6D">
        <w:rPr>
          <w:rFonts w:ascii="Arial LatArm" w:hAnsi="Arial LatArm" w:cs="Times Armenia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է</w:t>
      </w:r>
      <w:r w:rsidRPr="00FE4A6D">
        <w:rPr>
          <w:rFonts w:ascii="Arial LatArm" w:hAnsi="Arial LatArm" w:cs="Times Armenia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Հայաստանի</w:t>
      </w:r>
      <w:r w:rsidRPr="00FE4A6D">
        <w:rPr>
          <w:rFonts w:ascii="Arial LatArm" w:hAnsi="Arial LatArm" w:cs="Times Armenia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Հանրապետության</w:t>
      </w:r>
      <w:r w:rsidRPr="00FE4A6D">
        <w:rPr>
          <w:rFonts w:ascii="Arial LatArm" w:hAnsi="Arial LatArm" w:cs="Times Armenia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իրավունքը</w:t>
      </w:r>
      <w:r w:rsidR="004D5671" w:rsidRPr="00FE4A6D">
        <w:rPr>
          <w:rFonts w:ascii="GHEA Grapalat" w:hAnsi="GHEA Grapalat" w:cs="Times Armenian"/>
          <w:sz w:val="20"/>
          <w:lang w:val="af-ZA"/>
        </w:rPr>
        <w:t>։</w:t>
      </w:r>
      <w:r w:rsidRPr="00FE4A6D">
        <w:rPr>
          <w:rFonts w:ascii="Arial LatArm" w:hAnsi="Arial LatArm" w:cs="Times Armenia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Սույն</w:t>
      </w:r>
      <w:r w:rsidRPr="00FE4A6D">
        <w:rPr>
          <w:rFonts w:ascii="Arial LatArm" w:hAnsi="Arial LatArm" w:cs="Times Armenia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ընթացակար</w:t>
      </w:r>
      <w:r w:rsidRPr="00FE4A6D">
        <w:rPr>
          <w:rFonts w:ascii="GHEA Grapalat" w:hAnsi="GHEA Grapalat" w:cs="Times Armenian"/>
          <w:sz w:val="20"/>
        </w:rPr>
        <w:t>գ</w:t>
      </w:r>
      <w:r w:rsidRPr="00FE4A6D">
        <w:rPr>
          <w:rFonts w:ascii="GHEA Grapalat" w:hAnsi="GHEA Grapalat" w:cs="Sylfaen"/>
          <w:sz w:val="20"/>
        </w:rPr>
        <w:t>ի</w:t>
      </w:r>
      <w:r w:rsidRPr="00FE4A6D">
        <w:rPr>
          <w:rFonts w:ascii="Arial LatArm" w:hAnsi="Arial LatArm" w:cs="Times Armenia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հետ</w:t>
      </w:r>
      <w:r w:rsidRPr="00FE4A6D">
        <w:rPr>
          <w:rFonts w:ascii="Arial LatArm" w:hAnsi="Arial LatArm" w:cs="Times Armenia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կապված</w:t>
      </w:r>
      <w:r w:rsidRPr="00FE4A6D">
        <w:rPr>
          <w:rFonts w:ascii="Arial LatArm" w:hAnsi="Arial LatArm" w:cs="Times Armenia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վեճերը</w:t>
      </w:r>
      <w:r w:rsidRPr="00FE4A6D">
        <w:rPr>
          <w:rFonts w:ascii="Arial LatArm" w:hAnsi="Arial LatArm" w:cs="Times Armenia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ենթակա</w:t>
      </w:r>
      <w:r w:rsidRPr="00FE4A6D">
        <w:rPr>
          <w:rFonts w:ascii="Arial LatArm" w:hAnsi="Arial LatArm" w:cs="Times Armenia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են</w:t>
      </w:r>
      <w:r w:rsidRPr="00FE4A6D">
        <w:rPr>
          <w:rFonts w:ascii="Arial LatArm" w:hAnsi="Arial LatArm" w:cs="Times Armenia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քննության</w:t>
      </w:r>
      <w:r w:rsidRPr="00FE4A6D">
        <w:rPr>
          <w:rFonts w:ascii="Arial LatArm" w:hAnsi="Arial LatArm" w:cs="Times Armenia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Հայաստանի</w:t>
      </w:r>
      <w:r w:rsidRPr="00FE4A6D">
        <w:rPr>
          <w:rFonts w:ascii="Arial LatArm" w:hAnsi="Arial LatArm" w:cs="Times Armenia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Հանրապետության</w:t>
      </w:r>
      <w:r w:rsidRPr="00FE4A6D">
        <w:rPr>
          <w:rFonts w:ascii="Arial LatArm" w:hAnsi="Arial LatArm" w:cs="Times Armenia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դատարաններում</w:t>
      </w:r>
      <w:r w:rsidR="004D5671" w:rsidRPr="00FE4A6D">
        <w:rPr>
          <w:rFonts w:ascii="GHEA Grapalat" w:hAnsi="GHEA Grapalat" w:cs="Times Armenian"/>
          <w:sz w:val="20"/>
          <w:lang w:val="af-ZA"/>
        </w:rPr>
        <w:t>։</w:t>
      </w:r>
      <w:r w:rsidR="00F5653D" w:rsidRPr="00FE4A6D">
        <w:rPr>
          <w:rFonts w:ascii="Arial LatArm" w:hAnsi="Arial LatArm" w:cs="Times Armenian"/>
          <w:sz w:val="20"/>
          <w:lang w:val="af-ZA"/>
        </w:rPr>
        <w:t xml:space="preserve"> </w:t>
      </w:r>
    </w:p>
    <w:p w14:paraId="0DD7ADBD" w14:textId="70B53E70" w:rsidR="00096865" w:rsidRPr="00FE4A6D" w:rsidRDefault="00A81DD5" w:rsidP="0058324C">
      <w:pPr>
        <w:pStyle w:val="23"/>
        <w:spacing w:line="240" w:lineRule="auto"/>
        <w:ind w:firstLine="0"/>
        <w:rPr>
          <w:rFonts w:ascii="Arial LatArm" w:hAnsi="Arial LatArm"/>
          <w:szCs w:val="22"/>
        </w:rPr>
      </w:pPr>
      <w:r w:rsidRPr="00FE4A6D">
        <w:rPr>
          <w:rFonts w:ascii="Sylfaen" w:hAnsi="Sylfaen" w:cs="Sylfaen"/>
        </w:rPr>
        <w:t>Գնահատող</w:t>
      </w:r>
      <w:r w:rsidRPr="00FE4A6D">
        <w:rPr>
          <w:rFonts w:ascii="Arial LatArm" w:hAnsi="Arial LatArm" w:cs="Open Sans"/>
        </w:rPr>
        <w:t xml:space="preserve"> </w:t>
      </w:r>
      <w:r w:rsidRPr="00FE4A6D">
        <w:rPr>
          <w:rFonts w:ascii="Sylfaen" w:hAnsi="Sylfaen" w:cs="Sylfaen"/>
        </w:rPr>
        <w:t>հանձնաժողովի</w:t>
      </w:r>
      <w:r w:rsidRPr="00FE4A6D">
        <w:rPr>
          <w:rFonts w:ascii="Arial LatArm" w:hAnsi="Arial LatArm" w:cs="Open Sans"/>
        </w:rPr>
        <w:t xml:space="preserve"> </w:t>
      </w:r>
      <w:r w:rsidRPr="00FE4A6D">
        <w:rPr>
          <w:rFonts w:ascii="Sylfaen" w:hAnsi="Sylfaen" w:cs="Sylfaen"/>
        </w:rPr>
        <w:t>քարտուղարի</w:t>
      </w:r>
      <w:r w:rsidRPr="00FE4A6D">
        <w:rPr>
          <w:rFonts w:ascii="Arial LatArm" w:hAnsi="Arial LatArm" w:cs="Open Sans"/>
        </w:rPr>
        <w:t xml:space="preserve"> </w:t>
      </w:r>
      <w:r w:rsidR="003E1421" w:rsidRPr="00FE4A6D">
        <w:rPr>
          <w:rFonts w:ascii="Sylfaen" w:hAnsi="Sylfaen" w:cs="Sylfaen"/>
        </w:rPr>
        <w:t>էլեկտրոնային</w:t>
      </w:r>
      <w:r w:rsidR="003E1421" w:rsidRPr="00FE4A6D">
        <w:rPr>
          <w:rFonts w:ascii="Arial LatArm" w:hAnsi="Arial LatArm" w:cs="Open Sans"/>
        </w:rPr>
        <w:t xml:space="preserve"> </w:t>
      </w:r>
      <w:r w:rsidR="003E1421" w:rsidRPr="00FE4A6D">
        <w:rPr>
          <w:rFonts w:ascii="Sylfaen" w:hAnsi="Sylfaen" w:cs="Sylfaen"/>
        </w:rPr>
        <w:t>փոստի</w:t>
      </w:r>
      <w:r w:rsidR="003E1421" w:rsidRPr="00FE4A6D">
        <w:rPr>
          <w:rFonts w:ascii="Arial LatArm" w:hAnsi="Arial LatArm" w:cs="Open Sans"/>
        </w:rPr>
        <w:t xml:space="preserve"> </w:t>
      </w:r>
      <w:r w:rsidR="003E1421" w:rsidRPr="00FE4A6D">
        <w:rPr>
          <w:rFonts w:ascii="Sylfaen" w:hAnsi="Sylfaen" w:cs="Sylfaen"/>
        </w:rPr>
        <w:t>հասցեն</w:t>
      </w:r>
      <w:r w:rsidR="003E1421" w:rsidRPr="00FE4A6D">
        <w:rPr>
          <w:rFonts w:ascii="Arial LatArm" w:hAnsi="Arial LatArm" w:cs="Open Sans"/>
        </w:rPr>
        <w:t xml:space="preserve"> </w:t>
      </w:r>
      <w:r w:rsidR="003E1421" w:rsidRPr="00FE4A6D">
        <w:rPr>
          <w:rFonts w:ascii="Sylfaen" w:hAnsi="Sylfaen" w:cs="Sylfaen"/>
        </w:rPr>
        <w:t>է</w:t>
      </w:r>
      <w:r w:rsidR="003E1421" w:rsidRPr="00FE4A6D">
        <w:rPr>
          <w:rFonts w:ascii="Arial LatArm" w:hAnsi="Arial LatArm" w:cs="Open Sans"/>
        </w:rPr>
        <w:t xml:space="preserve">` </w:t>
      </w:r>
      <w:r w:rsidR="0058324C" w:rsidRPr="00FE4A6D">
        <w:rPr>
          <w:rFonts w:ascii="Arial LatArm" w:hAnsi="Arial LatArm"/>
          <w:color w:val="87898F"/>
          <w:shd w:val="clear" w:color="auto" w:fill="FFFFFF"/>
        </w:rPr>
        <w:t>nune-nalbandyan@inbox.ru</w:t>
      </w:r>
      <w:r w:rsidR="00895C90">
        <w:rPr>
          <w:rFonts w:ascii="Arial LatArm" w:hAnsi="Arial LatArm"/>
          <w:color w:val="87898F"/>
          <w:shd w:val="clear" w:color="auto" w:fill="FFFFFF"/>
        </w:rPr>
        <w:t>,</w:t>
      </w:r>
      <w:r w:rsidR="00895C90" w:rsidRPr="00895C90">
        <w:rPr>
          <w:rStyle w:val="CharChar"/>
          <w:rFonts w:ascii="Arial" w:hAnsi="Arial" w:cs="Arial"/>
          <w:color w:val="5E6061"/>
          <w:shd w:val="clear" w:color="auto" w:fill="FFFFFF"/>
          <w:lang w:val="af-ZA"/>
        </w:rPr>
        <w:t xml:space="preserve"> </w:t>
      </w:r>
      <w:r w:rsidR="00EC4863" w:rsidRPr="00EC4863">
        <w:rPr>
          <w:rStyle w:val="val"/>
          <w:rFonts w:ascii="Arial" w:hAnsi="Arial" w:cs="Arial"/>
          <w:color w:val="5E6061"/>
          <w:shd w:val="clear" w:color="auto" w:fill="FFFFFF"/>
        </w:rPr>
        <w:t>abovyan7@schools.am</w:t>
      </w:r>
      <w:r w:rsidR="00F5653D" w:rsidRPr="00FE4A6D">
        <w:rPr>
          <w:rFonts w:ascii="Arial LatArm" w:hAnsi="Arial LatArm"/>
          <w:sz w:val="16"/>
          <w:szCs w:val="16"/>
        </w:rPr>
        <w:br w:type="page"/>
      </w:r>
      <w:r w:rsidR="00096865" w:rsidRPr="00FE4A6D">
        <w:rPr>
          <w:rFonts w:ascii="Sylfaen" w:hAnsi="Sylfaen" w:cs="Sylfaen"/>
          <w:szCs w:val="22"/>
        </w:rPr>
        <w:lastRenderedPageBreak/>
        <w:t>ՄԱՍ</w:t>
      </w:r>
      <w:r w:rsidR="00096865" w:rsidRPr="00FE4A6D">
        <w:rPr>
          <w:rFonts w:ascii="Arial LatArm" w:hAnsi="Arial LatArm" w:cs="Times Armenian"/>
          <w:szCs w:val="22"/>
        </w:rPr>
        <w:t xml:space="preserve">  I</w:t>
      </w:r>
    </w:p>
    <w:p w14:paraId="2630DB51" w14:textId="77777777" w:rsidR="00096865" w:rsidRPr="00FE4A6D" w:rsidRDefault="00096865" w:rsidP="00EF3662">
      <w:pPr>
        <w:pStyle w:val="3"/>
        <w:spacing w:line="240" w:lineRule="auto"/>
        <w:ind w:firstLine="567"/>
        <w:rPr>
          <w:sz w:val="24"/>
          <w:szCs w:val="22"/>
          <w:lang w:val="af-ZA"/>
        </w:rPr>
      </w:pPr>
    </w:p>
    <w:p w14:paraId="3B5A79FC" w14:textId="77777777" w:rsidR="00096865" w:rsidRPr="00FE4A6D" w:rsidRDefault="002B32D6" w:rsidP="00EF3662">
      <w:pPr>
        <w:numPr>
          <w:ilvl w:val="0"/>
          <w:numId w:val="3"/>
        </w:numPr>
        <w:jc w:val="center"/>
        <w:rPr>
          <w:rFonts w:ascii="Arial LatArm" w:hAnsi="Arial LatArm" w:cs="Sylfaen"/>
          <w:b/>
          <w:sz w:val="20"/>
        </w:rPr>
      </w:pPr>
      <w:r w:rsidRPr="00FE4A6D">
        <w:rPr>
          <w:rFonts w:ascii="GHEA Grapalat" w:hAnsi="GHEA Grapalat" w:cs="Sylfaen"/>
          <w:b/>
          <w:sz w:val="20"/>
        </w:rPr>
        <w:t>ԳՆՄԱՆ</w:t>
      </w:r>
      <w:r w:rsidRPr="00FE4A6D">
        <w:rPr>
          <w:rFonts w:ascii="Arial LatArm" w:hAnsi="Arial LatArm" w:cs="Sylfaen"/>
          <w:b/>
          <w:sz w:val="20"/>
        </w:rPr>
        <w:t xml:space="preserve">  </w:t>
      </w:r>
      <w:r w:rsidRPr="00FE4A6D">
        <w:rPr>
          <w:rFonts w:ascii="GHEA Grapalat" w:hAnsi="GHEA Grapalat" w:cs="Sylfaen"/>
          <w:b/>
          <w:sz w:val="20"/>
        </w:rPr>
        <w:t>ԱՌԱՐԿԱՅԻ</w:t>
      </w:r>
      <w:r w:rsidRPr="00FE4A6D">
        <w:rPr>
          <w:rFonts w:ascii="Arial LatArm" w:hAnsi="Arial LatArm" w:cs="Sylfaen"/>
          <w:b/>
          <w:sz w:val="20"/>
        </w:rPr>
        <w:t xml:space="preserve">  </w:t>
      </w:r>
      <w:r w:rsidRPr="00FE4A6D">
        <w:rPr>
          <w:rFonts w:ascii="GHEA Grapalat" w:hAnsi="GHEA Grapalat" w:cs="Sylfaen"/>
          <w:b/>
          <w:sz w:val="20"/>
        </w:rPr>
        <w:t>ԲՆՈՒԹԱԳԻՐԸ</w:t>
      </w:r>
    </w:p>
    <w:p w14:paraId="19067DEF" w14:textId="77777777" w:rsidR="002B32D6" w:rsidRPr="00FE4A6D" w:rsidRDefault="002B32D6" w:rsidP="00EF3662">
      <w:pPr>
        <w:ind w:left="360"/>
        <w:jc w:val="center"/>
        <w:rPr>
          <w:rFonts w:ascii="Arial LatArm" w:hAnsi="Arial LatArm" w:cs="Sylfaen"/>
          <w:b/>
          <w:sz w:val="20"/>
        </w:rPr>
      </w:pPr>
    </w:p>
    <w:p w14:paraId="2919F4F2" w14:textId="72B34CD4" w:rsidR="00096865" w:rsidRDefault="00096865" w:rsidP="00603A61">
      <w:pPr>
        <w:pStyle w:val="a3"/>
        <w:numPr>
          <w:ilvl w:val="1"/>
          <w:numId w:val="41"/>
        </w:numPr>
        <w:spacing w:line="240" w:lineRule="auto"/>
        <w:jc w:val="left"/>
        <w:rPr>
          <w:rFonts w:cs="Times Armenian"/>
          <w:i w:val="0"/>
          <w:lang w:val="af-ZA"/>
        </w:rPr>
      </w:pPr>
      <w:r w:rsidRPr="00FE4A6D">
        <w:rPr>
          <w:rFonts w:ascii="Sylfaen" w:hAnsi="Sylfaen" w:cs="Sylfaen"/>
          <w:i w:val="0"/>
        </w:rPr>
        <w:t>Գնման</w:t>
      </w:r>
      <w:r w:rsidRPr="00FE4A6D">
        <w:rPr>
          <w:rFonts w:cs="Sylfaen"/>
          <w:i w:val="0"/>
          <w:lang w:val="af-ZA"/>
        </w:rPr>
        <w:t xml:space="preserve"> </w:t>
      </w:r>
      <w:r w:rsidRPr="00FE4A6D">
        <w:rPr>
          <w:rFonts w:ascii="Sylfaen" w:hAnsi="Sylfaen" w:cs="Sylfaen"/>
          <w:i w:val="0"/>
        </w:rPr>
        <w:t>առարկա</w:t>
      </w:r>
      <w:r w:rsidRPr="00FE4A6D">
        <w:rPr>
          <w:rFonts w:cs="Sylfaen"/>
          <w:i w:val="0"/>
          <w:lang w:val="af-ZA"/>
        </w:rPr>
        <w:t xml:space="preserve"> </w:t>
      </w:r>
      <w:r w:rsidRPr="00FE4A6D">
        <w:rPr>
          <w:rFonts w:ascii="Sylfaen" w:hAnsi="Sylfaen" w:cs="Sylfaen"/>
          <w:i w:val="0"/>
        </w:rPr>
        <w:t>է</w:t>
      </w:r>
      <w:r w:rsidRPr="00FE4A6D">
        <w:rPr>
          <w:rFonts w:cs="Sylfaen"/>
          <w:i w:val="0"/>
          <w:lang w:val="af-ZA"/>
        </w:rPr>
        <w:t xml:space="preserve"> </w:t>
      </w:r>
      <w:r w:rsidRPr="00FE4A6D">
        <w:rPr>
          <w:rFonts w:ascii="Sylfaen" w:hAnsi="Sylfaen" w:cs="Sylfaen"/>
          <w:i w:val="0"/>
        </w:rPr>
        <w:t>հանդիսանում</w:t>
      </w:r>
      <w:r w:rsidRPr="00FE4A6D">
        <w:rPr>
          <w:rFonts w:cs="Sylfaen"/>
          <w:i w:val="0"/>
          <w:lang w:val="af-ZA"/>
        </w:rPr>
        <w:t xml:space="preserve">  </w:t>
      </w:r>
      <w:r w:rsidR="00895C90" w:rsidRPr="00E5233C">
        <w:rPr>
          <w:rFonts w:ascii="Sylfaen" w:hAnsi="Sylfaen" w:cs="Sylfaen"/>
        </w:rPr>
        <w:t>հանդիսանում</w:t>
      </w:r>
      <w:r w:rsidR="00895C90" w:rsidRPr="00E5233C">
        <w:t xml:space="preserve">  </w:t>
      </w:r>
      <w:r w:rsidR="00895C90" w:rsidRPr="00E5233C">
        <w:rPr>
          <w:rFonts w:ascii="GHEA Grapalat" w:hAnsi="GHEA Grapalat"/>
          <w:lang w:val="hy-AM"/>
        </w:rPr>
        <w:t>&lt;</w:t>
      </w:r>
      <w:r w:rsidR="00895C90" w:rsidRPr="00E5233C">
        <w:rPr>
          <w:rFonts w:ascii="GHEA Grapalat" w:hAnsi="GHEA Grapalat"/>
          <w:lang w:val="en-US"/>
        </w:rPr>
        <w:t>&lt;</w:t>
      </w:r>
      <w:r w:rsidR="00895C90" w:rsidRPr="00E5233C">
        <w:rPr>
          <w:rFonts w:ascii="Sylfaen" w:hAnsi="Sylfaen"/>
          <w:lang w:val="hy-AM"/>
        </w:rPr>
        <w:t xml:space="preserve">Աբովյանի </w:t>
      </w:r>
      <w:r w:rsidR="00EC4863">
        <w:rPr>
          <w:rFonts w:ascii="Sylfaen" w:hAnsi="Sylfaen"/>
          <w:lang w:val="en-US"/>
        </w:rPr>
        <w:t xml:space="preserve">թիվ 7 </w:t>
      </w:r>
      <w:r w:rsidR="00895C90" w:rsidRPr="00E5233C">
        <w:rPr>
          <w:rFonts w:ascii="Sylfaen" w:hAnsi="Sylfaen"/>
          <w:lang w:val="hy-AM"/>
        </w:rPr>
        <w:t xml:space="preserve"> հիմնական դպրոց,, ՊՈԱԿ</w:t>
      </w:r>
      <w:r w:rsidR="00895C90" w:rsidRPr="00E5233C">
        <w:rPr>
          <w:rFonts w:ascii="Sylfaen" w:hAnsi="Sylfaen" w:cs="Sylfaen"/>
        </w:rPr>
        <w:t xml:space="preserve"> </w:t>
      </w:r>
      <w:r w:rsidR="00895C90">
        <w:rPr>
          <w:rFonts w:ascii="Sylfaen" w:hAnsi="Sylfaen" w:cs="Sylfaen"/>
        </w:rPr>
        <w:t>-</w:t>
      </w:r>
      <w:r w:rsidR="0058324C" w:rsidRPr="00FE4A6D">
        <w:rPr>
          <w:rStyle w:val="aff7"/>
          <w:rFonts w:ascii="Sylfaen" w:hAnsi="Sylfaen"/>
          <w:b/>
          <w:lang w:val="en-US"/>
        </w:rPr>
        <w:t>ի</w:t>
      </w:r>
      <w:r w:rsidR="0058324C" w:rsidRPr="00FE4A6D">
        <w:rPr>
          <w:rStyle w:val="aff7"/>
          <w:b/>
          <w:lang w:val="af-ZA"/>
        </w:rPr>
        <w:t xml:space="preserve"> </w:t>
      </w:r>
      <w:r w:rsidR="0058324C" w:rsidRPr="00FE4A6D">
        <w:rPr>
          <w:rFonts w:cs="Sylfaen"/>
          <w:i w:val="0"/>
          <w:lang w:val="af-ZA"/>
        </w:rPr>
        <w:t xml:space="preserve"> </w:t>
      </w:r>
      <w:r w:rsidRPr="00FE4A6D">
        <w:rPr>
          <w:rFonts w:ascii="Sylfaen" w:hAnsi="Sylfaen" w:cs="Sylfaen"/>
          <w:i w:val="0"/>
        </w:rPr>
        <w:t>կարիքների</w:t>
      </w:r>
      <w:r w:rsidRPr="00FE4A6D">
        <w:rPr>
          <w:rFonts w:cs="Times Armenian"/>
          <w:i w:val="0"/>
          <w:lang w:val="af-ZA"/>
        </w:rPr>
        <w:t xml:space="preserve"> </w:t>
      </w:r>
      <w:r w:rsidRPr="00FE4A6D">
        <w:rPr>
          <w:rFonts w:ascii="Sylfaen" w:hAnsi="Sylfaen" w:cs="Sylfaen"/>
          <w:i w:val="0"/>
        </w:rPr>
        <w:t>համար</w:t>
      </w:r>
      <w:r w:rsidRPr="00FE4A6D">
        <w:rPr>
          <w:rFonts w:cs="Times Armenian"/>
          <w:i w:val="0"/>
          <w:lang w:val="af-ZA"/>
        </w:rPr>
        <w:t xml:space="preserve">` </w:t>
      </w:r>
      <w:r w:rsidR="00A76C15" w:rsidRPr="00FE4A6D">
        <w:rPr>
          <w:rFonts w:cs="Sylfaen"/>
          <w:i w:val="0"/>
          <w:lang w:val="af-ZA"/>
        </w:rPr>
        <w:t>«</w:t>
      </w:r>
      <w:r w:rsidR="0092394C" w:rsidRPr="00FE4A6D">
        <w:rPr>
          <w:rFonts w:ascii="Sylfaen" w:hAnsi="Sylfaen" w:cs="Sylfaen"/>
          <w:i w:val="0"/>
        </w:rPr>
        <w:t>Սննդամթերքի</w:t>
      </w:r>
      <w:r w:rsidRPr="00FE4A6D">
        <w:rPr>
          <w:i w:val="0"/>
          <w:lang w:val="af-ZA"/>
        </w:rPr>
        <w:t xml:space="preserve"> </w:t>
      </w:r>
      <w:r w:rsidRPr="00FE4A6D">
        <w:rPr>
          <w:rFonts w:ascii="Sylfaen" w:hAnsi="Sylfaen" w:cs="Sylfaen"/>
          <w:i w:val="0"/>
        </w:rPr>
        <w:t>ձեռքբերումը</w:t>
      </w:r>
      <w:r w:rsidR="00816505" w:rsidRPr="00FE4A6D">
        <w:rPr>
          <w:i w:val="0"/>
          <w:lang w:val="af-ZA"/>
        </w:rPr>
        <w:t xml:space="preserve"> (</w:t>
      </w:r>
      <w:r w:rsidR="00816505" w:rsidRPr="00FE4A6D">
        <w:rPr>
          <w:rFonts w:ascii="Sylfaen" w:hAnsi="Sylfaen" w:cs="Sylfaen"/>
          <w:i w:val="0"/>
        </w:rPr>
        <w:t>այսուհետ</w:t>
      </w:r>
      <w:r w:rsidR="00816505" w:rsidRPr="00FE4A6D">
        <w:rPr>
          <w:i w:val="0"/>
          <w:lang w:val="af-ZA"/>
        </w:rPr>
        <w:t xml:space="preserve">` </w:t>
      </w:r>
      <w:r w:rsidR="00816505" w:rsidRPr="00FE4A6D">
        <w:rPr>
          <w:rFonts w:ascii="Sylfaen" w:hAnsi="Sylfaen" w:cs="Sylfaen"/>
          <w:i w:val="0"/>
        </w:rPr>
        <w:t>նաև</w:t>
      </w:r>
      <w:r w:rsidR="00816505" w:rsidRPr="00FE4A6D">
        <w:rPr>
          <w:i w:val="0"/>
          <w:lang w:val="af-ZA"/>
        </w:rPr>
        <w:t xml:space="preserve"> </w:t>
      </w:r>
      <w:r w:rsidR="00816505" w:rsidRPr="00FE4A6D">
        <w:rPr>
          <w:rFonts w:ascii="Sylfaen" w:hAnsi="Sylfaen" w:cs="Sylfaen"/>
          <w:i w:val="0"/>
        </w:rPr>
        <w:t>ապրանք</w:t>
      </w:r>
      <w:r w:rsidR="00816505" w:rsidRPr="00FE4A6D">
        <w:rPr>
          <w:i w:val="0"/>
          <w:lang w:val="af-ZA"/>
        </w:rPr>
        <w:t>)</w:t>
      </w:r>
      <w:r w:rsidR="00C43524" w:rsidRPr="00FE4A6D">
        <w:rPr>
          <w:i w:val="0"/>
          <w:lang w:val="af-ZA"/>
        </w:rPr>
        <w:t>,</w:t>
      </w:r>
      <w:r w:rsidRPr="00FE4A6D">
        <w:rPr>
          <w:i w:val="0"/>
          <w:lang w:val="af-ZA"/>
        </w:rPr>
        <w:t xml:space="preserve"> </w:t>
      </w:r>
      <w:r w:rsidRPr="00FE4A6D">
        <w:rPr>
          <w:rFonts w:ascii="Sylfaen" w:hAnsi="Sylfaen" w:cs="Sylfaen"/>
          <w:i w:val="0"/>
        </w:rPr>
        <w:t>որոնք</w:t>
      </w:r>
      <w:r w:rsidRPr="00FE4A6D">
        <w:rPr>
          <w:i w:val="0"/>
          <w:lang w:val="af-ZA"/>
        </w:rPr>
        <w:t xml:space="preserve"> </w:t>
      </w:r>
      <w:r w:rsidRPr="00FE4A6D">
        <w:rPr>
          <w:rFonts w:ascii="Sylfaen" w:hAnsi="Sylfaen" w:cs="Sylfaen"/>
          <w:i w:val="0"/>
        </w:rPr>
        <w:t>խմբավորված</w:t>
      </w:r>
      <w:r w:rsidRPr="00FE4A6D">
        <w:rPr>
          <w:i w:val="0"/>
          <w:lang w:val="af-ZA"/>
        </w:rPr>
        <w:t xml:space="preserve">  </w:t>
      </w:r>
      <w:r w:rsidRPr="00FE4A6D">
        <w:rPr>
          <w:rFonts w:ascii="Sylfaen" w:hAnsi="Sylfaen" w:cs="Sylfaen"/>
          <w:i w:val="0"/>
        </w:rPr>
        <w:t>են</w:t>
      </w:r>
      <w:r w:rsidRPr="00FE4A6D">
        <w:rPr>
          <w:i w:val="0"/>
          <w:lang w:val="af-ZA"/>
        </w:rPr>
        <w:t xml:space="preserve"> </w:t>
      </w:r>
      <w:r w:rsidR="00603A61">
        <w:rPr>
          <w:i w:val="0"/>
          <w:lang w:val="af-ZA"/>
        </w:rPr>
        <w:t xml:space="preserve"> </w:t>
      </w:r>
      <w:r w:rsidR="00EC4863">
        <w:rPr>
          <w:i w:val="0"/>
          <w:lang w:val="af-ZA"/>
        </w:rPr>
        <w:t>1</w:t>
      </w:r>
      <w:r w:rsidR="00A5614A">
        <w:rPr>
          <w:i w:val="0"/>
          <w:lang w:val="af-ZA"/>
        </w:rPr>
        <w:t xml:space="preserve">8 </w:t>
      </w:r>
      <w:r w:rsidR="00FE4A6D">
        <w:rPr>
          <w:rFonts w:ascii="Sylfaen" w:hAnsi="Sylfaen" w:cs="Sylfaen"/>
          <w:i w:val="0"/>
        </w:rPr>
        <w:t>չափաբաժն</w:t>
      </w:r>
      <w:r w:rsidR="00753E6E" w:rsidRPr="00FE4A6D">
        <w:rPr>
          <w:rFonts w:ascii="Sylfaen" w:hAnsi="Sylfaen" w:cs="Sylfaen"/>
          <w:i w:val="0"/>
        </w:rPr>
        <w:t>ում</w:t>
      </w:r>
      <w:r w:rsidRPr="00FE4A6D">
        <w:rPr>
          <w:rFonts w:cs="Times Armenian"/>
          <w:i w:val="0"/>
          <w:lang w:val="af-ZA"/>
        </w:rPr>
        <w:t>`</w:t>
      </w:r>
    </w:p>
    <w:p w14:paraId="0351624B" w14:textId="77777777" w:rsidR="00603A61" w:rsidRPr="00FE4A6D" w:rsidRDefault="00603A61" w:rsidP="00603A61">
      <w:pPr>
        <w:pStyle w:val="a3"/>
        <w:numPr>
          <w:ilvl w:val="1"/>
          <w:numId w:val="41"/>
        </w:numPr>
        <w:spacing w:line="240" w:lineRule="auto"/>
        <w:jc w:val="left"/>
        <w:rPr>
          <w:b/>
          <w:i w:val="0"/>
          <w:lang w:val="af-ZA"/>
        </w:rPr>
      </w:pPr>
    </w:p>
    <w:tbl>
      <w:tblPr>
        <w:tblpPr w:leftFromText="180" w:rightFromText="180" w:vertAnchor="text" w:tblpY="1"/>
        <w:tblOverlap w:val="never"/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1827"/>
        <w:gridCol w:w="6660"/>
      </w:tblGrid>
      <w:tr w:rsidR="006675F2" w:rsidRPr="00FE4A6D" w14:paraId="67F1FAC9" w14:textId="77777777" w:rsidTr="00AA6C65">
        <w:trPr>
          <w:trHeight w:val="480"/>
        </w:trPr>
        <w:tc>
          <w:tcPr>
            <w:tcW w:w="3528" w:type="dxa"/>
            <w:gridSpan w:val="2"/>
            <w:vAlign w:val="center"/>
          </w:tcPr>
          <w:p w14:paraId="63D6A774" w14:textId="77777777" w:rsidR="006675F2" w:rsidRPr="00FE4A6D" w:rsidRDefault="006675F2" w:rsidP="002351E6">
            <w:pPr>
              <w:pStyle w:val="23"/>
              <w:spacing w:line="240" w:lineRule="auto"/>
              <w:ind w:firstLine="0"/>
              <w:jc w:val="center"/>
              <w:rPr>
                <w:rFonts w:ascii="Arial LatArm" w:hAnsi="Arial LatArm"/>
                <w:b/>
                <w:bCs/>
                <w:i/>
                <w:iCs/>
              </w:rPr>
            </w:pPr>
            <w:r w:rsidRPr="00FE4A6D">
              <w:rPr>
                <w:rFonts w:ascii="GHEA Grapalat" w:hAnsi="GHEA Grapalat"/>
                <w:b/>
                <w:bCs/>
                <w:i/>
                <w:iCs/>
              </w:rPr>
              <w:t>Չափաբաժինների</w:t>
            </w:r>
            <w:r w:rsidRPr="00FE4A6D">
              <w:rPr>
                <w:rFonts w:ascii="Arial LatArm" w:hAnsi="Arial LatArm"/>
                <w:b/>
                <w:bCs/>
                <w:i/>
                <w:iCs/>
              </w:rPr>
              <w:t xml:space="preserve"> </w:t>
            </w:r>
          </w:p>
        </w:tc>
        <w:tc>
          <w:tcPr>
            <w:tcW w:w="6660" w:type="dxa"/>
            <w:vMerge w:val="restart"/>
            <w:vAlign w:val="center"/>
          </w:tcPr>
          <w:p w14:paraId="3CE2E82E" w14:textId="77777777" w:rsidR="006675F2" w:rsidRPr="00FE4A6D" w:rsidRDefault="006675F2" w:rsidP="002351E6">
            <w:pPr>
              <w:pStyle w:val="23"/>
              <w:spacing w:line="240" w:lineRule="auto"/>
              <w:ind w:firstLine="0"/>
              <w:jc w:val="center"/>
              <w:rPr>
                <w:rFonts w:ascii="Arial LatArm" w:hAnsi="Arial LatArm"/>
                <w:b/>
                <w:bCs/>
                <w:i/>
                <w:iCs/>
              </w:rPr>
            </w:pPr>
            <w:r w:rsidRPr="00FE4A6D">
              <w:rPr>
                <w:rFonts w:ascii="GHEA Grapalat" w:hAnsi="GHEA Grapalat"/>
                <w:b/>
                <w:bCs/>
                <w:i/>
                <w:iCs/>
              </w:rPr>
              <w:t>Չափաբաժնի</w:t>
            </w:r>
            <w:r w:rsidRPr="00FE4A6D">
              <w:rPr>
                <w:rFonts w:ascii="Arial LatArm" w:hAnsi="Arial LatArm"/>
                <w:b/>
                <w:bCs/>
                <w:i/>
                <w:iCs/>
              </w:rPr>
              <w:t xml:space="preserve"> </w:t>
            </w:r>
            <w:r w:rsidRPr="00FE4A6D">
              <w:rPr>
                <w:rFonts w:ascii="GHEA Grapalat" w:hAnsi="GHEA Grapalat"/>
                <w:b/>
                <w:bCs/>
                <w:i/>
                <w:iCs/>
              </w:rPr>
              <w:t>անվանումը</w:t>
            </w:r>
          </w:p>
        </w:tc>
      </w:tr>
      <w:tr w:rsidR="006675F2" w:rsidRPr="00FE4A6D" w14:paraId="1D0A4DE2" w14:textId="77777777" w:rsidTr="00AA6C65">
        <w:trPr>
          <w:trHeight w:val="686"/>
        </w:trPr>
        <w:tc>
          <w:tcPr>
            <w:tcW w:w="1701" w:type="dxa"/>
            <w:vAlign w:val="center"/>
          </w:tcPr>
          <w:p w14:paraId="492ED533" w14:textId="77777777" w:rsidR="006675F2" w:rsidRPr="00FE4A6D" w:rsidRDefault="00D30C7A" w:rsidP="002351E6">
            <w:pPr>
              <w:pStyle w:val="23"/>
              <w:spacing w:line="240" w:lineRule="auto"/>
              <w:jc w:val="center"/>
              <w:rPr>
                <w:rFonts w:ascii="Arial LatArm" w:hAnsi="Arial LatArm"/>
                <w:b/>
                <w:bCs/>
                <w:i/>
                <w:iCs/>
              </w:rPr>
            </w:pPr>
            <w:r w:rsidRPr="00FE4A6D">
              <w:rPr>
                <w:rFonts w:ascii="GHEA Grapalat" w:hAnsi="GHEA Grapalat"/>
                <w:b/>
                <w:bCs/>
                <w:i/>
                <w:iCs/>
              </w:rPr>
              <w:t>համարները</w:t>
            </w:r>
          </w:p>
        </w:tc>
        <w:tc>
          <w:tcPr>
            <w:tcW w:w="1827" w:type="dxa"/>
            <w:vAlign w:val="center"/>
          </w:tcPr>
          <w:p w14:paraId="24B5D9C0" w14:textId="77777777" w:rsidR="006675F2" w:rsidRPr="00FE4A6D" w:rsidRDefault="00F735E1" w:rsidP="002351E6">
            <w:pPr>
              <w:pStyle w:val="23"/>
              <w:spacing w:line="240" w:lineRule="auto"/>
              <w:ind w:firstLine="0"/>
              <w:rPr>
                <w:rFonts w:ascii="Arial LatArm" w:hAnsi="Arial LatArm"/>
                <w:b/>
                <w:bCs/>
                <w:i/>
                <w:iCs/>
              </w:rPr>
            </w:pPr>
            <w:r w:rsidRPr="00FE4A6D">
              <w:rPr>
                <w:rFonts w:ascii="Arial LatArm" w:hAnsi="Arial LatArm"/>
                <w:b/>
                <w:bCs/>
                <w:i/>
                <w:iCs/>
                <w:lang w:val="en-US"/>
              </w:rPr>
              <w:t xml:space="preserve">  </w:t>
            </w:r>
            <w:r w:rsidR="00D30C7A" w:rsidRPr="00FE4A6D">
              <w:rPr>
                <w:rFonts w:ascii="GHEA Grapalat" w:hAnsi="GHEA Grapalat"/>
                <w:b/>
                <w:bCs/>
                <w:i/>
                <w:iCs/>
                <w:lang w:val="hy-AM"/>
              </w:rPr>
              <w:t>գնման</w:t>
            </w:r>
            <w:r w:rsidR="00D30C7A" w:rsidRPr="00FE4A6D">
              <w:rPr>
                <w:rFonts w:ascii="Arial LatArm" w:hAnsi="Arial LatArm"/>
                <w:b/>
                <w:bCs/>
                <w:i/>
                <w:iCs/>
                <w:lang w:val="en-US"/>
              </w:rPr>
              <w:t xml:space="preserve"> </w:t>
            </w:r>
            <w:r w:rsidR="00D30C7A" w:rsidRPr="00FE4A6D">
              <w:rPr>
                <w:rFonts w:ascii="Arial LatArm" w:hAnsi="Arial LatArm"/>
                <w:b/>
                <w:bCs/>
                <w:i/>
                <w:iCs/>
                <w:lang w:val="hy-AM"/>
              </w:rPr>
              <w:t xml:space="preserve"> </w:t>
            </w:r>
            <w:r w:rsidR="00D30C7A" w:rsidRPr="00FE4A6D">
              <w:rPr>
                <w:rFonts w:ascii="GHEA Grapalat" w:hAnsi="GHEA Grapalat"/>
                <w:b/>
                <w:bCs/>
                <w:i/>
                <w:iCs/>
                <w:lang w:val="hy-AM"/>
              </w:rPr>
              <w:t>գինը</w:t>
            </w:r>
          </w:p>
        </w:tc>
        <w:tc>
          <w:tcPr>
            <w:tcW w:w="6660" w:type="dxa"/>
            <w:vMerge/>
            <w:vAlign w:val="center"/>
          </w:tcPr>
          <w:p w14:paraId="6F6F5484" w14:textId="77777777" w:rsidR="006675F2" w:rsidRPr="00FE4A6D" w:rsidRDefault="006675F2" w:rsidP="002351E6">
            <w:pPr>
              <w:pStyle w:val="23"/>
              <w:spacing w:line="240" w:lineRule="auto"/>
              <w:ind w:firstLine="0"/>
              <w:jc w:val="center"/>
              <w:rPr>
                <w:rFonts w:ascii="Arial LatArm" w:hAnsi="Arial LatArm"/>
                <w:b/>
                <w:bCs/>
                <w:i/>
                <w:iCs/>
              </w:rPr>
            </w:pPr>
          </w:p>
        </w:tc>
      </w:tr>
      <w:tr w:rsidR="003415DE" w:rsidRPr="00FE4A6D" w14:paraId="726C8D3E" w14:textId="77777777" w:rsidTr="00AA6C65">
        <w:tc>
          <w:tcPr>
            <w:tcW w:w="1701" w:type="dxa"/>
            <w:vAlign w:val="center"/>
          </w:tcPr>
          <w:p w14:paraId="2F5A8961" w14:textId="77777777" w:rsidR="003415DE" w:rsidRPr="00FE4A6D" w:rsidRDefault="003415DE" w:rsidP="003415DE">
            <w:pPr>
              <w:pStyle w:val="23"/>
              <w:spacing w:line="240" w:lineRule="auto"/>
              <w:ind w:firstLine="0"/>
              <w:jc w:val="center"/>
              <w:rPr>
                <w:rFonts w:ascii="Arial LatArm" w:hAnsi="Arial LatArm"/>
              </w:rPr>
            </w:pPr>
            <w:r w:rsidRPr="00FE4A6D">
              <w:rPr>
                <w:rFonts w:ascii="Arial LatArm" w:hAnsi="Arial LatArm" w:cs="Calibri"/>
              </w:rPr>
              <w:t>1</w:t>
            </w:r>
          </w:p>
        </w:tc>
        <w:tc>
          <w:tcPr>
            <w:tcW w:w="1827" w:type="dxa"/>
          </w:tcPr>
          <w:p w14:paraId="3F552382" w14:textId="013E30F3" w:rsidR="003415DE" w:rsidRPr="00AB2617" w:rsidRDefault="00AF55F5" w:rsidP="003415DE">
            <w:pPr>
              <w:pStyle w:val="23"/>
              <w:spacing w:line="240" w:lineRule="auto"/>
              <w:ind w:firstLine="0"/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15300</w:t>
            </w:r>
          </w:p>
        </w:tc>
        <w:tc>
          <w:tcPr>
            <w:tcW w:w="6660" w:type="dxa"/>
          </w:tcPr>
          <w:p w14:paraId="404000D4" w14:textId="2D7F6196" w:rsidR="003415DE" w:rsidRPr="00FE4A6D" w:rsidRDefault="003415DE" w:rsidP="003415DE">
            <w:pPr>
              <w:pStyle w:val="23"/>
              <w:spacing w:line="240" w:lineRule="auto"/>
              <w:ind w:firstLine="0"/>
              <w:rPr>
                <w:rFonts w:ascii="Arial LatArm" w:hAnsi="Arial LatArm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Աղ</w:t>
            </w:r>
          </w:p>
        </w:tc>
      </w:tr>
      <w:tr w:rsidR="003415DE" w:rsidRPr="00FE4A6D" w14:paraId="7E698E3A" w14:textId="77777777" w:rsidTr="00AA6C65">
        <w:tc>
          <w:tcPr>
            <w:tcW w:w="1701" w:type="dxa"/>
            <w:vAlign w:val="center"/>
          </w:tcPr>
          <w:p w14:paraId="367EFBA2" w14:textId="3995BF04" w:rsidR="003415DE" w:rsidRPr="00FE4A6D" w:rsidRDefault="003415DE" w:rsidP="003415DE">
            <w:pPr>
              <w:pStyle w:val="23"/>
              <w:spacing w:line="240" w:lineRule="auto"/>
              <w:ind w:firstLine="0"/>
              <w:jc w:val="center"/>
              <w:rPr>
                <w:rFonts w:ascii="Arial LatArm" w:hAnsi="Arial LatArm" w:cs="Calibri"/>
              </w:rPr>
            </w:pPr>
            <w:r>
              <w:rPr>
                <w:rFonts w:ascii="Arial LatArm" w:hAnsi="Arial LatArm" w:cs="Calibri"/>
              </w:rPr>
              <w:t>2</w:t>
            </w:r>
          </w:p>
        </w:tc>
        <w:tc>
          <w:tcPr>
            <w:tcW w:w="1827" w:type="dxa"/>
          </w:tcPr>
          <w:p w14:paraId="40883EFB" w14:textId="4EFE4A7F" w:rsidR="003415DE" w:rsidRPr="00AB2617" w:rsidRDefault="00AF55F5" w:rsidP="003415DE">
            <w:pPr>
              <w:pStyle w:val="23"/>
              <w:spacing w:line="240" w:lineRule="auto"/>
              <w:ind w:firstLine="0"/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382500</w:t>
            </w:r>
          </w:p>
        </w:tc>
        <w:tc>
          <w:tcPr>
            <w:tcW w:w="6660" w:type="dxa"/>
          </w:tcPr>
          <w:p w14:paraId="45E507D0" w14:textId="0ACF8951" w:rsidR="003415DE" w:rsidRPr="00FE4A6D" w:rsidRDefault="003415DE" w:rsidP="003415DE">
            <w:pPr>
              <w:pStyle w:val="23"/>
              <w:spacing w:line="240" w:lineRule="auto"/>
              <w:ind w:firstLine="0"/>
              <w:rPr>
                <w:rFonts w:ascii="Arial LatArm" w:hAnsi="Arial LatArm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Արևածաղկի ձեթ</w:t>
            </w:r>
          </w:p>
        </w:tc>
      </w:tr>
      <w:tr w:rsidR="003415DE" w:rsidRPr="00FE4A6D" w14:paraId="767288C8" w14:textId="77777777" w:rsidTr="00AA6C65">
        <w:tc>
          <w:tcPr>
            <w:tcW w:w="1701" w:type="dxa"/>
            <w:vAlign w:val="center"/>
          </w:tcPr>
          <w:p w14:paraId="28413EBA" w14:textId="40CDDD7C" w:rsidR="003415DE" w:rsidRPr="00FE4A6D" w:rsidRDefault="003415DE" w:rsidP="003415DE">
            <w:pPr>
              <w:pStyle w:val="23"/>
              <w:spacing w:line="240" w:lineRule="auto"/>
              <w:ind w:firstLine="0"/>
              <w:jc w:val="center"/>
              <w:rPr>
                <w:rFonts w:ascii="Arial LatArm" w:hAnsi="Arial LatArm" w:cs="Calibri"/>
              </w:rPr>
            </w:pPr>
            <w:r>
              <w:rPr>
                <w:rFonts w:ascii="Arial LatArm" w:hAnsi="Arial LatArm" w:cs="Calibri"/>
              </w:rPr>
              <w:t>3</w:t>
            </w:r>
          </w:p>
        </w:tc>
        <w:tc>
          <w:tcPr>
            <w:tcW w:w="1827" w:type="dxa"/>
          </w:tcPr>
          <w:p w14:paraId="6A10245C" w14:textId="32F46C29" w:rsidR="003415DE" w:rsidRPr="00AB2617" w:rsidRDefault="00AF55F5" w:rsidP="003415DE">
            <w:pPr>
              <w:pStyle w:val="23"/>
              <w:spacing w:line="240" w:lineRule="auto"/>
              <w:ind w:firstLine="0"/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383500</w:t>
            </w:r>
          </w:p>
        </w:tc>
        <w:tc>
          <w:tcPr>
            <w:tcW w:w="6660" w:type="dxa"/>
          </w:tcPr>
          <w:p w14:paraId="084FBF82" w14:textId="56D3A963" w:rsidR="003415DE" w:rsidRPr="00FE4A6D" w:rsidRDefault="003415DE" w:rsidP="003415DE">
            <w:pPr>
              <w:pStyle w:val="23"/>
              <w:spacing w:line="240" w:lineRule="auto"/>
              <w:ind w:firstLine="0"/>
              <w:rPr>
                <w:rFonts w:ascii="Arial LatArm" w:hAnsi="Arial LatArm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Բրինձ</w:t>
            </w:r>
          </w:p>
        </w:tc>
      </w:tr>
      <w:tr w:rsidR="003415DE" w:rsidRPr="00FE4A6D" w14:paraId="3D19E38C" w14:textId="77777777" w:rsidTr="00AA6C65">
        <w:tc>
          <w:tcPr>
            <w:tcW w:w="1701" w:type="dxa"/>
            <w:vAlign w:val="center"/>
          </w:tcPr>
          <w:p w14:paraId="17BFDC1C" w14:textId="34B6C081" w:rsidR="003415DE" w:rsidRPr="00FE4A6D" w:rsidRDefault="003415DE" w:rsidP="003415DE">
            <w:pPr>
              <w:pStyle w:val="23"/>
              <w:spacing w:line="240" w:lineRule="auto"/>
              <w:ind w:firstLine="0"/>
              <w:jc w:val="center"/>
              <w:rPr>
                <w:rFonts w:ascii="Arial LatArm" w:hAnsi="Arial LatArm" w:cs="Calibri"/>
              </w:rPr>
            </w:pPr>
            <w:r>
              <w:rPr>
                <w:rFonts w:ascii="Arial LatArm" w:hAnsi="Arial LatArm" w:cs="Calibri"/>
              </w:rPr>
              <w:t>4</w:t>
            </w:r>
          </w:p>
        </w:tc>
        <w:tc>
          <w:tcPr>
            <w:tcW w:w="1827" w:type="dxa"/>
          </w:tcPr>
          <w:p w14:paraId="366BDFCF" w14:textId="03A2AD1B" w:rsidR="003415DE" w:rsidRPr="00AB2617" w:rsidRDefault="00AF55F5" w:rsidP="003415DE">
            <w:pPr>
              <w:pStyle w:val="23"/>
              <w:spacing w:line="240" w:lineRule="auto"/>
              <w:ind w:firstLine="0"/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84000</w:t>
            </w:r>
          </w:p>
        </w:tc>
        <w:tc>
          <w:tcPr>
            <w:tcW w:w="6660" w:type="dxa"/>
          </w:tcPr>
          <w:p w14:paraId="6375E688" w14:textId="11162750" w:rsidR="003415DE" w:rsidRPr="00FE4A6D" w:rsidRDefault="003415DE" w:rsidP="003415DE">
            <w:pPr>
              <w:pStyle w:val="23"/>
              <w:spacing w:line="240" w:lineRule="auto"/>
              <w:ind w:firstLine="0"/>
              <w:rPr>
                <w:rFonts w:ascii="Arial LatArm" w:hAnsi="Arial LatArm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Գազար</w:t>
            </w:r>
          </w:p>
        </w:tc>
      </w:tr>
      <w:tr w:rsidR="003415DE" w:rsidRPr="00FE4A6D" w14:paraId="51088D27" w14:textId="77777777" w:rsidTr="00AA6C65">
        <w:tc>
          <w:tcPr>
            <w:tcW w:w="1701" w:type="dxa"/>
            <w:vAlign w:val="center"/>
          </w:tcPr>
          <w:p w14:paraId="0C9FE943" w14:textId="12359730" w:rsidR="003415DE" w:rsidRPr="00FE4A6D" w:rsidRDefault="00EC4863" w:rsidP="003415DE">
            <w:pPr>
              <w:pStyle w:val="23"/>
              <w:spacing w:line="240" w:lineRule="auto"/>
              <w:ind w:firstLine="0"/>
              <w:jc w:val="center"/>
              <w:rPr>
                <w:rFonts w:ascii="Arial LatArm" w:hAnsi="Arial LatArm" w:cs="Calibri"/>
              </w:rPr>
            </w:pPr>
            <w:r>
              <w:rPr>
                <w:rFonts w:ascii="Arial LatArm" w:hAnsi="Arial LatArm" w:cs="Calibri"/>
              </w:rPr>
              <w:t>5</w:t>
            </w:r>
          </w:p>
        </w:tc>
        <w:tc>
          <w:tcPr>
            <w:tcW w:w="1827" w:type="dxa"/>
          </w:tcPr>
          <w:p w14:paraId="6DC45DF1" w14:textId="62E43689" w:rsidR="003415DE" w:rsidRPr="00AB2617" w:rsidRDefault="00AF55F5" w:rsidP="003415DE">
            <w:pPr>
              <w:pStyle w:val="23"/>
              <w:spacing w:line="240" w:lineRule="auto"/>
              <w:ind w:firstLine="0"/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715500</w:t>
            </w:r>
          </w:p>
        </w:tc>
        <w:tc>
          <w:tcPr>
            <w:tcW w:w="6660" w:type="dxa"/>
          </w:tcPr>
          <w:p w14:paraId="2154E602" w14:textId="7F29239B" w:rsidR="003415DE" w:rsidRPr="00FE4A6D" w:rsidRDefault="003415DE" w:rsidP="003415DE">
            <w:pPr>
              <w:pStyle w:val="23"/>
              <w:spacing w:line="240" w:lineRule="auto"/>
              <w:ind w:firstLine="0"/>
              <w:rPr>
                <w:rFonts w:ascii="Arial LatArm" w:hAnsi="Arial LatArm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Խնձոր</w:t>
            </w:r>
          </w:p>
        </w:tc>
      </w:tr>
      <w:tr w:rsidR="003415DE" w:rsidRPr="00FE4A6D" w14:paraId="76AA6EBF" w14:textId="77777777" w:rsidTr="00AA6C65">
        <w:tc>
          <w:tcPr>
            <w:tcW w:w="1701" w:type="dxa"/>
            <w:vAlign w:val="center"/>
          </w:tcPr>
          <w:p w14:paraId="1D3B8BFD" w14:textId="2CF5B9EC" w:rsidR="003415DE" w:rsidRPr="00FE4A6D" w:rsidRDefault="00EC4863" w:rsidP="003415DE">
            <w:pPr>
              <w:pStyle w:val="23"/>
              <w:spacing w:line="240" w:lineRule="auto"/>
              <w:ind w:firstLine="0"/>
              <w:jc w:val="center"/>
              <w:rPr>
                <w:rFonts w:ascii="Arial LatArm" w:hAnsi="Arial LatArm" w:cs="Calibri"/>
              </w:rPr>
            </w:pPr>
            <w:r>
              <w:rPr>
                <w:rFonts w:ascii="Arial LatArm" w:hAnsi="Arial LatArm" w:cs="Calibri"/>
              </w:rPr>
              <w:t>6</w:t>
            </w:r>
          </w:p>
        </w:tc>
        <w:tc>
          <w:tcPr>
            <w:tcW w:w="1827" w:type="dxa"/>
          </w:tcPr>
          <w:p w14:paraId="10762275" w14:textId="558119B8" w:rsidR="003415DE" w:rsidRPr="00AB2617" w:rsidRDefault="00AF55F5" w:rsidP="003415DE">
            <w:pPr>
              <w:pStyle w:val="23"/>
              <w:spacing w:line="240" w:lineRule="auto"/>
              <w:ind w:firstLine="0"/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400000</w:t>
            </w:r>
          </w:p>
        </w:tc>
        <w:tc>
          <w:tcPr>
            <w:tcW w:w="6660" w:type="dxa"/>
          </w:tcPr>
          <w:p w14:paraId="1F14A92A" w14:textId="6847F5B4" w:rsidR="003415DE" w:rsidRPr="00FE4A6D" w:rsidRDefault="003415DE" w:rsidP="003415DE">
            <w:pPr>
              <w:pStyle w:val="23"/>
              <w:spacing w:line="240" w:lineRule="auto"/>
              <w:ind w:firstLine="0"/>
              <w:rPr>
                <w:rFonts w:ascii="Arial LatArm" w:hAnsi="Arial LatArm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Կաղամբ</w:t>
            </w:r>
          </w:p>
        </w:tc>
      </w:tr>
      <w:tr w:rsidR="003415DE" w:rsidRPr="00FE4A6D" w14:paraId="12FE1C70" w14:textId="77777777" w:rsidTr="00AA6C65">
        <w:tc>
          <w:tcPr>
            <w:tcW w:w="1701" w:type="dxa"/>
            <w:vAlign w:val="center"/>
          </w:tcPr>
          <w:p w14:paraId="00CACBFB" w14:textId="69EA5006" w:rsidR="003415DE" w:rsidRPr="00FE4A6D" w:rsidRDefault="00EC4863" w:rsidP="003415DE">
            <w:pPr>
              <w:pStyle w:val="23"/>
              <w:spacing w:line="240" w:lineRule="auto"/>
              <w:ind w:firstLine="0"/>
              <w:jc w:val="center"/>
              <w:rPr>
                <w:rFonts w:ascii="Arial LatArm" w:hAnsi="Arial LatArm" w:cs="Calibri"/>
              </w:rPr>
            </w:pPr>
            <w:r>
              <w:rPr>
                <w:rFonts w:ascii="Arial LatArm" w:hAnsi="Arial LatArm" w:cs="Calibri"/>
              </w:rPr>
              <w:t>7</w:t>
            </w:r>
          </w:p>
        </w:tc>
        <w:tc>
          <w:tcPr>
            <w:tcW w:w="1827" w:type="dxa"/>
          </w:tcPr>
          <w:p w14:paraId="7EFFFE59" w14:textId="00756B33" w:rsidR="003415DE" w:rsidRPr="00AB2617" w:rsidRDefault="00AF55F5" w:rsidP="003415DE">
            <w:pPr>
              <w:pStyle w:val="23"/>
              <w:spacing w:line="240" w:lineRule="auto"/>
              <w:ind w:firstLine="0"/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78300</w:t>
            </w:r>
          </w:p>
        </w:tc>
        <w:tc>
          <w:tcPr>
            <w:tcW w:w="6660" w:type="dxa"/>
          </w:tcPr>
          <w:p w14:paraId="3DCD95F1" w14:textId="2BA9F919" w:rsidR="003415DE" w:rsidRPr="00FE4A6D" w:rsidRDefault="003415DE" w:rsidP="003415DE">
            <w:pPr>
              <w:pStyle w:val="23"/>
              <w:spacing w:line="240" w:lineRule="auto"/>
              <w:ind w:firstLine="0"/>
              <w:rPr>
                <w:rFonts w:ascii="Arial LatArm" w:hAnsi="Arial LatArm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Բազուկ</w:t>
            </w:r>
          </w:p>
        </w:tc>
      </w:tr>
      <w:tr w:rsidR="003415DE" w:rsidRPr="00FE4A6D" w14:paraId="6DBB436D" w14:textId="77777777" w:rsidTr="00AA6C65">
        <w:tc>
          <w:tcPr>
            <w:tcW w:w="1701" w:type="dxa"/>
            <w:vAlign w:val="center"/>
          </w:tcPr>
          <w:p w14:paraId="20E317E8" w14:textId="5D0CE659" w:rsidR="003415DE" w:rsidRPr="00FE4A6D" w:rsidRDefault="00EC4863" w:rsidP="003415DE">
            <w:pPr>
              <w:pStyle w:val="23"/>
              <w:spacing w:line="240" w:lineRule="auto"/>
              <w:ind w:firstLine="0"/>
              <w:jc w:val="center"/>
              <w:rPr>
                <w:rFonts w:ascii="Arial LatArm" w:hAnsi="Arial LatArm" w:cs="Calibri"/>
              </w:rPr>
            </w:pPr>
            <w:r>
              <w:rPr>
                <w:rFonts w:ascii="Arial LatArm" w:hAnsi="Arial LatArm" w:cs="Calibri"/>
              </w:rPr>
              <w:t>8</w:t>
            </w:r>
          </w:p>
        </w:tc>
        <w:tc>
          <w:tcPr>
            <w:tcW w:w="1827" w:type="dxa"/>
          </w:tcPr>
          <w:p w14:paraId="4318EF61" w14:textId="6848C031" w:rsidR="003415DE" w:rsidRPr="00AB2617" w:rsidRDefault="00AF55F5" w:rsidP="003415DE">
            <w:pPr>
              <w:pStyle w:val="23"/>
              <w:spacing w:line="240" w:lineRule="auto"/>
              <w:ind w:firstLine="0"/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247000</w:t>
            </w:r>
          </w:p>
        </w:tc>
        <w:tc>
          <w:tcPr>
            <w:tcW w:w="6660" w:type="dxa"/>
          </w:tcPr>
          <w:p w14:paraId="2EA43CBF" w14:textId="32C5ED7A" w:rsidR="003415DE" w:rsidRPr="00FE4A6D" w:rsidRDefault="003415DE" w:rsidP="003415DE">
            <w:pPr>
              <w:pStyle w:val="23"/>
              <w:spacing w:line="240" w:lineRule="auto"/>
              <w:ind w:firstLine="0"/>
              <w:rPr>
                <w:rFonts w:ascii="Arial LatArm" w:hAnsi="Arial LatArm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Կարտոֆիլ</w:t>
            </w:r>
          </w:p>
        </w:tc>
      </w:tr>
      <w:tr w:rsidR="003415DE" w:rsidRPr="00FE4A6D" w14:paraId="1C745BC7" w14:textId="77777777" w:rsidTr="00AA6C65">
        <w:tc>
          <w:tcPr>
            <w:tcW w:w="1701" w:type="dxa"/>
            <w:vAlign w:val="center"/>
          </w:tcPr>
          <w:p w14:paraId="0C997047" w14:textId="52EDBAF3" w:rsidR="003415DE" w:rsidRPr="00FE4A6D" w:rsidRDefault="00EC4863" w:rsidP="003415DE">
            <w:pPr>
              <w:pStyle w:val="23"/>
              <w:spacing w:line="240" w:lineRule="auto"/>
              <w:ind w:firstLine="0"/>
              <w:jc w:val="center"/>
              <w:rPr>
                <w:rFonts w:ascii="Arial LatArm" w:hAnsi="Arial LatArm" w:cs="Calibri"/>
              </w:rPr>
            </w:pPr>
            <w:r>
              <w:rPr>
                <w:rFonts w:ascii="Arial LatArm" w:hAnsi="Arial LatArm" w:cs="Calibri"/>
              </w:rPr>
              <w:t>9</w:t>
            </w:r>
          </w:p>
        </w:tc>
        <w:tc>
          <w:tcPr>
            <w:tcW w:w="1827" w:type="dxa"/>
          </w:tcPr>
          <w:p w14:paraId="75751E1E" w14:textId="2BE50DBF" w:rsidR="003415DE" w:rsidRPr="00AB2617" w:rsidRDefault="00AF55F5" w:rsidP="003415DE">
            <w:pPr>
              <w:pStyle w:val="23"/>
              <w:spacing w:line="240" w:lineRule="auto"/>
              <w:ind w:firstLine="0"/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1367400</w:t>
            </w:r>
          </w:p>
        </w:tc>
        <w:tc>
          <w:tcPr>
            <w:tcW w:w="6660" w:type="dxa"/>
          </w:tcPr>
          <w:p w14:paraId="29116C4C" w14:textId="65979C83" w:rsidR="003415DE" w:rsidRPr="00FE4A6D" w:rsidRDefault="003415DE" w:rsidP="003415DE">
            <w:pPr>
              <w:pStyle w:val="23"/>
              <w:spacing w:line="240" w:lineRule="auto"/>
              <w:ind w:firstLine="0"/>
              <w:rPr>
                <w:rFonts w:ascii="Arial LatArm" w:hAnsi="Arial LatArm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Հավի կրծքամիս</w:t>
            </w:r>
          </w:p>
        </w:tc>
      </w:tr>
      <w:tr w:rsidR="003415DE" w:rsidRPr="00FE4A6D" w14:paraId="3E8C1CD7" w14:textId="77777777" w:rsidTr="00AA6C65">
        <w:tc>
          <w:tcPr>
            <w:tcW w:w="1701" w:type="dxa"/>
            <w:vAlign w:val="center"/>
          </w:tcPr>
          <w:p w14:paraId="08C7BA80" w14:textId="30E59020" w:rsidR="003415DE" w:rsidRPr="00FE4A6D" w:rsidRDefault="00EC4863" w:rsidP="003415DE">
            <w:pPr>
              <w:pStyle w:val="23"/>
              <w:spacing w:line="240" w:lineRule="auto"/>
              <w:ind w:firstLine="0"/>
              <w:jc w:val="center"/>
              <w:rPr>
                <w:rFonts w:ascii="Arial LatArm" w:hAnsi="Arial LatArm" w:cs="Calibri"/>
              </w:rPr>
            </w:pPr>
            <w:r>
              <w:rPr>
                <w:rFonts w:ascii="Arial LatArm" w:hAnsi="Arial LatArm" w:cs="Calibri"/>
              </w:rPr>
              <w:t>10</w:t>
            </w:r>
          </w:p>
        </w:tc>
        <w:tc>
          <w:tcPr>
            <w:tcW w:w="1827" w:type="dxa"/>
          </w:tcPr>
          <w:p w14:paraId="714A631D" w14:textId="250B2002" w:rsidR="003415DE" w:rsidRPr="00AB2617" w:rsidRDefault="00AF55F5" w:rsidP="003415DE">
            <w:pPr>
              <w:pStyle w:val="23"/>
              <w:spacing w:line="240" w:lineRule="auto"/>
              <w:ind w:firstLine="0"/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1580000</w:t>
            </w:r>
          </w:p>
        </w:tc>
        <w:tc>
          <w:tcPr>
            <w:tcW w:w="6660" w:type="dxa"/>
          </w:tcPr>
          <w:p w14:paraId="4DC94C97" w14:textId="045C396A" w:rsidR="003415DE" w:rsidRPr="00FE4A6D" w:rsidRDefault="003415DE" w:rsidP="003415DE">
            <w:pPr>
              <w:pStyle w:val="23"/>
              <w:spacing w:line="240" w:lineRule="auto"/>
              <w:ind w:firstLine="0"/>
              <w:rPr>
                <w:rFonts w:ascii="Arial LatArm" w:hAnsi="Arial LatArm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Հաց</w:t>
            </w:r>
          </w:p>
        </w:tc>
      </w:tr>
      <w:tr w:rsidR="003415DE" w:rsidRPr="00FE4A6D" w14:paraId="7B58FAC4" w14:textId="77777777" w:rsidTr="00AA6C65">
        <w:tc>
          <w:tcPr>
            <w:tcW w:w="1701" w:type="dxa"/>
            <w:vAlign w:val="center"/>
          </w:tcPr>
          <w:p w14:paraId="4FE2DEDA" w14:textId="5A6C17C0" w:rsidR="003415DE" w:rsidRPr="00FE4A6D" w:rsidRDefault="00EC4863" w:rsidP="003415DE">
            <w:pPr>
              <w:pStyle w:val="23"/>
              <w:spacing w:line="240" w:lineRule="auto"/>
              <w:ind w:firstLine="0"/>
              <w:jc w:val="center"/>
              <w:rPr>
                <w:rFonts w:ascii="Arial LatArm" w:hAnsi="Arial LatArm" w:cs="Calibri"/>
              </w:rPr>
            </w:pPr>
            <w:r>
              <w:rPr>
                <w:rFonts w:ascii="Arial LatArm" w:hAnsi="Arial LatArm" w:cs="Calibri"/>
              </w:rPr>
              <w:t>11</w:t>
            </w:r>
          </w:p>
        </w:tc>
        <w:tc>
          <w:tcPr>
            <w:tcW w:w="1827" w:type="dxa"/>
          </w:tcPr>
          <w:p w14:paraId="4D8C2D35" w14:textId="51B88868" w:rsidR="003415DE" w:rsidRPr="00AB2617" w:rsidRDefault="00AF55F5" w:rsidP="003415DE">
            <w:pPr>
              <w:pStyle w:val="23"/>
              <w:spacing w:line="240" w:lineRule="auto"/>
              <w:ind w:firstLine="0"/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190800</w:t>
            </w:r>
          </w:p>
        </w:tc>
        <w:tc>
          <w:tcPr>
            <w:tcW w:w="6660" w:type="dxa"/>
          </w:tcPr>
          <w:p w14:paraId="15AF2632" w14:textId="61135998" w:rsidR="003415DE" w:rsidRPr="00FE4A6D" w:rsidRDefault="003415DE" w:rsidP="003415DE">
            <w:pPr>
              <w:pStyle w:val="23"/>
              <w:spacing w:line="240" w:lineRule="auto"/>
              <w:ind w:firstLine="0"/>
              <w:rPr>
                <w:rFonts w:ascii="Arial LatArm" w:hAnsi="Arial LatArm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Հնդկաձավար</w:t>
            </w:r>
          </w:p>
        </w:tc>
      </w:tr>
      <w:tr w:rsidR="003415DE" w:rsidRPr="00FE4A6D" w14:paraId="2A75A30E" w14:textId="77777777" w:rsidTr="00AA6C65">
        <w:tc>
          <w:tcPr>
            <w:tcW w:w="1701" w:type="dxa"/>
            <w:vAlign w:val="center"/>
          </w:tcPr>
          <w:p w14:paraId="63B58701" w14:textId="1FEE13E7" w:rsidR="003415DE" w:rsidRPr="00FE4A6D" w:rsidRDefault="00EC4863" w:rsidP="003415DE">
            <w:pPr>
              <w:pStyle w:val="23"/>
              <w:spacing w:line="240" w:lineRule="auto"/>
              <w:ind w:firstLine="0"/>
              <w:jc w:val="center"/>
              <w:rPr>
                <w:rFonts w:ascii="Arial LatArm" w:hAnsi="Arial LatArm" w:cs="Calibri"/>
              </w:rPr>
            </w:pPr>
            <w:r>
              <w:rPr>
                <w:rFonts w:ascii="Arial LatArm" w:hAnsi="Arial LatArm" w:cs="Calibri"/>
              </w:rPr>
              <w:t>12</w:t>
            </w:r>
          </w:p>
        </w:tc>
        <w:tc>
          <w:tcPr>
            <w:tcW w:w="1827" w:type="dxa"/>
          </w:tcPr>
          <w:p w14:paraId="46091A0A" w14:textId="3DFBEB42" w:rsidR="003415DE" w:rsidRPr="00AB2617" w:rsidRDefault="00AF55F5" w:rsidP="003415DE">
            <w:pPr>
              <w:pStyle w:val="23"/>
              <w:spacing w:line="240" w:lineRule="auto"/>
              <w:ind w:firstLine="0"/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735000</w:t>
            </w:r>
          </w:p>
        </w:tc>
        <w:tc>
          <w:tcPr>
            <w:tcW w:w="6660" w:type="dxa"/>
          </w:tcPr>
          <w:p w14:paraId="6638C1F4" w14:textId="3E60FE00" w:rsidR="003415DE" w:rsidRPr="00FE4A6D" w:rsidRDefault="003415DE" w:rsidP="003415DE">
            <w:pPr>
              <w:pStyle w:val="23"/>
              <w:spacing w:line="240" w:lineRule="auto"/>
              <w:ind w:firstLine="0"/>
              <w:rPr>
                <w:rFonts w:ascii="Arial LatArm" w:hAnsi="Arial LatArm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Ձու</w:t>
            </w:r>
          </w:p>
        </w:tc>
      </w:tr>
      <w:tr w:rsidR="003415DE" w:rsidRPr="00FE4A6D" w14:paraId="0717EE82" w14:textId="77777777" w:rsidTr="00AA6C65">
        <w:tc>
          <w:tcPr>
            <w:tcW w:w="1701" w:type="dxa"/>
            <w:vAlign w:val="center"/>
          </w:tcPr>
          <w:p w14:paraId="41B27451" w14:textId="07BBA489" w:rsidR="003415DE" w:rsidRPr="00FE4A6D" w:rsidRDefault="00EC4863" w:rsidP="003415DE">
            <w:pPr>
              <w:pStyle w:val="23"/>
              <w:spacing w:line="240" w:lineRule="auto"/>
              <w:ind w:firstLine="0"/>
              <w:jc w:val="center"/>
              <w:rPr>
                <w:rFonts w:ascii="Arial LatArm" w:hAnsi="Arial LatArm" w:cs="Calibri"/>
              </w:rPr>
            </w:pPr>
            <w:r>
              <w:rPr>
                <w:rFonts w:ascii="Arial LatArm" w:hAnsi="Arial LatArm" w:cs="Calibri"/>
              </w:rPr>
              <w:t>13</w:t>
            </w:r>
          </w:p>
        </w:tc>
        <w:tc>
          <w:tcPr>
            <w:tcW w:w="1827" w:type="dxa"/>
          </w:tcPr>
          <w:p w14:paraId="76251580" w14:textId="09FA87FF" w:rsidR="003415DE" w:rsidRPr="00AB2617" w:rsidRDefault="00AF55F5" w:rsidP="003415DE">
            <w:pPr>
              <w:pStyle w:val="23"/>
              <w:spacing w:line="240" w:lineRule="auto"/>
              <w:ind w:firstLine="0"/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169600</w:t>
            </w:r>
          </w:p>
        </w:tc>
        <w:tc>
          <w:tcPr>
            <w:tcW w:w="6660" w:type="dxa"/>
          </w:tcPr>
          <w:p w14:paraId="07B6B3AF" w14:textId="29FD216A" w:rsidR="003415DE" w:rsidRPr="00FE4A6D" w:rsidRDefault="003415DE" w:rsidP="003415DE">
            <w:pPr>
              <w:pStyle w:val="23"/>
              <w:spacing w:line="240" w:lineRule="auto"/>
              <w:ind w:firstLine="0"/>
              <w:rPr>
                <w:rFonts w:ascii="Arial LatArm" w:hAnsi="Arial LatArm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Մակարոն</w:t>
            </w:r>
          </w:p>
        </w:tc>
      </w:tr>
      <w:tr w:rsidR="003415DE" w:rsidRPr="00FE4A6D" w14:paraId="4E589163" w14:textId="77777777" w:rsidTr="00AA6C65">
        <w:tc>
          <w:tcPr>
            <w:tcW w:w="1701" w:type="dxa"/>
            <w:vAlign w:val="center"/>
          </w:tcPr>
          <w:p w14:paraId="3F4F1AAF" w14:textId="5AC2BC06" w:rsidR="003415DE" w:rsidRDefault="00EC4863" w:rsidP="003415DE">
            <w:pPr>
              <w:pStyle w:val="23"/>
              <w:spacing w:line="240" w:lineRule="auto"/>
              <w:ind w:firstLine="0"/>
              <w:jc w:val="center"/>
              <w:rPr>
                <w:rFonts w:ascii="Arial LatArm" w:hAnsi="Arial LatArm" w:cs="Calibri"/>
              </w:rPr>
            </w:pPr>
            <w:r>
              <w:rPr>
                <w:rFonts w:ascii="Arial LatArm" w:hAnsi="Arial LatArm" w:cs="Calibri"/>
              </w:rPr>
              <w:t>14</w:t>
            </w:r>
          </w:p>
        </w:tc>
        <w:tc>
          <w:tcPr>
            <w:tcW w:w="1827" w:type="dxa"/>
          </w:tcPr>
          <w:p w14:paraId="58BF918D" w14:textId="2E66A0F7" w:rsidR="003415DE" w:rsidRPr="00AB2617" w:rsidRDefault="00AF55F5" w:rsidP="003415DE">
            <w:pPr>
              <w:pStyle w:val="23"/>
              <w:spacing w:line="240" w:lineRule="auto"/>
              <w:ind w:firstLine="0"/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86400</w:t>
            </w:r>
          </w:p>
        </w:tc>
        <w:tc>
          <w:tcPr>
            <w:tcW w:w="6660" w:type="dxa"/>
          </w:tcPr>
          <w:p w14:paraId="483FB03B" w14:textId="6EF7AA0F" w:rsidR="003415DE" w:rsidRPr="00FE4A6D" w:rsidRDefault="003415DE" w:rsidP="003415DE">
            <w:pPr>
              <w:pStyle w:val="23"/>
              <w:spacing w:line="240" w:lineRule="auto"/>
              <w:ind w:firstLine="0"/>
              <w:rPr>
                <w:rFonts w:ascii="Arial LatArm" w:hAnsi="Arial LatArm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Ոլոռ</w:t>
            </w:r>
          </w:p>
        </w:tc>
      </w:tr>
      <w:tr w:rsidR="003415DE" w:rsidRPr="00FE4A6D" w14:paraId="3AAF86C3" w14:textId="77777777" w:rsidTr="00AA6C65">
        <w:tc>
          <w:tcPr>
            <w:tcW w:w="1701" w:type="dxa"/>
            <w:vAlign w:val="center"/>
          </w:tcPr>
          <w:p w14:paraId="7D03A4FD" w14:textId="474ED5B1" w:rsidR="003415DE" w:rsidRDefault="00EC4863" w:rsidP="003415DE">
            <w:pPr>
              <w:pStyle w:val="23"/>
              <w:spacing w:line="240" w:lineRule="auto"/>
              <w:ind w:firstLine="0"/>
              <w:jc w:val="center"/>
              <w:rPr>
                <w:rFonts w:ascii="Arial LatArm" w:hAnsi="Arial LatArm" w:cs="Calibri"/>
              </w:rPr>
            </w:pPr>
            <w:r>
              <w:rPr>
                <w:rFonts w:ascii="Arial LatArm" w:hAnsi="Arial LatArm" w:cs="Calibri"/>
              </w:rPr>
              <w:t>15</w:t>
            </w:r>
          </w:p>
        </w:tc>
        <w:tc>
          <w:tcPr>
            <w:tcW w:w="1827" w:type="dxa"/>
          </w:tcPr>
          <w:p w14:paraId="0FDD75B9" w14:textId="085E6D31" w:rsidR="003415DE" w:rsidRPr="00AB2617" w:rsidRDefault="00AF55F5" w:rsidP="003415DE">
            <w:pPr>
              <w:pStyle w:val="23"/>
              <w:spacing w:line="240" w:lineRule="auto"/>
              <w:ind w:firstLine="0"/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162000</w:t>
            </w:r>
          </w:p>
        </w:tc>
        <w:tc>
          <w:tcPr>
            <w:tcW w:w="6660" w:type="dxa"/>
          </w:tcPr>
          <w:p w14:paraId="3DF9FEC4" w14:textId="2E43F763" w:rsidR="003415DE" w:rsidRPr="00FE4A6D" w:rsidRDefault="003415DE" w:rsidP="003415DE">
            <w:pPr>
              <w:pStyle w:val="23"/>
              <w:spacing w:line="240" w:lineRule="auto"/>
              <w:ind w:firstLine="0"/>
              <w:rPr>
                <w:rFonts w:ascii="Arial LatArm" w:hAnsi="Arial LatArm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Ոսպ</w:t>
            </w:r>
          </w:p>
        </w:tc>
      </w:tr>
      <w:tr w:rsidR="003415DE" w:rsidRPr="00FE4A6D" w14:paraId="09E2B6C7" w14:textId="77777777" w:rsidTr="00AA6C65">
        <w:tc>
          <w:tcPr>
            <w:tcW w:w="1701" w:type="dxa"/>
            <w:vAlign w:val="center"/>
          </w:tcPr>
          <w:p w14:paraId="41324693" w14:textId="6D13C4BF" w:rsidR="003415DE" w:rsidRDefault="00EC4863" w:rsidP="003415DE">
            <w:pPr>
              <w:pStyle w:val="23"/>
              <w:spacing w:line="240" w:lineRule="auto"/>
              <w:ind w:firstLine="0"/>
              <w:jc w:val="center"/>
              <w:rPr>
                <w:rFonts w:ascii="Arial LatArm" w:hAnsi="Arial LatArm" w:cs="Calibri"/>
              </w:rPr>
            </w:pPr>
            <w:r>
              <w:rPr>
                <w:rFonts w:ascii="Arial LatArm" w:hAnsi="Arial LatArm" w:cs="Calibri"/>
              </w:rPr>
              <w:t>16</w:t>
            </w:r>
          </w:p>
        </w:tc>
        <w:tc>
          <w:tcPr>
            <w:tcW w:w="1827" w:type="dxa"/>
          </w:tcPr>
          <w:p w14:paraId="40CA4F17" w14:textId="439B2007" w:rsidR="003415DE" w:rsidRPr="00AB2617" w:rsidRDefault="00AF55F5" w:rsidP="003415DE">
            <w:pPr>
              <w:pStyle w:val="23"/>
              <w:spacing w:line="240" w:lineRule="auto"/>
              <w:ind w:firstLine="0"/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912000</w:t>
            </w:r>
          </w:p>
        </w:tc>
        <w:tc>
          <w:tcPr>
            <w:tcW w:w="6660" w:type="dxa"/>
          </w:tcPr>
          <w:p w14:paraId="2C490F75" w14:textId="00766736" w:rsidR="003415DE" w:rsidRPr="00FE4A6D" w:rsidRDefault="003415DE" w:rsidP="003415DE">
            <w:pPr>
              <w:pStyle w:val="23"/>
              <w:spacing w:line="240" w:lineRule="auto"/>
              <w:ind w:firstLine="0"/>
              <w:rPr>
                <w:rFonts w:ascii="Arial LatArm" w:hAnsi="Arial LatArm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Պանիր</w:t>
            </w:r>
          </w:p>
        </w:tc>
      </w:tr>
      <w:tr w:rsidR="003415DE" w:rsidRPr="00FE4A6D" w14:paraId="5D670164" w14:textId="77777777" w:rsidTr="00AA6C65">
        <w:tc>
          <w:tcPr>
            <w:tcW w:w="1701" w:type="dxa"/>
            <w:vAlign w:val="center"/>
          </w:tcPr>
          <w:p w14:paraId="7F3CDB9C" w14:textId="1C5D78E7" w:rsidR="003415DE" w:rsidRDefault="00EC4863" w:rsidP="003415DE">
            <w:pPr>
              <w:pStyle w:val="23"/>
              <w:spacing w:line="240" w:lineRule="auto"/>
              <w:ind w:firstLine="0"/>
              <w:jc w:val="center"/>
              <w:rPr>
                <w:rFonts w:ascii="Arial LatArm" w:hAnsi="Arial LatArm" w:cs="Calibri"/>
              </w:rPr>
            </w:pPr>
            <w:r>
              <w:rPr>
                <w:rFonts w:ascii="Arial LatArm" w:hAnsi="Arial LatArm" w:cs="Calibri"/>
              </w:rPr>
              <w:t>17</w:t>
            </w:r>
          </w:p>
        </w:tc>
        <w:tc>
          <w:tcPr>
            <w:tcW w:w="1827" w:type="dxa"/>
          </w:tcPr>
          <w:p w14:paraId="5CC1F857" w14:textId="545406F7" w:rsidR="003415DE" w:rsidRPr="00AB2617" w:rsidRDefault="00AF55F5" w:rsidP="003415DE">
            <w:pPr>
              <w:pStyle w:val="23"/>
              <w:spacing w:line="240" w:lineRule="auto"/>
              <w:ind w:firstLine="0"/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192000</w:t>
            </w:r>
          </w:p>
        </w:tc>
        <w:tc>
          <w:tcPr>
            <w:tcW w:w="6660" w:type="dxa"/>
          </w:tcPr>
          <w:p w14:paraId="18610770" w14:textId="596238B7" w:rsidR="003415DE" w:rsidRPr="00FE4A6D" w:rsidRDefault="003415DE" w:rsidP="003415DE">
            <w:pPr>
              <w:pStyle w:val="23"/>
              <w:spacing w:line="240" w:lineRule="auto"/>
              <w:ind w:firstLine="0"/>
              <w:rPr>
                <w:rFonts w:ascii="Arial LatArm" w:hAnsi="Arial LatArm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Մածուն</w:t>
            </w:r>
          </w:p>
        </w:tc>
      </w:tr>
      <w:tr w:rsidR="003415DE" w:rsidRPr="00FE4A6D" w14:paraId="7A44001C" w14:textId="77777777" w:rsidTr="00AA6C65">
        <w:tc>
          <w:tcPr>
            <w:tcW w:w="1701" w:type="dxa"/>
            <w:vAlign w:val="center"/>
          </w:tcPr>
          <w:p w14:paraId="6DACAE01" w14:textId="5141EE5F" w:rsidR="003415DE" w:rsidRDefault="00EC4863" w:rsidP="003415DE">
            <w:pPr>
              <w:pStyle w:val="23"/>
              <w:spacing w:line="240" w:lineRule="auto"/>
              <w:ind w:firstLine="0"/>
              <w:jc w:val="center"/>
              <w:rPr>
                <w:rFonts w:ascii="Arial LatArm" w:hAnsi="Arial LatArm" w:cs="Calibri"/>
              </w:rPr>
            </w:pPr>
            <w:r>
              <w:rPr>
                <w:rFonts w:ascii="Arial LatArm" w:hAnsi="Arial LatArm" w:cs="Calibri"/>
              </w:rPr>
              <w:t>18</w:t>
            </w:r>
          </w:p>
        </w:tc>
        <w:tc>
          <w:tcPr>
            <w:tcW w:w="1827" w:type="dxa"/>
          </w:tcPr>
          <w:p w14:paraId="149C438B" w14:textId="0BA74A8C" w:rsidR="003415DE" w:rsidRPr="00AB2617" w:rsidRDefault="00AF55F5" w:rsidP="003415DE">
            <w:pPr>
              <w:pStyle w:val="23"/>
              <w:spacing w:line="240" w:lineRule="auto"/>
              <w:ind w:firstLine="0"/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48750</w:t>
            </w:r>
          </w:p>
        </w:tc>
        <w:tc>
          <w:tcPr>
            <w:tcW w:w="6660" w:type="dxa"/>
          </w:tcPr>
          <w:p w14:paraId="49D7E39E" w14:textId="2826A3DE" w:rsidR="003415DE" w:rsidRPr="00FE4A6D" w:rsidRDefault="003415DE" w:rsidP="003415DE">
            <w:pPr>
              <w:pStyle w:val="23"/>
              <w:spacing w:line="240" w:lineRule="auto"/>
              <w:ind w:firstLine="0"/>
              <w:rPr>
                <w:rFonts w:ascii="Arial LatArm" w:hAnsi="Arial LatArm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Տոմատի մածուկ</w:t>
            </w:r>
          </w:p>
        </w:tc>
      </w:tr>
    </w:tbl>
    <w:p w14:paraId="1D6A0BC8" w14:textId="77777777" w:rsidR="002351E6" w:rsidRDefault="002351E6" w:rsidP="00EF3662">
      <w:pPr>
        <w:pStyle w:val="23"/>
        <w:spacing w:line="240" w:lineRule="auto"/>
        <w:ind w:firstLine="567"/>
        <w:rPr>
          <w:rFonts w:ascii="GHEA Grapalat" w:hAnsi="GHEA Grapalat"/>
        </w:rPr>
      </w:pPr>
    </w:p>
    <w:p w14:paraId="1CBD66DF" w14:textId="77777777" w:rsidR="002351E6" w:rsidRDefault="002351E6" w:rsidP="00EF3662">
      <w:pPr>
        <w:pStyle w:val="23"/>
        <w:spacing w:line="240" w:lineRule="auto"/>
        <w:ind w:firstLine="567"/>
        <w:rPr>
          <w:rFonts w:ascii="GHEA Grapalat" w:hAnsi="GHEA Grapalat"/>
        </w:rPr>
      </w:pPr>
    </w:p>
    <w:p w14:paraId="52C7A40A" w14:textId="77777777" w:rsidR="002351E6" w:rsidRDefault="002351E6" w:rsidP="00EF3662">
      <w:pPr>
        <w:pStyle w:val="23"/>
        <w:spacing w:line="240" w:lineRule="auto"/>
        <w:ind w:firstLine="567"/>
        <w:rPr>
          <w:rFonts w:ascii="GHEA Grapalat" w:hAnsi="GHEA Grapalat"/>
        </w:rPr>
      </w:pPr>
    </w:p>
    <w:p w14:paraId="4E36F9F3" w14:textId="77777777" w:rsidR="002351E6" w:rsidRDefault="002351E6" w:rsidP="00EF3662">
      <w:pPr>
        <w:pStyle w:val="23"/>
        <w:spacing w:line="240" w:lineRule="auto"/>
        <w:ind w:firstLine="567"/>
        <w:rPr>
          <w:rFonts w:ascii="GHEA Grapalat" w:hAnsi="GHEA Grapalat"/>
        </w:rPr>
      </w:pPr>
    </w:p>
    <w:p w14:paraId="125B2215" w14:textId="77777777" w:rsidR="002351E6" w:rsidRDefault="002351E6" w:rsidP="00EF3662">
      <w:pPr>
        <w:pStyle w:val="23"/>
        <w:spacing w:line="240" w:lineRule="auto"/>
        <w:ind w:firstLine="567"/>
        <w:rPr>
          <w:rFonts w:ascii="GHEA Grapalat" w:hAnsi="GHEA Grapalat"/>
        </w:rPr>
      </w:pPr>
    </w:p>
    <w:p w14:paraId="5A31BEA9" w14:textId="77777777" w:rsidR="002351E6" w:rsidRDefault="002351E6" w:rsidP="00EF3662">
      <w:pPr>
        <w:pStyle w:val="23"/>
        <w:spacing w:line="240" w:lineRule="auto"/>
        <w:ind w:firstLine="567"/>
        <w:rPr>
          <w:rFonts w:ascii="GHEA Grapalat" w:hAnsi="GHEA Grapalat"/>
        </w:rPr>
      </w:pPr>
    </w:p>
    <w:p w14:paraId="6FD96C40" w14:textId="77777777" w:rsidR="002351E6" w:rsidRDefault="002351E6" w:rsidP="00EF3662">
      <w:pPr>
        <w:pStyle w:val="23"/>
        <w:spacing w:line="240" w:lineRule="auto"/>
        <w:ind w:firstLine="567"/>
        <w:rPr>
          <w:rFonts w:ascii="GHEA Grapalat" w:hAnsi="GHEA Grapalat"/>
        </w:rPr>
      </w:pPr>
    </w:p>
    <w:p w14:paraId="3451DBCB" w14:textId="77777777" w:rsidR="002351E6" w:rsidRDefault="002351E6" w:rsidP="00EF3662">
      <w:pPr>
        <w:pStyle w:val="23"/>
        <w:spacing w:line="240" w:lineRule="auto"/>
        <w:ind w:firstLine="567"/>
        <w:rPr>
          <w:rFonts w:ascii="GHEA Grapalat" w:hAnsi="GHEA Grapalat"/>
        </w:rPr>
      </w:pPr>
    </w:p>
    <w:p w14:paraId="4A7E302A" w14:textId="77777777" w:rsidR="002351E6" w:rsidRDefault="002351E6" w:rsidP="00EF3662">
      <w:pPr>
        <w:pStyle w:val="23"/>
        <w:spacing w:line="240" w:lineRule="auto"/>
        <w:ind w:firstLine="567"/>
        <w:rPr>
          <w:rFonts w:ascii="GHEA Grapalat" w:hAnsi="GHEA Grapalat"/>
        </w:rPr>
      </w:pPr>
    </w:p>
    <w:p w14:paraId="3DE73EB0" w14:textId="77777777" w:rsidR="002351E6" w:rsidRDefault="002351E6" w:rsidP="00EF3662">
      <w:pPr>
        <w:pStyle w:val="23"/>
        <w:spacing w:line="240" w:lineRule="auto"/>
        <w:ind w:firstLine="567"/>
        <w:rPr>
          <w:rFonts w:ascii="GHEA Grapalat" w:hAnsi="GHEA Grapalat"/>
        </w:rPr>
      </w:pPr>
    </w:p>
    <w:p w14:paraId="5EA958CF" w14:textId="77777777" w:rsidR="002351E6" w:rsidRDefault="002351E6" w:rsidP="00EF3662">
      <w:pPr>
        <w:pStyle w:val="23"/>
        <w:spacing w:line="240" w:lineRule="auto"/>
        <w:ind w:firstLine="567"/>
        <w:rPr>
          <w:rFonts w:ascii="GHEA Grapalat" w:hAnsi="GHEA Grapalat"/>
        </w:rPr>
      </w:pPr>
    </w:p>
    <w:p w14:paraId="02B23682" w14:textId="77777777" w:rsidR="002351E6" w:rsidRDefault="002351E6" w:rsidP="00EF3662">
      <w:pPr>
        <w:pStyle w:val="23"/>
        <w:spacing w:line="240" w:lineRule="auto"/>
        <w:ind w:firstLine="567"/>
        <w:rPr>
          <w:rFonts w:ascii="GHEA Grapalat" w:hAnsi="GHEA Grapalat"/>
        </w:rPr>
      </w:pPr>
    </w:p>
    <w:p w14:paraId="38319326" w14:textId="77777777" w:rsidR="002351E6" w:rsidRDefault="002351E6" w:rsidP="00EF3662">
      <w:pPr>
        <w:pStyle w:val="23"/>
        <w:spacing w:line="240" w:lineRule="auto"/>
        <w:ind w:firstLine="567"/>
        <w:rPr>
          <w:rFonts w:ascii="GHEA Grapalat" w:hAnsi="GHEA Grapalat"/>
        </w:rPr>
      </w:pPr>
    </w:p>
    <w:p w14:paraId="173936A1" w14:textId="77777777" w:rsidR="002351E6" w:rsidRDefault="002351E6" w:rsidP="00EF3662">
      <w:pPr>
        <w:pStyle w:val="23"/>
        <w:spacing w:line="240" w:lineRule="auto"/>
        <w:ind w:firstLine="567"/>
        <w:rPr>
          <w:rFonts w:ascii="GHEA Grapalat" w:hAnsi="GHEA Grapalat"/>
        </w:rPr>
      </w:pPr>
    </w:p>
    <w:p w14:paraId="345723C1" w14:textId="77777777" w:rsidR="002351E6" w:rsidRDefault="002351E6" w:rsidP="00EF3662">
      <w:pPr>
        <w:pStyle w:val="23"/>
        <w:spacing w:line="240" w:lineRule="auto"/>
        <w:ind w:firstLine="567"/>
        <w:rPr>
          <w:rFonts w:ascii="GHEA Grapalat" w:hAnsi="GHEA Grapalat"/>
        </w:rPr>
      </w:pPr>
    </w:p>
    <w:p w14:paraId="3428AD7B" w14:textId="77777777" w:rsidR="002351E6" w:rsidRDefault="002351E6" w:rsidP="00EF3662">
      <w:pPr>
        <w:pStyle w:val="23"/>
        <w:spacing w:line="240" w:lineRule="auto"/>
        <w:ind w:firstLine="567"/>
        <w:rPr>
          <w:rFonts w:ascii="GHEA Grapalat" w:hAnsi="GHEA Grapalat"/>
        </w:rPr>
      </w:pPr>
    </w:p>
    <w:p w14:paraId="2821CB80" w14:textId="77777777" w:rsidR="002351E6" w:rsidRDefault="002351E6" w:rsidP="00EF3662">
      <w:pPr>
        <w:pStyle w:val="23"/>
        <w:spacing w:line="240" w:lineRule="auto"/>
        <w:ind w:firstLine="567"/>
        <w:rPr>
          <w:rFonts w:ascii="GHEA Grapalat" w:hAnsi="GHEA Grapalat"/>
        </w:rPr>
      </w:pPr>
    </w:p>
    <w:p w14:paraId="1FECD672" w14:textId="77777777" w:rsidR="002351E6" w:rsidRDefault="002351E6" w:rsidP="00EF3662">
      <w:pPr>
        <w:pStyle w:val="23"/>
        <w:spacing w:line="240" w:lineRule="auto"/>
        <w:ind w:firstLine="567"/>
        <w:rPr>
          <w:rFonts w:ascii="GHEA Grapalat" w:hAnsi="GHEA Grapalat"/>
        </w:rPr>
      </w:pPr>
    </w:p>
    <w:p w14:paraId="7806EEF3" w14:textId="77777777" w:rsidR="002351E6" w:rsidRDefault="002351E6" w:rsidP="00EF3662">
      <w:pPr>
        <w:pStyle w:val="23"/>
        <w:spacing w:line="240" w:lineRule="auto"/>
        <w:ind w:firstLine="567"/>
        <w:rPr>
          <w:rFonts w:ascii="GHEA Grapalat" w:hAnsi="GHEA Grapalat"/>
        </w:rPr>
      </w:pPr>
    </w:p>
    <w:p w14:paraId="3F93B965" w14:textId="77777777" w:rsidR="002351E6" w:rsidRDefault="002351E6" w:rsidP="00EF3662">
      <w:pPr>
        <w:pStyle w:val="23"/>
        <w:spacing w:line="240" w:lineRule="auto"/>
        <w:ind w:firstLine="567"/>
        <w:rPr>
          <w:rFonts w:ascii="GHEA Grapalat" w:hAnsi="GHEA Grapalat"/>
        </w:rPr>
      </w:pPr>
    </w:p>
    <w:p w14:paraId="1A11C4F0" w14:textId="77777777" w:rsidR="002351E6" w:rsidRDefault="002351E6" w:rsidP="00EF3662">
      <w:pPr>
        <w:pStyle w:val="23"/>
        <w:spacing w:line="240" w:lineRule="auto"/>
        <w:ind w:firstLine="567"/>
        <w:rPr>
          <w:rFonts w:ascii="GHEA Grapalat" w:hAnsi="GHEA Grapalat"/>
        </w:rPr>
      </w:pPr>
    </w:p>
    <w:p w14:paraId="0A2F2979" w14:textId="77777777" w:rsidR="002351E6" w:rsidRDefault="002351E6" w:rsidP="00EF3662">
      <w:pPr>
        <w:pStyle w:val="23"/>
        <w:spacing w:line="240" w:lineRule="auto"/>
        <w:ind w:firstLine="567"/>
        <w:rPr>
          <w:rFonts w:ascii="GHEA Grapalat" w:hAnsi="GHEA Grapalat"/>
        </w:rPr>
      </w:pPr>
    </w:p>
    <w:p w14:paraId="6F0D3393" w14:textId="77777777" w:rsidR="002351E6" w:rsidRDefault="002351E6" w:rsidP="00EF3662">
      <w:pPr>
        <w:pStyle w:val="23"/>
        <w:spacing w:line="240" w:lineRule="auto"/>
        <w:ind w:firstLine="567"/>
        <w:rPr>
          <w:rFonts w:ascii="GHEA Grapalat" w:hAnsi="GHEA Grapalat"/>
        </w:rPr>
      </w:pPr>
    </w:p>
    <w:p w14:paraId="22B5B27B" w14:textId="77777777" w:rsidR="002351E6" w:rsidRDefault="002351E6" w:rsidP="00EF3662">
      <w:pPr>
        <w:pStyle w:val="23"/>
        <w:spacing w:line="240" w:lineRule="auto"/>
        <w:ind w:firstLine="567"/>
        <w:rPr>
          <w:rFonts w:ascii="GHEA Grapalat" w:hAnsi="GHEA Grapalat"/>
        </w:rPr>
      </w:pPr>
    </w:p>
    <w:p w14:paraId="4910A097" w14:textId="77777777" w:rsidR="002351E6" w:rsidRDefault="002351E6" w:rsidP="00EF3662">
      <w:pPr>
        <w:pStyle w:val="23"/>
        <w:spacing w:line="240" w:lineRule="auto"/>
        <w:ind w:firstLine="567"/>
        <w:rPr>
          <w:rFonts w:ascii="GHEA Grapalat" w:hAnsi="GHEA Grapalat"/>
        </w:rPr>
      </w:pPr>
    </w:p>
    <w:p w14:paraId="3FA7CC96" w14:textId="77777777" w:rsidR="002351E6" w:rsidRDefault="002351E6" w:rsidP="00EF3662">
      <w:pPr>
        <w:pStyle w:val="23"/>
        <w:spacing w:line="240" w:lineRule="auto"/>
        <w:ind w:firstLine="567"/>
        <w:rPr>
          <w:rFonts w:ascii="GHEA Grapalat" w:hAnsi="GHEA Grapalat"/>
        </w:rPr>
      </w:pPr>
    </w:p>
    <w:p w14:paraId="450766F5" w14:textId="77777777" w:rsidR="002351E6" w:rsidRDefault="002351E6" w:rsidP="00EF3662">
      <w:pPr>
        <w:pStyle w:val="23"/>
        <w:spacing w:line="240" w:lineRule="auto"/>
        <w:ind w:firstLine="567"/>
        <w:rPr>
          <w:rFonts w:ascii="GHEA Grapalat" w:hAnsi="GHEA Grapalat"/>
        </w:rPr>
      </w:pPr>
    </w:p>
    <w:p w14:paraId="1A807815" w14:textId="77777777" w:rsidR="002351E6" w:rsidRDefault="002351E6" w:rsidP="00EF3662">
      <w:pPr>
        <w:pStyle w:val="23"/>
        <w:spacing w:line="240" w:lineRule="auto"/>
        <w:ind w:firstLine="567"/>
        <w:rPr>
          <w:rFonts w:ascii="GHEA Grapalat" w:hAnsi="GHEA Grapalat"/>
        </w:rPr>
      </w:pPr>
    </w:p>
    <w:p w14:paraId="7CF162C6" w14:textId="77777777" w:rsidR="002351E6" w:rsidRDefault="002351E6" w:rsidP="00EF3662">
      <w:pPr>
        <w:pStyle w:val="23"/>
        <w:spacing w:line="240" w:lineRule="auto"/>
        <w:ind w:firstLine="567"/>
        <w:rPr>
          <w:rFonts w:ascii="GHEA Grapalat" w:hAnsi="GHEA Grapalat"/>
        </w:rPr>
      </w:pPr>
    </w:p>
    <w:p w14:paraId="3C08B761" w14:textId="77777777" w:rsidR="002351E6" w:rsidRDefault="002351E6" w:rsidP="00EF3662">
      <w:pPr>
        <w:pStyle w:val="23"/>
        <w:spacing w:line="240" w:lineRule="auto"/>
        <w:ind w:firstLine="567"/>
        <w:rPr>
          <w:rFonts w:ascii="GHEA Grapalat" w:hAnsi="GHEA Grapalat"/>
        </w:rPr>
      </w:pPr>
    </w:p>
    <w:p w14:paraId="1C7FBB48" w14:textId="77777777" w:rsidR="002351E6" w:rsidRDefault="002351E6" w:rsidP="00EF3662">
      <w:pPr>
        <w:pStyle w:val="23"/>
        <w:spacing w:line="240" w:lineRule="auto"/>
        <w:ind w:firstLine="567"/>
        <w:rPr>
          <w:rFonts w:ascii="GHEA Grapalat" w:hAnsi="GHEA Grapalat"/>
        </w:rPr>
      </w:pPr>
    </w:p>
    <w:p w14:paraId="22942904" w14:textId="77777777" w:rsidR="002351E6" w:rsidRDefault="002351E6" w:rsidP="00EF3662">
      <w:pPr>
        <w:pStyle w:val="23"/>
        <w:spacing w:line="240" w:lineRule="auto"/>
        <w:ind w:firstLine="567"/>
        <w:rPr>
          <w:rFonts w:ascii="GHEA Grapalat" w:hAnsi="GHEA Grapalat"/>
        </w:rPr>
      </w:pPr>
    </w:p>
    <w:p w14:paraId="7026C197" w14:textId="6B40734C" w:rsidR="00096865" w:rsidRPr="00FE4A6D" w:rsidRDefault="00816505" w:rsidP="00EF3662">
      <w:pPr>
        <w:pStyle w:val="23"/>
        <w:spacing w:line="240" w:lineRule="auto"/>
        <w:ind w:firstLine="567"/>
        <w:rPr>
          <w:rFonts w:ascii="Arial LatArm" w:hAnsi="Arial LatArm"/>
        </w:rPr>
      </w:pPr>
      <w:r w:rsidRPr="00FE4A6D">
        <w:rPr>
          <w:rFonts w:ascii="GHEA Grapalat" w:hAnsi="GHEA Grapalat"/>
        </w:rPr>
        <w:t>Ապրանքի</w:t>
      </w:r>
      <w:r w:rsidRPr="00FE4A6D">
        <w:rPr>
          <w:rFonts w:ascii="Arial LatArm" w:hAnsi="Arial LatArm"/>
        </w:rPr>
        <w:t xml:space="preserve"> </w:t>
      </w:r>
      <w:r w:rsidR="00096865" w:rsidRPr="00FE4A6D">
        <w:rPr>
          <w:rFonts w:ascii="GHEA Grapalat" w:hAnsi="GHEA Grapalat"/>
        </w:rPr>
        <w:t>տեխնիկական</w:t>
      </w:r>
      <w:r w:rsidR="00096865" w:rsidRPr="00FE4A6D">
        <w:rPr>
          <w:rFonts w:ascii="Arial LatArm" w:hAnsi="Arial LatArm"/>
        </w:rPr>
        <w:t xml:space="preserve"> </w:t>
      </w:r>
      <w:r w:rsidR="00096865" w:rsidRPr="00FE4A6D">
        <w:rPr>
          <w:rFonts w:ascii="GHEA Grapalat" w:hAnsi="GHEA Grapalat"/>
        </w:rPr>
        <w:t>բնութագրերը</w:t>
      </w:r>
      <w:r w:rsidR="00096865" w:rsidRPr="00FE4A6D">
        <w:rPr>
          <w:rFonts w:ascii="Arial LatArm" w:hAnsi="Arial LatArm"/>
        </w:rPr>
        <w:t xml:space="preserve">, </w:t>
      </w:r>
      <w:r w:rsidR="00096865" w:rsidRPr="00FE4A6D">
        <w:rPr>
          <w:rFonts w:ascii="GHEA Grapalat" w:hAnsi="GHEA Grapalat"/>
        </w:rPr>
        <w:t>ինչպես</w:t>
      </w:r>
      <w:r w:rsidR="00096865" w:rsidRPr="00FE4A6D">
        <w:rPr>
          <w:rFonts w:ascii="Arial LatArm" w:hAnsi="Arial LatArm"/>
        </w:rPr>
        <w:t xml:space="preserve"> </w:t>
      </w:r>
      <w:r w:rsidR="00096865" w:rsidRPr="00FE4A6D">
        <w:rPr>
          <w:rFonts w:ascii="GHEA Grapalat" w:hAnsi="GHEA Grapalat"/>
        </w:rPr>
        <w:t>նաև</w:t>
      </w:r>
      <w:r w:rsidR="00096865" w:rsidRPr="00FE4A6D">
        <w:rPr>
          <w:rFonts w:ascii="Arial LatArm" w:hAnsi="Arial LatArm"/>
        </w:rPr>
        <w:t xml:space="preserve"> </w:t>
      </w:r>
      <w:r w:rsidR="00096865" w:rsidRPr="00FE4A6D">
        <w:rPr>
          <w:rFonts w:ascii="GHEA Grapalat" w:hAnsi="GHEA Grapalat"/>
        </w:rPr>
        <w:t>մասնագիրը</w:t>
      </w:r>
      <w:r w:rsidR="00096865" w:rsidRPr="00FE4A6D">
        <w:rPr>
          <w:rFonts w:ascii="Arial LatArm" w:hAnsi="Arial LatArm"/>
        </w:rPr>
        <w:t xml:space="preserve">, </w:t>
      </w:r>
      <w:r w:rsidR="00096865" w:rsidRPr="00FE4A6D">
        <w:rPr>
          <w:rFonts w:ascii="GHEA Grapalat" w:hAnsi="GHEA Grapalat"/>
        </w:rPr>
        <w:t>տեխնիկական</w:t>
      </w:r>
      <w:r w:rsidR="00096865" w:rsidRPr="00FE4A6D">
        <w:rPr>
          <w:rFonts w:ascii="Arial LatArm" w:hAnsi="Arial LatArm"/>
        </w:rPr>
        <w:t xml:space="preserve"> </w:t>
      </w:r>
      <w:r w:rsidR="00096865" w:rsidRPr="00FE4A6D">
        <w:rPr>
          <w:rFonts w:ascii="GHEA Grapalat" w:hAnsi="GHEA Grapalat"/>
        </w:rPr>
        <w:t>տվյալները</w:t>
      </w:r>
      <w:r w:rsidR="00096865" w:rsidRPr="00FE4A6D">
        <w:rPr>
          <w:rFonts w:ascii="Arial LatArm" w:hAnsi="Arial LatArm"/>
        </w:rPr>
        <w:t xml:space="preserve"> </w:t>
      </w:r>
      <w:r w:rsidR="00096865" w:rsidRPr="00FE4A6D">
        <w:rPr>
          <w:rFonts w:ascii="GHEA Grapalat" w:hAnsi="GHEA Grapalat"/>
        </w:rPr>
        <w:t>և</w:t>
      </w:r>
      <w:r w:rsidR="00096865" w:rsidRPr="00FE4A6D">
        <w:rPr>
          <w:rFonts w:ascii="Arial LatArm" w:hAnsi="Arial LatArm"/>
        </w:rPr>
        <w:t xml:space="preserve"> </w:t>
      </w:r>
      <w:r w:rsidR="00096865" w:rsidRPr="00FE4A6D">
        <w:rPr>
          <w:rFonts w:ascii="GHEA Grapalat" w:hAnsi="GHEA Grapalat"/>
        </w:rPr>
        <w:t>այլ</w:t>
      </w:r>
      <w:r w:rsidR="00096865" w:rsidRPr="00FE4A6D">
        <w:rPr>
          <w:rFonts w:ascii="Arial LatArm" w:hAnsi="Arial LatArm"/>
        </w:rPr>
        <w:t xml:space="preserve"> </w:t>
      </w:r>
      <w:r w:rsidR="00096865" w:rsidRPr="00FE4A6D">
        <w:rPr>
          <w:rFonts w:ascii="GHEA Grapalat" w:hAnsi="GHEA Grapalat"/>
        </w:rPr>
        <w:t>ոչ</w:t>
      </w:r>
      <w:r w:rsidR="00096865" w:rsidRPr="00FE4A6D">
        <w:rPr>
          <w:rFonts w:ascii="Arial LatArm" w:hAnsi="Arial LatArm"/>
        </w:rPr>
        <w:t xml:space="preserve"> </w:t>
      </w:r>
      <w:r w:rsidR="00096865" w:rsidRPr="00FE4A6D">
        <w:rPr>
          <w:rFonts w:ascii="GHEA Grapalat" w:hAnsi="GHEA Grapalat"/>
        </w:rPr>
        <w:t>գնային</w:t>
      </w:r>
      <w:r w:rsidR="00096865" w:rsidRPr="00FE4A6D">
        <w:rPr>
          <w:rFonts w:ascii="Arial LatArm" w:hAnsi="Arial LatArm"/>
        </w:rPr>
        <w:t xml:space="preserve"> </w:t>
      </w:r>
      <w:r w:rsidR="00096865" w:rsidRPr="00FE4A6D">
        <w:rPr>
          <w:rFonts w:ascii="GHEA Grapalat" w:hAnsi="GHEA Grapalat"/>
        </w:rPr>
        <w:t>պայմանների</w:t>
      </w:r>
      <w:r w:rsidR="00096865" w:rsidRPr="00FE4A6D">
        <w:rPr>
          <w:rFonts w:ascii="Arial LatArm" w:hAnsi="Arial LatArm"/>
        </w:rPr>
        <w:t xml:space="preserve"> </w:t>
      </w:r>
      <w:r w:rsidR="00096865" w:rsidRPr="00FE4A6D">
        <w:rPr>
          <w:rFonts w:ascii="GHEA Grapalat" w:hAnsi="GHEA Grapalat"/>
        </w:rPr>
        <w:t>ամբողջական</w:t>
      </w:r>
      <w:r w:rsidR="00096865" w:rsidRPr="00FE4A6D">
        <w:rPr>
          <w:rFonts w:ascii="Arial LatArm" w:hAnsi="Arial LatArm"/>
        </w:rPr>
        <w:t xml:space="preserve"> </w:t>
      </w:r>
      <w:r w:rsidR="00096865" w:rsidRPr="00FE4A6D">
        <w:rPr>
          <w:rFonts w:ascii="GHEA Grapalat" w:hAnsi="GHEA Grapalat"/>
        </w:rPr>
        <w:t>և</w:t>
      </w:r>
      <w:r w:rsidR="00096865" w:rsidRPr="00FE4A6D">
        <w:rPr>
          <w:rFonts w:ascii="Arial LatArm" w:hAnsi="Arial LatArm"/>
        </w:rPr>
        <w:t xml:space="preserve"> </w:t>
      </w:r>
      <w:r w:rsidR="00096865" w:rsidRPr="00FE4A6D">
        <w:rPr>
          <w:rFonts w:ascii="GHEA Grapalat" w:hAnsi="GHEA Grapalat"/>
        </w:rPr>
        <w:t>համարժեք</w:t>
      </w:r>
      <w:r w:rsidR="00096865" w:rsidRPr="00FE4A6D">
        <w:rPr>
          <w:rFonts w:ascii="Arial LatArm" w:hAnsi="Arial LatArm"/>
        </w:rPr>
        <w:t xml:space="preserve"> </w:t>
      </w:r>
      <w:r w:rsidR="00096865" w:rsidRPr="00FE4A6D">
        <w:rPr>
          <w:rFonts w:ascii="GHEA Grapalat" w:hAnsi="GHEA Grapalat"/>
        </w:rPr>
        <w:t>նկարագրությունը</w:t>
      </w:r>
      <w:r w:rsidR="00096865" w:rsidRPr="00FE4A6D">
        <w:rPr>
          <w:rFonts w:ascii="Arial LatArm" w:hAnsi="Arial LatArm"/>
        </w:rPr>
        <w:t xml:space="preserve"> </w:t>
      </w:r>
      <w:r w:rsidR="00096865" w:rsidRPr="00FE4A6D">
        <w:rPr>
          <w:rFonts w:ascii="GHEA Grapalat" w:hAnsi="GHEA Grapalat"/>
        </w:rPr>
        <w:t>կազմում</w:t>
      </w:r>
      <w:r w:rsidR="00096865" w:rsidRPr="00FE4A6D">
        <w:rPr>
          <w:rFonts w:ascii="Arial LatArm" w:hAnsi="Arial LatArm"/>
        </w:rPr>
        <w:t xml:space="preserve"> </w:t>
      </w:r>
      <w:r w:rsidR="00096865" w:rsidRPr="00FE4A6D">
        <w:rPr>
          <w:rFonts w:ascii="GHEA Grapalat" w:hAnsi="GHEA Grapalat"/>
        </w:rPr>
        <w:t>են</w:t>
      </w:r>
      <w:r w:rsidR="00096865" w:rsidRPr="00FE4A6D">
        <w:rPr>
          <w:rFonts w:ascii="Arial LatArm" w:hAnsi="Arial LatArm"/>
        </w:rPr>
        <w:t xml:space="preserve"> </w:t>
      </w:r>
      <w:r w:rsidR="00753E6E" w:rsidRPr="00FE4A6D">
        <w:rPr>
          <w:rFonts w:ascii="GHEA Grapalat" w:hAnsi="GHEA Grapalat"/>
        </w:rPr>
        <w:t>կնքվելիք</w:t>
      </w:r>
      <w:r w:rsidR="00753E6E" w:rsidRPr="00FE4A6D">
        <w:rPr>
          <w:rFonts w:ascii="Arial LatArm" w:hAnsi="Arial LatArm"/>
        </w:rPr>
        <w:t xml:space="preserve"> </w:t>
      </w:r>
      <w:r w:rsidR="00096865" w:rsidRPr="00FE4A6D">
        <w:rPr>
          <w:rFonts w:ascii="GHEA Grapalat" w:hAnsi="GHEA Grapalat"/>
        </w:rPr>
        <w:t>պայմանագրի</w:t>
      </w:r>
      <w:r w:rsidR="00096865" w:rsidRPr="00FE4A6D">
        <w:rPr>
          <w:rFonts w:ascii="Arial LatArm" w:hAnsi="Arial LatArm"/>
        </w:rPr>
        <w:t xml:space="preserve"> </w:t>
      </w:r>
      <w:r w:rsidR="00096865" w:rsidRPr="00FE4A6D">
        <w:rPr>
          <w:rFonts w:ascii="GHEA Grapalat" w:hAnsi="GHEA Grapalat"/>
        </w:rPr>
        <w:t>անբաժանելի</w:t>
      </w:r>
      <w:r w:rsidR="00096865" w:rsidRPr="00FE4A6D">
        <w:rPr>
          <w:rFonts w:ascii="Arial LatArm" w:hAnsi="Arial LatArm"/>
        </w:rPr>
        <w:t xml:space="preserve"> </w:t>
      </w:r>
      <w:r w:rsidR="00096865" w:rsidRPr="00FE4A6D">
        <w:rPr>
          <w:rFonts w:ascii="GHEA Grapalat" w:hAnsi="GHEA Grapalat"/>
        </w:rPr>
        <w:t>մասը</w:t>
      </w:r>
      <w:r w:rsidR="00096865" w:rsidRPr="00FE4A6D">
        <w:rPr>
          <w:rFonts w:ascii="Arial LatArm" w:hAnsi="Arial LatArm"/>
        </w:rPr>
        <w:t xml:space="preserve">, </w:t>
      </w:r>
      <w:r w:rsidR="00096865" w:rsidRPr="00FE4A6D">
        <w:rPr>
          <w:rFonts w:ascii="GHEA Grapalat" w:hAnsi="GHEA Grapalat"/>
        </w:rPr>
        <w:t>որի</w:t>
      </w:r>
      <w:r w:rsidR="00096865" w:rsidRPr="00FE4A6D">
        <w:rPr>
          <w:rFonts w:ascii="Arial LatArm" w:hAnsi="Arial LatArm"/>
        </w:rPr>
        <w:t xml:space="preserve"> </w:t>
      </w:r>
      <w:r w:rsidR="00096865" w:rsidRPr="00FE4A6D">
        <w:rPr>
          <w:rFonts w:ascii="GHEA Grapalat" w:hAnsi="GHEA Grapalat"/>
        </w:rPr>
        <w:t>նախագիծը</w:t>
      </w:r>
      <w:r w:rsidR="00096865" w:rsidRPr="00FE4A6D">
        <w:rPr>
          <w:rFonts w:ascii="Arial LatArm" w:hAnsi="Arial LatArm"/>
        </w:rPr>
        <w:t xml:space="preserve"> </w:t>
      </w:r>
      <w:r w:rsidR="00096865" w:rsidRPr="00FE4A6D">
        <w:rPr>
          <w:rFonts w:ascii="GHEA Grapalat" w:hAnsi="GHEA Grapalat"/>
        </w:rPr>
        <w:t>ներկայացված</w:t>
      </w:r>
      <w:r w:rsidR="00096865" w:rsidRPr="00FE4A6D">
        <w:rPr>
          <w:rFonts w:ascii="Arial LatArm" w:hAnsi="Arial LatArm"/>
        </w:rPr>
        <w:t xml:space="preserve"> </w:t>
      </w:r>
      <w:r w:rsidR="00096865" w:rsidRPr="00FE4A6D">
        <w:rPr>
          <w:rFonts w:ascii="GHEA Grapalat" w:hAnsi="GHEA Grapalat"/>
        </w:rPr>
        <w:t>է</w:t>
      </w:r>
      <w:r w:rsidR="00096865" w:rsidRPr="00FE4A6D">
        <w:rPr>
          <w:rFonts w:ascii="Arial LatArm" w:hAnsi="Arial LatArm"/>
        </w:rPr>
        <w:t xml:space="preserve"> </w:t>
      </w:r>
      <w:r w:rsidR="00096865" w:rsidRPr="00FE4A6D">
        <w:rPr>
          <w:rFonts w:ascii="GHEA Grapalat" w:hAnsi="GHEA Grapalat"/>
        </w:rPr>
        <w:t>սույն</w:t>
      </w:r>
      <w:r w:rsidR="00096865" w:rsidRPr="00FE4A6D">
        <w:rPr>
          <w:rFonts w:ascii="Arial LatArm" w:hAnsi="Arial LatArm"/>
        </w:rPr>
        <w:t xml:space="preserve"> </w:t>
      </w:r>
      <w:r w:rsidR="00096865" w:rsidRPr="00FE4A6D">
        <w:rPr>
          <w:rFonts w:ascii="GHEA Grapalat" w:hAnsi="GHEA Grapalat"/>
        </w:rPr>
        <w:t>հրավերի</w:t>
      </w:r>
      <w:r w:rsidR="00096865" w:rsidRPr="00FE4A6D">
        <w:rPr>
          <w:rFonts w:ascii="Arial LatArm" w:hAnsi="Arial LatArm"/>
        </w:rPr>
        <w:t xml:space="preserve"> N </w:t>
      </w:r>
      <w:r w:rsidR="00177245" w:rsidRPr="00FE4A6D">
        <w:rPr>
          <w:rFonts w:ascii="Arial LatArm" w:hAnsi="Arial LatArm"/>
        </w:rPr>
        <w:t>6</w:t>
      </w:r>
      <w:r w:rsidR="00096865" w:rsidRPr="00FE4A6D">
        <w:rPr>
          <w:rFonts w:ascii="Arial LatArm" w:hAnsi="Arial LatArm"/>
        </w:rPr>
        <w:t xml:space="preserve"> </w:t>
      </w:r>
      <w:r w:rsidR="00096865" w:rsidRPr="00FE4A6D">
        <w:rPr>
          <w:rFonts w:ascii="GHEA Grapalat" w:hAnsi="GHEA Grapalat"/>
        </w:rPr>
        <w:t>հավելվածում</w:t>
      </w:r>
      <w:r w:rsidR="004D5671" w:rsidRPr="00FE4A6D">
        <w:rPr>
          <w:rFonts w:ascii="GHEA Grapalat" w:hAnsi="GHEA Grapalat"/>
        </w:rPr>
        <w:t>։</w:t>
      </w:r>
    </w:p>
    <w:p w14:paraId="19DDAE1A" w14:textId="77777777" w:rsidR="00CC049D" w:rsidRPr="00FE4A6D" w:rsidRDefault="00CC049D" w:rsidP="00CC049D">
      <w:pPr>
        <w:pStyle w:val="23"/>
        <w:spacing w:line="240" w:lineRule="auto"/>
        <w:ind w:firstLine="567"/>
        <w:rPr>
          <w:rFonts w:ascii="Arial LatArm" w:hAnsi="Arial LatArm"/>
        </w:rPr>
      </w:pPr>
      <w:r w:rsidRPr="00FE4A6D">
        <w:rPr>
          <w:rFonts w:ascii="GHEA Grapalat" w:hAnsi="GHEA Grapalat"/>
        </w:rPr>
        <w:t>Տեխնիկական</w:t>
      </w:r>
      <w:r w:rsidRPr="00FE4A6D">
        <w:rPr>
          <w:rFonts w:ascii="Arial LatArm" w:hAnsi="Arial LatArm"/>
        </w:rPr>
        <w:t xml:space="preserve"> </w:t>
      </w:r>
      <w:r w:rsidRPr="00FE4A6D">
        <w:rPr>
          <w:rFonts w:ascii="GHEA Grapalat" w:hAnsi="GHEA Grapalat"/>
        </w:rPr>
        <w:t>բնութագրերում</w:t>
      </w:r>
      <w:r w:rsidRPr="00FE4A6D">
        <w:rPr>
          <w:rFonts w:ascii="Arial LatArm" w:hAnsi="Arial LatArm"/>
        </w:rPr>
        <w:t xml:space="preserve"> </w:t>
      </w:r>
      <w:r w:rsidRPr="00FE4A6D">
        <w:rPr>
          <w:rFonts w:ascii="GHEA Grapalat" w:hAnsi="GHEA Grapalat"/>
        </w:rPr>
        <w:t>հղումներ</w:t>
      </w:r>
      <w:r w:rsidRPr="00FE4A6D">
        <w:rPr>
          <w:rFonts w:ascii="Arial LatArm" w:hAnsi="Arial LatArm"/>
        </w:rPr>
        <w:t xml:space="preserve"> </w:t>
      </w:r>
      <w:r w:rsidRPr="00FE4A6D">
        <w:rPr>
          <w:rFonts w:ascii="GHEA Grapalat" w:hAnsi="GHEA Grapalat"/>
        </w:rPr>
        <w:t>օգտագործելիս</w:t>
      </w:r>
      <w:r w:rsidRPr="00FE4A6D">
        <w:rPr>
          <w:rFonts w:ascii="Arial LatArm" w:hAnsi="Arial LatArm"/>
        </w:rPr>
        <w:t xml:space="preserve"> </w:t>
      </w:r>
      <w:r w:rsidRPr="00FE4A6D">
        <w:rPr>
          <w:rFonts w:ascii="GHEA Grapalat" w:hAnsi="GHEA Grapalat"/>
        </w:rPr>
        <w:t>սույն</w:t>
      </w:r>
      <w:r w:rsidRPr="00FE4A6D">
        <w:rPr>
          <w:rFonts w:ascii="Arial LatArm" w:hAnsi="Arial LatArm"/>
        </w:rPr>
        <w:t xml:space="preserve"> </w:t>
      </w:r>
      <w:r w:rsidRPr="00FE4A6D">
        <w:rPr>
          <w:rFonts w:ascii="GHEA Grapalat" w:hAnsi="GHEA Grapalat"/>
        </w:rPr>
        <w:t>հրավերի</w:t>
      </w:r>
      <w:r w:rsidRPr="00FE4A6D">
        <w:rPr>
          <w:rFonts w:ascii="Arial LatArm" w:hAnsi="Arial LatArm"/>
        </w:rPr>
        <w:t xml:space="preserve"> N 5 </w:t>
      </w:r>
      <w:r w:rsidRPr="00FE4A6D">
        <w:rPr>
          <w:rFonts w:ascii="GHEA Grapalat" w:hAnsi="GHEA Grapalat"/>
        </w:rPr>
        <w:t>հավելվածում</w:t>
      </w:r>
      <w:r w:rsidRPr="00FE4A6D">
        <w:rPr>
          <w:rFonts w:ascii="Arial LatArm" w:hAnsi="Arial LatArm"/>
        </w:rPr>
        <w:t xml:space="preserve"> </w:t>
      </w:r>
      <w:r w:rsidRPr="00FE4A6D">
        <w:rPr>
          <w:rFonts w:ascii="GHEA Grapalat" w:hAnsi="GHEA Grapalat"/>
        </w:rPr>
        <w:t>մասնակիցներին</w:t>
      </w:r>
      <w:r w:rsidRPr="00FE4A6D">
        <w:rPr>
          <w:rFonts w:ascii="Arial LatArm" w:hAnsi="Arial LatArm"/>
        </w:rPr>
        <w:t xml:space="preserve"> </w:t>
      </w:r>
      <w:r w:rsidRPr="00FE4A6D">
        <w:rPr>
          <w:rFonts w:ascii="GHEA Grapalat" w:hAnsi="GHEA Grapalat"/>
        </w:rPr>
        <w:t>ներկայացվում</w:t>
      </w:r>
      <w:r w:rsidRPr="00FE4A6D">
        <w:rPr>
          <w:rFonts w:ascii="Arial LatArm" w:hAnsi="Arial LatArm"/>
        </w:rPr>
        <w:t xml:space="preserve"> </w:t>
      </w:r>
      <w:r w:rsidRPr="00FE4A6D">
        <w:rPr>
          <w:rFonts w:ascii="GHEA Grapalat" w:hAnsi="GHEA Grapalat"/>
        </w:rPr>
        <w:t>են</w:t>
      </w:r>
      <w:r w:rsidRPr="00FE4A6D">
        <w:rPr>
          <w:rFonts w:ascii="Arial LatArm" w:hAnsi="Arial LatArm"/>
        </w:rPr>
        <w:t xml:space="preserve"> </w:t>
      </w:r>
      <w:r w:rsidRPr="00FE4A6D">
        <w:rPr>
          <w:rFonts w:ascii="GHEA Grapalat" w:hAnsi="GHEA Grapalat"/>
        </w:rPr>
        <w:t>որպես</w:t>
      </w:r>
      <w:r w:rsidRPr="00FE4A6D">
        <w:rPr>
          <w:rFonts w:ascii="Arial LatArm" w:hAnsi="Arial LatArm"/>
        </w:rPr>
        <w:t xml:space="preserve"> </w:t>
      </w:r>
      <w:r w:rsidRPr="00FE4A6D">
        <w:rPr>
          <w:rFonts w:ascii="GHEA Grapalat" w:hAnsi="GHEA Grapalat"/>
        </w:rPr>
        <w:t>համարժեք</w:t>
      </w:r>
      <w:r w:rsidRPr="00FE4A6D">
        <w:rPr>
          <w:rFonts w:ascii="Arial LatArm" w:hAnsi="Arial LatArm"/>
        </w:rPr>
        <w:t xml:space="preserve"> </w:t>
      </w:r>
      <w:r w:rsidRPr="00FE4A6D">
        <w:rPr>
          <w:rFonts w:ascii="GHEA Grapalat" w:hAnsi="GHEA Grapalat"/>
        </w:rPr>
        <w:t>առաջարկվող</w:t>
      </w:r>
      <w:r w:rsidRPr="00FE4A6D">
        <w:rPr>
          <w:rFonts w:ascii="Arial LatArm" w:hAnsi="Arial LatArm"/>
        </w:rPr>
        <w:t xml:space="preserve"> </w:t>
      </w:r>
      <w:r w:rsidRPr="00FE4A6D">
        <w:rPr>
          <w:rFonts w:ascii="GHEA Grapalat" w:hAnsi="GHEA Grapalat"/>
        </w:rPr>
        <w:t>ապրանքների</w:t>
      </w:r>
      <w:r w:rsidRPr="00FE4A6D">
        <w:rPr>
          <w:rFonts w:ascii="Arial LatArm" w:hAnsi="Arial LatArm"/>
        </w:rPr>
        <w:t xml:space="preserve"> </w:t>
      </w:r>
      <w:r w:rsidRPr="00FE4A6D">
        <w:rPr>
          <w:rFonts w:ascii="GHEA Grapalat" w:hAnsi="GHEA Grapalat"/>
        </w:rPr>
        <w:t>ֆիրմային</w:t>
      </w:r>
      <w:r w:rsidRPr="00FE4A6D">
        <w:rPr>
          <w:rFonts w:ascii="Arial LatArm" w:hAnsi="Arial LatArm"/>
        </w:rPr>
        <w:t xml:space="preserve"> </w:t>
      </w:r>
      <w:r w:rsidRPr="00FE4A6D">
        <w:rPr>
          <w:rFonts w:ascii="GHEA Grapalat" w:hAnsi="GHEA Grapalat"/>
        </w:rPr>
        <w:t>անվանումը</w:t>
      </w:r>
      <w:r w:rsidRPr="00FE4A6D">
        <w:rPr>
          <w:rFonts w:ascii="Arial LatArm" w:hAnsi="Arial LatArm"/>
        </w:rPr>
        <w:t xml:space="preserve">, </w:t>
      </w:r>
      <w:r w:rsidRPr="00FE4A6D">
        <w:rPr>
          <w:rFonts w:ascii="GHEA Grapalat" w:hAnsi="GHEA Grapalat"/>
        </w:rPr>
        <w:t>մոդելը</w:t>
      </w:r>
      <w:r w:rsidRPr="00FE4A6D">
        <w:rPr>
          <w:rFonts w:ascii="Arial LatArm" w:hAnsi="Arial LatArm"/>
        </w:rPr>
        <w:t xml:space="preserve"> </w:t>
      </w:r>
      <w:r w:rsidRPr="00FE4A6D">
        <w:rPr>
          <w:rFonts w:ascii="GHEA Grapalat" w:hAnsi="GHEA Grapalat"/>
        </w:rPr>
        <w:t>և</w:t>
      </w:r>
      <w:r w:rsidRPr="00FE4A6D">
        <w:rPr>
          <w:rFonts w:ascii="Arial LatArm" w:hAnsi="Arial LatArm"/>
        </w:rPr>
        <w:t xml:space="preserve"> </w:t>
      </w:r>
      <w:r w:rsidRPr="00FE4A6D">
        <w:rPr>
          <w:rFonts w:ascii="GHEA Grapalat" w:hAnsi="GHEA Grapalat"/>
        </w:rPr>
        <w:t>արտադրողը</w:t>
      </w:r>
      <w:r w:rsidRPr="00FE4A6D">
        <w:rPr>
          <w:rFonts w:ascii="Arial LatArm" w:hAnsi="Arial LatArm"/>
        </w:rPr>
        <w:t>:</w:t>
      </w:r>
    </w:p>
    <w:p w14:paraId="686CD2D1" w14:textId="77777777" w:rsidR="00CC049D" w:rsidRPr="00FE4A6D" w:rsidRDefault="00CC049D" w:rsidP="00EF3662">
      <w:pPr>
        <w:pStyle w:val="23"/>
        <w:spacing w:line="240" w:lineRule="auto"/>
        <w:ind w:firstLine="567"/>
        <w:rPr>
          <w:rFonts w:ascii="Arial LatArm" w:hAnsi="Arial LatArm"/>
        </w:rPr>
      </w:pPr>
    </w:p>
    <w:p w14:paraId="31E07EAF" w14:textId="77777777" w:rsidR="00845AA5" w:rsidRPr="00FE4A6D" w:rsidRDefault="00845AA5" w:rsidP="00EF3662">
      <w:pPr>
        <w:ind w:firstLine="567"/>
        <w:rPr>
          <w:rFonts w:ascii="Arial LatArm" w:hAnsi="Arial LatArm" w:cs="Sylfaen"/>
          <w:i/>
          <w:sz w:val="20"/>
          <w:lang w:val="es-ES"/>
        </w:rPr>
      </w:pPr>
    </w:p>
    <w:p w14:paraId="0C68C27D" w14:textId="77777777" w:rsidR="00096865" w:rsidRPr="00FE4A6D" w:rsidRDefault="002B32D6" w:rsidP="00EF3662">
      <w:pPr>
        <w:jc w:val="center"/>
        <w:rPr>
          <w:rFonts w:ascii="Arial LatArm" w:hAnsi="Arial LatArm"/>
          <w:b/>
          <w:sz w:val="20"/>
          <w:lang w:val="es-ES"/>
        </w:rPr>
      </w:pPr>
      <w:r w:rsidRPr="00FE4A6D">
        <w:rPr>
          <w:rFonts w:ascii="Arial LatArm" w:hAnsi="Arial LatArm"/>
          <w:b/>
          <w:sz w:val="20"/>
          <w:lang w:val="es-ES"/>
        </w:rPr>
        <w:t xml:space="preserve">2.  </w:t>
      </w:r>
      <w:r w:rsidRPr="00FE4A6D">
        <w:rPr>
          <w:rFonts w:ascii="GHEA Grapalat" w:hAnsi="GHEA Grapalat" w:cs="Sylfaen"/>
          <w:b/>
          <w:sz w:val="20"/>
        </w:rPr>
        <w:t>ՄԱՍՆԱԿՑԻ</w:t>
      </w:r>
      <w:r w:rsidRPr="00FE4A6D">
        <w:rPr>
          <w:rFonts w:ascii="Arial LatArm" w:hAnsi="Arial LatArm"/>
          <w:b/>
          <w:sz w:val="20"/>
          <w:lang w:val="es-ES"/>
        </w:rPr>
        <w:t xml:space="preserve"> </w:t>
      </w:r>
      <w:r w:rsidRPr="00FE4A6D">
        <w:rPr>
          <w:rFonts w:ascii="GHEA Grapalat" w:hAnsi="GHEA Grapalat" w:cs="Sylfaen"/>
          <w:b/>
          <w:sz w:val="20"/>
        </w:rPr>
        <w:t>ՄԱՍՆԱԿՑՈՒԹՅԱՆ</w:t>
      </w:r>
      <w:r w:rsidRPr="00FE4A6D">
        <w:rPr>
          <w:rFonts w:ascii="Arial LatArm" w:hAnsi="Arial LatArm"/>
          <w:b/>
          <w:sz w:val="20"/>
          <w:lang w:val="es-ES"/>
        </w:rPr>
        <w:t xml:space="preserve"> </w:t>
      </w:r>
      <w:r w:rsidRPr="00FE4A6D">
        <w:rPr>
          <w:rFonts w:ascii="GHEA Grapalat" w:hAnsi="GHEA Grapalat" w:cs="Sylfaen"/>
          <w:b/>
          <w:sz w:val="20"/>
        </w:rPr>
        <w:t>ԻՐԱՎՈՒՆՔԻ</w:t>
      </w:r>
      <w:r w:rsidRPr="00FE4A6D">
        <w:rPr>
          <w:rFonts w:ascii="Arial LatArm" w:hAnsi="Arial LatArm"/>
          <w:b/>
          <w:sz w:val="20"/>
          <w:lang w:val="es-ES"/>
        </w:rPr>
        <w:t xml:space="preserve"> </w:t>
      </w:r>
      <w:r w:rsidRPr="00FE4A6D">
        <w:rPr>
          <w:rFonts w:ascii="GHEA Grapalat" w:hAnsi="GHEA Grapalat" w:cs="Sylfaen"/>
          <w:b/>
          <w:sz w:val="20"/>
        </w:rPr>
        <w:t>ՊԱՀԱՆՋՆԵՐԸ</w:t>
      </w:r>
      <w:r w:rsidRPr="00FE4A6D">
        <w:rPr>
          <w:rFonts w:ascii="Arial LatArm" w:hAnsi="Arial LatArm"/>
          <w:b/>
          <w:sz w:val="20"/>
          <w:lang w:val="es-ES"/>
        </w:rPr>
        <w:t xml:space="preserve">, </w:t>
      </w:r>
      <w:r w:rsidRPr="00FE4A6D">
        <w:rPr>
          <w:rFonts w:ascii="GHEA Grapalat" w:hAnsi="GHEA Grapalat" w:cs="Sylfaen"/>
          <w:b/>
          <w:sz w:val="20"/>
        </w:rPr>
        <w:t>ՈՐԱԿԱՎՈՐՄԱՆ</w:t>
      </w:r>
      <w:r w:rsidRPr="00FE4A6D">
        <w:rPr>
          <w:rFonts w:ascii="Arial LatArm" w:hAnsi="Arial LatArm"/>
          <w:b/>
          <w:sz w:val="20"/>
          <w:lang w:val="es-ES"/>
        </w:rPr>
        <w:t xml:space="preserve"> </w:t>
      </w:r>
      <w:r w:rsidRPr="00FE4A6D">
        <w:rPr>
          <w:rFonts w:ascii="GHEA Grapalat" w:hAnsi="GHEA Grapalat" w:cs="Sylfaen"/>
          <w:b/>
          <w:sz w:val="20"/>
        </w:rPr>
        <w:t>ՉԱՓԱՆԻՇՆԵՐԸ</w:t>
      </w:r>
      <w:r w:rsidRPr="00FE4A6D">
        <w:rPr>
          <w:rFonts w:ascii="Arial LatArm" w:hAnsi="Arial LatArm"/>
          <w:b/>
          <w:sz w:val="20"/>
          <w:lang w:val="es-ES"/>
        </w:rPr>
        <w:t xml:space="preserve">  </w:t>
      </w:r>
      <w:r w:rsidRPr="00FE4A6D">
        <w:rPr>
          <w:rFonts w:ascii="GHEA Grapalat" w:hAnsi="GHEA Grapalat"/>
          <w:b/>
          <w:sz w:val="20"/>
          <w:lang w:val="es-ES"/>
        </w:rPr>
        <w:t>ԵՎ</w:t>
      </w:r>
      <w:r w:rsidRPr="00FE4A6D">
        <w:rPr>
          <w:rFonts w:ascii="Arial LatArm" w:hAnsi="Arial LatArm"/>
          <w:b/>
          <w:sz w:val="20"/>
          <w:lang w:val="es-ES"/>
        </w:rPr>
        <w:t xml:space="preserve"> </w:t>
      </w:r>
      <w:r w:rsidRPr="00FE4A6D">
        <w:rPr>
          <w:rFonts w:ascii="GHEA Grapalat" w:hAnsi="GHEA Grapalat" w:cs="Sylfaen"/>
          <w:b/>
          <w:sz w:val="20"/>
        </w:rPr>
        <w:t>ԴՐԱՆՑ</w:t>
      </w:r>
      <w:r w:rsidRPr="00FE4A6D">
        <w:rPr>
          <w:rFonts w:ascii="Arial LatArm" w:hAnsi="Arial LatArm"/>
          <w:b/>
          <w:sz w:val="20"/>
          <w:lang w:val="es-ES"/>
        </w:rPr>
        <w:t xml:space="preserve"> </w:t>
      </w:r>
      <w:r w:rsidRPr="00FE4A6D">
        <w:rPr>
          <w:rFonts w:ascii="GHEA Grapalat" w:hAnsi="GHEA Grapalat" w:cs="Sylfaen"/>
          <w:b/>
          <w:sz w:val="20"/>
          <w:lang w:val="es-ES"/>
        </w:rPr>
        <w:t>Գ</w:t>
      </w:r>
      <w:r w:rsidRPr="00FE4A6D">
        <w:rPr>
          <w:rFonts w:ascii="GHEA Grapalat" w:hAnsi="GHEA Grapalat" w:cs="Sylfaen"/>
          <w:b/>
          <w:sz w:val="20"/>
        </w:rPr>
        <w:t>ՆԱՀԱՏՄԱՆ</w:t>
      </w:r>
      <w:r w:rsidRPr="00FE4A6D">
        <w:rPr>
          <w:rFonts w:ascii="Arial LatArm" w:hAnsi="Arial LatArm"/>
          <w:b/>
          <w:sz w:val="20"/>
          <w:lang w:val="es-ES"/>
        </w:rPr>
        <w:t xml:space="preserve"> </w:t>
      </w:r>
      <w:r w:rsidRPr="00FE4A6D">
        <w:rPr>
          <w:rFonts w:ascii="GHEA Grapalat" w:hAnsi="GHEA Grapalat" w:cs="Sylfaen"/>
          <w:b/>
          <w:sz w:val="20"/>
        </w:rPr>
        <w:t>ԿԱՐ</w:t>
      </w:r>
      <w:r w:rsidRPr="00FE4A6D">
        <w:rPr>
          <w:rFonts w:ascii="GHEA Grapalat" w:hAnsi="GHEA Grapalat" w:cs="Sylfaen"/>
          <w:b/>
          <w:sz w:val="20"/>
          <w:lang w:val="es-ES"/>
        </w:rPr>
        <w:t>Գ</w:t>
      </w:r>
      <w:r w:rsidRPr="00FE4A6D">
        <w:rPr>
          <w:rFonts w:ascii="GHEA Grapalat" w:hAnsi="GHEA Grapalat" w:cs="Sylfaen"/>
          <w:b/>
          <w:sz w:val="20"/>
        </w:rPr>
        <w:t>Ը</w:t>
      </w:r>
      <w:r w:rsidRPr="00FE4A6D">
        <w:rPr>
          <w:rFonts w:ascii="Arial LatArm" w:hAnsi="Arial LatArm"/>
          <w:b/>
          <w:sz w:val="20"/>
          <w:lang w:val="es-ES"/>
        </w:rPr>
        <w:t xml:space="preserve"> </w:t>
      </w:r>
    </w:p>
    <w:p w14:paraId="29F9F0C1" w14:textId="77777777" w:rsidR="00096865" w:rsidRPr="00FE4A6D" w:rsidRDefault="00096865" w:rsidP="00EF3662">
      <w:pPr>
        <w:ind w:firstLine="567"/>
        <w:jc w:val="both"/>
        <w:rPr>
          <w:rFonts w:ascii="Arial LatArm" w:hAnsi="Arial LatArm"/>
          <w:szCs w:val="22"/>
          <w:lang w:val="es-ES"/>
        </w:rPr>
      </w:pPr>
    </w:p>
    <w:p w14:paraId="7495F08E" w14:textId="77777777" w:rsidR="00753E6E" w:rsidRPr="00FE4A6D" w:rsidRDefault="00096865" w:rsidP="00EF3662">
      <w:pPr>
        <w:ind w:firstLine="567"/>
        <w:jc w:val="both"/>
        <w:rPr>
          <w:rFonts w:ascii="Arial LatArm" w:hAnsi="Arial LatArm" w:cs="Arial Armenian"/>
          <w:sz w:val="20"/>
          <w:lang w:val="es-ES"/>
        </w:rPr>
      </w:pPr>
      <w:r w:rsidRPr="00FE4A6D">
        <w:rPr>
          <w:rFonts w:ascii="Arial LatArm" w:hAnsi="Arial LatArm" w:cs="Arial Armenian"/>
          <w:sz w:val="20"/>
          <w:lang w:val="es-ES"/>
        </w:rPr>
        <w:t xml:space="preserve">2.1 </w:t>
      </w:r>
      <w:r w:rsidR="00753E6E" w:rsidRPr="00FE4A6D">
        <w:rPr>
          <w:rFonts w:ascii="GHEA Grapalat" w:hAnsi="GHEA Grapalat" w:cs="Sylfaen"/>
          <w:sz w:val="20"/>
          <w:lang w:val="ru-RU"/>
        </w:rPr>
        <w:t>Սույն</w:t>
      </w:r>
      <w:r w:rsidR="00753E6E" w:rsidRPr="00FE4A6D">
        <w:rPr>
          <w:rFonts w:ascii="Arial LatArm" w:hAnsi="Arial LatArm" w:cs="Arial Armenian"/>
          <w:sz w:val="20"/>
          <w:lang w:val="es-ES"/>
        </w:rPr>
        <w:t xml:space="preserve"> </w:t>
      </w:r>
      <w:r w:rsidR="00EB487B" w:rsidRPr="00FE4A6D">
        <w:rPr>
          <w:rFonts w:ascii="Arial LatArm" w:hAnsi="Arial LatArm" w:cs="Arial Armenian"/>
          <w:sz w:val="20"/>
          <w:lang w:val="es-ES"/>
        </w:rPr>
        <w:t xml:space="preserve"> </w:t>
      </w:r>
      <w:r w:rsidR="006F49AA" w:rsidRPr="00FE4A6D">
        <w:rPr>
          <w:rFonts w:ascii="GHEA Grapalat" w:hAnsi="GHEA Grapalat" w:cs="Arial Armenian"/>
          <w:sz w:val="20"/>
          <w:lang w:val="es-ES"/>
        </w:rPr>
        <w:t>ընթացակարգին</w:t>
      </w:r>
      <w:r w:rsidR="006F49AA" w:rsidRPr="00FE4A6D">
        <w:rPr>
          <w:rFonts w:ascii="Arial LatArm" w:hAnsi="Arial LatArm" w:cs="Arial Armenian"/>
          <w:sz w:val="20"/>
          <w:lang w:val="es-ES"/>
        </w:rPr>
        <w:t xml:space="preserve"> </w:t>
      </w:r>
      <w:r w:rsidR="00753E6E" w:rsidRPr="00FE4A6D">
        <w:rPr>
          <w:rFonts w:ascii="GHEA Grapalat" w:hAnsi="GHEA Grapalat" w:cs="Sylfaen"/>
          <w:sz w:val="20"/>
          <w:lang w:val="ru-RU"/>
        </w:rPr>
        <w:t>մասնակցելու</w:t>
      </w:r>
      <w:r w:rsidR="00753E6E" w:rsidRPr="00FE4A6D">
        <w:rPr>
          <w:rFonts w:ascii="Arial LatArm" w:hAnsi="Arial LatArm" w:cs="Arial Armenian"/>
          <w:sz w:val="20"/>
          <w:lang w:val="es-ES"/>
        </w:rPr>
        <w:t xml:space="preserve"> </w:t>
      </w:r>
      <w:r w:rsidR="00753E6E" w:rsidRPr="00FE4A6D">
        <w:rPr>
          <w:rFonts w:ascii="GHEA Grapalat" w:hAnsi="GHEA Grapalat" w:cs="Sylfaen"/>
          <w:sz w:val="20"/>
          <w:lang w:val="ru-RU"/>
        </w:rPr>
        <w:t>իրավունք</w:t>
      </w:r>
      <w:r w:rsidR="00753E6E" w:rsidRPr="00FE4A6D">
        <w:rPr>
          <w:rFonts w:ascii="Arial LatArm" w:hAnsi="Arial LatArm" w:cs="Arial Armenian"/>
          <w:sz w:val="20"/>
          <w:lang w:val="es-ES"/>
        </w:rPr>
        <w:t xml:space="preserve"> </w:t>
      </w:r>
      <w:r w:rsidR="00753E6E" w:rsidRPr="00FE4A6D">
        <w:rPr>
          <w:rFonts w:ascii="GHEA Grapalat" w:hAnsi="GHEA Grapalat" w:cs="Sylfaen"/>
          <w:sz w:val="20"/>
          <w:lang w:val="ru-RU"/>
        </w:rPr>
        <w:t>չունեն</w:t>
      </w:r>
      <w:r w:rsidR="00753E6E" w:rsidRPr="00FE4A6D">
        <w:rPr>
          <w:rFonts w:ascii="Arial LatArm" w:hAnsi="Arial LatArm" w:cs="Arial Armenian"/>
          <w:sz w:val="20"/>
          <w:lang w:val="es-ES"/>
        </w:rPr>
        <w:t xml:space="preserve"> </w:t>
      </w:r>
      <w:r w:rsidR="00753E6E" w:rsidRPr="00FE4A6D">
        <w:rPr>
          <w:rFonts w:ascii="GHEA Grapalat" w:hAnsi="GHEA Grapalat" w:cs="Sylfaen"/>
          <w:sz w:val="20"/>
          <w:lang w:val="ru-RU"/>
        </w:rPr>
        <w:t>անձինք</w:t>
      </w:r>
      <w:r w:rsidR="00753E6E" w:rsidRPr="00FE4A6D">
        <w:rPr>
          <w:rFonts w:ascii="Arial LatArm" w:hAnsi="Arial LatArm" w:cs="Sylfaen"/>
          <w:sz w:val="20"/>
          <w:lang w:val="es-ES"/>
        </w:rPr>
        <w:t>.</w:t>
      </w:r>
    </w:p>
    <w:p w14:paraId="373A6CA0" w14:textId="77777777" w:rsidR="00753E6E" w:rsidRPr="00FE4A6D" w:rsidRDefault="00753E6E" w:rsidP="00EF3662">
      <w:pPr>
        <w:ind w:firstLine="720"/>
        <w:jc w:val="both"/>
        <w:rPr>
          <w:rFonts w:ascii="Arial LatArm" w:hAnsi="Arial LatArm"/>
          <w:sz w:val="20"/>
          <w:szCs w:val="20"/>
          <w:lang w:val="es-ES"/>
        </w:rPr>
      </w:pPr>
      <w:r w:rsidRPr="00FE4A6D">
        <w:rPr>
          <w:rFonts w:ascii="Arial LatArm" w:hAnsi="Arial LatArm"/>
          <w:sz w:val="20"/>
          <w:szCs w:val="20"/>
          <w:lang w:val="es-ES"/>
        </w:rPr>
        <w:t xml:space="preserve">1) </w:t>
      </w:r>
      <w:r w:rsidRPr="00FE4A6D">
        <w:rPr>
          <w:rFonts w:ascii="GHEA Grapalat" w:hAnsi="GHEA Grapalat" w:cs="Sylfaen"/>
          <w:sz w:val="20"/>
          <w:szCs w:val="20"/>
        </w:rPr>
        <w:t>որոնք</w:t>
      </w:r>
      <w:r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հայտը</w:t>
      </w:r>
      <w:r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ներկայացնելու</w:t>
      </w:r>
      <w:r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օրվա</w:t>
      </w:r>
      <w:r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դրությամբ</w:t>
      </w:r>
      <w:r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դատական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կարգով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ճանաչվել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են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սնանկ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. </w:t>
      </w:r>
    </w:p>
    <w:p w14:paraId="57660579" w14:textId="77777777" w:rsidR="00753E6E" w:rsidRPr="00FE4A6D" w:rsidRDefault="00753E6E" w:rsidP="00EF3662">
      <w:pPr>
        <w:ind w:firstLine="720"/>
        <w:jc w:val="both"/>
        <w:rPr>
          <w:rFonts w:ascii="Arial LatArm" w:hAnsi="Arial LatArm"/>
          <w:sz w:val="20"/>
          <w:szCs w:val="20"/>
          <w:lang w:val="es-ES"/>
        </w:rPr>
      </w:pPr>
      <w:r w:rsidRPr="00FE4A6D">
        <w:rPr>
          <w:rFonts w:ascii="Arial LatArm" w:hAnsi="Arial LatArm"/>
          <w:sz w:val="20"/>
          <w:szCs w:val="20"/>
          <w:lang w:val="es-ES"/>
        </w:rPr>
        <w:t xml:space="preserve">3) </w:t>
      </w:r>
      <w:r w:rsidRPr="00FE4A6D">
        <w:rPr>
          <w:rFonts w:ascii="GHEA Grapalat" w:hAnsi="GHEA Grapalat"/>
          <w:sz w:val="20"/>
          <w:szCs w:val="20"/>
        </w:rPr>
        <w:t>որոնք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կամ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որոնց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գործադիր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մարմնի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ներկայացուցիչը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հայտը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ներկայացնելու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օրվան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նախորդող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="00D30C7A" w:rsidRPr="00FE4A6D">
        <w:rPr>
          <w:rFonts w:ascii="GHEA Grapalat" w:hAnsi="GHEA Grapalat" w:cs="Sylfaen"/>
          <w:sz w:val="20"/>
          <w:szCs w:val="20"/>
          <w:lang w:val="hy-AM"/>
        </w:rPr>
        <w:t>հինգ</w:t>
      </w:r>
      <w:r w:rsidR="00D30C7A"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տարիների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ընթացքում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դատապարտված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է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եղել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ահաբեկչության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ֆինանսավորման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, </w:t>
      </w:r>
      <w:r w:rsidRPr="00FE4A6D">
        <w:rPr>
          <w:rFonts w:ascii="GHEA Grapalat" w:hAnsi="GHEA Grapalat"/>
          <w:sz w:val="20"/>
          <w:szCs w:val="20"/>
        </w:rPr>
        <w:t>երեխայի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շահագործման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կամ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մարդկային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թրաֆիքինգ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ներառող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հանցագործության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, </w:t>
      </w:r>
      <w:r w:rsidRPr="00FE4A6D">
        <w:rPr>
          <w:rFonts w:ascii="GHEA Grapalat" w:hAnsi="GHEA Grapalat" w:cs="Sylfaen"/>
          <w:sz w:val="20"/>
          <w:szCs w:val="20"/>
        </w:rPr>
        <w:t>հանցավոր</w:t>
      </w:r>
      <w:r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համագործակցություն</w:t>
      </w:r>
      <w:r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ստեղծելու</w:t>
      </w:r>
      <w:r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կամ</w:t>
      </w:r>
      <w:r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դրան</w:t>
      </w:r>
      <w:r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մասնակցելու</w:t>
      </w:r>
      <w:r w:rsidRPr="00FE4A6D">
        <w:rPr>
          <w:rFonts w:ascii="Arial LatArm" w:hAnsi="Arial LatArm" w:cs="Sylfaen"/>
          <w:sz w:val="20"/>
          <w:szCs w:val="20"/>
          <w:lang w:val="es-ES"/>
        </w:rPr>
        <w:t xml:space="preserve">, </w:t>
      </w:r>
      <w:r w:rsidRPr="00FE4A6D">
        <w:rPr>
          <w:rFonts w:ascii="GHEA Grapalat" w:hAnsi="GHEA Grapalat" w:cs="Sylfaen"/>
          <w:sz w:val="20"/>
          <w:szCs w:val="20"/>
        </w:rPr>
        <w:t>կաշառք</w:t>
      </w:r>
      <w:r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ստանալու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, </w:t>
      </w:r>
      <w:r w:rsidRPr="00FE4A6D">
        <w:rPr>
          <w:rFonts w:ascii="GHEA Grapalat" w:hAnsi="GHEA Grapalat"/>
          <w:sz w:val="20"/>
          <w:szCs w:val="20"/>
        </w:rPr>
        <w:t>կաշառք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տալու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կամ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կաշառքի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միջնորդության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և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օրենքով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նախատեսված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տնտեսական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գործունեության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դեմ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ուղղված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հանցագործությունների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համար</w:t>
      </w:r>
      <w:r w:rsidRPr="00FE4A6D">
        <w:rPr>
          <w:rFonts w:ascii="Arial LatArm" w:hAnsi="Arial LatArm"/>
          <w:sz w:val="20"/>
          <w:szCs w:val="20"/>
          <w:lang w:val="es-ES"/>
        </w:rPr>
        <w:t>,</w:t>
      </w:r>
      <w:r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բացառությամբ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այն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դեպքերի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, </w:t>
      </w:r>
      <w:r w:rsidRPr="00FE4A6D">
        <w:rPr>
          <w:rFonts w:ascii="GHEA Grapalat" w:hAnsi="GHEA Grapalat" w:cs="Sylfaen"/>
          <w:sz w:val="20"/>
          <w:szCs w:val="20"/>
        </w:rPr>
        <w:t>երբ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դատվածությունը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օրենքով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սահմանված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կարգով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մարված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է</w:t>
      </w:r>
      <w:r w:rsidR="00E56508" w:rsidRPr="00FE4A6D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="00E56508" w:rsidRPr="00FE4A6D">
        <w:rPr>
          <w:rFonts w:ascii="GHEA Grapalat" w:hAnsi="GHEA Grapalat" w:cs="Sylfaen"/>
          <w:sz w:val="20"/>
          <w:szCs w:val="20"/>
          <w:lang w:val="hy-AM"/>
        </w:rPr>
        <w:t>կամ</w:t>
      </w:r>
      <w:r w:rsidR="00E56508" w:rsidRPr="00FE4A6D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="00E56508" w:rsidRPr="00FE4A6D">
        <w:rPr>
          <w:rFonts w:ascii="GHEA Grapalat" w:hAnsi="GHEA Grapalat" w:cs="Sylfaen"/>
          <w:sz w:val="20"/>
          <w:szCs w:val="20"/>
          <w:lang w:val="hy-AM"/>
        </w:rPr>
        <w:t>վերացված</w:t>
      </w:r>
      <w:r w:rsidR="00E56508" w:rsidRPr="00FE4A6D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="00E56508" w:rsidRPr="00FE4A6D">
        <w:rPr>
          <w:rFonts w:ascii="GHEA Grapalat" w:hAnsi="GHEA Grapalat" w:cs="Sylfaen"/>
          <w:sz w:val="20"/>
          <w:szCs w:val="20"/>
          <w:lang w:val="hy-AM"/>
        </w:rPr>
        <w:t>է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.  </w:t>
      </w:r>
    </w:p>
    <w:p w14:paraId="7FECDA81" w14:textId="77777777" w:rsidR="00753E6E" w:rsidRPr="00FE4A6D" w:rsidRDefault="00753E6E" w:rsidP="00EF3662">
      <w:pPr>
        <w:ind w:firstLine="720"/>
        <w:jc w:val="both"/>
        <w:rPr>
          <w:rFonts w:ascii="Arial LatArm" w:hAnsi="Arial LatArm"/>
          <w:sz w:val="20"/>
          <w:szCs w:val="20"/>
          <w:lang w:val="es-ES"/>
        </w:rPr>
      </w:pPr>
      <w:r w:rsidRPr="00FE4A6D">
        <w:rPr>
          <w:rFonts w:ascii="Arial LatArm" w:hAnsi="Arial LatArm" w:cs="Sylfaen"/>
          <w:sz w:val="20"/>
          <w:szCs w:val="20"/>
          <w:lang w:val="es-ES"/>
        </w:rPr>
        <w:t>4)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="00D30C7A" w:rsidRPr="00FE4A6D">
        <w:rPr>
          <w:rFonts w:ascii="GHEA Grapalat" w:hAnsi="GHEA Grapalat" w:cs="Sylfaen"/>
          <w:sz w:val="20"/>
          <w:szCs w:val="20"/>
        </w:rPr>
        <w:t>որոնց</w:t>
      </w:r>
      <w:r w:rsidR="00D30C7A"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="00D30C7A" w:rsidRPr="00FE4A6D">
        <w:rPr>
          <w:rFonts w:ascii="GHEA Grapalat" w:hAnsi="GHEA Grapalat" w:cs="Sylfaen"/>
          <w:sz w:val="20"/>
          <w:szCs w:val="20"/>
        </w:rPr>
        <w:t>վերաբերյալ</w:t>
      </w:r>
      <w:r w:rsidR="00D30C7A"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="00D30C7A" w:rsidRPr="00FE4A6D">
        <w:rPr>
          <w:rFonts w:ascii="GHEA Grapalat" w:hAnsi="GHEA Grapalat" w:cs="Sylfaen"/>
          <w:sz w:val="20"/>
          <w:szCs w:val="20"/>
        </w:rPr>
        <w:t>գնումների</w:t>
      </w:r>
      <w:r w:rsidR="00D30C7A"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="00D30C7A" w:rsidRPr="00FE4A6D">
        <w:rPr>
          <w:rFonts w:ascii="GHEA Grapalat" w:hAnsi="GHEA Grapalat" w:cs="Sylfaen"/>
          <w:sz w:val="20"/>
          <w:szCs w:val="20"/>
        </w:rPr>
        <w:t>ոլորտում</w:t>
      </w:r>
      <w:r w:rsidR="00D30C7A"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="00D30C7A" w:rsidRPr="00FE4A6D">
        <w:rPr>
          <w:rFonts w:ascii="GHEA Grapalat" w:hAnsi="GHEA Grapalat" w:cs="Sylfaen"/>
          <w:sz w:val="20"/>
          <w:szCs w:val="20"/>
        </w:rPr>
        <w:t>հակամրցակցային</w:t>
      </w:r>
      <w:r w:rsidR="00D30C7A"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="00D30C7A" w:rsidRPr="00FE4A6D">
        <w:rPr>
          <w:rFonts w:ascii="GHEA Grapalat" w:hAnsi="GHEA Grapalat" w:cs="Sylfaen"/>
          <w:sz w:val="20"/>
          <w:szCs w:val="20"/>
        </w:rPr>
        <w:t>համաձայնության</w:t>
      </w:r>
      <w:r w:rsidR="00D30C7A" w:rsidRPr="00FE4A6D">
        <w:rPr>
          <w:rFonts w:ascii="Arial LatArm" w:hAnsi="Arial LatArm" w:cs="Sylfaen"/>
          <w:sz w:val="20"/>
          <w:szCs w:val="20"/>
          <w:lang w:val="es-ES"/>
        </w:rPr>
        <w:t xml:space="preserve">, </w:t>
      </w:r>
      <w:r w:rsidR="00D30C7A" w:rsidRPr="00FE4A6D">
        <w:rPr>
          <w:rFonts w:ascii="GHEA Grapalat" w:hAnsi="GHEA Grapalat" w:cs="Sylfaen"/>
          <w:sz w:val="20"/>
          <w:szCs w:val="20"/>
        </w:rPr>
        <w:t>գերիշխող</w:t>
      </w:r>
      <w:r w:rsidR="00D30C7A"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="00D30C7A" w:rsidRPr="00FE4A6D">
        <w:rPr>
          <w:rFonts w:ascii="GHEA Grapalat" w:hAnsi="GHEA Grapalat" w:cs="Sylfaen"/>
          <w:sz w:val="20"/>
          <w:szCs w:val="20"/>
        </w:rPr>
        <w:t>դիրքի</w:t>
      </w:r>
      <w:r w:rsidR="00D30C7A"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="00D30C7A" w:rsidRPr="00FE4A6D">
        <w:rPr>
          <w:rFonts w:ascii="GHEA Grapalat" w:hAnsi="GHEA Grapalat" w:cs="Sylfaen"/>
          <w:sz w:val="20"/>
          <w:szCs w:val="20"/>
        </w:rPr>
        <w:t>չարաշահման</w:t>
      </w:r>
      <w:r w:rsidR="00D30C7A"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="00D30C7A" w:rsidRPr="00FE4A6D">
        <w:rPr>
          <w:rFonts w:ascii="GHEA Grapalat" w:hAnsi="GHEA Grapalat" w:cs="Sylfaen"/>
          <w:sz w:val="20"/>
          <w:szCs w:val="20"/>
        </w:rPr>
        <w:t>կամ</w:t>
      </w:r>
      <w:r w:rsidR="00D30C7A"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="00D30C7A" w:rsidRPr="00FE4A6D">
        <w:rPr>
          <w:rFonts w:ascii="GHEA Grapalat" w:hAnsi="GHEA Grapalat" w:cs="Sylfaen"/>
          <w:sz w:val="20"/>
          <w:szCs w:val="20"/>
        </w:rPr>
        <w:t>անբարեխիղճ</w:t>
      </w:r>
      <w:r w:rsidR="00D30C7A"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="00D30C7A" w:rsidRPr="00FE4A6D">
        <w:rPr>
          <w:rFonts w:ascii="GHEA Grapalat" w:hAnsi="GHEA Grapalat" w:cs="Sylfaen"/>
          <w:sz w:val="20"/>
          <w:szCs w:val="20"/>
        </w:rPr>
        <w:t>մրցակցության</w:t>
      </w:r>
      <w:r w:rsidR="00D30C7A"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="00D30C7A" w:rsidRPr="00FE4A6D">
        <w:rPr>
          <w:rFonts w:ascii="GHEA Grapalat" w:hAnsi="GHEA Grapalat" w:cs="Sylfaen"/>
          <w:sz w:val="20"/>
          <w:szCs w:val="20"/>
        </w:rPr>
        <w:t>համար</w:t>
      </w:r>
      <w:r w:rsidR="00D30C7A"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="00D30C7A" w:rsidRPr="00FE4A6D">
        <w:rPr>
          <w:rFonts w:ascii="GHEA Grapalat" w:hAnsi="GHEA Grapalat" w:cs="Sylfaen"/>
          <w:sz w:val="20"/>
          <w:szCs w:val="20"/>
        </w:rPr>
        <w:t>պատասխանատվություն</w:t>
      </w:r>
      <w:r w:rsidR="00D30C7A"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="00D30C7A" w:rsidRPr="00FE4A6D">
        <w:rPr>
          <w:rFonts w:ascii="GHEA Grapalat" w:hAnsi="GHEA Grapalat" w:cs="Sylfaen"/>
          <w:sz w:val="20"/>
          <w:szCs w:val="20"/>
        </w:rPr>
        <w:t>սահմանող</w:t>
      </w:r>
      <w:r w:rsidR="00D30C7A"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="00D30C7A" w:rsidRPr="00FE4A6D">
        <w:rPr>
          <w:rFonts w:ascii="GHEA Grapalat" w:hAnsi="GHEA Grapalat" w:cs="Sylfaen"/>
          <w:sz w:val="20"/>
          <w:szCs w:val="20"/>
        </w:rPr>
        <w:t>վարչական</w:t>
      </w:r>
      <w:r w:rsidR="00D30C7A"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="00D30C7A" w:rsidRPr="00FE4A6D">
        <w:rPr>
          <w:rFonts w:ascii="GHEA Grapalat" w:hAnsi="GHEA Grapalat" w:cs="Sylfaen"/>
          <w:sz w:val="20"/>
          <w:szCs w:val="20"/>
        </w:rPr>
        <w:t>ակտը</w:t>
      </w:r>
      <w:r w:rsidR="00D30C7A"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="00D30C7A" w:rsidRPr="00FE4A6D">
        <w:rPr>
          <w:rFonts w:ascii="GHEA Grapalat" w:hAnsi="GHEA Grapalat" w:cs="Sylfaen"/>
          <w:sz w:val="20"/>
          <w:szCs w:val="20"/>
        </w:rPr>
        <w:t>հայտը</w:t>
      </w:r>
      <w:r w:rsidR="00D30C7A"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="00D30C7A" w:rsidRPr="00FE4A6D">
        <w:rPr>
          <w:rFonts w:ascii="GHEA Grapalat" w:hAnsi="GHEA Grapalat" w:cs="Sylfaen"/>
          <w:sz w:val="20"/>
          <w:szCs w:val="20"/>
        </w:rPr>
        <w:t>ներկայացվելու</w:t>
      </w:r>
      <w:r w:rsidR="00D30C7A"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="00D30C7A" w:rsidRPr="00FE4A6D">
        <w:rPr>
          <w:rFonts w:ascii="GHEA Grapalat" w:hAnsi="GHEA Grapalat" w:cs="Sylfaen"/>
          <w:sz w:val="20"/>
          <w:szCs w:val="20"/>
        </w:rPr>
        <w:t>օրվան</w:t>
      </w:r>
      <w:r w:rsidR="00D30C7A"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="00D30C7A" w:rsidRPr="00FE4A6D">
        <w:rPr>
          <w:rFonts w:ascii="GHEA Grapalat" w:hAnsi="GHEA Grapalat" w:cs="Sylfaen"/>
          <w:sz w:val="20"/>
          <w:szCs w:val="20"/>
        </w:rPr>
        <w:t>նախորդող</w:t>
      </w:r>
      <w:r w:rsidR="00D30C7A"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="00D30C7A" w:rsidRPr="00FE4A6D">
        <w:rPr>
          <w:rFonts w:ascii="GHEA Grapalat" w:hAnsi="GHEA Grapalat" w:cs="Sylfaen"/>
          <w:sz w:val="20"/>
          <w:szCs w:val="20"/>
        </w:rPr>
        <w:t>երեք</w:t>
      </w:r>
      <w:r w:rsidR="00D30C7A"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="00D30C7A" w:rsidRPr="00FE4A6D">
        <w:rPr>
          <w:rFonts w:ascii="GHEA Grapalat" w:hAnsi="GHEA Grapalat" w:cs="Sylfaen"/>
          <w:sz w:val="20"/>
          <w:szCs w:val="20"/>
        </w:rPr>
        <w:t>տարվա</w:t>
      </w:r>
      <w:r w:rsidR="00D30C7A"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="00D30C7A" w:rsidRPr="00FE4A6D">
        <w:rPr>
          <w:rFonts w:ascii="GHEA Grapalat" w:hAnsi="GHEA Grapalat" w:cs="Sylfaen"/>
          <w:sz w:val="20"/>
          <w:szCs w:val="20"/>
        </w:rPr>
        <w:t>ընթացքում</w:t>
      </w:r>
      <w:r w:rsidR="00D30C7A"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="00D30C7A" w:rsidRPr="00FE4A6D">
        <w:rPr>
          <w:rFonts w:ascii="GHEA Grapalat" w:hAnsi="GHEA Grapalat" w:cs="Sylfaen"/>
          <w:sz w:val="20"/>
          <w:szCs w:val="20"/>
        </w:rPr>
        <w:t>դարձել</w:t>
      </w:r>
      <w:r w:rsidR="00D30C7A"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="00D30C7A" w:rsidRPr="00FE4A6D">
        <w:rPr>
          <w:rFonts w:ascii="GHEA Grapalat" w:hAnsi="GHEA Grapalat" w:cs="Sylfaen"/>
          <w:sz w:val="20"/>
          <w:szCs w:val="20"/>
        </w:rPr>
        <w:t>է</w:t>
      </w:r>
      <w:r w:rsidR="00D30C7A"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="00D30C7A" w:rsidRPr="00FE4A6D">
        <w:rPr>
          <w:rFonts w:ascii="GHEA Grapalat" w:hAnsi="GHEA Grapalat" w:cs="Sylfaen"/>
          <w:sz w:val="20"/>
          <w:szCs w:val="20"/>
        </w:rPr>
        <w:t>անբողոքարկելի</w:t>
      </w:r>
      <w:r w:rsidR="00D30C7A" w:rsidRPr="00FE4A6D">
        <w:rPr>
          <w:rFonts w:ascii="Arial LatArm" w:hAnsi="Arial LatArm" w:cs="Sylfaen"/>
          <w:sz w:val="20"/>
          <w:szCs w:val="20"/>
          <w:lang w:val="es-ES"/>
        </w:rPr>
        <w:t xml:space="preserve">, </w:t>
      </w:r>
      <w:r w:rsidR="00D30C7A" w:rsidRPr="00FE4A6D">
        <w:rPr>
          <w:rFonts w:ascii="GHEA Grapalat" w:hAnsi="GHEA Grapalat" w:cs="Sylfaen"/>
          <w:sz w:val="20"/>
          <w:szCs w:val="20"/>
        </w:rPr>
        <w:t>իսկ</w:t>
      </w:r>
      <w:r w:rsidR="00D30C7A"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="00D30C7A" w:rsidRPr="00FE4A6D">
        <w:rPr>
          <w:rFonts w:ascii="GHEA Grapalat" w:hAnsi="GHEA Grapalat" w:cs="Sylfaen"/>
          <w:sz w:val="20"/>
          <w:szCs w:val="20"/>
        </w:rPr>
        <w:t>բողոքարկված</w:t>
      </w:r>
      <w:r w:rsidR="00D30C7A"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="00D30C7A" w:rsidRPr="00FE4A6D">
        <w:rPr>
          <w:rFonts w:ascii="GHEA Grapalat" w:hAnsi="GHEA Grapalat" w:cs="Sylfaen"/>
          <w:sz w:val="20"/>
          <w:szCs w:val="20"/>
        </w:rPr>
        <w:t>լինելու</w:t>
      </w:r>
      <w:r w:rsidR="00D30C7A"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="00D30C7A" w:rsidRPr="00FE4A6D">
        <w:rPr>
          <w:rFonts w:ascii="GHEA Grapalat" w:hAnsi="GHEA Grapalat" w:cs="Sylfaen"/>
          <w:sz w:val="20"/>
          <w:szCs w:val="20"/>
        </w:rPr>
        <w:t>դեպքում</w:t>
      </w:r>
      <w:r w:rsidR="00D30C7A"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="00D30C7A" w:rsidRPr="00FE4A6D">
        <w:rPr>
          <w:rFonts w:ascii="GHEA Grapalat" w:hAnsi="GHEA Grapalat" w:cs="Sylfaen"/>
          <w:sz w:val="20"/>
          <w:szCs w:val="20"/>
        </w:rPr>
        <w:t>թողնվել</w:t>
      </w:r>
      <w:r w:rsidR="00D30C7A"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="00D30C7A" w:rsidRPr="00FE4A6D">
        <w:rPr>
          <w:rFonts w:ascii="GHEA Grapalat" w:hAnsi="GHEA Grapalat" w:cs="Sylfaen"/>
          <w:sz w:val="20"/>
          <w:szCs w:val="20"/>
        </w:rPr>
        <w:t>է</w:t>
      </w:r>
      <w:r w:rsidR="00D30C7A"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="00D30C7A" w:rsidRPr="00FE4A6D">
        <w:rPr>
          <w:rFonts w:ascii="GHEA Grapalat" w:hAnsi="GHEA Grapalat" w:cs="Sylfaen"/>
          <w:sz w:val="20"/>
          <w:szCs w:val="20"/>
        </w:rPr>
        <w:t>անփոփոխ</w:t>
      </w:r>
      <w:r w:rsidR="00D30C7A" w:rsidRPr="00FE4A6D">
        <w:rPr>
          <w:rFonts w:ascii="Cambria Math" w:hAnsi="Cambria Math" w:cs="Cambria Math"/>
          <w:sz w:val="20"/>
          <w:szCs w:val="20"/>
          <w:lang w:val="es-ES"/>
        </w:rPr>
        <w:t>․</w:t>
      </w:r>
      <w:r w:rsidR="00D30C7A"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Arial LatArm" w:hAnsi="Arial LatArm" w:cs="Sylfaen"/>
          <w:sz w:val="20"/>
          <w:szCs w:val="20"/>
          <w:lang w:val="es-ES"/>
        </w:rPr>
        <w:t xml:space="preserve">5) </w:t>
      </w:r>
      <w:r w:rsidRPr="00FE4A6D">
        <w:rPr>
          <w:rFonts w:ascii="GHEA Grapalat" w:hAnsi="GHEA Grapalat" w:cs="Sylfaen"/>
          <w:sz w:val="20"/>
          <w:szCs w:val="20"/>
        </w:rPr>
        <w:t>որոնք</w:t>
      </w:r>
      <w:r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հայտը</w:t>
      </w:r>
      <w:r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ներկայացնելու</w:t>
      </w:r>
      <w:r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օրվա</w:t>
      </w:r>
      <w:r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դրությամբ</w:t>
      </w:r>
      <w:r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ներառված</w:t>
      </w:r>
      <w:r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են</w:t>
      </w:r>
      <w:r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Եվրասիական</w:t>
      </w:r>
      <w:r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տնտեսական</w:t>
      </w:r>
      <w:r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միությանն</w:t>
      </w:r>
      <w:r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անդամակցող</w:t>
      </w:r>
      <w:r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երկրների</w:t>
      </w:r>
      <w:r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գնումների</w:t>
      </w:r>
      <w:r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մասին</w:t>
      </w:r>
      <w:r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օրենսդրության</w:t>
      </w:r>
      <w:r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համաձայն</w:t>
      </w:r>
      <w:r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հրապարակված</w:t>
      </w:r>
      <w:r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գնումների</w:t>
      </w:r>
      <w:r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գործընթացին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մասնակցելու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իրավունք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չունեցող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մասնակիցների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ցուցակում</w:t>
      </w:r>
      <w:r w:rsidRPr="00FE4A6D">
        <w:rPr>
          <w:rFonts w:ascii="Arial LatArm" w:hAnsi="Arial LatArm" w:cs="Sylfaen"/>
          <w:sz w:val="20"/>
          <w:szCs w:val="20"/>
          <w:lang w:val="es-ES"/>
        </w:rPr>
        <w:t xml:space="preserve">. </w:t>
      </w:r>
    </w:p>
    <w:p w14:paraId="3C87881D" w14:textId="77777777" w:rsidR="00753E6E" w:rsidRPr="00FE4A6D" w:rsidRDefault="00753E6E" w:rsidP="00EF3662">
      <w:pPr>
        <w:ind w:firstLine="567"/>
        <w:jc w:val="both"/>
        <w:rPr>
          <w:rFonts w:ascii="Arial LatArm" w:hAnsi="Arial LatArm"/>
          <w:sz w:val="20"/>
          <w:szCs w:val="20"/>
          <w:lang w:val="es-ES"/>
        </w:rPr>
      </w:pPr>
      <w:r w:rsidRPr="00FE4A6D">
        <w:rPr>
          <w:rFonts w:ascii="Arial LatArm" w:hAnsi="Arial LatArm"/>
          <w:sz w:val="20"/>
          <w:szCs w:val="20"/>
          <w:lang w:val="es-ES"/>
        </w:rPr>
        <w:t xml:space="preserve">   6) </w:t>
      </w:r>
      <w:r w:rsidRPr="00FE4A6D">
        <w:rPr>
          <w:rFonts w:ascii="GHEA Grapalat" w:hAnsi="GHEA Grapalat"/>
          <w:sz w:val="20"/>
          <w:szCs w:val="20"/>
        </w:rPr>
        <w:t>որոնք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հայտը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ներկայացնելու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օրվա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դրությամբ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ներառված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են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գնումների</w:t>
      </w:r>
      <w:r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գործընթացին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մասնակցելու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իրավունք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չունեցող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մասնակիցների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ցուցակում</w:t>
      </w:r>
      <w:r w:rsidRPr="00FE4A6D">
        <w:rPr>
          <w:rFonts w:ascii="Arial LatArm" w:hAnsi="Arial LatArm"/>
          <w:sz w:val="20"/>
          <w:szCs w:val="20"/>
          <w:lang w:val="es-ES"/>
        </w:rPr>
        <w:t>:</w:t>
      </w:r>
    </w:p>
    <w:p w14:paraId="367DA71D" w14:textId="77777777" w:rsidR="00990561" w:rsidRPr="00FE4A6D" w:rsidRDefault="00990561" w:rsidP="00EF3662">
      <w:pPr>
        <w:ind w:firstLine="567"/>
        <w:jc w:val="both"/>
        <w:rPr>
          <w:rFonts w:ascii="Arial LatArm" w:hAnsi="Arial LatArm" w:cs="Sylfaen"/>
          <w:sz w:val="20"/>
          <w:lang w:val="es-ES"/>
        </w:rPr>
      </w:pPr>
      <w:r w:rsidRPr="00FE4A6D">
        <w:rPr>
          <w:rFonts w:ascii="GHEA Grapalat" w:hAnsi="GHEA Grapalat" w:cs="Sylfaen"/>
          <w:sz w:val="20"/>
          <w:lang w:val="es-ES"/>
        </w:rPr>
        <w:t>Ընդ</w:t>
      </w:r>
      <w:r w:rsidRPr="00FE4A6D">
        <w:rPr>
          <w:rFonts w:ascii="Arial LatArm" w:hAnsi="Arial LatArm" w:cs="Sylfaen"/>
          <w:sz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lang w:val="es-ES"/>
        </w:rPr>
        <w:t>որում</w:t>
      </w:r>
      <w:r w:rsidRPr="00FE4A6D">
        <w:rPr>
          <w:rFonts w:ascii="Arial LatArm" w:hAnsi="Arial LatArm" w:cs="Sylfaen"/>
          <w:sz w:val="20"/>
          <w:lang w:val="es-ES"/>
        </w:rPr>
        <w:t xml:space="preserve">, </w:t>
      </w:r>
      <w:r w:rsidRPr="00FE4A6D">
        <w:rPr>
          <w:rFonts w:ascii="GHEA Grapalat" w:hAnsi="GHEA Grapalat" w:cs="Sylfaen"/>
          <w:sz w:val="20"/>
          <w:lang w:val="es-ES"/>
        </w:rPr>
        <w:t>եթե</w:t>
      </w:r>
      <w:r w:rsidRPr="00FE4A6D">
        <w:rPr>
          <w:rFonts w:ascii="Arial LatArm" w:hAnsi="Arial LatArm" w:cs="Sylfaen"/>
          <w:sz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lang w:val="es-ES"/>
        </w:rPr>
        <w:t>մասնակիցը</w:t>
      </w:r>
      <w:r w:rsidRPr="00FE4A6D">
        <w:rPr>
          <w:rFonts w:ascii="Arial LatArm" w:hAnsi="Arial LatArm" w:cs="Sylfaen"/>
          <w:sz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lang w:val="es-ES"/>
        </w:rPr>
        <w:t>սույն</w:t>
      </w:r>
      <w:r w:rsidRPr="00FE4A6D">
        <w:rPr>
          <w:rFonts w:ascii="Arial LatArm" w:hAnsi="Arial LatArm" w:cs="Sylfaen"/>
          <w:sz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lang w:val="es-ES"/>
        </w:rPr>
        <w:t>կետի</w:t>
      </w:r>
      <w:r w:rsidRPr="00FE4A6D">
        <w:rPr>
          <w:rFonts w:ascii="Arial LatArm" w:hAnsi="Arial LatArm" w:cs="Sylfaen"/>
          <w:sz w:val="20"/>
          <w:lang w:val="es-ES"/>
        </w:rPr>
        <w:t xml:space="preserve"> 5-</w:t>
      </w:r>
      <w:r w:rsidRPr="00FE4A6D">
        <w:rPr>
          <w:rFonts w:ascii="GHEA Grapalat" w:hAnsi="GHEA Grapalat" w:cs="Sylfaen"/>
          <w:sz w:val="20"/>
          <w:lang w:val="es-ES"/>
        </w:rPr>
        <w:t>րդ</w:t>
      </w:r>
      <w:r w:rsidRPr="00FE4A6D">
        <w:rPr>
          <w:rFonts w:ascii="Arial LatArm" w:hAnsi="Arial LatArm" w:cs="Sylfaen"/>
          <w:sz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lang w:val="es-ES"/>
        </w:rPr>
        <w:t>և</w:t>
      </w:r>
      <w:r w:rsidRPr="00FE4A6D">
        <w:rPr>
          <w:rFonts w:ascii="Arial LatArm" w:hAnsi="Arial LatArm" w:cs="Sylfaen"/>
          <w:sz w:val="20"/>
          <w:lang w:val="es-ES"/>
        </w:rPr>
        <w:t xml:space="preserve"> 6-</w:t>
      </w:r>
      <w:r w:rsidRPr="00FE4A6D">
        <w:rPr>
          <w:rFonts w:ascii="GHEA Grapalat" w:hAnsi="GHEA Grapalat" w:cs="Sylfaen"/>
          <w:sz w:val="20"/>
          <w:lang w:val="es-ES"/>
        </w:rPr>
        <w:t>րդ</w:t>
      </w:r>
      <w:r w:rsidRPr="00FE4A6D">
        <w:rPr>
          <w:rFonts w:ascii="Arial LatArm" w:hAnsi="Arial LatArm" w:cs="Sylfaen"/>
          <w:sz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lang w:val="es-ES"/>
        </w:rPr>
        <w:t>ենթակետերով</w:t>
      </w:r>
      <w:r w:rsidRPr="00FE4A6D">
        <w:rPr>
          <w:rFonts w:ascii="Arial LatArm" w:hAnsi="Arial LatArm" w:cs="Sylfaen"/>
          <w:sz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lang w:val="es-ES"/>
        </w:rPr>
        <w:t>նախատեսված</w:t>
      </w:r>
      <w:r w:rsidRPr="00FE4A6D">
        <w:rPr>
          <w:rFonts w:ascii="Arial LatArm" w:hAnsi="Arial LatArm" w:cs="Sylfaen"/>
          <w:sz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lang w:val="es-ES"/>
        </w:rPr>
        <w:t>ցուցակներում</w:t>
      </w:r>
      <w:r w:rsidRPr="00FE4A6D">
        <w:rPr>
          <w:rFonts w:ascii="Arial LatArm" w:hAnsi="Arial LatArm" w:cs="Sylfaen"/>
          <w:sz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lang w:val="es-ES"/>
        </w:rPr>
        <w:t>ներառվել</w:t>
      </w:r>
      <w:r w:rsidRPr="00FE4A6D">
        <w:rPr>
          <w:rFonts w:ascii="Arial LatArm" w:hAnsi="Arial LatArm" w:cs="Sylfaen"/>
          <w:sz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lang w:val="es-ES"/>
        </w:rPr>
        <w:t>է</w:t>
      </w:r>
      <w:r w:rsidRPr="00FE4A6D">
        <w:rPr>
          <w:rFonts w:ascii="Arial LatArm" w:hAnsi="Arial LatArm" w:cs="Sylfaen"/>
          <w:sz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lang w:val="es-ES"/>
        </w:rPr>
        <w:t>հայտը</w:t>
      </w:r>
      <w:r w:rsidRPr="00FE4A6D">
        <w:rPr>
          <w:rFonts w:ascii="Arial LatArm" w:hAnsi="Arial LatArm" w:cs="Sylfaen"/>
          <w:sz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lang w:val="es-ES"/>
        </w:rPr>
        <w:t>ներկայացնելու</w:t>
      </w:r>
      <w:r w:rsidRPr="00FE4A6D">
        <w:rPr>
          <w:rFonts w:ascii="Arial LatArm" w:hAnsi="Arial LatArm" w:cs="Sylfaen"/>
          <w:sz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lang w:val="es-ES"/>
        </w:rPr>
        <w:t>օրվանից</w:t>
      </w:r>
      <w:r w:rsidRPr="00FE4A6D">
        <w:rPr>
          <w:rFonts w:ascii="Arial LatArm" w:hAnsi="Arial LatArm" w:cs="Sylfaen"/>
          <w:sz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lang w:val="es-ES"/>
        </w:rPr>
        <w:t>հետո</w:t>
      </w:r>
      <w:r w:rsidRPr="00FE4A6D">
        <w:rPr>
          <w:rFonts w:ascii="Arial LatArm" w:hAnsi="Arial LatArm" w:cs="Sylfaen"/>
          <w:sz w:val="20"/>
          <w:lang w:val="es-ES"/>
        </w:rPr>
        <w:t xml:space="preserve">, </w:t>
      </w:r>
      <w:r w:rsidRPr="00FE4A6D">
        <w:rPr>
          <w:rFonts w:ascii="GHEA Grapalat" w:hAnsi="GHEA Grapalat" w:cs="Sylfaen"/>
          <w:sz w:val="20"/>
          <w:lang w:val="es-ES"/>
        </w:rPr>
        <w:t>ապա</w:t>
      </w:r>
      <w:r w:rsidRPr="00FE4A6D">
        <w:rPr>
          <w:rFonts w:ascii="Arial LatArm" w:hAnsi="Arial LatArm" w:cs="Sylfaen"/>
          <w:sz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lang w:val="es-ES"/>
        </w:rPr>
        <w:t>նրա</w:t>
      </w:r>
      <w:r w:rsidRPr="00FE4A6D">
        <w:rPr>
          <w:rFonts w:ascii="Arial LatArm" w:hAnsi="Arial LatArm" w:cs="Sylfaen"/>
          <w:sz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lang w:val="es-ES"/>
        </w:rPr>
        <w:t>տվյալ</w:t>
      </w:r>
      <w:r w:rsidRPr="00FE4A6D">
        <w:rPr>
          <w:rFonts w:ascii="Arial LatArm" w:hAnsi="Arial LatArm" w:cs="Sylfaen"/>
          <w:sz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lang w:val="es-ES"/>
        </w:rPr>
        <w:t>հայտը</w:t>
      </w:r>
      <w:r w:rsidRPr="00FE4A6D">
        <w:rPr>
          <w:rFonts w:ascii="Arial LatArm" w:hAnsi="Arial LatArm" w:cs="Sylfaen"/>
          <w:sz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lang w:val="es-ES"/>
        </w:rPr>
        <w:t>ենթակա</w:t>
      </w:r>
      <w:r w:rsidRPr="00FE4A6D">
        <w:rPr>
          <w:rFonts w:ascii="Arial LatArm" w:hAnsi="Arial LatArm" w:cs="Sylfaen"/>
          <w:sz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lang w:val="es-ES"/>
        </w:rPr>
        <w:t>չէ</w:t>
      </w:r>
      <w:r w:rsidRPr="00FE4A6D">
        <w:rPr>
          <w:rFonts w:ascii="Arial LatArm" w:hAnsi="Arial LatArm" w:cs="Sylfaen"/>
          <w:sz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lang w:val="es-ES"/>
        </w:rPr>
        <w:t>մերժման</w:t>
      </w:r>
      <w:r w:rsidRPr="00FE4A6D">
        <w:rPr>
          <w:rFonts w:ascii="Arial LatArm" w:hAnsi="Arial LatArm" w:cs="Sylfaen"/>
          <w:sz w:val="20"/>
          <w:lang w:val="es-ES"/>
        </w:rPr>
        <w:t>:</w:t>
      </w:r>
    </w:p>
    <w:p w14:paraId="0D80D091" w14:textId="77777777" w:rsidR="00DB4EFF" w:rsidRPr="00FE4A6D" w:rsidRDefault="00DB4EFF" w:rsidP="00DB4EFF">
      <w:pPr>
        <w:shd w:val="clear" w:color="auto" w:fill="FFFFFF"/>
        <w:ind w:firstLine="375"/>
        <w:jc w:val="both"/>
        <w:rPr>
          <w:rFonts w:ascii="Arial LatArm" w:hAnsi="Arial LatArm" w:cs="Arial"/>
          <w:sz w:val="20"/>
          <w:lang w:val="es-ES"/>
        </w:rPr>
      </w:pPr>
      <w:r w:rsidRPr="00FE4A6D">
        <w:rPr>
          <w:rFonts w:ascii="GHEA Grapalat" w:hAnsi="GHEA Grapalat" w:cs="Arial"/>
          <w:sz w:val="20"/>
          <w:lang w:val="es-ES"/>
        </w:rPr>
        <w:t>Մասնակիցն</w:t>
      </w:r>
      <w:r w:rsidRPr="00FE4A6D">
        <w:rPr>
          <w:rFonts w:ascii="Arial LatArm" w:hAnsi="Arial LatArm" w:cs="Arial"/>
          <w:sz w:val="20"/>
          <w:lang w:val="es-ES"/>
        </w:rPr>
        <w:t xml:space="preserve"> </w:t>
      </w:r>
      <w:r w:rsidRPr="00FE4A6D">
        <w:rPr>
          <w:rFonts w:ascii="GHEA Grapalat" w:hAnsi="GHEA Grapalat" w:cs="Arial"/>
          <w:sz w:val="20"/>
          <w:lang w:val="es-ES"/>
        </w:rPr>
        <w:t>ընդգրկվում</w:t>
      </w:r>
      <w:r w:rsidRPr="00FE4A6D">
        <w:rPr>
          <w:rFonts w:ascii="Arial LatArm" w:hAnsi="Arial LatArm" w:cs="Arial"/>
          <w:sz w:val="20"/>
          <w:lang w:val="es-ES"/>
        </w:rPr>
        <w:t xml:space="preserve"> </w:t>
      </w:r>
      <w:r w:rsidRPr="00FE4A6D">
        <w:rPr>
          <w:rFonts w:ascii="GHEA Grapalat" w:hAnsi="GHEA Grapalat" w:cs="Arial"/>
          <w:sz w:val="20"/>
          <w:lang w:val="es-ES"/>
        </w:rPr>
        <w:t>է</w:t>
      </w:r>
      <w:r w:rsidRPr="00FE4A6D">
        <w:rPr>
          <w:rFonts w:ascii="Arial LatArm" w:hAnsi="Arial LatArm" w:cs="Arial"/>
          <w:sz w:val="20"/>
          <w:lang w:val="es-ES"/>
        </w:rPr>
        <w:t xml:space="preserve"> </w:t>
      </w:r>
      <w:r w:rsidRPr="00FE4A6D">
        <w:rPr>
          <w:rFonts w:ascii="GHEA Grapalat" w:hAnsi="GHEA Grapalat" w:cs="Arial"/>
          <w:sz w:val="20"/>
          <w:lang w:val="es-ES"/>
        </w:rPr>
        <w:t>գնումների</w:t>
      </w:r>
      <w:r w:rsidRPr="00FE4A6D">
        <w:rPr>
          <w:rFonts w:ascii="Arial LatArm" w:hAnsi="Arial LatArm" w:cs="Arial"/>
          <w:sz w:val="20"/>
          <w:lang w:val="es-ES"/>
        </w:rPr>
        <w:t xml:space="preserve"> </w:t>
      </w:r>
      <w:r w:rsidRPr="00FE4A6D">
        <w:rPr>
          <w:rFonts w:ascii="GHEA Grapalat" w:hAnsi="GHEA Grapalat" w:cs="Arial"/>
          <w:sz w:val="20"/>
          <w:lang w:val="es-ES"/>
        </w:rPr>
        <w:t>գործընթացին</w:t>
      </w:r>
      <w:r w:rsidRPr="00FE4A6D">
        <w:rPr>
          <w:rFonts w:ascii="Arial LatArm" w:hAnsi="Arial LatArm" w:cs="Arial"/>
          <w:sz w:val="20"/>
          <w:lang w:val="es-ES"/>
        </w:rPr>
        <w:t xml:space="preserve"> </w:t>
      </w:r>
      <w:r w:rsidRPr="00FE4A6D">
        <w:rPr>
          <w:rFonts w:ascii="GHEA Grapalat" w:hAnsi="GHEA Grapalat" w:cs="Arial"/>
          <w:sz w:val="20"/>
          <w:lang w:val="es-ES"/>
        </w:rPr>
        <w:t>մասնակցելու</w:t>
      </w:r>
      <w:r w:rsidRPr="00FE4A6D">
        <w:rPr>
          <w:rFonts w:ascii="Arial LatArm" w:hAnsi="Arial LatArm" w:cs="Arial"/>
          <w:sz w:val="20"/>
          <w:lang w:val="es-ES"/>
        </w:rPr>
        <w:t xml:space="preserve"> </w:t>
      </w:r>
      <w:r w:rsidRPr="00FE4A6D">
        <w:rPr>
          <w:rFonts w:ascii="GHEA Grapalat" w:hAnsi="GHEA Grapalat" w:cs="Arial"/>
          <w:sz w:val="20"/>
          <w:lang w:val="es-ES"/>
        </w:rPr>
        <w:t>իրավունք</w:t>
      </w:r>
      <w:r w:rsidRPr="00FE4A6D">
        <w:rPr>
          <w:rFonts w:ascii="Arial LatArm" w:hAnsi="Arial LatArm" w:cs="Arial"/>
          <w:sz w:val="20"/>
          <w:lang w:val="es-ES"/>
        </w:rPr>
        <w:t xml:space="preserve"> </w:t>
      </w:r>
      <w:r w:rsidRPr="00FE4A6D">
        <w:rPr>
          <w:rFonts w:ascii="GHEA Grapalat" w:hAnsi="GHEA Grapalat" w:cs="Arial"/>
          <w:sz w:val="20"/>
          <w:lang w:val="es-ES"/>
        </w:rPr>
        <w:t>չունեցող</w:t>
      </w:r>
      <w:r w:rsidRPr="00FE4A6D">
        <w:rPr>
          <w:rFonts w:ascii="Arial LatArm" w:hAnsi="Arial LatArm" w:cs="Arial"/>
          <w:sz w:val="20"/>
          <w:lang w:val="es-ES"/>
        </w:rPr>
        <w:t xml:space="preserve"> </w:t>
      </w:r>
      <w:r w:rsidRPr="00FE4A6D">
        <w:rPr>
          <w:rFonts w:ascii="GHEA Grapalat" w:hAnsi="GHEA Grapalat" w:cs="Arial"/>
          <w:sz w:val="20"/>
          <w:lang w:val="es-ES"/>
        </w:rPr>
        <w:t>մասնակիցների</w:t>
      </w:r>
      <w:r w:rsidRPr="00FE4A6D">
        <w:rPr>
          <w:rFonts w:ascii="Arial LatArm" w:hAnsi="Arial LatArm" w:cs="Arial"/>
          <w:sz w:val="20"/>
          <w:lang w:val="es-ES"/>
        </w:rPr>
        <w:t xml:space="preserve"> </w:t>
      </w:r>
      <w:r w:rsidRPr="00FE4A6D">
        <w:rPr>
          <w:rFonts w:ascii="GHEA Grapalat" w:hAnsi="GHEA Grapalat" w:cs="Arial"/>
          <w:sz w:val="20"/>
          <w:lang w:val="es-ES"/>
        </w:rPr>
        <w:t>ցուցակում</w:t>
      </w:r>
      <w:r w:rsidRPr="00FE4A6D">
        <w:rPr>
          <w:rFonts w:ascii="Arial LatArm" w:hAnsi="Arial LatArm" w:cs="Arial"/>
          <w:sz w:val="20"/>
          <w:lang w:val="es-ES"/>
        </w:rPr>
        <w:t xml:space="preserve"> (</w:t>
      </w:r>
      <w:r w:rsidRPr="00FE4A6D">
        <w:rPr>
          <w:rFonts w:ascii="GHEA Grapalat" w:hAnsi="GHEA Grapalat" w:cs="Arial"/>
          <w:sz w:val="20"/>
          <w:lang w:val="es-ES"/>
        </w:rPr>
        <w:t>այսուհետ</w:t>
      </w:r>
      <w:r w:rsidRPr="00FE4A6D">
        <w:rPr>
          <w:rFonts w:ascii="Arial LatArm" w:hAnsi="Arial LatArm" w:cs="Arial"/>
          <w:sz w:val="20"/>
          <w:lang w:val="es-ES"/>
        </w:rPr>
        <w:t xml:space="preserve"> </w:t>
      </w:r>
      <w:r w:rsidRPr="00FE4A6D">
        <w:rPr>
          <w:rFonts w:ascii="GHEA Grapalat" w:hAnsi="GHEA Grapalat" w:cs="Arial"/>
          <w:sz w:val="20"/>
          <w:lang w:val="es-ES"/>
        </w:rPr>
        <w:t>նաև</w:t>
      </w:r>
      <w:r w:rsidRPr="00FE4A6D">
        <w:rPr>
          <w:rFonts w:ascii="Arial LatArm" w:hAnsi="Arial LatArm" w:cs="Arial"/>
          <w:sz w:val="20"/>
          <w:lang w:val="es-ES"/>
        </w:rPr>
        <w:t xml:space="preserve"> </w:t>
      </w:r>
      <w:r w:rsidRPr="00FE4A6D">
        <w:rPr>
          <w:rFonts w:ascii="GHEA Grapalat" w:hAnsi="GHEA Grapalat" w:cs="Arial"/>
          <w:sz w:val="20"/>
          <w:lang w:val="es-ES"/>
        </w:rPr>
        <w:t>ցուցակ</w:t>
      </w:r>
      <w:r w:rsidRPr="00FE4A6D">
        <w:rPr>
          <w:rFonts w:ascii="Arial LatArm" w:hAnsi="Arial LatArm" w:cs="Arial"/>
          <w:sz w:val="20"/>
          <w:lang w:val="es-ES"/>
        </w:rPr>
        <w:t xml:space="preserve">), </w:t>
      </w:r>
      <w:r w:rsidRPr="00FE4A6D">
        <w:rPr>
          <w:rFonts w:ascii="GHEA Grapalat" w:hAnsi="GHEA Grapalat" w:cs="Arial"/>
          <w:sz w:val="20"/>
          <w:lang w:val="es-ES"/>
        </w:rPr>
        <w:t>եթե</w:t>
      </w:r>
      <w:r w:rsidRPr="00FE4A6D">
        <w:rPr>
          <w:rFonts w:ascii="Arial LatArm" w:hAnsi="Arial LatArm" w:cs="Arial"/>
          <w:sz w:val="20"/>
          <w:lang w:val="es-ES"/>
        </w:rPr>
        <w:t>`</w:t>
      </w:r>
    </w:p>
    <w:p w14:paraId="21CDF3AA" w14:textId="77777777" w:rsidR="00DB4EFF" w:rsidRPr="00FE4A6D" w:rsidRDefault="00DB4EFF" w:rsidP="00DB4EFF">
      <w:pPr>
        <w:pStyle w:val="aff3"/>
        <w:numPr>
          <w:ilvl w:val="0"/>
          <w:numId w:val="30"/>
        </w:numPr>
        <w:shd w:val="clear" w:color="auto" w:fill="FFFFFF"/>
        <w:ind w:left="0" w:firstLine="720"/>
        <w:jc w:val="both"/>
        <w:rPr>
          <w:rFonts w:ascii="Arial LatArm" w:hAnsi="Arial LatArm" w:cs="Arial"/>
          <w:sz w:val="20"/>
          <w:lang w:val="es-ES" w:eastAsia="en-US"/>
        </w:rPr>
      </w:pPr>
      <w:r w:rsidRPr="00FE4A6D">
        <w:rPr>
          <w:rFonts w:ascii="GHEA Grapalat" w:hAnsi="GHEA Grapalat" w:cs="Arial"/>
          <w:sz w:val="20"/>
          <w:lang w:val="es-ES" w:eastAsia="en-US"/>
        </w:rPr>
        <w:t>խախտել</w:t>
      </w:r>
      <w:r w:rsidRPr="00FE4A6D">
        <w:rPr>
          <w:rFonts w:ascii="Arial LatArm" w:hAnsi="Arial LatArm" w:cs="Arial"/>
          <w:sz w:val="20"/>
          <w:lang w:val="es-ES" w:eastAsia="en-US"/>
        </w:rPr>
        <w:t xml:space="preserve"> </w:t>
      </w:r>
      <w:r w:rsidRPr="00FE4A6D">
        <w:rPr>
          <w:rFonts w:ascii="GHEA Grapalat" w:hAnsi="GHEA Grapalat" w:cs="Arial"/>
          <w:sz w:val="20"/>
          <w:lang w:val="es-ES" w:eastAsia="en-US"/>
        </w:rPr>
        <w:t>է</w:t>
      </w:r>
      <w:r w:rsidRPr="00FE4A6D">
        <w:rPr>
          <w:rFonts w:ascii="Arial LatArm" w:hAnsi="Arial LatArm" w:cs="Arial"/>
          <w:sz w:val="20"/>
          <w:lang w:val="es-ES" w:eastAsia="en-US"/>
        </w:rPr>
        <w:t xml:space="preserve"> </w:t>
      </w:r>
      <w:r w:rsidRPr="00FE4A6D">
        <w:rPr>
          <w:rFonts w:ascii="GHEA Grapalat" w:hAnsi="GHEA Grapalat" w:cs="Arial"/>
          <w:sz w:val="20"/>
          <w:lang w:val="es-ES" w:eastAsia="en-US"/>
        </w:rPr>
        <w:t>պայմանագրով</w:t>
      </w:r>
      <w:r w:rsidRPr="00FE4A6D">
        <w:rPr>
          <w:rFonts w:ascii="Arial LatArm" w:hAnsi="Arial LatArm" w:cs="Arial"/>
          <w:sz w:val="20"/>
          <w:lang w:val="es-ES" w:eastAsia="en-US"/>
        </w:rPr>
        <w:t xml:space="preserve"> </w:t>
      </w:r>
      <w:r w:rsidRPr="00FE4A6D">
        <w:rPr>
          <w:rFonts w:ascii="GHEA Grapalat" w:hAnsi="GHEA Grapalat" w:cs="Arial"/>
          <w:sz w:val="20"/>
          <w:lang w:val="es-ES" w:eastAsia="en-US"/>
        </w:rPr>
        <w:t>նախատեսված</w:t>
      </w:r>
      <w:r w:rsidRPr="00FE4A6D">
        <w:rPr>
          <w:rFonts w:ascii="Arial LatArm" w:hAnsi="Arial LatArm" w:cs="Arial"/>
          <w:sz w:val="20"/>
          <w:lang w:val="es-ES" w:eastAsia="en-US"/>
        </w:rPr>
        <w:t xml:space="preserve"> </w:t>
      </w:r>
      <w:r w:rsidRPr="00FE4A6D">
        <w:rPr>
          <w:rFonts w:ascii="GHEA Grapalat" w:hAnsi="GHEA Grapalat" w:cs="Arial"/>
          <w:sz w:val="20"/>
          <w:lang w:val="es-ES" w:eastAsia="en-US"/>
        </w:rPr>
        <w:t>կամ</w:t>
      </w:r>
      <w:r w:rsidRPr="00FE4A6D">
        <w:rPr>
          <w:rFonts w:ascii="Arial LatArm" w:hAnsi="Arial LatArm" w:cs="Arial"/>
          <w:sz w:val="20"/>
          <w:lang w:val="es-ES" w:eastAsia="en-US"/>
        </w:rPr>
        <w:t xml:space="preserve"> </w:t>
      </w:r>
      <w:r w:rsidRPr="00FE4A6D">
        <w:rPr>
          <w:rFonts w:ascii="GHEA Grapalat" w:hAnsi="GHEA Grapalat" w:cs="Arial"/>
          <w:sz w:val="20"/>
          <w:lang w:val="es-ES" w:eastAsia="en-US"/>
        </w:rPr>
        <w:t>գնման</w:t>
      </w:r>
      <w:r w:rsidRPr="00FE4A6D">
        <w:rPr>
          <w:rFonts w:ascii="Arial LatArm" w:hAnsi="Arial LatArm" w:cs="Arial"/>
          <w:sz w:val="20"/>
          <w:lang w:val="es-ES" w:eastAsia="en-US"/>
        </w:rPr>
        <w:t xml:space="preserve"> </w:t>
      </w:r>
      <w:r w:rsidRPr="00FE4A6D">
        <w:rPr>
          <w:rFonts w:ascii="GHEA Grapalat" w:hAnsi="GHEA Grapalat" w:cs="Arial"/>
          <w:sz w:val="20"/>
          <w:lang w:val="es-ES" w:eastAsia="en-US"/>
        </w:rPr>
        <w:t>գործընթացի</w:t>
      </w:r>
      <w:r w:rsidRPr="00FE4A6D">
        <w:rPr>
          <w:rFonts w:ascii="Arial LatArm" w:hAnsi="Arial LatArm" w:cs="Arial"/>
          <w:sz w:val="20"/>
          <w:lang w:val="es-ES" w:eastAsia="en-US"/>
        </w:rPr>
        <w:t xml:space="preserve"> </w:t>
      </w:r>
      <w:r w:rsidRPr="00FE4A6D">
        <w:rPr>
          <w:rFonts w:ascii="GHEA Grapalat" w:hAnsi="GHEA Grapalat" w:cs="Arial"/>
          <w:sz w:val="20"/>
          <w:lang w:val="es-ES" w:eastAsia="en-US"/>
        </w:rPr>
        <w:t>շրջանակում</w:t>
      </w:r>
      <w:r w:rsidRPr="00FE4A6D">
        <w:rPr>
          <w:rFonts w:ascii="Arial LatArm" w:hAnsi="Arial LatArm" w:cs="Arial"/>
          <w:sz w:val="20"/>
          <w:lang w:val="es-ES" w:eastAsia="en-US"/>
        </w:rPr>
        <w:t xml:space="preserve"> </w:t>
      </w:r>
      <w:r w:rsidRPr="00FE4A6D">
        <w:rPr>
          <w:rFonts w:ascii="GHEA Grapalat" w:hAnsi="GHEA Grapalat" w:cs="Arial"/>
          <w:sz w:val="20"/>
          <w:lang w:val="es-ES" w:eastAsia="en-US"/>
        </w:rPr>
        <w:t>ստանձնած</w:t>
      </w:r>
      <w:r w:rsidRPr="00FE4A6D">
        <w:rPr>
          <w:rFonts w:ascii="Arial LatArm" w:hAnsi="Arial LatArm" w:cs="Arial"/>
          <w:sz w:val="20"/>
          <w:lang w:val="es-ES" w:eastAsia="en-US"/>
        </w:rPr>
        <w:t xml:space="preserve"> </w:t>
      </w:r>
      <w:r w:rsidRPr="00FE4A6D">
        <w:rPr>
          <w:rFonts w:ascii="GHEA Grapalat" w:hAnsi="GHEA Grapalat" w:cs="Arial"/>
          <w:sz w:val="20"/>
          <w:lang w:val="es-ES" w:eastAsia="en-US"/>
        </w:rPr>
        <w:t>պարտավորությունը</w:t>
      </w:r>
      <w:r w:rsidRPr="00FE4A6D">
        <w:rPr>
          <w:rFonts w:ascii="Arial LatArm" w:hAnsi="Arial LatArm" w:cs="Arial"/>
          <w:sz w:val="20"/>
          <w:lang w:val="es-ES" w:eastAsia="en-US"/>
        </w:rPr>
        <w:t xml:space="preserve">, </w:t>
      </w:r>
      <w:r w:rsidRPr="00FE4A6D">
        <w:rPr>
          <w:rFonts w:ascii="GHEA Grapalat" w:hAnsi="GHEA Grapalat" w:cs="Arial"/>
          <w:sz w:val="20"/>
          <w:lang w:val="es-ES" w:eastAsia="en-US"/>
        </w:rPr>
        <w:t>որը</w:t>
      </w:r>
      <w:r w:rsidRPr="00FE4A6D">
        <w:rPr>
          <w:rFonts w:ascii="Arial LatArm" w:hAnsi="Arial LatArm" w:cs="Arial"/>
          <w:sz w:val="20"/>
          <w:lang w:val="es-ES" w:eastAsia="en-US"/>
        </w:rPr>
        <w:t xml:space="preserve"> </w:t>
      </w:r>
      <w:r w:rsidRPr="00FE4A6D">
        <w:rPr>
          <w:rFonts w:ascii="GHEA Grapalat" w:hAnsi="GHEA Grapalat" w:cs="Arial"/>
          <w:sz w:val="20"/>
          <w:lang w:val="es-ES" w:eastAsia="en-US"/>
        </w:rPr>
        <w:t>հանգեցրել</w:t>
      </w:r>
      <w:r w:rsidRPr="00FE4A6D">
        <w:rPr>
          <w:rFonts w:ascii="Arial LatArm" w:hAnsi="Arial LatArm" w:cs="Arial"/>
          <w:sz w:val="20"/>
          <w:lang w:val="es-ES" w:eastAsia="en-US"/>
        </w:rPr>
        <w:t xml:space="preserve"> </w:t>
      </w:r>
      <w:r w:rsidRPr="00FE4A6D">
        <w:rPr>
          <w:rFonts w:ascii="GHEA Grapalat" w:hAnsi="GHEA Grapalat" w:cs="Arial"/>
          <w:sz w:val="20"/>
          <w:lang w:val="es-ES" w:eastAsia="en-US"/>
        </w:rPr>
        <w:t>է</w:t>
      </w:r>
      <w:r w:rsidRPr="00FE4A6D">
        <w:rPr>
          <w:rFonts w:ascii="Arial LatArm" w:hAnsi="Arial LatArm" w:cs="Arial"/>
          <w:sz w:val="20"/>
          <w:lang w:val="es-ES" w:eastAsia="en-US"/>
        </w:rPr>
        <w:t xml:space="preserve"> </w:t>
      </w:r>
      <w:r w:rsidRPr="00FE4A6D">
        <w:rPr>
          <w:rFonts w:ascii="GHEA Grapalat" w:hAnsi="GHEA Grapalat" w:cs="Arial"/>
          <w:sz w:val="20"/>
          <w:lang w:val="es-ES" w:eastAsia="en-US"/>
        </w:rPr>
        <w:t>պատվիրատուի</w:t>
      </w:r>
      <w:r w:rsidRPr="00FE4A6D">
        <w:rPr>
          <w:rFonts w:ascii="Arial LatArm" w:hAnsi="Arial LatArm" w:cs="Arial"/>
          <w:sz w:val="20"/>
          <w:lang w:val="es-ES" w:eastAsia="en-US"/>
        </w:rPr>
        <w:t xml:space="preserve"> </w:t>
      </w:r>
      <w:r w:rsidRPr="00FE4A6D">
        <w:rPr>
          <w:rFonts w:ascii="GHEA Grapalat" w:hAnsi="GHEA Grapalat" w:cs="Arial"/>
          <w:sz w:val="20"/>
          <w:lang w:val="es-ES" w:eastAsia="en-US"/>
        </w:rPr>
        <w:t>կողմից</w:t>
      </w:r>
      <w:r w:rsidRPr="00FE4A6D">
        <w:rPr>
          <w:rFonts w:ascii="Arial LatArm" w:hAnsi="Arial LatArm" w:cs="Arial"/>
          <w:sz w:val="20"/>
          <w:lang w:val="es-ES" w:eastAsia="en-US"/>
        </w:rPr>
        <w:t xml:space="preserve"> </w:t>
      </w:r>
      <w:r w:rsidRPr="00FE4A6D">
        <w:rPr>
          <w:rFonts w:ascii="GHEA Grapalat" w:hAnsi="GHEA Grapalat" w:cs="Arial"/>
          <w:sz w:val="20"/>
          <w:lang w:val="es-ES" w:eastAsia="en-US"/>
        </w:rPr>
        <w:t>պայմանագրի</w:t>
      </w:r>
      <w:r w:rsidRPr="00FE4A6D">
        <w:rPr>
          <w:rFonts w:ascii="Arial LatArm" w:hAnsi="Arial LatArm" w:cs="Arial"/>
          <w:sz w:val="20"/>
          <w:lang w:val="es-ES" w:eastAsia="en-US"/>
        </w:rPr>
        <w:t xml:space="preserve"> </w:t>
      </w:r>
      <w:r w:rsidRPr="00FE4A6D">
        <w:rPr>
          <w:rFonts w:ascii="GHEA Grapalat" w:hAnsi="GHEA Grapalat" w:cs="Arial"/>
          <w:sz w:val="20"/>
          <w:lang w:val="es-ES" w:eastAsia="en-US"/>
        </w:rPr>
        <w:t>միակողմանի</w:t>
      </w:r>
      <w:r w:rsidRPr="00FE4A6D">
        <w:rPr>
          <w:rFonts w:ascii="Arial LatArm" w:hAnsi="Arial LatArm" w:cs="Arial"/>
          <w:sz w:val="20"/>
          <w:lang w:val="es-ES" w:eastAsia="en-US"/>
        </w:rPr>
        <w:t xml:space="preserve"> </w:t>
      </w:r>
      <w:r w:rsidRPr="00FE4A6D">
        <w:rPr>
          <w:rFonts w:ascii="GHEA Grapalat" w:hAnsi="GHEA Grapalat" w:cs="Arial"/>
          <w:sz w:val="20"/>
          <w:lang w:val="es-ES" w:eastAsia="en-US"/>
        </w:rPr>
        <w:t>լուծմանը</w:t>
      </w:r>
      <w:r w:rsidRPr="00FE4A6D">
        <w:rPr>
          <w:rFonts w:ascii="Arial LatArm" w:hAnsi="Arial LatArm" w:cs="Arial"/>
          <w:sz w:val="20"/>
          <w:lang w:val="es-ES" w:eastAsia="en-US"/>
        </w:rPr>
        <w:t xml:space="preserve"> </w:t>
      </w:r>
      <w:r w:rsidRPr="00FE4A6D">
        <w:rPr>
          <w:rFonts w:ascii="GHEA Grapalat" w:hAnsi="GHEA Grapalat" w:cs="Arial"/>
          <w:sz w:val="20"/>
          <w:lang w:val="es-ES" w:eastAsia="en-US"/>
        </w:rPr>
        <w:t>կամ</w:t>
      </w:r>
      <w:r w:rsidRPr="00FE4A6D">
        <w:rPr>
          <w:rFonts w:ascii="Arial LatArm" w:hAnsi="Arial LatArm" w:cs="Arial"/>
          <w:sz w:val="20"/>
          <w:lang w:val="es-ES" w:eastAsia="en-US"/>
        </w:rPr>
        <w:t xml:space="preserve"> </w:t>
      </w:r>
      <w:r w:rsidRPr="00FE4A6D">
        <w:rPr>
          <w:rFonts w:ascii="GHEA Grapalat" w:hAnsi="GHEA Grapalat" w:cs="Arial"/>
          <w:sz w:val="20"/>
          <w:lang w:val="es-ES" w:eastAsia="en-US"/>
        </w:rPr>
        <w:t>գնման</w:t>
      </w:r>
      <w:r w:rsidRPr="00FE4A6D">
        <w:rPr>
          <w:rFonts w:ascii="Arial LatArm" w:hAnsi="Arial LatArm" w:cs="Arial"/>
          <w:sz w:val="20"/>
          <w:lang w:val="es-ES" w:eastAsia="en-US"/>
        </w:rPr>
        <w:t xml:space="preserve"> </w:t>
      </w:r>
      <w:r w:rsidRPr="00FE4A6D">
        <w:rPr>
          <w:rFonts w:ascii="GHEA Grapalat" w:hAnsi="GHEA Grapalat" w:cs="Arial"/>
          <w:sz w:val="20"/>
          <w:lang w:val="es-ES" w:eastAsia="en-US"/>
        </w:rPr>
        <w:t>գործընթացին</w:t>
      </w:r>
      <w:r w:rsidRPr="00FE4A6D">
        <w:rPr>
          <w:rFonts w:ascii="Arial LatArm" w:hAnsi="Arial LatArm" w:cs="Arial"/>
          <w:sz w:val="20"/>
          <w:lang w:val="es-ES" w:eastAsia="en-US"/>
        </w:rPr>
        <w:t xml:space="preserve"> </w:t>
      </w:r>
      <w:r w:rsidRPr="00FE4A6D">
        <w:rPr>
          <w:rFonts w:ascii="GHEA Grapalat" w:hAnsi="GHEA Grapalat" w:cs="Arial"/>
          <w:sz w:val="20"/>
          <w:lang w:val="es-ES" w:eastAsia="en-US"/>
        </w:rPr>
        <w:t>տվյալ</w:t>
      </w:r>
      <w:r w:rsidRPr="00FE4A6D">
        <w:rPr>
          <w:rFonts w:ascii="Arial LatArm" w:hAnsi="Arial LatArm" w:cs="Arial"/>
          <w:sz w:val="20"/>
          <w:lang w:val="es-ES" w:eastAsia="en-US"/>
        </w:rPr>
        <w:t xml:space="preserve"> </w:t>
      </w:r>
      <w:r w:rsidRPr="00FE4A6D">
        <w:rPr>
          <w:rFonts w:ascii="GHEA Grapalat" w:hAnsi="GHEA Grapalat" w:cs="Arial"/>
          <w:sz w:val="20"/>
          <w:lang w:val="es-ES" w:eastAsia="en-US"/>
        </w:rPr>
        <w:t>մասնակցի</w:t>
      </w:r>
      <w:r w:rsidRPr="00FE4A6D">
        <w:rPr>
          <w:rFonts w:ascii="Arial LatArm" w:hAnsi="Arial LatArm" w:cs="Arial"/>
          <w:sz w:val="20"/>
          <w:lang w:val="es-ES" w:eastAsia="en-US"/>
        </w:rPr>
        <w:t xml:space="preserve"> </w:t>
      </w:r>
      <w:r w:rsidRPr="00FE4A6D">
        <w:rPr>
          <w:rFonts w:ascii="GHEA Grapalat" w:hAnsi="GHEA Grapalat" w:cs="Arial"/>
          <w:sz w:val="20"/>
          <w:lang w:val="es-ES" w:eastAsia="en-US"/>
        </w:rPr>
        <w:t>հետագա</w:t>
      </w:r>
      <w:r w:rsidRPr="00FE4A6D">
        <w:rPr>
          <w:rFonts w:ascii="Arial LatArm" w:hAnsi="Arial LatArm" w:cs="Arial"/>
          <w:sz w:val="20"/>
          <w:lang w:val="es-ES" w:eastAsia="en-US"/>
        </w:rPr>
        <w:t xml:space="preserve"> </w:t>
      </w:r>
      <w:r w:rsidRPr="00FE4A6D">
        <w:rPr>
          <w:rFonts w:ascii="GHEA Grapalat" w:hAnsi="GHEA Grapalat" w:cs="Arial"/>
          <w:sz w:val="20"/>
          <w:lang w:val="es-ES" w:eastAsia="en-US"/>
        </w:rPr>
        <w:t>մասնակցության</w:t>
      </w:r>
      <w:r w:rsidRPr="00FE4A6D">
        <w:rPr>
          <w:rFonts w:ascii="Arial LatArm" w:hAnsi="Arial LatArm" w:cs="Arial"/>
          <w:sz w:val="20"/>
          <w:lang w:val="es-ES" w:eastAsia="en-US"/>
        </w:rPr>
        <w:t xml:space="preserve"> </w:t>
      </w:r>
      <w:r w:rsidRPr="00FE4A6D">
        <w:rPr>
          <w:rFonts w:ascii="GHEA Grapalat" w:hAnsi="GHEA Grapalat" w:cs="Arial"/>
          <w:sz w:val="20"/>
          <w:lang w:val="es-ES" w:eastAsia="en-US"/>
        </w:rPr>
        <w:t>դադարեցմանը</w:t>
      </w:r>
      <w:r w:rsidRPr="00FE4A6D">
        <w:rPr>
          <w:rFonts w:ascii="Arial LatArm" w:hAnsi="Arial LatArm" w:cs="Arial"/>
          <w:sz w:val="20"/>
          <w:lang w:val="es-ES" w:eastAsia="en-US"/>
        </w:rPr>
        <w:t xml:space="preserve"> </w:t>
      </w:r>
      <w:r w:rsidRPr="00FE4A6D">
        <w:rPr>
          <w:rFonts w:ascii="GHEA Grapalat" w:hAnsi="GHEA Grapalat" w:cs="Arial"/>
          <w:sz w:val="20"/>
          <w:lang w:val="es-ES" w:eastAsia="en-US"/>
        </w:rPr>
        <w:t>և</w:t>
      </w:r>
      <w:r w:rsidRPr="00FE4A6D">
        <w:rPr>
          <w:rFonts w:ascii="Arial LatArm" w:hAnsi="Arial LatArm" w:cs="Arial"/>
          <w:sz w:val="20"/>
          <w:lang w:val="es-ES" w:eastAsia="en-US"/>
        </w:rPr>
        <w:t xml:space="preserve"> </w:t>
      </w:r>
      <w:r w:rsidRPr="00FE4A6D">
        <w:rPr>
          <w:rFonts w:ascii="GHEA Grapalat" w:hAnsi="GHEA Grapalat" w:cs="Arial"/>
          <w:sz w:val="20"/>
          <w:lang w:val="es-ES" w:eastAsia="en-US"/>
        </w:rPr>
        <w:t>մասնակիցը</w:t>
      </w:r>
      <w:r w:rsidRPr="00FE4A6D">
        <w:rPr>
          <w:rFonts w:ascii="Arial LatArm" w:hAnsi="Arial LatArm" w:cs="Arial"/>
          <w:sz w:val="20"/>
          <w:lang w:val="es-ES" w:eastAsia="en-US"/>
        </w:rPr>
        <w:t xml:space="preserve"> </w:t>
      </w:r>
      <w:r w:rsidRPr="00FE4A6D">
        <w:rPr>
          <w:rFonts w:ascii="GHEA Grapalat" w:hAnsi="GHEA Grapalat" w:cs="Arial"/>
          <w:sz w:val="20"/>
          <w:lang w:val="es-ES" w:eastAsia="en-US"/>
        </w:rPr>
        <w:t>հրավերով</w:t>
      </w:r>
      <w:r w:rsidRPr="00FE4A6D">
        <w:rPr>
          <w:rFonts w:ascii="Arial LatArm" w:hAnsi="Arial LatArm" w:cs="Arial"/>
          <w:sz w:val="20"/>
          <w:lang w:val="es-ES" w:eastAsia="en-US"/>
        </w:rPr>
        <w:t xml:space="preserve"> </w:t>
      </w:r>
      <w:r w:rsidRPr="00FE4A6D">
        <w:rPr>
          <w:rFonts w:ascii="GHEA Grapalat" w:hAnsi="GHEA Grapalat" w:cs="Arial"/>
          <w:sz w:val="20"/>
          <w:lang w:val="es-ES" w:eastAsia="en-US"/>
        </w:rPr>
        <w:t>և</w:t>
      </w:r>
      <w:r w:rsidRPr="00FE4A6D">
        <w:rPr>
          <w:rFonts w:ascii="Arial LatArm" w:hAnsi="Arial LatArm" w:cs="Arial"/>
          <w:sz w:val="20"/>
          <w:lang w:val="es-ES" w:eastAsia="en-US"/>
        </w:rPr>
        <w:t xml:space="preserve"> (</w:t>
      </w:r>
      <w:r w:rsidRPr="00FE4A6D">
        <w:rPr>
          <w:rFonts w:ascii="GHEA Grapalat" w:hAnsi="GHEA Grapalat" w:cs="Arial"/>
          <w:sz w:val="20"/>
          <w:lang w:val="es-ES" w:eastAsia="en-US"/>
        </w:rPr>
        <w:t>կամ</w:t>
      </w:r>
      <w:r w:rsidRPr="00FE4A6D">
        <w:rPr>
          <w:rFonts w:ascii="Arial LatArm" w:hAnsi="Arial LatArm" w:cs="Arial"/>
          <w:sz w:val="20"/>
          <w:lang w:val="es-ES" w:eastAsia="en-US"/>
        </w:rPr>
        <w:t xml:space="preserve">) </w:t>
      </w:r>
      <w:r w:rsidRPr="00FE4A6D">
        <w:rPr>
          <w:rFonts w:ascii="GHEA Grapalat" w:hAnsi="GHEA Grapalat" w:cs="Arial"/>
          <w:sz w:val="20"/>
          <w:lang w:val="es-ES" w:eastAsia="en-US"/>
        </w:rPr>
        <w:t>պայմանագրով</w:t>
      </w:r>
      <w:r w:rsidRPr="00FE4A6D">
        <w:rPr>
          <w:rFonts w:ascii="Arial LatArm" w:hAnsi="Arial LatArm" w:cs="Arial"/>
          <w:sz w:val="20"/>
          <w:lang w:val="es-ES" w:eastAsia="en-US"/>
        </w:rPr>
        <w:t xml:space="preserve"> </w:t>
      </w:r>
      <w:r w:rsidRPr="00FE4A6D">
        <w:rPr>
          <w:rFonts w:ascii="GHEA Grapalat" w:hAnsi="GHEA Grapalat" w:cs="Arial"/>
          <w:sz w:val="20"/>
          <w:lang w:val="es-ES" w:eastAsia="en-US"/>
        </w:rPr>
        <w:t>սահմանված</w:t>
      </w:r>
      <w:r w:rsidRPr="00FE4A6D">
        <w:rPr>
          <w:rFonts w:ascii="Arial LatArm" w:hAnsi="Arial LatArm" w:cs="Arial"/>
          <w:sz w:val="20"/>
          <w:lang w:val="es-ES" w:eastAsia="en-US"/>
        </w:rPr>
        <w:t xml:space="preserve"> </w:t>
      </w:r>
      <w:r w:rsidRPr="00FE4A6D">
        <w:rPr>
          <w:rFonts w:ascii="GHEA Grapalat" w:hAnsi="GHEA Grapalat" w:cs="Arial"/>
          <w:sz w:val="20"/>
          <w:lang w:val="es-ES" w:eastAsia="en-US"/>
        </w:rPr>
        <w:t>ժամկետում</w:t>
      </w:r>
      <w:r w:rsidRPr="00FE4A6D">
        <w:rPr>
          <w:rFonts w:ascii="Arial LatArm" w:hAnsi="Arial LatArm" w:cs="Arial"/>
          <w:sz w:val="20"/>
          <w:lang w:val="es-ES" w:eastAsia="en-US"/>
        </w:rPr>
        <w:t xml:space="preserve"> </w:t>
      </w:r>
      <w:r w:rsidRPr="00FE4A6D">
        <w:rPr>
          <w:rFonts w:ascii="GHEA Grapalat" w:hAnsi="GHEA Grapalat" w:cs="Arial"/>
          <w:sz w:val="20"/>
          <w:lang w:val="es-ES" w:eastAsia="en-US"/>
        </w:rPr>
        <w:t>չի</w:t>
      </w:r>
      <w:r w:rsidRPr="00FE4A6D">
        <w:rPr>
          <w:rFonts w:ascii="Arial LatArm" w:hAnsi="Arial LatArm" w:cs="Arial"/>
          <w:sz w:val="20"/>
          <w:lang w:val="es-ES" w:eastAsia="en-US"/>
        </w:rPr>
        <w:t xml:space="preserve"> </w:t>
      </w:r>
      <w:r w:rsidRPr="00FE4A6D">
        <w:rPr>
          <w:rFonts w:ascii="GHEA Grapalat" w:hAnsi="GHEA Grapalat" w:cs="Arial"/>
          <w:sz w:val="20"/>
          <w:lang w:val="es-ES" w:eastAsia="en-US"/>
        </w:rPr>
        <w:t>վճարել</w:t>
      </w:r>
      <w:r w:rsidRPr="00FE4A6D">
        <w:rPr>
          <w:rFonts w:ascii="Arial LatArm" w:hAnsi="Arial LatArm" w:cs="Arial"/>
          <w:sz w:val="20"/>
          <w:lang w:val="es-ES" w:eastAsia="en-US"/>
        </w:rPr>
        <w:t xml:space="preserve"> </w:t>
      </w:r>
      <w:r w:rsidRPr="00FE4A6D">
        <w:rPr>
          <w:rFonts w:ascii="GHEA Grapalat" w:hAnsi="GHEA Grapalat" w:cs="Arial"/>
          <w:sz w:val="20"/>
          <w:lang w:val="es-ES" w:eastAsia="en-US"/>
        </w:rPr>
        <w:t>հայտի</w:t>
      </w:r>
      <w:r w:rsidRPr="00FE4A6D">
        <w:rPr>
          <w:rFonts w:ascii="Arial LatArm" w:hAnsi="Arial LatArm" w:cs="Arial"/>
          <w:sz w:val="20"/>
          <w:lang w:val="es-ES" w:eastAsia="en-US"/>
        </w:rPr>
        <w:t xml:space="preserve">, </w:t>
      </w:r>
      <w:r w:rsidRPr="00FE4A6D">
        <w:rPr>
          <w:rFonts w:ascii="GHEA Grapalat" w:hAnsi="GHEA Grapalat" w:cs="Arial"/>
          <w:sz w:val="20"/>
          <w:lang w:val="es-ES" w:eastAsia="en-US"/>
        </w:rPr>
        <w:t>պայմանագրի</w:t>
      </w:r>
      <w:r w:rsidRPr="00FE4A6D">
        <w:rPr>
          <w:rFonts w:ascii="Arial LatArm" w:hAnsi="Arial LatArm" w:cs="Arial"/>
          <w:sz w:val="20"/>
          <w:lang w:val="es-ES" w:eastAsia="en-US"/>
        </w:rPr>
        <w:t xml:space="preserve"> </w:t>
      </w:r>
      <w:r w:rsidRPr="00FE4A6D">
        <w:rPr>
          <w:rFonts w:ascii="GHEA Grapalat" w:hAnsi="GHEA Grapalat" w:cs="Arial"/>
          <w:sz w:val="20"/>
          <w:lang w:val="es-ES" w:eastAsia="en-US"/>
        </w:rPr>
        <w:t>և</w:t>
      </w:r>
      <w:r w:rsidRPr="00FE4A6D">
        <w:rPr>
          <w:rFonts w:ascii="Arial LatArm" w:hAnsi="Arial LatArm" w:cs="Arial"/>
          <w:sz w:val="20"/>
          <w:lang w:val="es-ES" w:eastAsia="en-US"/>
        </w:rPr>
        <w:t xml:space="preserve"> (</w:t>
      </w:r>
      <w:r w:rsidRPr="00FE4A6D">
        <w:rPr>
          <w:rFonts w:ascii="GHEA Grapalat" w:hAnsi="GHEA Grapalat" w:cs="Arial"/>
          <w:sz w:val="20"/>
          <w:lang w:val="es-ES" w:eastAsia="en-US"/>
        </w:rPr>
        <w:t>կամ</w:t>
      </w:r>
      <w:r w:rsidRPr="00FE4A6D">
        <w:rPr>
          <w:rFonts w:ascii="Arial LatArm" w:hAnsi="Arial LatArm" w:cs="Arial"/>
          <w:sz w:val="20"/>
          <w:lang w:val="es-ES" w:eastAsia="en-US"/>
        </w:rPr>
        <w:t xml:space="preserve">) </w:t>
      </w:r>
      <w:r w:rsidRPr="00FE4A6D">
        <w:rPr>
          <w:rFonts w:ascii="GHEA Grapalat" w:hAnsi="GHEA Grapalat" w:cs="Arial"/>
          <w:sz w:val="20"/>
          <w:lang w:val="es-ES" w:eastAsia="en-US"/>
        </w:rPr>
        <w:t>որակավորան</w:t>
      </w:r>
      <w:r w:rsidRPr="00FE4A6D">
        <w:rPr>
          <w:rFonts w:ascii="Arial LatArm" w:hAnsi="Arial LatArm" w:cs="Arial"/>
          <w:sz w:val="20"/>
          <w:lang w:val="es-ES" w:eastAsia="en-US"/>
        </w:rPr>
        <w:t xml:space="preserve"> </w:t>
      </w:r>
      <w:r w:rsidRPr="00FE4A6D">
        <w:rPr>
          <w:rFonts w:ascii="GHEA Grapalat" w:hAnsi="GHEA Grapalat" w:cs="Arial"/>
          <w:sz w:val="20"/>
          <w:lang w:val="es-ES" w:eastAsia="en-US"/>
        </w:rPr>
        <w:t>ապահովման</w:t>
      </w:r>
      <w:r w:rsidRPr="00FE4A6D">
        <w:rPr>
          <w:rFonts w:ascii="Arial LatArm" w:hAnsi="Arial LatArm" w:cs="Arial"/>
          <w:sz w:val="20"/>
          <w:lang w:val="es-ES" w:eastAsia="en-US"/>
        </w:rPr>
        <w:t xml:space="preserve"> </w:t>
      </w:r>
      <w:r w:rsidRPr="00FE4A6D">
        <w:rPr>
          <w:rFonts w:ascii="GHEA Grapalat" w:hAnsi="GHEA Grapalat" w:cs="Arial"/>
          <w:sz w:val="20"/>
          <w:lang w:val="es-ES" w:eastAsia="en-US"/>
        </w:rPr>
        <w:t>գումարը</w:t>
      </w:r>
      <w:r w:rsidRPr="00FE4A6D">
        <w:rPr>
          <w:rFonts w:ascii="Arial LatArm" w:hAnsi="Arial LatArm" w:cs="Arial"/>
          <w:sz w:val="20"/>
          <w:lang w:val="es-ES" w:eastAsia="en-US"/>
        </w:rPr>
        <w:t>.</w:t>
      </w:r>
    </w:p>
    <w:p w14:paraId="750981F1" w14:textId="77777777" w:rsidR="00DB4EFF" w:rsidRPr="00FE4A6D" w:rsidRDefault="00DB4EFF" w:rsidP="00DB4EFF">
      <w:pPr>
        <w:pStyle w:val="aff3"/>
        <w:numPr>
          <w:ilvl w:val="0"/>
          <w:numId w:val="30"/>
        </w:numPr>
        <w:shd w:val="clear" w:color="auto" w:fill="FFFFFF"/>
        <w:ind w:left="0" w:firstLine="720"/>
        <w:jc w:val="both"/>
        <w:rPr>
          <w:rFonts w:ascii="Arial LatArm" w:hAnsi="Arial LatArm" w:cs="Arial"/>
          <w:sz w:val="20"/>
          <w:lang w:val="es-ES"/>
        </w:rPr>
      </w:pPr>
      <w:r w:rsidRPr="00FE4A6D">
        <w:rPr>
          <w:rFonts w:ascii="GHEA Grapalat" w:hAnsi="GHEA Grapalat" w:cs="Arial"/>
          <w:sz w:val="20"/>
          <w:lang w:val="es-ES" w:eastAsia="en-US"/>
        </w:rPr>
        <w:t>որպես</w:t>
      </w:r>
      <w:r w:rsidRPr="00FE4A6D">
        <w:rPr>
          <w:rFonts w:ascii="Arial LatArm" w:hAnsi="Arial LatArm" w:cs="Arial"/>
          <w:sz w:val="20"/>
          <w:lang w:val="es-ES" w:eastAsia="en-US"/>
        </w:rPr>
        <w:t xml:space="preserve"> </w:t>
      </w:r>
      <w:r w:rsidRPr="00FE4A6D">
        <w:rPr>
          <w:rFonts w:ascii="GHEA Grapalat" w:hAnsi="GHEA Grapalat" w:cs="Arial"/>
          <w:sz w:val="20"/>
          <w:lang w:val="es-ES" w:eastAsia="en-US"/>
        </w:rPr>
        <w:t>ընտրված</w:t>
      </w:r>
      <w:r w:rsidRPr="00FE4A6D">
        <w:rPr>
          <w:rFonts w:ascii="Arial LatArm" w:hAnsi="Arial LatArm" w:cs="Arial"/>
          <w:sz w:val="20"/>
          <w:lang w:val="es-ES" w:eastAsia="en-US"/>
        </w:rPr>
        <w:t xml:space="preserve"> </w:t>
      </w:r>
      <w:r w:rsidRPr="00FE4A6D">
        <w:rPr>
          <w:rFonts w:ascii="GHEA Grapalat" w:hAnsi="GHEA Grapalat" w:cs="Arial"/>
          <w:sz w:val="20"/>
          <w:lang w:val="es-ES" w:eastAsia="en-US"/>
        </w:rPr>
        <w:t>մասնակից</w:t>
      </w:r>
      <w:r w:rsidRPr="00FE4A6D">
        <w:rPr>
          <w:rFonts w:ascii="Arial LatArm" w:hAnsi="Arial LatArm" w:cs="Arial"/>
          <w:sz w:val="20"/>
          <w:lang w:val="es-ES" w:eastAsia="en-US"/>
        </w:rPr>
        <w:t xml:space="preserve"> </w:t>
      </w:r>
      <w:r w:rsidRPr="00FE4A6D">
        <w:rPr>
          <w:rFonts w:ascii="GHEA Grapalat" w:hAnsi="GHEA Grapalat" w:cs="Arial"/>
          <w:sz w:val="20"/>
          <w:lang w:val="es-ES" w:eastAsia="en-US"/>
        </w:rPr>
        <w:t>հրաժարվել</w:t>
      </w:r>
      <w:r w:rsidRPr="00FE4A6D">
        <w:rPr>
          <w:rFonts w:ascii="Arial LatArm" w:hAnsi="Arial LatArm" w:cs="Arial"/>
          <w:sz w:val="20"/>
          <w:lang w:val="es-ES" w:eastAsia="en-US"/>
        </w:rPr>
        <w:t xml:space="preserve"> </w:t>
      </w:r>
      <w:r w:rsidRPr="00FE4A6D">
        <w:rPr>
          <w:rFonts w:ascii="GHEA Grapalat" w:hAnsi="GHEA Grapalat" w:cs="Arial"/>
          <w:sz w:val="20"/>
          <w:lang w:val="es-ES" w:eastAsia="en-US"/>
        </w:rPr>
        <w:t>կամ</w:t>
      </w:r>
      <w:r w:rsidRPr="00FE4A6D">
        <w:rPr>
          <w:rFonts w:ascii="Arial LatArm" w:hAnsi="Arial LatArm" w:cs="Arial"/>
          <w:sz w:val="20"/>
          <w:lang w:val="es-ES" w:eastAsia="en-US"/>
        </w:rPr>
        <w:t xml:space="preserve"> </w:t>
      </w:r>
      <w:r w:rsidRPr="00FE4A6D">
        <w:rPr>
          <w:rFonts w:ascii="GHEA Grapalat" w:hAnsi="GHEA Grapalat" w:cs="Arial"/>
          <w:sz w:val="20"/>
          <w:lang w:val="es-ES" w:eastAsia="en-US"/>
        </w:rPr>
        <w:t>զրկվել</w:t>
      </w:r>
      <w:r w:rsidRPr="00FE4A6D">
        <w:rPr>
          <w:rFonts w:ascii="Arial LatArm" w:hAnsi="Arial LatArm" w:cs="Arial"/>
          <w:sz w:val="20"/>
          <w:lang w:val="es-ES" w:eastAsia="en-US"/>
        </w:rPr>
        <w:t xml:space="preserve"> </w:t>
      </w:r>
      <w:r w:rsidRPr="00FE4A6D">
        <w:rPr>
          <w:rFonts w:ascii="GHEA Grapalat" w:hAnsi="GHEA Grapalat" w:cs="Arial"/>
          <w:sz w:val="20"/>
          <w:lang w:val="es-ES" w:eastAsia="en-US"/>
        </w:rPr>
        <w:t>է</w:t>
      </w:r>
      <w:r w:rsidRPr="00FE4A6D">
        <w:rPr>
          <w:rFonts w:ascii="Arial LatArm" w:hAnsi="Arial LatArm" w:cs="Arial"/>
          <w:sz w:val="20"/>
          <w:lang w:val="es-ES" w:eastAsia="en-US"/>
        </w:rPr>
        <w:t xml:space="preserve"> </w:t>
      </w:r>
      <w:r w:rsidRPr="00FE4A6D">
        <w:rPr>
          <w:rFonts w:ascii="GHEA Grapalat" w:hAnsi="GHEA Grapalat" w:cs="Arial"/>
          <w:sz w:val="20"/>
          <w:lang w:val="es-ES" w:eastAsia="en-US"/>
        </w:rPr>
        <w:t>պայմանագիր</w:t>
      </w:r>
      <w:r w:rsidRPr="00FE4A6D">
        <w:rPr>
          <w:rFonts w:ascii="Arial LatArm" w:hAnsi="Arial LatArm" w:cs="Arial"/>
          <w:sz w:val="20"/>
          <w:lang w:val="es-ES" w:eastAsia="en-US"/>
        </w:rPr>
        <w:t xml:space="preserve"> </w:t>
      </w:r>
      <w:r w:rsidRPr="00FE4A6D">
        <w:rPr>
          <w:rFonts w:ascii="GHEA Grapalat" w:hAnsi="GHEA Grapalat" w:cs="Arial"/>
          <w:sz w:val="20"/>
          <w:lang w:val="es-ES" w:eastAsia="en-US"/>
        </w:rPr>
        <w:t>կնքելու</w:t>
      </w:r>
      <w:r w:rsidRPr="00FE4A6D">
        <w:rPr>
          <w:rFonts w:ascii="Arial LatArm" w:hAnsi="Arial LatArm" w:cs="Arial"/>
          <w:sz w:val="20"/>
          <w:lang w:val="es-ES" w:eastAsia="en-US"/>
        </w:rPr>
        <w:t xml:space="preserve"> </w:t>
      </w:r>
      <w:r w:rsidRPr="00FE4A6D">
        <w:rPr>
          <w:rFonts w:ascii="GHEA Grapalat" w:hAnsi="GHEA Grapalat" w:cs="Arial"/>
          <w:sz w:val="20"/>
          <w:lang w:val="es-ES" w:eastAsia="en-US"/>
        </w:rPr>
        <w:t>իրավունքից</w:t>
      </w:r>
      <w:r w:rsidRPr="00FE4A6D">
        <w:rPr>
          <w:rFonts w:ascii="Arial LatArm" w:hAnsi="Arial LatArm" w:cs="Arial"/>
          <w:sz w:val="20"/>
          <w:lang w:val="es-ES" w:eastAsia="en-US"/>
        </w:rPr>
        <w:t>:</w:t>
      </w:r>
    </w:p>
    <w:p w14:paraId="08CAFBCE" w14:textId="77777777" w:rsidR="00DB4EFF" w:rsidRPr="00FE4A6D" w:rsidRDefault="00DB4EFF" w:rsidP="00EF3662">
      <w:pPr>
        <w:ind w:firstLine="567"/>
        <w:jc w:val="both"/>
        <w:rPr>
          <w:rFonts w:ascii="Arial LatArm" w:hAnsi="Arial LatArm" w:cs="Sylfaen"/>
          <w:sz w:val="20"/>
          <w:lang w:val="es-ES"/>
        </w:rPr>
      </w:pPr>
    </w:p>
    <w:p w14:paraId="6E2ACE0C" w14:textId="77777777" w:rsidR="00753E6E" w:rsidRPr="00FE4A6D" w:rsidRDefault="00753E6E" w:rsidP="00AE74A0">
      <w:pPr>
        <w:ind w:firstLine="567"/>
        <w:jc w:val="both"/>
        <w:rPr>
          <w:rFonts w:ascii="Arial LatArm" w:hAnsi="Arial LatArm" w:cs="Sylfaen"/>
          <w:sz w:val="20"/>
          <w:lang w:val="es-ES"/>
        </w:rPr>
      </w:pPr>
      <w:r w:rsidRPr="00FE4A6D">
        <w:rPr>
          <w:rFonts w:ascii="Arial LatArm" w:hAnsi="Arial LatArm" w:cs="Sylfaen"/>
          <w:sz w:val="20"/>
          <w:lang w:val="es-ES"/>
        </w:rPr>
        <w:t xml:space="preserve">2.2 </w:t>
      </w:r>
      <w:r w:rsidRPr="00FE4A6D">
        <w:rPr>
          <w:rFonts w:ascii="GHEA Grapalat" w:hAnsi="GHEA Grapalat" w:cs="Sylfaen"/>
          <w:sz w:val="20"/>
          <w:lang w:val="es-ES"/>
        </w:rPr>
        <w:t>Մասնակցության</w:t>
      </w:r>
      <w:r w:rsidRPr="00FE4A6D">
        <w:rPr>
          <w:rFonts w:ascii="Arial LatArm" w:hAnsi="Arial LatArm" w:cs="Sylfaen"/>
          <w:sz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lang w:val="es-ES"/>
        </w:rPr>
        <w:t>իրավունքի</w:t>
      </w:r>
      <w:r w:rsidRPr="00FE4A6D">
        <w:rPr>
          <w:rFonts w:ascii="Arial LatArm" w:hAnsi="Arial LatArm" w:cs="Sylfaen"/>
          <w:sz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lang w:val="es-ES"/>
        </w:rPr>
        <w:t>գնահատման</w:t>
      </w:r>
      <w:r w:rsidRPr="00FE4A6D">
        <w:rPr>
          <w:rFonts w:ascii="Arial LatArm" w:hAnsi="Arial LatArm" w:cs="Sylfaen"/>
          <w:sz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lang w:val="es-ES"/>
        </w:rPr>
        <w:t>համար</w:t>
      </w:r>
      <w:r w:rsidRPr="00FE4A6D">
        <w:rPr>
          <w:rFonts w:ascii="Arial LatArm" w:hAnsi="Arial LatArm" w:cs="Sylfaen"/>
          <w:sz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lang w:val="es-ES"/>
        </w:rPr>
        <w:t>մասնակիցը</w:t>
      </w:r>
      <w:r w:rsidRPr="00FE4A6D">
        <w:rPr>
          <w:rFonts w:ascii="Arial LatArm" w:hAnsi="Arial LatArm" w:cs="Sylfaen"/>
          <w:sz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lang w:val="es-ES"/>
        </w:rPr>
        <w:t>հայտով</w:t>
      </w:r>
      <w:r w:rsidRPr="00FE4A6D">
        <w:rPr>
          <w:rFonts w:ascii="Arial LatArm" w:hAnsi="Arial LatArm" w:cs="Sylfaen"/>
          <w:sz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lang w:val="es-ES"/>
        </w:rPr>
        <w:t>պետք</w:t>
      </w:r>
      <w:r w:rsidRPr="00FE4A6D">
        <w:rPr>
          <w:rFonts w:ascii="Arial LatArm" w:hAnsi="Arial LatArm" w:cs="Sylfaen"/>
          <w:sz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lang w:val="es-ES"/>
        </w:rPr>
        <w:t>է</w:t>
      </w:r>
      <w:r w:rsidRPr="00FE4A6D">
        <w:rPr>
          <w:rFonts w:ascii="Arial LatArm" w:hAnsi="Arial LatArm" w:cs="Sylfaen"/>
          <w:sz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lang w:val="es-ES"/>
        </w:rPr>
        <w:t>ներկայացնի</w:t>
      </w:r>
      <w:r w:rsidRPr="00FE4A6D">
        <w:rPr>
          <w:rFonts w:ascii="Arial LatArm" w:hAnsi="Arial LatArm" w:cs="Sylfaen"/>
          <w:sz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lang w:val="es-ES"/>
        </w:rPr>
        <w:t>իր</w:t>
      </w:r>
      <w:r w:rsidRPr="00FE4A6D">
        <w:rPr>
          <w:rFonts w:ascii="Arial LatArm" w:hAnsi="Arial LatArm" w:cs="Sylfaen"/>
          <w:sz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lang w:val="es-ES"/>
        </w:rPr>
        <w:t>կողմից</w:t>
      </w:r>
      <w:r w:rsidRPr="00FE4A6D">
        <w:rPr>
          <w:rFonts w:ascii="Arial LatArm" w:hAnsi="Arial LatArm" w:cs="Sylfaen"/>
          <w:sz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lang w:val="es-ES"/>
        </w:rPr>
        <w:t>հաստատված</w:t>
      </w:r>
      <w:r w:rsidRPr="00FE4A6D">
        <w:rPr>
          <w:rFonts w:ascii="Arial LatArm" w:hAnsi="Arial LatArm" w:cs="Sylfaen"/>
          <w:sz w:val="20"/>
          <w:lang w:val="es-ES"/>
        </w:rPr>
        <w:t xml:space="preserve">` </w:t>
      </w:r>
      <w:r w:rsidRPr="00FE4A6D">
        <w:rPr>
          <w:rFonts w:ascii="GHEA Grapalat" w:hAnsi="GHEA Grapalat" w:cs="Sylfaen"/>
          <w:sz w:val="20"/>
          <w:lang w:val="es-ES"/>
        </w:rPr>
        <w:t>սույն</w:t>
      </w:r>
      <w:r w:rsidRPr="00FE4A6D">
        <w:rPr>
          <w:rFonts w:ascii="Arial LatArm" w:hAnsi="Arial LatArm" w:cs="Arial"/>
          <w:sz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lang w:val="es-ES"/>
        </w:rPr>
        <w:t>հրավերի</w:t>
      </w:r>
      <w:r w:rsidRPr="00FE4A6D">
        <w:rPr>
          <w:rFonts w:ascii="Arial LatArm" w:hAnsi="Arial LatArm" w:cs="Arial"/>
          <w:sz w:val="20"/>
          <w:lang w:val="es-ES"/>
        </w:rPr>
        <w:t xml:space="preserve"> 2-</w:t>
      </w:r>
      <w:r w:rsidRPr="00FE4A6D">
        <w:rPr>
          <w:rFonts w:ascii="GHEA Grapalat" w:hAnsi="GHEA Grapalat" w:cs="Arial"/>
          <w:sz w:val="20"/>
          <w:lang w:val="es-ES"/>
        </w:rPr>
        <w:t>րդ</w:t>
      </w:r>
      <w:r w:rsidRPr="00FE4A6D">
        <w:rPr>
          <w:rFonts w:ascii="Arial LatArm" w:hAnsi="Arial LatArm" w:cs="Arial"/>
          <w:sz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lang w:val="es-ES"/>
        </w:rPr>
        <w:t>մասի</w:t>
      </w:r>
      <w:r w:rsidRPr="00FE4A6D">
        <w:rPr>
          <w:rFonts w:ascii="Arial LatArm" w:hAnsi="Arial LatArm" w:cs="Arial"/>
          <w:sz w:val="20"/>
          <w:lang w:val="es-ES"/>
        </w:rPr>
        <w:t xml:space="preserve"> 2.</w:t>
      </w:r>
      <w:r w:rsidR="00EA4B24" w:rsidRPr="00FE4A6D">
        <w:rPr>
          <w:rFonts w:ascii="Arial LatArm" w:hAnsi="Arial LatArm" w:cs="Arial"/>
          <w:sz w:val="20"/>
          <w:lang w:val="hy-AM"/>
        </w:rPr>
        <w:t>1</w:t>
      </w:r>
      <w:r w:rsidRPr="00FE4A6D">
        <w:rPr>
          <w:rFonts w:ascii="Arial LatArm" w:hAnsi="Arial LatArm" w:cs="Arial"/>
          <w:sz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lang w:val="es-ES"/>
        </w:rPr>
        <w:t>կետով</w:t>
      </w:r>
      <w:r w:rsidRPr="00FE4A6D">
        <w:rPr>
          <w:rFonts w:ascii="Arial LatArm" w:hAnsi="Arial LatArm" w:cs="Arial"/>
          <w:sz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lang w:val="es-ES"/>
        </w:rPr>
        <w:t>նախատեսված</w:t>
      </w:r>
      <w:r w:rsidRPr="00FE4A6D">
        <w:rPr>
          <w:rFonts w:ascii="Arial LatArm" w:hAnsi="Arial LatArm" w:cs="Arial"/>
          <w:sz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lang w:val="es-ES"/>
        </w:rPr>
        <w:t>գրավոր</w:t>
      </w:r>
      <w:r w:rsidRPr="00FE4A6D">
        <w:rPr>
          <w:rFonts w:ascii="Arial LatArm" w:hAnsi="Arial LatArm" w:cs="Arial"/>
          <w:sz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lang w:val="es-ES"/>
        </w:rPr>
        <w:t>հայտարարություն</w:t>
      </w:r>
      <w:r w:rsidR="00EB487B" w:rsidRPr="00FE4A6D">
        <w:rPr>
          <w:rFonts w:ascii="Arial LatArm" w:hAnsi="Arial LatArm" w:cs="Sylfaen"/>
          <w:sz w:val="20"/>
          <w:lang w:val="es-ES"/>
        </w:rPr>
        <w:t xml:space="preserve">: </w:t>
      </w:r>
      <w:r w:rsidR="00EB487B" w:rsidRPr="00FE4A6D">
        <w:rPr>
          <w:rFonts w:ascii="GHEA Grapalat" w:hAnsi="GHEA Grapalat" w:cs="Sylfaen"/>
          <w:sz w:val="20"/>
        </w:rPr>
        <w:t>Բացի</w:t>
      </w:r>
      <w:r w:rsidR="00EB487B" w:rsidRPr="00FE4A6D">
        <w:rPr>
          <w:rFonts w:ascii="Arial LatArm" w:hAnsi="Arial LatArm" w:cs="Sylfaen"/>
          <w:sz w:val="20"/>
          <w:lang w:val="es-ES"/>
        </w:rPr>
        <w:t xml:space="preserve"> </w:t>
      </w:r>
      <w:r w:rsidR="00EB487B" w:rsidRPr="00FE4A6D">
        <w:rPr>
          <w:rFonts w:ascii="GHEA Grapalat" w:hAnsi="GHEA Grapalat" w:cs="Sylfaen"/>
          <w:sz w:val="20"/>
        </w:rPr>
        <w:t>սույն</w:t>
      </w:r>
      <w:r w:rsidR="00EB487B" w:rsidRPr="00FE4A6D">
        <w:rPr>
          <w:rFonts w:ascii="Arial LatArm" w:hAnsi="Arial LatArm" w:cs="Sylfaen"/>
          <w:sz w:val="20"/>
          <w:lang w:val="es-ES"/>
        </w:rPr>
        <w:t xml:space="preserve"> </w:t>
      </w:r>
      <w:r w:rsidR="00EB487B" w:rsidRPr="00FE4A6D">
        <w:rPr>
          <w:rFonts w:ascii="GHEA Grapalat" w:hAnsi="GHEA Grapalat" w:cs="Sylfaen"/>
          <w:sz w:val="20"/>
        </w:rPr>
        <w:t>կետով</w:t>
      </w:r>
      <w:r w:rsidR="00EB487B" w:rsidRPr="00FE4A6D">
        <w:rPr>
          <w:rFonts w:ascii="Arial LatArm" w:hAnsi="Arial LatArm" w:cs="Sylfaen"/>
          <w:sz w:val="20"/>
          <w:lang w:val="es-ES"/>
        </w:rPr>
        <w:t xml:space="preserve"> </w:t>
      </w:r>
      <w:r w:rsidR="00EB487B" w:rsidRPr="00FE4A6D">
        <w:rPr>
          <w:rFonts w:ascii="GHEA Grapalat" w:hAnsi="GHEA Grapalat" w:cs="Sylfaen"/>
          <w:sz w:val="20"/>
        </w:rPr>
        <w:t>նախատեսված</w:t>
      </w:r>
      <w:r w:rsidR="00EB487B" w:rsidRPr="00FE4A6D">
        <w:rPr>
          <w:rFonts w:ascii="Arial LatArm" w:hAnsi="Arial LatArm" w:cs="Sylfaen"/>
          <w:sz w:val="20"/>
          <w:lang w:val="es-ES"/>
        </w:rPr>
        <w:t xml:space="preserve"> </w:t>
      </w:r>
      <w:r w:rsidR="00EB487B" w:rsidRPr="00FE4A6D">
        <w:rPr>
          <w:rFonts w:ascii="GHEA Grapalat" w:hAnsi="GHEA Grapalat" w:cs="Sylfaen"/>
          <w:sz w:val="20"/>
        </w:rPr>
        <w:t>հայտարարությունից</w:t>
      </w:r>
      <w:r w:rsidR="00EB487B" w:rsidRPr="00FE4A6D">
        <w:rPr>
          <w:rFonts w:ascii="Arial LatArm" w:hAnsi="Arial LatArm" w:cs="Sylfaen"/>
          <w:sz w:val="20"/>
          <w:lang w:val="es-ES"/>
        </w:rPr>
        <w:t xml:space="preserve"> </w:t>
      </w:r>
      <w:r w:rsidR="00EB487B" w:rsidRPr="00FE4A6D">
        <w:rPr>
          <w:rFonts w:ascii="GHEA Grapalat" w:hAnsi="GHEA Grapalat" w:cs="Sylfaen"/>
          <w:sz w:val="20"/>
        </w:rPr>
        <w:t>մասնակցության</w:t>
      </w:r>
      <w:r w:rsidR="00EB487B" w:rsidRPr="00FE4A6D">
        <w:rPr>
          <w:rFonts w:ascii="Arial LatArm" w:hAnsi="Arial LatArm" w:cs="Sylfaen"/>
          <w:sz w:val="20"/>
          <w:lang w:val="es-ES"/>
        </w:rPr>
        <w:t xml:space="preserve"> </w:t>
      </w:r>
      <w:r w:rsidR="00EB487B" w:rsidRPr="00FE4A6D">
        <w:rPr>
          <w:rFonts w:ascii="GHEA Grapalat" w:hAnsi="GHEA Grapalat" w:cs="Sylfaen"/>
          <w:sz w:val="20"/>
        </w:rPr>
        <w:t>իրավունքի</w:t>
      </w:r>
      <w:r w:rsidR="00EB487B" w:rsidRPr="00FE4A6D">
        <w:rPr>
          <w:rFonts w:ascii="Arial LatArm" w:hAnsi="Arial LatArm" w:cs="Sylfaen"/>
          <w:sz w:val="20"/>
          <w:lang w:val="es-ES"/>
        </w:rPr>
        <w:t xml:space="preserve"> </w:t>
      </w:r>
      <w:r w:rsidR="00EB487B" w:rsidRPr="00FE4A6D">
        <w:rPr>
          <w:rFonts w:ascii="GHEA Grapalat" w:hAnsi="GHEA Grapalat" w:cs="Sylfaen"/>
          <w:sz w:val="20"/>
        </w:rPr>
        <w:t>գնահատման</w:t>
      </w:r>
      <w:r w:rsidR="00EB487B" w:rsidRPr="00FE4A6D">
        <w:rPr>
          <w:rFonts w:ascii="Arial LatArm" w:hAnsi="Arial LatArm" w:cs="Sylfaen"/>
          <w:sz w:val="20"/>
          <w:lang w:val="es-ES"/>
        </w:rPr>
        <w:t xml:space="preserve"> </w:t>
      </w:r>
      <w:r w:rsidR="00EB487B" w:rsidRPr="00FE4A6D">
        <w:rPr>
          <w:rFonts w:ascii="GHEA Grapalat" w:hAnsi="GHEA Grapalat" w:cs="Sylfaen"/>
          <w:sz w:val="20"/>
        </w:rPr>
        <w:t>համար</w:t>
      </w:r>
      <w:r w:rsidR="00EB487B" w:rsidRPr="00FE4A6D">
        <w:rPr>
          <w:rFonts w:ascii="Arial LatArm" w:hAnsi="Arial LatArm" w:cs="Sylfaen"/>
          <w:sz w:val="20"/>
          <w:lang w:val="es-ES"/>
        </w:rPr>
        <w:t xml:space="preserve"> </w:t>
      </w:r>
      <w:r w:rsidR="00EB487B" w:rsidRPr="00FE4A6D">
        <w:rPr>
          <w:rFonts w:ascii="GHEA Grapalat" w:hAnsi="GHEA Grapalat" w:cs="Sylfaen"/>
          <w:sz w:val="20"/>
        </w:rPr>
        <w:t>մասնակցից</w:t>
      </w:r>
      <w:r w:rsidR="00EB487B" w:rsidRPr="00FE4A6D">
        <w:rPr>
          <w:rFonts w:ascii="Arial LatArm" w:hAnsi="Arial LatArm" w:cs="Sylfaen"/>
          <w:sz w:val="20"/>
          <w:lang w:val="es-ES"/>
        </w:rPr>
        <w:t xml:space="preserve">, </w:t>
      </w:r>
      <w:r w:rsidR="00EB487B" w:rsidRPr="00FE4A6D">
        <w:rPr>
          <w:rFonts w:ascii="GHEA Grapalat" w:hAnsi="GHEA Grapalat" w:cs="Sylfaen"/>
          <w:sz w:val="20"/>
        </w:rPr>
        <w:t>այդ</w:t>
      </w:r>
      <w:r w:rsidR="00EB487B" w:rsidRPr="00FE4A6D">
        <w:rPr>
          <w:rFonts w:ascii="Arial LatArm" w:hAnsi="Arial LatArm" w:cs="Sylfaen"/>
          <w:sz w:val="20"/>
          <w:lang w:val="es-ES"/>
        </w:rPr>
        <w:t xml:space="preserve"> </w:t>
      </w:r>
      <w:r w:rsidR="00EB487B" w:rsidRPr="00FE4A6D">
        <w:rPr>
          <w:rFonts w:ascii="GHEA Grapalat" w:hAnsi="GHEA Grapalat" w:cs="Sylfaen"/>
          <w:sz w:val="20"/>
        </w:rPr>
        <w:t>թվում</w:t>
      </w:r>
      <w:r w:rsidR="00EB487B" w:rsidRPr="00FE4A6D">
        <w:rPr>
          <w:rFonts w:ascii="Arial LatArm" w:hAnsi="Arial LatArm" w:cs="Sylfaen"/>
          <w:sz w:val="20"/>
          <w:lang w:val="es-ES"/>
        </w:rPr>
        <w:t xml:space="preserve"> </w:t>
      </w:r>
      <w:r w:rsidR="00EB487B" w:rsidRPr="00FE4A6D">
        <w:rPr>
          <w:rFonts w:ascii="GHEA Grapalat" w:hAnsi="GHEA Grapalat" w:cs="Sylfaen"/>
          <w:sz w:val="20"/>
        </w:rPr>
        <w:t>ընտրված</w:t>
      </w:r>
      <w:r w:rsidR="00EB487B" w:rsidRPr="00FE4A6D">
        <w:rPr>
          <w:rFonts w:ascii="Arial LatArm" w:hAnsi="Arial LatArm" w:cs="Sylfaen"/>
          <w:sz w:val="20"/>
          <w:lang w:val="es-ES"/>
        </w:rPr>
        <w:t xml:space="preserve"> </w:t>
      </w:r>
      <w:r w:rsidR="00EB487B" w:rsidRPr="00FE4A6D">
        <w:rPr>
          <w:rFonts w:ascii="GHEA Grapalat" w:hAnsi="GHEA Grapalat" w:cs="Sylfaen"/>
          <w:sz w:val="20"/>
        </w:rPr>
        <w:t>մասնակցից</w:t>
      </w:r>
      <w:r w:rsidR="00EB487B" w:rsidRPr="00FE4A6D">
        <w:rPr>
          <w:rFonts w:ascii="Arial LatArm" w:hAnsi="Arial LatArm" w:cs="Sylfaen"/>
          <w:sz w:val="20"/>
          <w:lang w:val="es-ES"/>
        </w:rPr>
        <w:t xml:space="preserve"> </w:t>
      </w:r>
      <w:r w:rsidR="00EB487B" w:rsidRPr="00FE4A6D">
        <w:rPr>
          <w:rFonts w:ascii="GHEA Grapalat" w:hAnsi="GHEA Grapalat" w:cs="Sylfaen"/>
          <w:sz w:val="20"/>
        </w:rPr>
        <w:t>այլ</w:t>
      </w:r>
      <w:r w:rsidR="00EB487B" w:rsidRPr="00FE4A6D">
        <w:rPr>
          <w:rFonts w:ascii="Arial LatArm" w:hAnsi="Arial LatArm" w:cs="Sylfaen"/>
          <w:sz w:val="20"/>
          <w:lang w:val="es-ES"/>
        </w:rPr>
        <w:t xml:space="preserve"> </w:t>
      </w:r>
      <w:r w:rsidR="00EB487B" w:rsidRPr="00FE4A6D">
        <w:rPr>
          <w:rFonts w:ascii="GHEA Grapalat" w:hAnsi="GHEA Grapalat" w:cs="Sylfaen"/>
          <w:sz w:val="20"/>
        </w:rPr>
        <w:t>փաստաթղթեր</w:t>
      </w:r>
      <w:r w:rsidR="00EB487B" w:rsidRPr="00FE4A6D">
        <w:rPr>
          <w:rFonts w:ascii="Arial LatArm" w:hAnsi="Arial LatArm" w:cs="Sylfaen"/>
          <w:sz w:val="20"/>
          <w:lang w:val="es-ES"/>
        </w:rPr>
        <w:t xml:space="preserve"> </w:t>
      </w:r>
      <w:r w:rsidR="00EB487B" w:rsidRPr="00FE4A6D">
        <w:rPr>
          <w:rFonts w:ascii="GHEA Grapalat" w:hAnsi="GHEA Grapalat" w:cs="Sylfaen"/>
          <w:sz w:val="20"/>
        </w:rPr>
        <w:t>կամ</w:t>
      </w:r>
      <w:r w:rsidR="00EB487B" w:rsidRPr="00FE4A6D">
        <w:rPr>
          <w:rFonts w:ascii="Arial LatArm" w:hAnsi="Arial LatArm" w:cs="Sylfaen"/>
          <w:sz w:val="20"/>
          <w:lang w:val="es-ES"/>
        </w:rPr>
        <w:t xml:space="preserve"> </w:t>
      </w:r>
      <w:r w:rsidR="00EB487B" w:rsidRPr="00FE4A6D">
        <w:rPr>
          <w:rFonts w:ascii="GHEA Grapalat" w:hAnsi="GHEA Grapalat" w:cs="Sylfaen"/>
          <w:sz w:val="20"/>
        </w:rPr>
        <w:t>հիմնավորումներ</w:t>
      </w:r>
      <w:r w:rsidR="00EB487B" w:rsidRPr="00FE4A6D">
        <w:rPr>
          <w:rFonts w:ascii="Arial LatArm" w:hAnsi="Arial LatArm" w:cs="Sylfaen"/>
          <w:sz w:val="20"/>
          <w:lang w:val="es-ES"/>
        </w:rPr>
        <w:t xml:space="preserve"> </w:t>
      </w:r>
      <w:r w:rsidR="00EB487B" w:rsidRPr="00FE4A6D">
        <w:rPr>
          <w:rFonts w:ascii="GHEA Grapalat" w:hAnsi="GHEA Grapalat" w:cs="Sylfaen"/>
          <w:sz w:val="20"/>
        </w:rPr>
        <w:t>չեն</w:t>
      </w:r>
      <w:r w:rsidR="00EB487B" w:rsidRPr="00FE4A6D">
        <w:rPr>
          <w:rFonts w:ascii="Arial LatArm" w:hAnsi="Arial LatArm" w:cs="Sylfaen"/>
          <w:sz w:val="20"/>
          <w:lang w:val="es-ES"/>
        </w:rPr>
        <w:t xml:space="preserve"> </w:t>
      </w:r>
      <w:r w:rsidR="00EB487B" w:rsidRPr="00FE4A6D">
        <w:rPr>
          <w:rFonts w:ascii="GHEA Grapalat" w:hAnsi="GHEA Grapalat" w:cs="Sylfaen"/>
          <w:sz w:val="20"/>
        </w:rPr>
        <w:t>կարող</w:t>
      </w:r>
      <w:r w:rsidR="00EB487B" w:rsidRPr="00FE4A6D">
        <w:rPr>
          <w:rFonts w:ascii="Arial LatArm" w:hAnsi="Arial LatArm" w:cs="Sylfaen"/>
          <w:sz w:val="20"/>
          <w:lang w:val="es-ES"/>
        </w:rPr>
        <w:t xml:space="preserve"> </w:t>
      </w:r>
      <w:r w:rsidR="00EB487B" w:rsidRPr="00FE4A6D">
        <w:rPr>
          <w:rFonts w:ascii="GHEA Grapalat" w:hAnsi="GHEA Grapalat" w:cs="Sylfaen"/>
          <w:sz w:val="20"/>
        </w:rPr>
        <w:t>պահանջվել</w:t>
      </w:r>
      <w:r w:rsidR="00EB487B" w:rsidRPr="00FE4A6D">
        <w:rPr>
          <w:rFonts w:ascii="Arial LatArm" w:hAnsi="Arial LatArm" w:cs="Sylfaen"/>
          <w:sz w:val="20"/>
          <w:lang w:val="es-ES"/>
        </w:rPr>
        <w:t>:</w:t>
      </w:r>
      <w:r w:rsidRPr="00FE4A6D">
        <w:rPr>
          <w:rFonts w:ascii="Arial LatArm" w:hAnsi="Arial LatArm" w:cs="Tahoma"/>
          <w:sz w:val="20"/>
          <w:lang w:val="hy-AM"/>
        </w:rPr>
        <w:t xml:space="preserve"> </w:t>
      </w:r>
      <w:r w:rsidR="007A4BB9" w:rsidRPr="00FE4A6D">
        <w:rPr>
          <w:rFonts w:ascii="GHEA Grapalat" w:hAnsi="GHEA Grapalat" w:cs="Tahoma"/>
          <w:sz w:val="20"/>
        </w:rPr>
        <w:t>Մասնակցի</w:t>
      </w:r>
      <w:r w:rsidR="007A4BB9" w:rsidRPr="00FE4A6D">
        <w:rPr>
          <w:rFonts w:ascii="Arial LatArm" w:hAnsi="Arial LatArm" w:cs="Tahoma"/>
          <w:sz w:val="20"/>
          <w:lang w:val="es-ES"/>
        </w:rPr>
        <w:t xml:space="preserve"> </w:t>
      </w:r>
      <w:r w:rsidR="007A4BB9" w:rsidRPr="00FE4A6D">
        <w:rPr>
          <w:rFonts w:ascii="GHEA Grapalat" w:hAnsi="GHEA Grapalat" w:cs="Tahoma"/>
          <w:sz w:val="20"/>
        </w:rPr>
        <w:t>հայտարարության</w:t>
      </w:r>
      <w:r w:rsidR="007A4BB9" w:rsidRPr="00FE4A6D">
        <w:rPr>
          <w:rFonts w:ascii="Arial LatArm" w:hAnsi="Arial LatArm" w:cs="Tahoma"/>
          <w:sz w:val="20"/>
          <w:lang w:val="es-ES"/>
        </w:rPr>
        <w:t xml:space="preserve"> </w:t>
      </w:r>
      <w:r w:rsidR="007A4BB9" w:rsidRPr="00FE4A6D">
        <w:rPr>
          <w:rFonts w:ascii="GHEA Grapalat" w:hAnsi="GHEA Grapalat" w:cs="Tahoma"/>
          <w:sz w:val="20"/>
        </w:rPr>
        <w:t>իսկությունը</w:t>
      </w:r>
      <w:r w:rsidR="007A4BB9" w:rsidRPr="00FE4A6D">
        <w:rPr>
          <w:rFonts w:ascii="Arial LatArm" w:hAnsi="Arial LatArm" w:cs="Tahoma"/>
          <w:sz w:val="20"/>
          <w:lang w:val="es-ES"/>
        </w:rPr>
        <w:t xml:space="preserve"> </w:t>
      </w:r>
      <w:r w:rsidR="007A4BB9" w:rsidRPr="00FE4A6D">
        <w:rPr>
          <w:rFonts w:ascii="GHEA Grapalat" w:hAnsi="GHEA Grapalat" w:cs="Tahoma"/>
          <w:sz w:val="20"/>
        </w:rPr>
        <w:t>գնահատող</w:t>
      </w:r>
      <w:r w:rsidR="007A4BB9" w:rsidRPr="00FE4A6D">
        <w:rPr>
          <w:rFonts w:ascii="Arial LatArm" w:hAnsi="Arial LatArm" w:cs="Tahoma"/>
          <w:sz w:val="20"/>
          <w:lang w:val="es-ES"/>
        </w:rPr>
        <w:t xml:space="preserve"> </w:t>
      </w:r>
      <w:r w:rsidR="007A4BB9" w:rsidRPr="00FE4A6D">
        <w:rPr>
          <w:rFonts w:ascii="GHEA Grapalat" w:hAnsi="GHEA Grapalat" w:cs="Tahoma"/>
          <w:sz w:val="20"/>
        </w:rPr>
        <w:t>հանձնաժողովը</w:t>
      </w:r>
      <w:r w:rsidR="007A4BB9" w:rsidRPr="00FE4A6D">
        <w:rPr>
          <w:rFonts w:ascii="Arial LatArm" w:hAnsi="Arial LatArm" w:cs="Tahoma"/>
          <w:sz w:val="20"/>
          <w:lang w:val="es-ES"/>
        </w:rPr>
        <w:t xml:space="preserve"> (</w:t>
      </w:r>
      <w:r w:rsidR="007A4BB9" w:rsidRPr="00FE4A6D">
        <w:rPr>
          <w:rFonts w:ascii="GHEA Grapalat" w:hAnsi="GHEA Grapalat" w:cs="Tahoma"/>
          <w:sz w:val="20"/>
        </w:rPr>
        <w:t>այսուհետ</w:t>
      </w:r>
      <w:r w:rsidR="007A4BB9" w:rsidRPr="00FE4A6D">
        <w:rPr>
          <w:rFonts w:ascii="Arial LatArm" w:hAnsi="Arial LatArm" w:cs="Tahoma"/>
          <w:sz w:val="20"/>
          <w:lang w:val="es-ES"/>
        </w:rPr>
        <w:t xml:space="preserve">` </w:t>
      </w:r>
      <w:r w:rsidR="007A4BB9" w:rsidRPr="00FE4A6D">
        <w:rPr>
          <w:rFonts w:ascii="GHEA Grapalat" w:hAnsi="GHEA Grapalat" w:cs="Tahoma"/>
          <w:sz w:val="20"/>
        </w:rPr>
        <w:t>հանձնաժողով</w:t>
      </w:r>
      <w:r w:rsidR="007A4BB9" w:rsidRPr="00FE4A6D">
        <w:rPr>
          <w:rFonts w:ascii="Arial LatArm" w:hAnsi="Arial LatArm" w:cs="Tahoma"/>
          <w:sz w:val="20"/>
          <w:lang w:val="es-ES"/>
        </w:rPr>
        <w:t xml:space="preserve">) </w:t>
      </w:r>
      <w:r w:rsidR="007A4BB9" w:rsidRPr="00FE4A6D">
        <w:rPr>
          <w:rFonts w:ascii="GHEA Grapalat" w:hAnsi="GHEA Grapalat" w:cs="Tahoma"/>
          <w:sz w:val="20"/>
        </w:rPr>
        <w:t>գնահատում</w:t>
      </w:r>
      <w:r w:rsidR="007A4BB9" w:rsidRPr="00FE4A6D">
        <w:rPr>
          <w:rFonts w:ascii="Arial LatArm" w:hAnsi="Arial LatArm" w:cs="Tahoma"/>
          <w:sz w:val="20"/>
          <w:lang w:val="es-ES"/>
        </w:rPr>
        <w:t xml:space="preserve"> </w:t>
      </w:r>
      <w:r w:rsidR="007A4BB9" w:rsidRPr="00FE4A6D">
        <w:rPr>
          <w:rFonts w:ascii="GHEA Grapalat" w:hAnsi="GHEA Grapalat" w:cs="Tahoma"/>
          <w:sz w:val="20"/>
        </w:rPr>
        <w:t>է</w:t>
      </w:r>
      <w:r w:rsidR="007A4BB9" w:rsidRPr="00FE4A6D">
        <w:rPr>
          <w:rFonts w:ascii="Arial LatArm" w:hAnsi="Arial LatArm" w:cs="Tahoma"/>
          <w:sz w:val="20"/>
          <w:lang w:val="es-ES"/>
        </w:rPr>
        <w:t xml:space="preserve"> </w:t>
      </w:r>
      <w:r w:rsidR="007A4BB9" w:rsidRPr="00FE4A6D">
        <w:rPr>
          <w:rFonts w:ascii="GHEA Grapalat" w:hAnsi="GHEA Grapalat" w:cs="Tahoma"/>
          <w:sz w:val="20"/>
        </w:rPr>
        <w:t>սույն</w:t>
      </w:r>
      <w:r w:rsidR="007A4BB9" w:rsidRPr="00FE4A6D">
        <w:rPr>
          <w:rFonts w:ascii="Arial LatArm" w:hAnsi="Arial LatArm" w:cs="Tahoma"/>
          <w:sz w:val="20"/>
          <w:lang w:val="es-ES"/>
        </w:rPr>
        <w:t xml:space="preserve"> </w:t>
      </w:r>
      <w:r w:rsidR="007A4BB9" w:rsidRPr="00FE4A6D">
        <w:rPr>
          <w:rFonts w:ascii="GHEA Grapalat" w:hAnsi="GHEA Grapalat" w:cs="Tahoma"/>
          <w:sz w:val="20"/>
        </w:rPr>
        <w:t>հրավերով</w:t>
      </w:r>
      <w:r w:rsidR="007A4BB9" w:rsidRPr="00FE4A6D">
        <w:rPr>
          <w:rFonts w:ascii="Arial LatArm" w:hAnsi="Arial LatArm" w:cs="Tahoma"/>
          <w:sz w:val="20"/>
          <w:lang w:val="es-ES"/>
        </w:rPr>
        <w:t xml:space="preserve"> </w:t>
      </w:r>
      <w:r w:rsidR="007A4BB9" w:rsidRPr="00FE4A6D">
        <w:rPr>
          <w:rFonts w:ascii="GHEA Grapalat" w:hAnsi="GHEA Grapalat" w:cs="Tahoma"/>
          <w:sz w:val="20"/>
        </w:rPr>
        <w:t>սահմանված</w:t>
      </w:r>
      <w:r w:rsidR="007A4BB9" w:rsidRPr="00FE4A6D">
        <w:rPr>
          <w:rFonts w:ascii="Arial LatArm" w:hAnsi="Arial LatArm" w:cs="Tahoma"/>
          <w:sz w:val="20"/>
          <w:lang w:val="es-ES"/>
        </w:rPr>
        <w:t xml:space="preserve"> </w:t>
      </w:r>
      <w:r w:rsidR="007A4BB9" w:rsidRPr="00FE4A6D">
        <w:rPr>
          <w:rFonts w:ascii="GHEA Grapalat" w:hAnsi="GHEA Grapalat" w:cs="Tahoma"/>
          <w:sz w:val="20"/>
        </w:rPr>
        <w:t>պայմաններով</w:t>
      </w:r>
      <w:r w:rsidR="007A4BB9" w:rsidRPr="00FE4A6D">
        <w:rPr>
          <w:rFonts w:ascii="Arial LatArm" w:hAnsi="Arial LatArm" w:cs="Tahoma"/>
          <w:sz w:val="20"/>
          <w:lang w:val="es-ES"/>
        </w:rPr>
        <w:t>:</w:t>
      </w:r>
    </w:p>
    <w:p w14:paraId="7B2F95BF" w14:textId="77777777" w:rsidR="00E56508" w:rsidRPr="00FE4A6D" w:rsidRDefault="00BA3554" w:rsidP="00AE74A0">
      <w:pPr>
        <w:shd w:val="clear" w:color="auto" w:fill="FFFFFF"/>
        <w:ind w:firstLine="375"/>
        <w:jc w:val="both"/>
        <w:rPr>
          <w:rFonts w:ascii="Arial LatArm" w:hAnsi="Arial LatArm"/>
          <w:color w:val="000000"/>
          <w:lang w:val="es-ES"/>
        </w:rPr>
      </w:pPr>
      <w:r w:rsidRPr="00FE4A6D">
        <w:rPr>
          <w:rFonts w:ascii="Arial LatArm" w:hAnsi="Arial LatArm" w:cs="Tahoma"/>
          <w:sz w:val="20"/>
          <w:szCs w:val="20"/>
          <w:lang w:val="es-ES"/>
        </w:rPr>
        <w:t>2.</w:t>
      </w:r>
      <w:r w:rsidR="007968A3" w:rsidRPr="00FE4A6D">
        <w:rPr>
          <w:rFonts w:ascii="Arial LatArm" w:hAnsi="Arial LatArm" w:cs="Tahoma"/>
          <w:sz w:val="20"/>
          <w:szCs w:val="20"/>
          <w:lang w:val="es-ES"/>
        </w:rPr>
        <w:t>3</w:t>
      </w:r>
      <w:r w:rsidR="00EB487B" w:rsidRPr="00FE4A6D">
        <w:rPr>
          <w:rFonts w:ascii="Arial LatArm" w:hAnsi="Arial LatArm" w:cs="Tahoma"/>
          <w:sz w:val="20"/>
          <w:szCs w:val="20"/>
          <w:lang w:val="es-ES"/>
        </w:rPr>
        <w:t xml:space="preserve"> </w:t>
      </w:r>
      <w:r w:rsidR="00E56508" w:rsidRPr="00FE4A6D">
        <w:rPr>
          <w:rFonts w:ascii="GHEA Grapalat" w:hAnsi="GHEA Grapalat" w:cs="Sylfaen"/>
          <w:sz w:val="20"/>
          <w:szCs w:val="20"/>
        </w:rPr>
        <w:t>Մասնակիցի՝</w:t>
      </w:r>
      <w:r w:rsidR="00E56508"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="00E56508" w:rsidRPr="00FE4A6D">
        <w:rPr>
          <w:rFonts w:ascii="GHEA Grapalat" w:hAnsi="GHEA Grapalat" w:cs="Sylfaen"/>
          <w:sz w:val="20"/>
          <w:szCs w:val="20"/>
          <w:lang w:val="hy-AM"/>
        </w:rPr>
        <w:t>Օ</w:t>
      </w:r>
      <w:r w:rsidR="00E56508" w:rsidRPr="00FE4A6D">
        <w:rPr>
          <w:rFonts w:ascii="GHEA Grapalat" w:hAnsi="GHEA Grapalat" w:cs="Sylfaen"/>
          <w:sz w:val="20"/>
          <w:szCs w:val="20"/>
        </w:rPr>
        <w:t>րենքի</w:t>
      </w:r>
      <w:r w:rsidR="00E56508" w:rsidRPr="00FE4A6D">
        <w:rPr>
          <w:rFonts w:ascii="Arial LatArm" w:hAnsi="Arial LatArm" w:cs="Sylfaen"/>
          <w:sz w:val="20"/>
          <w:szCs w:val="20"/>
          <w:lang w:val="es-ES"/>
        </w:rPr>
        <w:t xml:space="preserve"> 6-</w:t>
      </w:r>
      <w:r w:rsidR="00E56508" w:rsidRPr="00FE4A6D">
        <w:rPr>
          <w:rFonts w:ascii="GHEA Grapalat" w:hAnsi="GHEA Grapalat" w:cs="Sylfaen"/>
          <w:sz w:val="20"/>
          <w:szCs w:val="20"/>
        </w:rPr>
        <w:t>րդ</w:t>
      </w:r>
      <w:r w:rsidR="00E56508"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="00E56508" w:rsidRPr="00FE4A6D">
        <w:rPr>
          <w:rFonts w:ascii="GHEA Grapalat" w:hAnsi="GHEA Grapalat" w:cs="Sylfaen"/>
          <w:sz w:val="20"/>
          <w:szCs w:val="20"/>
        </w:rPr>
        <w:t>հոդվածի</w:t>
      </w:r>
      <w:r w:rsidR="00E56508" w:rsidRPr="00FE4A6D">
        <w:rPr>
          <w:rFonts w:ascii="Arial LatArm" w:hAnsi="Arial LatArm" w:cs="Sylfaen"/>
          <w:sz w:val="20"/>
          <w:szCs w:val="20"/>
          <w:lang w:val="es-ES"/>
        </w:rPr>
        <w:t xml:space="preserve"> 1-</w:t>
      </w:r>
      <w:r w:rsidR="00E56508" w:rsidRPr="00FE4A6D">
        <w:rPr>
          <w:rFonts w:ascii="GHEA Grapalat" w:hAnsi="GHEA Grapalat" w:cs="Sylfaen"/>
          <w:sz w:val="20"/>
          <w:szCs w:val="20"/>
        </w:rPr>
        <w:t>ին</w:t>
      </w:r>
      <w:r w:rsidR="00E56508"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="00E56508" w:rsidRPr="00FE4A6D">
        <w:rPr>
          <w:rFonts w:ascii="GHEA Grapalat" w:hAnsi="GHEA Grapalat" w:cs="Sylfaen"/>
          <w:sz w:val="20"/>
          <w:szCs w:val="20"/>
        </w:rPr>
        <w:t>մասի</w:t>
      </w:r>
      <w:r w:rsidR="00E56508" w:rsidRPr="00FE4A6D">
        <w:rPr>
          <w:rFonts w:ascii="Arial LatArm" w:hAnsi="Arial LatArm" w:cs="Sylfaen"/>
          <w:sz w:val="20"/>
          <w:szCs w:val="20"/>
          <w:lang w:val="es-ES"/>
        </w:rPr>
        <w:t xml:space="preserve"> 6-</w:t>
      </w:r>
      <w:r w:rsidR="00E56508" w:rsidRPr="00FE4A6D">
        <w:rPr>
          <w:rFonts w:ascii="GHEA Grapalat" w:hAnsi="GHEA Grapalat" w:cs="Sylfaen"/>
          <w:sz w:val="20"/>
          <w:szCs w:val="20"/>
        </w:rPr>
        <w:t>րդ</w:t>
      </w:r>
      <w:r w:rsidR="00E56508"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="00E56508" w:rsidRPr="00FE4A6D">
        <w:rPr>
          <w:rFonts w:ascii="GHEA Grapalat" w:hAnsi="GHEA Grapalat" w:cs="Sylfaen"/>
          <w:sz w:val="20"/>
          <w:szCs w:val="20"/>
        </w:rPr>
        <w:t>կետով</w:t>
      </w:r>
      <w:r w:rsidR="00E56508"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="00E56508" w:rsidRPr="00FE4A6D">
        <w:rPr>
          <w:rFonts w:ascii="GHEA Grapalat" w:hAnsi="GHEA Grapalat" w:cs="Sylfaen"/>
          <w:sz w:val="20"/>
          <w:szCs w:val="20"/>
        </w:rPr>
        <w:t>նախատեսված</w:t>
      </w:r>
      <w:r w:rsidR="00E56508"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="00E56508" w:rsidRPr="00FE4A6D">
        <w:rPr>
          <w:rFonts w:ascii="GHEA Grapalat" w:hAnsi="GHEA Grapalat" w:cs="Sylfaen"/>
          <w:sz w:val="20"/>
          <w:szCs w:val="20"/>
        </w:rPr>
        <w:t>ցուցակում</w:t>
      </w:r>
      <w:r w:rsidR="00E56508"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="00E56508" w:rsidRPr="00FE4A6D">
        <w:rPr>
          <w:rFonts w:ascii="GHEA Grapalat" w:hAnsi="GHEA Grapalat" w:cs="Sylfaen"/>
          <w:sz w:val="20"/>
          <w:szCs w:val="20"/>
        </w:rPr>
        <w:t>ներառվելը</w:t>
      </w:r>
      <w:r w:rsidR="00E56508" w:rsidRPr="00FE4A6D">
        <w:rPr>
          <w:rFonts w:ascii="Arial LatArm" w:hAnsi="Arial LatArm" w:cs="Sylfaen"/>
          <w:sz w:val="20"/>
          <w:szCs w:val="20"/>
          <w:lang w:val="es-ES"/>
        </w:rPr>
        <w:t xml:space="preserve">, </w:t>
      </w:r>
      <w:r w:rsidR="00E56508" w:rsidRPr="00FE4A6D">
        <w:rPr>
          <w:rFonts w:ascii="GHEA Grapalat" w:hAnsi="GHEA Grapalat" w:cs="Sylfaen"/>
          <w:sz w:val="20"/>
          <w:szCs w:val="20"/>
        </w:rPr>
        <w:t>դրանում</w:t>
      </w:r>
      <w:r w:rsidR="00E56508"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="00E56508" w:rsidRPr="00FE4A6D">
        <w:rPr>
          <w:rFonts w:ascii="GHEA Grapalat" w:hAnsi="GHEA Grapalat" w:cs="Sylfaen"/>
          <w:sz w:val="20"/>
          <w:szCs w:val="20"/>
        </w:rPr>
        <w:t>գտնվելու</w:t>
      </w:r>
      <w:r w:rsidR="00E56508"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="00E56508" w:rsidRPr="00FE4A6D">
        <w:rPr>
          <w:rFonts w:ascii="GHEA Grapalat" w:hAnsi="GHEA Grapalat" w:cs="Sylfaen"/>
          <w:sz w:val="20"/>
          <w:szCs w:val="20"/>
        </w:rPr>
        <w:t>ժամանակահատվածում</w:t>
      </w:r>
      <w:r w:rsidR="00E56508" w:rsidRPr="00FE4A6D">
        <w:rPr>
          <w:rFonts w:ascii="Arial LatArm" w:hAnsi="Arial LatArm" w:cs="Sylfaen"/>
          <w:sz w:val="20"/>
          <w:szCs w:val="20"/>
          <w:lang w:val="es-ES"/>
        </w:rPr>
        <w:t xml:space="preserve">, </w:t>
      </w:r>
      <w:r w:rsidR="00E56508" w:rsidRPr="00FE4A6D">
        <w:rPr>
          <w:rFonts w:ascii="GHEA Grapalat" w:hAnsi="GHEA Grapalat" w:cs="Sylfaen"/>
          <w:sz w:val="20"/>
          <w:szCs w:val="20"/>
        </w:rPr>
        <w:t>ինքնաբերաբար</w:t>
      </w:r>
      <w:r w:rsidR="00E56508"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="00E56508" w:rsidRPr="00FE4A6D">
        <w:rPr>
          <w:rFonts w:ascii="GHEA Grapalat" w:hAnsi="GHEA Grapalat" w:cs="Sylfaen"/>
          <w:sz w:val="20"/>
          <w:szCs w:val="20"/>
        </w:rPr>
        <w:t>հանգեցնում</w:t>
      </w:r>
      <w:r w:rsidR="00E56508"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="00E56508" w:rsidRPr="00FE4A6D">
        <w:rPr>
          <w:rFonts w:ascii="GHEA Grapalat" w:hAnsi="GHEA Grapalat" w:cs="Sylfaen"/>
          <w:sz w:val="20"/>
          <w:szCs w:val="20"/>
        </w:rPr>
        <w:t>է</w:t>
      </w:r>
      <w:r w:rsidR="00E56508"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="00E56508" w:rsidRPr="00FE4A6D">
        <w:rPr>
          <w:rFonts w:ascii="GHEA Grapalat" w:hAnsi="GHEA Grapalat" w:cs="Sylfaen"/>
          <w:sz w:val="20"/>
          <w:szCs w:val="20"/>
        </w:rPr>
        <w:t>վերջինիս</w:t>
      </w:r>
      <w:r w:rsidR="00E56508"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="00E56508" w:rsidRPr="00FE4A6D">
        <w:rPr>
          <w:rFonts w:ascii="GHEA Grapalat" w:hAnsi="GHEA Grapalat" w:cs="Sylfaen"/>
          <w:sz w:val="20"/>
          <w:szCs w:val="20"/>
        </w:rPr>
        <w:t>հետ</w:t>
      </w:r>
      <w:r w:rsidR="00E56508"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="00E56508" w:rsidRPr="00FE4A6D">
        <w:rPr>
          <w:rFonts w:ascii="GHEA Grapalat" w:hAnsi="GHEA Grapalat" w:cs="Sylfaen"/>
          <w:sz w:val="20"/>
          <w:szCs w:val="20"/>
        </w:rPr>
        <w:t>փոխկապակցված</w:t>
      </w:r>
      <w:r w:rsidR="00E56508"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="00E56508" w:rsidRPr="00FE4A6D">
        <w:rPr>
          <w:rFonts w:ascii="GHEA Grapalat" w:hAnsi="GHEA Grapalat" w:cs="Sylfaen"/>
          <w:sz w:val="20"/>
          <w:szCs w:val="20"/>
        </w:rPr>
        <w:t>անձանց</w:t>
      </w:r>
      <w:r w:rsidR="00E56508"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="00E56508" w:rsidRPr="00FE4A6D">
        <w:rPr>
          <w:rFonts w:ascii="GHEA Grapalat" w:hAnsi="GHEA Grapalat" w:cs="Sylfaen"/>
          <w:sz w:val="20"/>
          <w:szCs w:val="20"/>
        </w:rPr>
        <w:t>գնումների</w:t>
      </w:r>
      <w:r w:rsidR="00E56508"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="00E56508" w:rsidRPr="00FE4A6D">
        <w:rPr>
          <w:rFonts w:ascii="GHEA Grapalat" w:hAnsi="GHEA Grapalat" w:cs="Sylfaen"/>
          <w:sz w:val="20"/>
          <w:szCs w:val="20"/>
        </w:rPr>
        <w:t>գործընթացին</w:t>
      </w:r>
      <w:r w:rsidR="00E56508"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="00E56508" w:rsidRPr="00FE4A6D">
        <w:rPr>
          <w:rFonts w:ascii="GHEA Grapalat" w:hAnsi="GHEA Grapalat" w:cs="Sylfaen"/>
          <w:sz w:val="20"/>
          <w:szCs w:val="20"/>
        </w:rPr>
        <w:t>մասնակցության</w:t>
      </w:r>
      <w:r w:rsidR="00E56508"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="00E56508" w:rsidRPr="00FE4A6D">
        <w:rPr>
          <w:rFonts w:ascii="GHEA Grapalat" w:hAnsi="GHEA Grapalat" w:cs="Sylfaen"/>
          <w:sz w:val="20"/>
          <w:szCs w:val="20"/>
        </w:rPr>
        <w:t>իրավունքի</w:t>
      </w:r>
      <w:r w:rsidR="00E56508"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="00E56508" w:rsidRPr="00FE4A6D">
        <w:rPr>
          <w:rFonts w:ascii="GHEA Grapalat" w:hAnsi="GHEA Grapalat" w:cs="Sylfaen"/>
          <w:sz w:val="20"/>
          <w:szCs w:val="20"/>
        </w:rPr>
        <w:t>սահմանափակման</w:t>
      </w:r>
      <w:r w:rsidR="00E56508" w:rsidRPr="00FE4A6D">
        <w:rPr>
          <w:rFonts w:ascii="Arial LatArm" w:hAnsi="Arial LatArm" w:cs="Sylfaen"/>
          <w:sz w:val="20"/>
          <w:szCs w:val="20"/>
          <w:lang w:val="es-ES"/>
        </w:rPr>
        <w:t>:</w:t>
      </w:r>
      <w:r w:rsidR="00E56508" w:rsidRPr="00FE4A6D">
        <w:rPr>
          <w:rFonts w:ascii="Arial LatArm" w:hAnsi="Arial LatArm"/>
          <w:color w:val="000000"/>
          <w:lang w:val="es-ES"/>
        </w:rPr>
        <w:t xml:space="preserve"> </w:t>
      </w:r>
    </w:p>
    <w:p w14:paraId="6B90B619" w14:textId="77777777" w:rsidR="00BA3554" w:rsidRPr="00FE4A6D" w:rsidRDefault="00BA3554" w:rsidP="00EF3662">
      <w:pPr>
        <w:ind w:firstLine="720"/>
        <w:jc w:val="both"/>
        <w:rPr>
          <w:rFonts w:ascii="Arial LatArm" w:hAnsi="Arial LatArm"/>
          <w:sz w:val="20"/>
          <w:szCs w:val="20"/>
          <w:lang w:val="es-ES"/>
        </w:rPr>
      </w:pPr>
      <w:r w:rsidRPr="00FE4A6D">
        <w:rPr>
          <w:rFonts w:ascii="GHEA Grapalat" w:hAnsi="GHEA Grapalat" w:cs="Sylfaen"/>
          <w:sz w:val="20"/>
          <w:szCs w:val="20"/>
        </w:rPr>
        <w:t>Արգելվում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է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սույն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կետով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սահմանված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փոխկապակցված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անձանց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և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(</w:t>
      </w:r>
      <w:r w:rsidRPr="00FE4A6D">
        <w:rPr>
          <w:rFonts w:ascii="GHEA Grapalat" w:hAnsi="GHEA Grapalat"/>
          <w:sz w:val="20"/>
          <w:szCs w:val="20"/>
        </w:rPr>
        <w:t>կամ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) </w:t>
      </w:r>
      <w:r w:rsidRPr="00FE4A6D">
        <w:rPr>
          <w:rFonts w:ascii="GHEA Grapalat" w:hAnsi="GHEA Grapalat" w:cs="Sylfaen"/>
          <w:sz w:val="20"/>
          <w:szCs w:val="20"/>
        </w:rPr>
        <w:t>միևնույն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անձի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(</w:t>
      </w:r>
      <w:r w:rsidRPr="00FE4A6D">
        <w:rPr>
          <w:rFonts w:ascii="GHEA Grapalat" w:hAnsi="GHEA Grapalat" w:cs="Sylfaen"/>
          <w:sz w:val="20"/>
          <w:szCs w:val="20"/>
        </w:rPr>
        <w:t>անձանց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) </w:t>
      </w:r>
      <w:r w:rsidRPr="00FE4A6D">
        <w:rPr>
          <w:rFonts w:ascii="GHEA Grapalat" w:hAnsi="GHEA Grapalat" w:cs="Sylfaen"/>
          <w:sz w:val="20"/>
          <w:szCs w:val="20"/>
        </w:rPr>
        <w:t>կողմից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հիմնադրված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կամ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ավելի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քան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հիսուն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տոկոս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միևնույն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անձի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(</w:t>
      </w:r>
      <w:r w:rsidRPr="00FE4A6D">
        <w:rPr>
          <w:rFonts w:ascii="GHEA Grapalat" w:hAnsi="GHEA Grapalat" w:cs="Sylfaen"/>
          <w:sz w:val="20"/>
          <w:szCs w:val="20"/>
        </w:rPr>
        <w:t>անձանց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) </w:t>
      </w:r>
      <w:r w:rsidRPr="00FE4A6D">
        <w:rPr>
          <w:rFonts w:ascii="GHEA Grapalat" w:hAnsi="GHEA Grapalat" w:cs="Sylfaen"/>
          <w:sz w:val="20"/>
          <w:szCs w:val="20"/>
        </w:rPr>
        <w:t>պատկանող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բաժնեմաս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="001B0D9A" w:rsidRPr="00FE4A6D">
        <w:rPr>
          <w:rFonts w:ascii="Arial LatArm" w:hAnsi="Arial LatArm"/>
          <w:sz w:val="20"/>
          <w:szCs w:val="20"/>
          <w:lang w:val="es-ES"/>
        </w:rPr>
        <w:t>(</w:t>
      </w:r>
      <w:r w:rsidR="001B0D9A" w:rsidRPr="00FE4A6D">
        <w:rPr>
          <w:rFonts w:ascii="GHEA Grapalat" w:hAnsi="GHEA Grapalat"/>
          <w:sz w:val="20"/>
          <w:szCs w:val="20"/>
        </w:rPr>
        <w:t>փայաբաժին</w:t>
      </w:r>
      <w:r w:rsidR="001B0D9A" w:rsidRPr="00FE4A6D">
        <w:rPr>
          <w:rFonts w:ascii="Arial LatArm" w:hAnsi="Arial LatArm"/>
          <w:sz w:val="20"/>
          <w:szCs w:val="20"/>
          <w:lang w:val="es-ES"/>
        </w:rPr>
        <w:t xml:space="preserve">) </w:t>
      </w:r>
      <w:r w:rsidRPr="00FE4A6D">
        <w:rPr>
          <w:rFonts w:ascii="GHEA Grapalat" w:hAnsi="GHEA Grapalat" w:cs="Sylfaen"/>
          <w:sz w:val="20"/>
          <w:szCs w:val="20"/>
        </w:rPr>
        <w:t>ունեցող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կազմակերպությունների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միաժամանակյա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մասնակցությունը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="00EB487B" w:rsidRPr="00FE4A6D">
        <w:rPr>
          <w:rFonts w:ascii="GHEA Grapalat" w:hAnsi="GHEA Grapalat"/>
          <w:sz w:val="20"/>
          <w:szCs w:val="20"/>
        </w:rPr>
        <w:t>սույն</w:t>
      </w:r>
      <w:r w:rsidR="00EB487B"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="0028726A" w:rsidRPr="00FE4A6D">
        <w:rPr>
          <w:rFonts w:ascii="GHEA Grapalat" w:hAnsi="GHEA Grapalat"/>
          <w:sz w:val="20"/>
          <w:szCs w:val="20"/>
        </w:rPr>
        <w:t>ընթացակարգին</w:t>
      </w:r>
      <w:r w:rsidR="008628EC" w:rsidRPr="00FE4A6D">
        <w:rPr>
          <w:rFonts w:ascii="Arial LatArm" w:hAnsi="Arial LatArm"/>
          <w:sz w:val="20"/>
          <w:szCs w:val="20"/>
          <w:lang w:val="hy-AM"/>
        </w:rPr>
        <w:t xml:space="preserve"> </w:t>
      </w:r>
      <w:r w:rsidR="008628EC" w:rsidRPr="00FE4A6D">
        <w:rPr>
          <w:rFonts w:ascii="Arial LatArm" w:hAnsi="Arial LatArm" w:cs="Sylfaen"/>
          <w:sz w:val="20"/>
          <w:szCs w:val="20"/>
          <w:lang w:val="es-ES"/>
        </w:rPr>
        <w:t>(</w:t>
      </w:r>
      <w:r w:rsidR="008628EC" w:rsidRPr="00FE4A6D">
        <w:rPr>
          <w:rFonts w:ascii="GHEA Grapalat" w:hAnsi="GHEA Grapalat" w:cs="Sylfaen"/>
          <w:sz w:val="20"/>
          <w:szCs w:val="20"/>
        </w:rPr>
        <w:t>միևնույն</w:t>
      </w:r>
      <w:r w:rsidR="008628EC"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="008628EC" w:rsidRPr="00FE4A6D">
        <w:rPr>
          <w:rFonts w:ascii="GHEA Grapalat" w:hAnsi="GHEA Grapalat" w:cs="Sylfaen"/>
          <w:sz w:val="20"/>
          <w:szCs w:val="20"/>
        </w:rPr>
        <w:t>չափաբաժնին</w:t>
      </w:r>
      <w:r w:rsidR="008628EC" w:rsidRPr="00FE4A6D">
        <w:rPr>
          <w:rFonts w:ascii="Arial LatArm" w:hAnsi="Arial LatArm" w:cs="Sylfaen"/>
          <w:sz w:val="20"/>
          <w:szCs w:val="20"/>
          <w:lang w:val="es-ES"/>
        </w:rPr>
        <w:t>),</w:t>
      </w:r>
      <w:r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բացառությամբ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պետության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կամ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համայնքների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կողմից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հիմնադրված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կազմակերպությունների</w:t>
      </w:r>
      <w:r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և</w:t>
      </w:r>
      <w:r w:rsidRPr="00FE4A6D">
        <w:rPr>
          <w:rFonts w:ascii="Arial LatArm" w:hAnsi="Arial LatArm" w:cs="Sylfaen"/>
          <w:sz w:val="20"/>
          <w:szCs w:val="20"/>
          <w:lang w:val="es-ES"/>
        </w:rPr>
        <w:t xml:space="preserve"> (</w:t>
      </w:r>
      <w:r w:rsidRPr="00FE4A6D">
        <w:rPr>
          <w:rFonts w:ascii="GHEA Grapalat" w:hAnsi="GHEA Grapalat" w:cs="Sylfaen"/>
          <w:sz w:val="20"/>
          <w:szCs w:val="20"/>
        </w:rPr>
        <w:t>կամ</w:t>
      </w:r>
      <w:r w:rsidRPr="00FE4A6D">
        <w:rPr>
          <w:rFonts w:ascii="Arial LatArm" w:hAnsi="Arial LatArm" w:cs="Sylfaen"/>
          <w:sz w:val="20"/>
          <w:szCs w:val="20"/>
          <w:lang w:val="es-ES"/>
        </w:rPr>
        <w:t xml:space="preserve">) </w:t>
      </w:r>
      <w:r w:rsidRPr="00FE4A6D">
        <w:rPr>
          <w:rFonts w:ascii="GHEA Grapalat" w:hAnsi="GHEA Grapalat" w:cs="Sylfaen"/>
          <w:sz w:val="20"/>
        </w:rPr>
        <w:t>համատեղ</w:t>
      </w:r>
      <w:r w:rsidRPr="00FE4A6D">
        <w:rPr>
          <w:rFonts w:ascii="Arial LatArm" w:hAnsi="Arial LatArm" w:cs="Times Armenian"/>
          <w:sz w:val="20"/>
          <w:lang w:val="af-ZA"/>
        </w:rPr>
        <w:t xml:space="preserve"> </w:t>
      </w:r>
      <w:r w:rsidRPr="00FE4A6D">
        <w:rPr>
          <w:rFonts w:ascii="GHEA Grapalat" w:hAnsi="GHEA Grapalat" w:cs="Times Armenian"/>
          <w:sz w:val="20"/>
        </w:rPr>
        <w:t>գ</w:t>
      </w:r>
      <w:r w:rsidRPr="00FE4A6D">
        <w:rPr>
          <w:rFonts w:ascii="GHEA Grapalat" w:hAnsi="GHEA Grapalat" w:cs="Sylfaen"/>
          <w:sz w:val="20"/>
        </w:rPr>
        <w:t>ործունեության</w:t>
      </w:r>
      <w:r w:rsidRPr="00FE4A6D">
        <w:rPr>
          <w:rFonts w:ascii="Arial LatArm" w:hAnsi="Arial LatArm" w:cs="Times Armenia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կար</w:t>
      </w:r>
      <w:r w:rsidRPr="00FE4A6D">
        <w:rPr>
          <w:rFonts w:ascii="GHEA Grapalat" w:hAnsi="GHEA Grapalat" w:cs="Times Armenian"/>
          <w:sz w:val="20"/>
        </w:rPr>
        <w:t>գ</w:t>
      </w:r>
      <w:r w:rsidRPr="00FE4A6D">
        <w:rPr>
          <w:rFonts w:ascii="GHEA Grapalat" w:hAnsi="GHEA Grapalat" w:cs="Sylfaen"/>
          <w:sz w:val="20"/>
        </w:rPr>
        <w:t>ով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Arial LatArm" w:hAnsi="Arial LatArm" w:cs="Times Armenian"/>
          <w:sz w:val="20"/>
          <w:lang w:val="af-ZA"/>
        </w:rPr>
        <w:t>(</w:t>
      </w:r>
      <w:r w:rsidRPr="00FE4A6D">
        <w:rPr>
          <w:rFonts w:ascii="GHEA Grapalat" w:hAnsi="GHEA Grapalat" w:cs="Sylfaen"/>
          <w:sz w:val="20"/>
        </w:rPr>
        <w:t>կոնսորցիումով</w:t>
      </w:r>
      <w:r w:rsidRPr="00FE4A6D">
        <w:rPr>
          <w:rFonts w:ascii="Arial LatArm" w:hAnsi="Arial LatArm" w:cs="Times Armenian"/>
          <w:sz w:val="20"/>
          <w:lang w:val="af-ZA"/>
        </w:rPr>
        <w:t xml:space="preserve">) </w:t>
      </w:r>
      <w:r w:rsidRPr="00FE4A6D">
        <w:rPr>
          <w:rFonts w:ascii="GHEA Grapalat" w:hAnsi="GHEA Grapalat" w:cs="Times Armenian"/>
          <w:sz w:val="20"/>
        </w:rPr>
        <w:t>գ</w:t>
      </w:r>
      <w:r w:rsidRPr="00FE4A6D">
        <w:rPr>
          <w:rFonts w:ascii="GHEA Grapalat" w:hAnsi="GHEA Grapalat" w:cs="Sylfaen"/>
          <w:sz w:val="20"/>
        </w:rPr>
        <w:t>նումների</w:t>
      </w:r>
      <w:r w:rsidRPr="00FE4A6D">
        <w:rPr>
          <w:rFonts w:ascii="Arial LatArm" w:hAnsi="Arial LatArm" w:cs="Times Armenian"/>
          <w:sz w:val="20"/>
          <w:lang w:val="af-ZA"/>
        </w:rPr>
        <w:t xml:space="preserve"> </w:t>
      </w:r>
      <w:r w:rsidRPr="00FE4A6D">
        <w:rPr>
          <w:rFonts w:ascii="GHEA Grapalat" w:hAnsi="GHEA Grapalat" w:cs="Times Armenian"/>
          <w:sz w:val="20"/>
        </w:rPr>
        <w:t>գ</w:t>
      </w:r>
      <w:r w:rsidRPr="00FE4A6D">
        <w:rPr>
          <w:rFonts w:ascii="GHEA Grapalat" w:hAnsi="GHEA Grapalat" w:cs="Sylfaen"/>
          <w:sz w:val="20"/>
        </w:rPr>
        <w:t>ործընթացին</w:t>
      </w:r>
      <w:r w:rsidRPr="00FE4A6D">
        <w:rPr>
          <w:rFonts w:ascii="Arial LatArm" w:hAnsi="Arial LatArm" w:cs="Sylfaen"/>
          <w:sz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մասնակցության</w:t>
      </w:r>
      <w:r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դեպքերի</w:t>
      </w:r>
      <w:r w:rsidRPr="00FE4A6D">
        <w:rPr>
          <w:rFonts w:ascii="Arial LatArm" w:hAnsi="Arial LatArm" w:cs="Sylfaen"/>
          <w:sz w:val="20"/>
          <w:szCs w:val="20"/>
          <w:lang w:val="es-ES"/>
        </w:rPr>
        <w:t>:</w:t>
      </w:r>
    </w:p>
    <w:p w14:paraId="29A6C4B6" w14:textId="77777777" w:rsidR="00D5674E" w:rsidRPr="00FE4A6D" w:rsidRDefault="009F18D0" w:rsidP="00EF3662">
      <w:pPr>
        <w:pStyle w:val="af4"/>
        <w:spacing w:before="0" w:beforeAutospacing="0" w:after="0" w:afterAutospacing="0"/>
        <w:ind w:firstLine="708"/>
        <w:jc w:val="both"/>
        <w:rPr>
          <w:rFonts w:ascii="Arial LatArm" w:hAnsi="Arial LatArm"/>
          <w:sz w:val="20"/>
          <w:szCs w:val="20"/>
          <w:lang w:val="hy-AM"/>
        </w:rPr>
      </w:pPr>
      <w:r w:rsidRPr="00FE4A6D">
        <w:rPr>
          <w:rFonts w:ascii="GHEA Grapalat" w:hAnsi="GHEA Grapalat"/>
          <w:sz w:val="20"/>
          <w:szCs w:val="20"/>
        </w:rPr>
        <w:t>Կարգի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119-</w:t>
      </w:r>
      <w:r w:rsidRPr="00FE4A6D">
        <w:rPr>
          <w:rFonts w:ascii="GHEA Grapalat" w:hAnsi="GHEA Grapalat"/>
          <w:sz w:val="20"/>
          <w:szCs w:val="20"/>
        </w:rPr>
        <w:t>րդ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="00EB487B" w:rsidRPr="00FE4A6D">
        <w:rPr>
          <w:rFonts w:ascii="GHEA Grapalat" w:hAnsi="GHEA Grapalat"/>
          <w:sz w:val="20"/>
          <w:szCs w:val="20"/>
        </w:rPr>
        <w:t>կետի</w:t>
      </w:r>
      <w:r w:rsidR="00EB487B"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="00D5674E" w:rsidRPr="00FE4A6D">
        <w:rPr>
          <w:rFonts w:ascii="GHEA Grapalat" w:hAnsi="GHEA Grapalat"/>
          <w:sz w:val="20"/>
          <w:szCs w:val="20"/>
          <w:lang w:val="hy-AM"/>
        </w:rPr>
        <w:t>իմաստով</w:t>
      </w:r>
      <w:r w:rsidR="00D5674E" w:rsidRPr="00FE4A6D">
        <w:rPr>
          <w:rFonts w:ascii="Arial LatArm" w:hAnsi="Arial LatArm"/>
          <w:sz w:val="20"/>
          <w:szCs w:val="20"/>
          <w:lang w:val="hy-AM"/>
        </w:rPr>
        <w:t>`</w:t>
      </w:r>
    </w:p>
    <w:p w14:paraId="7DD535AF" w14:textId="77777777" w:rsidR="00D5674E" w:rsidRPr="00FE4A6D" w:rsidRDefault="00D5674E" w:rsidP="00EF3662">
      <w:pPr>
        <w:pStyle w:val="af4"/>
        <w:spacing w:before="0" w:beforeAutospacing="0" w:after="0" w:afterAutospacing="0"/>
        <w:ind w:firstLine="708"/>
        <w:jc w:val="both"/>
        <w:rPr>
          <w:rFonts w:ascii="Arial LatArm" w:hAnsi="Arial LatArm"/>
          <w:color w:val="000000"/>
          <w:sz w:val="20"/>
          <w:szCs w:val="20"/>
          <w:lang w:val="hy-AM"/>
        </w:rPr>
      </w:pPr>
      <w:r w:rsidRPr="00FE4A6D">
        <w:rPr>
          <w:rFonts w:ascii="Arial LatArm" w:hAnsi="Arial LatArm"/>
          <w:sz w:val="20"/>
          <w:szCs w:val="20"/>
          <w:lang w:val="hy-AM"/>
        </w:rPr>
        <w:t>1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) </w:t>
      </w:r>
      <w:r w:rsidRPr="00FE4A6D">
        <w:rPr>
          <w:rFonts w:ascii="GHEA Grapalat" w:hAnsi="GHEA Grapalat"/>
          <w:sz w:val="20"/>
          <w:szCs w:val="20"/>
          <w:lang w:val="hy-AM"/>
        </w:rPr>
        <w:t>ֆիզիկական</w:t>
      </w:r>
      <w:r w:rsidRPr="00FE4A6D">
        <w:rPr>
          <w:rFonts w:ascii="Arial LatArm" w:hAnsi="Arial LatArm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անձինք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համարվում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են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փոխկապակցված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,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եթե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նրանք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միևնույն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ընտանիքի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անդամ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են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,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կամ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վարում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են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ընդհանուր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տնտեսություն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,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կամ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համատեղ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ձեռնարկատիրական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գործունեություն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,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կամ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գործել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են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համաձայնեցված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`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ելնելով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ընդհանուր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տնտեսական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շահերից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, </w:t>
      </w:r>
    </w:p>
    <w:p w14:paraId="777963EC" w14:textId="77777777" w:rsidR="00D5674E" w:rsidRPr="00FE4A6D" w:rsidRDefault="00D5674E" w:rsidP="00EF3662">
      <w:pPr>
        <w:pStyle w:val="af4"/>
        <w:spacing w:before="0" w:beforeAutospacing="0" w:after="0" w:afterAutospacing="0"/>
        <w:ind w:firstLine="708"/>
        <w:jc w:val="both"/>
        <w:rPr>
          <w:rFonts w:ascii="Arial LatArm" w:hAnsi="Arial LatArm"/>
          <w:color w:val="000000"/>
          <w:sz w:val="20"/>
          <w:szCs w:val="20"/>
          <w:lang w:val="hy-AM"/>
        </w:rPr>
      </w:pPr>
      <w:r w:rsidRPr="00FE4A6D">
        <w:rPr>
          <w:rFonts w:ascii="Arial LatArm" w:hAnsi="Arial LatArm"/>
          <w:color w:val="000000"/>
          <w:sz w:val="20"/>
          <w:szCs w:val="20"/>
          <w:lang w:val="hy-AM"/>
        </w:rPr>
        <w:lastRenderedPageBreak/>
        <w:t xml:space="preserve">2)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ֆիզիկական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իրավաբանական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անձինք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համարվում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են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փոխկապակցված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,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եթե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նրանք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գործել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են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համաձայնեցված՝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ելնելով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ընդհանուր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տնտեսական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շահերից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,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կամ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եթե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տվյալ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ֆիզիկական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անձը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կամ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նրա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ընտանիքի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անդամը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հանդիսանում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է՝</w:t>
      </w:r>
    </w:p>
    <w:p w14:paraId="06FB3D90" w14:textId="77777777" w:rsidR="00D5674E" w:rsidRPr="00FE4A6D" w:rsidRDefault="00D5674E" w:rsidP="00EF3662">
      <w:pPr>
        <w:pStyle w:val="af4"/>
        <w:spacing w:before="0" w:beforeAutospacing="0" w:after="0" w:afterAutospacing="0"/>
        <w:ind w:firstLine="708"/>
        <w:jc w:val="both"/>
        <w:rPr>
          <w:rFonts w:ascii="Arial LatArm" w:hAnsi="Arial LatArm"/>
          <w:color w:val="000000"/>
          <w:sz w:val="20"/>
          <w:szCs w:val="20"/>
          <w:lang w:val="hy-AM"/>
        </w:rPr>
      </w:pP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ա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.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տվյալ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իրավաբանական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անձի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բաժնետոմսերի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տաս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տոկոսից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ավելին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տնօրինող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մասնակից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>.</w:t>
      </w:r>
    </w:p>
    <w:p w14:paraId="6F757548" w14:textId="77777777" w:rsidR="00D5674E" w:rsidRPr="00FE4A6D" w:rsidRDefault="00D5674E" w:rsidP="00EF3662">
      <w:pPr>
        <w:pStyle w:val="af4"/>
        <w:spacing w:before="0" w:beforeAutospacing="0" w:after="0" w:afterAutospacing="0"/>
        <w:ind w:firstLine="708"/>
        <w:jc w:val="both"/>
        <w:rPr>
          <w:rFonts w:ascii="Arial LatArm" w:hAnsi="Arial LatArm"/>
          <w:color w:val="000000"/>
          <w:sz w:val="20"/>
          <w:szCs w:val="20"/>
          <w:lang w:val="hy-AM"/>
        </w:rPr>
      </w:pP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բ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.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Հայաստանի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Հանրապետության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օրենսդրությամբ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չարգելված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այլ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ձևով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իրավաբանական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անձի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որոշումները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կանխորոշելու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հնարավորություն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ունեցող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անձ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>.</w:t>
      </w:r>
    </w:p>
    <w:p w14:paraId="08213F4D" w14:textId="77777777" w:rsidR="00D5674E" w:rsidRPr="00FE4A6D" w:rsidRDefault="00D5674E" w:rsidP="00EF3662">
      <w:pPr>
        <w:pStyle w:val="af4"/>
        <w:spacing w:before="0" w:beforeAutospacing="0" w:after="0" w:afterAutospacing="0"/>
        <w:ind w:firstLine="708"/>
        <w:jc w:val="both"/>
        <w:rPr>
          <w:rFonts w:ascii="Arial LatArm" w:hAnsi="Arial LatArm"/>
          <w:color w:val="000000"/>
          <w:sz w:val="20"/>
          <w:szCs w:val="20"/>
          <w:lang w:val="hy-AM"/>
        </w:rPr>
      </w:pP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գ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.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տվյալ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իրավաբանական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անձի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խորհրդի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նախագահ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,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խորհրդի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նախագահի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տեղակալ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,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խորհրդի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անդամ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,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գործադիր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տնօրեն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,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նրա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տեղակալ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,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գործադիր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մարմնի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գործառույթներ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իրականացնող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կոլեգիալ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մարմնի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նախագահ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,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անդամ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>.</w:t>
      </w:r>
    </w:p>
    <w:p w14:paraId="7E860F10" w14:textId="77777777" w:rsidR="00D5674E" w:rsidRPr="00FE4A6D" w:rsidRDefault="00D5674E" w:rsidP="00EF3662">
      <w:pPr>
        <w:pStyle w:val="af4"/>
        <w:spacing w:before="0" w:beforeAutospacing="0" w:after="0" w:afterAutospacing="0"/>
        <w:ind w:firstLine="708"/>
        <w:jc w:val="both"/>
        <w:rPr>
          <w:rFonts w:ascii="Arial LatArm" w:hAnsi="Arial LatArm"/>
          <w:color w:val="000000"/>
          <w:sz w:val="20"/>
          <w:szCs w:val="20"/>
          <w:lang w:val="hy-AM"/>
        </w:rPr>
      </w:pP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դ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.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իրավաբանական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անձի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այնպիսի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աշխատակից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,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որն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աշխատում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է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գործադիր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տնօրենի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անմիջական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ղեկավարության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ներքո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կամ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իրավաբանական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անձի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կառավարման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մարմինների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կողմից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որոշումների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կայացման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հարցում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որևէ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էական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>.</w:t>
      </w:r>
    </w:p>
    <w:p w14:paraId="77FCCB73" w14:textId="77777777" w:rsidR="00D5674E" w:rsidRPr="00FE4A6D" w:rsidRDefault="00D5674E" w:rsidP="00EF3662">
      <w:pPr>
        <w:pStyle w:val="af4"/>
        <w:spacing w:before="0" w:beforeAutospacing="0" w:after="0" w:afterAutospacing="0"/>
        <w:ind w:firstLine="708"/>
        <w:jc w:val="both"/>
        <w:rPr>
          <w:rFonts w:ascii="Arial LatArm" w:hAnsi="Arial LatArm"/>
          <w:color w:val="000000"/>
          <w:sz w:val="20"/>
          <w:szCs w:val="20"/>
          <w:lang w:val="hy-AM"/>
        </w:rPr>
      </w:pPr>
      <w:r w:rsidRPr="00FE4A6D">
        <w:rPr>
          <w:rFonts w:ascii="Arial LatArm" w:hAnsi="Arial LatArm"/>
          <w:sz w:val="20"/>
          <w:szCs w:val="20"/>
          <w:lang w:val="hy-AM"/>
        </w:rPr>
        <w:t xml:space="preserve">3) </w:t>
      </w:r>
      <w:r w:rsidRPr="00FE4A6D">
        <w:rPr>
          <w:rFonts w:ascii="GHEA Grapalat" w:hAnsi="GHEA Grapalat"/>
          <w:sz w:val="20"/>
          <w:szCs w:val="20"/>
          <w:lang w:val="hy-AM"/>
        </w:rPr>
        <w:t>ֆիզիկական</w:t>
      </w:r>
      <w:r w:rsidRPr="00FE4A6D">
        <w:rPr>
          <w:rFonts w:ascii="Arial LatArm" w:hAnsi="Arial LatArm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sz w:val="20"/>
          <w:szCs w:val="20"/>
          <w:lang w:val="hy-AM"/>
        </w:rPr>
        <w:t>անձի</w:t>
      </w:r>
      <w:r w:rsidRPr="00FE4A6D">
        <w:rPr>
          <w:rFonts w:ascii="Arial LatArm" w:hAnsi="Arial LatArm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sz w:val="20"/>
          <w:szCs w:val="20"/>
          <w:lang w:val="hy-AM"/>
        </w:rPr>
        <w:t>կարգավիճակ</w:t>
      </w:r>
      <w:r w:rsidRPr="00FE4A6D">
        <w:rPr>
          <w:rFonts w:ascii="Arial LatArm" w:hAnsi="Arial LatArm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sz w:val="20"/>
          <w:szCs w:val="20"/>
          <w:lang w:val="hy-AM"/>
        </w:rPr>
        <w:t>չունեցող</w:t>
      </w:r>
      <w:r w:rsidRPr="00FE4A6D">
        <w:rPr>
          <w:rFonts w:ascii="Arial LatArm" w:hAnsi="Arial LatArm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sz w:val="20"/>
          <w:szCs w:val="20"/>
          <w:lang w:val="hy-AM"/>
        </w:rPr>
        <w:t>մասնակիցները</w:t>
      </w:r>
      <w:r w:rsidRPr="00FE4A6D">
        <w:rPr>
          <w:rFonts w:ascii="Arial LatArm" w:hAnsi="Arial LatArm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համարվում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են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փոխկապակցված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,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եթե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` </w:t>
      </w:r>
    </w:p>
    <w:p w14:paraId="3815F7AF" w14:textId="77777777" w:rsidR="00D5674E" w:rsidRPr="00FE4A6D" w:rsidRDefault="00D5674E" w:rsidP="00EF3662">
      <w:pPr>
        <w:pStyle w:val="af4"/>
        <w:spacing w:before="0" w:beforeAutospacing="0" w:after="0" w:afterAutospacing="0"/>
        <w:ind w:firstLine="269"/>
        <w:jc w:val="both"/>
        <w:rPr>
          <w:rFonts w:ascii="Arial LatArm" w:hAnsi="Arial LatArm"/>
          <w:color w:val="000000"/>
          <w:sz w:val="20"/>
          <w:szCs w:val="20"/>
          <w:lang w:val="hy-AM"/>
        </w:rPr>
      </w:pPr>
      <w:r w:rsidRPr="00FE4A6D">
        <w:rPr>
          <w:rFonts w:ascii="Arial LatArm" w:hAnsi="Arial LatArm"/>
          <w:color w:val="000000"/>
          <w:sz w:val="20"/>
          <w:szCs w:val="20"/>
          <w:lang w:val="hy-AM"/>
        </w:rPr>
        <w:tab/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ա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.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տվյալ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անձը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քվեարկելու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իրավունքով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տիրապետում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է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մյուսի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`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ձայնի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իրավունք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տվող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բաժնետոմսերի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(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բաժնեմասերի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,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փայերի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,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այսուհետ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`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բաժնետոմս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)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տաս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ավելի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տոկոսին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,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կամ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իր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ուժով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կամ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տվյալ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անձանց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միջև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կնքված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պայմանագրին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համապատասխան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հնարավորություն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կանխորոշել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մյուսի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որոշումները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>.</w:t>
      </w:r>
    </w:p>
    <w:p w14:paraId="3DCBC69F" w14:textId="77777777" w:rsidR="00D5674E" w:rsidRPr="00FE4A6D" w:rsidRDefault="00D5674E" w:rsidP="00EF3662">
      <w:pPr>
        <w:pStyle w:val="af4"/>
        <w:spacing w:before="0" w:beforeAutospacing="0" w:after="0" w:afterAutospacing="0"/>
        <w:ind w:firstLine="269"/>
        <w:jc w:val="both"/>
        <w:rPr>
          <w:rFonts w:ascii="Arial LatArm" w:hAnsi="Arial LatArm"/>
          <w:color w:val="000000"/>
          <w:sz w:val="20"/>
          <w:szCs w:val="20"/>
          <w:lang w:val="hy-AM"/>
        </w:rPr>
      </w:pPr>
      <w:r w:rsidRPr="00FE4A6D">
        <w:rPr>
          <w:rFonts w:ascii="Arial LatArm" w:hAnsi="Arial LatArm"/>
          <w:color w:val="000000"/>
          <w:sz w:val="20"/>
          <w:szCs w:val="20"/>
          <w:lang w:val="hy-AM"/>
        </w:rPr>
        <w:tab/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բ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.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նրանցից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մեկի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ձայնի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իրավունք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տվող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բաժնետոմսերի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տաս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տոկոսից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ավելիին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տիրապետող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կամ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օրենքով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չարգելված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այլ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ձևով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նրա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որոշումները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կանխորոշելու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հնարավորություն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ունեցող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մասնակիցը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(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բաժնետերը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)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(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կամ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)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մասնակիցները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(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բաժնետերերը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)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կամ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նրանց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ընտանիքի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անդամները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(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եթե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մասնակիցը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ֆիզիկական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անձ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է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)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իրավունք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ունեն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ուղղակի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կամ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անուղղակի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կերպով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տիրապետել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(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այդ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թվում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`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առուվաճառքի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,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հավատարմագրային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կառավարման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,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համատեղ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գործունեության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պայմանագրերի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,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հանձնարարականի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կամ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այլ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գործարքների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հիման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վրա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)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մյուսի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`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ձայնի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իրավունք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տվող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բաժնետոմսերի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տաս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տոկոսից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ավելիին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կամ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ունեն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Հայաստանի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Հանրապետության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օրենսդրությամբ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չարգելված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այլ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ձևով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վերջինիս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որոշումները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կանխորոշելու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հնարավորություն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>.</w:t>
      </w:r>
    </w:p>
    <w:p w14:paraId="4D8F97A1" w14:textId="77777777" w:rsidR="00D5674E" w:rsidRPr="00FE4A6D" w:rsidRDefault="00D5674E" w:rsidP="00EF3662">
      <w:pPr>
        <w:pStyle w:val="af4"/>
        <w:spacing w:before="0" w:beforeAutospacing="0" w:after="0" w:afterAutospacing="0"/>
        <w:ind w:firstLine="708"/>
        <w:jc w:val="both"/>
        <w:rPr>
          <w:rFonts w:ascii="Arial LatArm" w:hAnsi="Arial LatArm"/>
          <w:sz w:val="20"/>
          <w:szCs w:val="20"/>
          <w:lang w:val="hy-AM"/>
        </w:rPr>
      </w:pP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գ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.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նրանցից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մեկի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որևէ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կառավարման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մարմնի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կամ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նման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պարտականություններ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կատարող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այլ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անձանց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,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ինչպես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նաև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նրանց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ընտանիքի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անդամներից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որևէ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մեկը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միաժամանակ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հանդիսանում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է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մյուս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անձի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որևէ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կառավարման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մարմնի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անդամ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կամ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նման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պարտականություններ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կատարող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այլ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անձ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>.</w:t>
      </w:r>
    </w:p>
    <w:p w14:paraId="18B8DB79" w14:textId="77777777" w:rsidR="00D5674E" w:rsidRPr="00FE4A6D" w:rsidRDefault="00D5674E" w:rsidP="00EF3662">
      <w:pPr>
        <w:pStyle w:val="af4"/>
        <w:spacing w:before="0" w:beforeAutospacing="0" w:after="0" w:afterAutospacing="0"/>
        <w:ind w:firstLine="708"/>
        <w:jc w:val="both"/>
        <w:rPr>
          <w:rFonts w:ascii="Arial LatArm" w:hAnsi="Arial LatArm"/>
          <w:color w:val="000000"/>
          <w:sz w:val="20"/>
          <w:szCs w:val="20"/>
          <w:lang w:val="hy-AM"/>
        </w:rPr>
      </w:pP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դ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.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նրանք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գործել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կամ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գործում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են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համաձայնեցված՝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ելնելով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ընդհանուր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տնտեսական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շահերից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>.</w:t>
      </w:r>
    </w:p>
    <w:p w14:paraId="06C87E96" w14:textId="77777777" w:rsidR="00D5674E" w:rsidRPr="00FE4A6D" w:rsidRDefault="00D5674E" w:rsidP="00EF3662">
      <w:pPr>
        <w:ind w:firstLine="284"/>
        <w:jc w:val="both"/>
        <w:rPr>
          <w:rFonts w:ascii="Arial LatArm" w:hAnsi="Arial LatArm"/>
          <w:color w:val="000000"/>
          <w:sz w:val="20"/>
          <w:szCs w:val="20"/>
          <w:lang w:val="hy-AM"/>
        </w:rPr>
      </w:pP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Սույն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կետի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իմաստով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ընտանիքի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անդամ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են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համարվում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հայրը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,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մայրը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,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ամուսինը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,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ամուսնու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ծնողները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,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տատը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,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պապը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,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քույրը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,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եղբայրը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,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երեխաները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, </w:t>
      </w:r>
      <w:r w:rsidR="00E56508" w:rsidRPr="00FE4A6D">
        <w:rPr>
          <w:rFonts w:ascii="GHEA Grapalat" w:hAnsi="GHEA Grapalat"/>
          <w:color w:val="000000"/>
          <w:sz w:val="20"/>
          <w:szCs w:val="20"/>
          <w:lang w:val="hy-AM"/>
        </w:rPr>
        <w:t>թոռները</w:t>
      </w:r>
      <w:r w:rsidR="00E56508"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,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քրոջ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կամ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եղբոր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ամուսինն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ու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երեխաները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>:</w:t>
      </w:r>
    </w:p>
    <w:p w14:paraId="54ACFADC" w14:textId="77777777" w:rsidR="00AE74A0" w:rsidRPr="00FE4A6D" w:rsidRDefault="00096865" w:rsidP="003E093F">
      <w:pPr>
        <w:ind w:firstLine="567"/>
        <w:jc w:val="both"/>
        <w:rPr>
          <w:rFonts w:ascii="Arial LatArm" w:hAnsi="Arial LatArm"/>
          <w:color w:val="000000"/>
          <w:sz w:val="20"/>
          <w:szCs w:val="20"/>
          <w:lang w:val="hy-AM"/>
        </w:rPr>
      </w:pPr>
      <w:r w:rsidRPr="00FE4A6D">
        <w:rPr>
          <w:rFonts w:ascii="Arial LatArm" w:hAnsi="Arial LatArm" w:cs="Arial Armenian"/>
          <w:sz w:val="20"/>
          <w:lang w:val="hy-AM"/>
        </w:rPr>
        <w:t>2.</w:t>
      </w:r>
      <w:r w:rsidR="007968A3" w:rsidRPr="00FE4A6D">
        <w:rPr>
          <w:rFonts w:ascii="Arial LatArm" w:hAnsi="Arial LatArm" w:cs="Arial Armenian"/>
          <w:sz w:val="20"/>
          <w:lang w:val="hy-AM"/>
        </w:rPr>
        <w:t>4</w:t>
      </w:r>
      <w:r w:rsidR="00773485" w:rsidRPr="00FE4A6D">
        <w:rPr>
          <w:rFonts w:ascii="Arial LatArm" w:hAnsi="Arial LatArm" w:cs="Arial Armenia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Մասնակիցը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="003A7A32" w:rsidRPr="00FE4A6D">
        <w:rPr>
          <w:rFonts w:ascii="GHEA Grapalat" w:hAnsi="GHEA Grapalat" w:cs="Arial"/>
          <w:sz w:val="20"/>
          <w:lang w:val="hy-AM"/>
        </w:rPr>
        <w:t>ընտրված</w:t>
      </w:r>
      <w:r w:rsidR="003A7A32" w:rsidRPr="00FE4A6D">
        <w:rPr>
          <w:rFonts w:ascii="Arial LatArm" w:hAnsi="Arial LatArm" w:cs="Arial"/>
          <w:sz w:val="20"/>
          <w:lang w:val="hy-AM"/>
        </w:rPr>
        <w:t xml:space="preserve"> </w:t>
      </w:r>
      <w:r w:rsidR="003A7A32" w:rsidRPr="00FE4A6D">
        <w:rPr>
          <w:rFonts w:ascii="GHEA Grapalat" w:hAnsi="GHEA Grapalat" w:cs="Arial"/>
          <w:sz w:val="20"/>
          <w:lang w:val="hy-AM"/>
        </w:rPr>
        <w:t>մասնակից</w:t>
      </w:r>
      <w:r w:rsidR="003A7A32" w:rsidRPr="00FE4A6D">
        <w:rPr>
          <w:rFonts w:ascii="Arial LatArm" w:hAnsi="Arial LatArm" w:cs="Arial"/>
          <w:sz w:val="20"/>
          <w:lang w:val="hy-AM"/>
        </w:rPr>
        <w:t xml:space="preserve"> </w:t>
      </w:r>
      <w:r w:rsidR="003A7A32" w:rsidRPr="00FE4A6D">
        <w:rPr>
          <w:rFonts w:ascii="GHEA Grapalat" w:hAnsi="GHEA Grapalat" w:cs="Arial"/>
          <w:sz w:val="20"/>
          <w:lang w:val="hy-AM"/>
        </w:rPr>
        <w:t>ճանաչվելու</w:t>
      </w:r>
      <w:r w:rsidR="003A7A32" w:rsidRPr="00FE4A6D">
        <w:rPr>
          <w:rFonts w:ascii="Arial LatArm" w:hAnsi="Arial LatArm" w:cs="Arial"/>
          <w:sz w:val="20"/>
          <w:lang w:val="hy-AM"/>
        </w:rPr>
        <w:t xml:space="preserve"> </w:t>
      </w:r>
      <w:r w:rsidR="003A7A32" w:rsidRPr="00FE4A6D">
        <w:rPr>
          <w:rFonts w:ascii="GHEA Grapalat" w:hAnsi="GHEA Grapalat" w:cs="Arial"/>
          <w:sz w:val="20"/>
          <w:lang w:val="hy-AM"/>
        </w:rPr>
        <w:t>դեպքում</w:t>
      </w:r>
      <w:r w:rsidR="00266B8B" w:rsidRPr="00FE4A6D">
        <w:rPr>
          <w:rFonts w:ascii="Arial LatArm" w:hAnsi="Arial LatArm" w:cs="Arial"/>
          <w:sz w:val="20"/>
          <w:lang w:val="hy-AM"/>
        </w:rPr>
        <w:t xml:space="preserve"> </w:t>
      </w:r>
      <w:r w:rsidR="00266B8B" w:rsidRPr="00FE4A6D">
        <w:rPr>
          <w:rFonts w:ascii="GHEA Grapalat" w:hAnsi="GHEA Grapalat"/>
          <w:color w:val="000000"/>
          <w:sz w:val="20"/>
          <w:szCs w:val="20"/>
          <w:lang w:val="hy-AM"/>
        </w:rPr>
        <w:t>ներկայացնում</w:t>
      </w:r>
      <w:r w:rsidR="00266B8B"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266B8B" w:rsidRPr="00FE4A6D">
        <w:rPr>
          <w:rFonts w:ascii="GHEA Grapalat" w:hAnsi="GHEA Grapalat"/>
          <w:color w:val="000000"/>
          <w:sz w:val="20"/>
          <w:szCs w:val="20"/>
          <w:lang w:val="hy-AM"/>
        </w:rPr>
        <w:t>է</w:t>
      </w:r>
      <w:r w:rsidR="00266B8B"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266B8B" w:rsidRPr="00FE4A6D">
        <w:rPr>
          <w:rFonts w:ascii="GHEA Grapalat" w:hAnsi="GHEA Grapalat"/>
          <w:color w:val="000000"/>
          <w:sz w:val="20"/>
          <w:szCs w:val="20"/>
          <w:lang w:val="hy-AM"/>
        </w:rPr>
        <w:t>որակավորման</w:t>
      </w:r>
      <w:r w:rsidR="00266B8B"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266B8B" w:rsidRPr="00FE4A6D">
        <w:rPr>
          <w:rFonts w:ascii="GHEA Grapalat" w:hAnsi="GHEA Grapalat"/>
          <w:color w:val="000000"/>
          <w:sz w:val="20"/>
          <w:szCs w:val="20"/>
          <w:lang w:val="hy-AM"/>
        </w:rPr>
        <w:t>ապահովում՝</w:t>
      </w:r>
      <w:r w:rsidR="00266B8B"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266B8B" w:rsidRPr="00FE4A6D">
        <w:rPr>
          <w:rFonts w:ascii="GHEA Grapalat" w:hAnsi="GHEA Grapalat"/>
          <w:color w:val="000000"/>
          <w:sz w:val="20"/>
          <w:szCs w:val="20"/>
          <w:lang w:val="hy-AM"/>
        </w:rPr>
        <w:t>սույն</w:t>
      </w:r>
      <w:r w:rsidR="00266B8B"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266B8B" w:rsidRPr="00FE4A6D">
        <w:rPr>
          <w:rFonts w:ascii="GHEA Grapalat" w:hAnsi="GHEA Grapalat"/>
          <w:color w:val="000000"/>
          <w:sz w:val="20"/>
          <w:szCs w:val="20"/>
          <w:lang w:val="hy-AM"/>
        </w:rPr>
        <w:t>հրավերով</w:t>
      </w:r>
      <w:r w:rsidR="00266B8B"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266B8B" w:rsidRPr="00FE4A6D">
        <w:rPr>
          <w:rFonts w:ascii="GHEA Grapalat" w:hAnsi="GHEA Grapalat"/>
          <w:color w:val="000000"/>
          <w:sz w:val="20"/>
          <w:szCs w:val="20"/>
          <w:lang w:val="hy-AM"/>
        </w:rPr>
        <w:t>սահմանված</w:t>
      </w:r>
      <w:r w:rsidR="00266B8B"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266B8B" w:rsidRPr="00FE4A6D">
        <w:rPr>
          <w:rFonts w:ascii="GHEA Grapalat" w:hAnsi="GHEA Grapalat"/>
          <w:color w:val="000000"/>
          <w:sz w:val="20"/>
          <w:szCs w:val="20"/>
          <w:lang w:val="hy-AM"/>
        </w:rPr>
        <w:t>կարգով</w:t>
      </w:r>
      <w:r w:rsidR="00266B8B"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266B8B" w:rsidRPr="00FE4A6D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="00266B8B"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266B8B" w:rsidRPr="00FE4A6D">
        <w:rPr>
          <w:rFonts w:ascii="GHEA Grapalat" w:hAnsi="GHEA Grapalat"/>
          <w:color w:val="000000"/>
          <w:sz w:val="20"/>
          <w:szCs w:val="20"/>
          <w:lang w:val="hy-AM"/>
        </w:rPr>
        <w:t>չափով</w:t>
      </w:r>
      <w:r w:rsidR="00EA4B24"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: </w:t>
      </w:r>
    </w:p>
    <w:p w14:paraId="0B20B6DF" w14:textId="77777777" w:rsidR="003E093F" w:rsidRPr="00FE4A6D" w:rsidRDefault="00EA4B24" w:rsidP="003E093F">
      <w:pPr>
        <w:ind w:firstLine="567"/>
        <w:jc w:val="both"/>
        <w:rPr>
          <w:rFonts w:ascii="Arial LatArm" w:hAnsi="Arial LatArm" w:cs="Arial"/>
          <w:sz w:val="20"/>
          <w:lang w:val="hy-AM"/>
        </w:rPr>
      </w:pP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Որակավորման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ապահովում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չի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ներկայացվում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,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եթե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ընտրված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մասնակիցը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կամ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տվյալ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ընթացակարգի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շրջանակում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վերջինիս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կողմից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`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որպես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պաշտոնական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ներկայացուցիչ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,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մատակարարվող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ապրանքներն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արտադրող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կազմակերությունը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,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հայտերը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բացելու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օրվա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դրությամբ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միջազգային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հեղինակավոր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կազմակերպությունների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(Fitch, Moodys, </w:t>
      </w:r>
      <w:hyperlink r:id="rId8" w:tgtFrame="_blank" w:history="1">
        <w:r w:rsidRPr="00FE4A6D">
          <w:rPr>
            <w:rFonts w:ascii="Arial LatArm" w:hAnsi="Arial LatArm"/>
            <w:color w:val="000000"/>
            <w:sz w:val="20"/>
            <w:szCs w:val="20"/>
            <w:lang w:val="hy-AM"/>
          </w:rPr>
          <w:t>Standard &amp; Poor’s</w:t>
        </w:r>
      </w:hyperlink>
      <w:r w:rsidRPr="00FE4A6D">
        <w:rPr>
          <w:rFonts w:ascii="Arial LatArm" w:hAnsi="Arial LatArm" w:cs="Calibri"/>
          <w:color w:val="000000"/>
          <w:sz w:val="20"/>
          <w:szCs w:val="20"/>
          <w:lang w:val="hy-AM"/>
        </w:rPr>
        <w:t> 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)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կողմից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շնորհված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վարկունակության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վարկանիշ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առնվազն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Հայաստանի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Հանրապետությանը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շնորհված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սուվերեն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վարկանիշի</w:t>
      </w:r>
      <w:r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color w:val="000000"/>
          <w:sz w:val="20"/>
          <w:szCs w:val="20"/>
          <w:lang w:val="hy-AM"/>
        </w:rPr>
        <w:t>չափով</w:t>
      </w:r>
      <w:r w:rsidRPr="00FE4A6D" w:rsidDel="00EA4B24">
        <w:rPr>
          <w:rFonts w:ascii="Arial LatArm" w:hAnsi="Arial LatArm" w:cs="Arial"/>
          <w:sz w:val="20"/>
          <w:lang w:val="hy-AM"/>
        </w:rPr>
        <w:t xml:space="preserve"> </w:t>
      </w:r>
      <w:r w:rsidR="003A7A32" w:rsidRPr="00FE4A6D">
        <w:rPr>
          <w:rFonts w:ascii="Arial LatArm" w:hAnsi="Arial LatArm" w:cs="Arial"/>
          <w:sz w:val="20"/>
          <w:lang w:val="hy-AM"/>
        </w:rPr>
        <w:t xml:space="preserve">: </w:t>
      </w:r>
    </w:p>
    <w:p w14:paraId="0114408A" w14:textId="77777777" w:rsidR="000A6B75" w:rsidRPr="00FE4A6D" w:rsidRDefault="000A6B75" w:rsidP="00EF3662">
      <w:pPr>
        <w:pStyle w:val="norm"/>
        <w:spacing w:line="240" w:lineRule="auto"/>
        <w:ind w:firstLine="540"/>
        <w:rPr>
          <w:rFonts w:ascii="Arial LatArm" w:hAnsi="Arial LatArm" w:cs="Sylfaen"/>
          <w:sz w:val="20"/>
          <w:szCs w:val="24"/>
          <w:lang w:val="af-ZA" w:eastAsia="en-US"/>
        </w:rPr>
      </w:pPr>
      <w:r w:rsidRPr="00FE4A6D">
        <w:rPr>
          <w:rFonts w:ascii="Arial LatArm" w:hAnsi="Arial LatArm" w:cs="Sylfaen"/>
          <w:sz w:val="20"/>
          <w:szCs w:val="24"/>
          <w:lang w:val="hy-AM" w:eastAsia="en-US"/>
        </w:rPr>
        <w:t>2.</w:t>
      </w:r>
      <w:r w:rsidR="006265F4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5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Սույն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ընթացակարգի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շրջանակում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կնքվելիք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պայմանագիրը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կարող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af-ZA" w:eastAsia="en-US"/>
        </w:rPr>
        <w:t>է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իրականացվել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գործակալության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պայմանագիր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կնքելու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միջոցով։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eastAsia="en-US"/>
        </w:rPr>
        <w:t>Գործակալության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eastAsia="en-US"/>
        </w:rPr>
        <w:t>պայմանագրի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eastAsia="en-US"/>
        </w:rPr>
        <w:t>կողմ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eastAsia="en-US"/>
        </w:rPr>
        <w:t>չի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eastAsia="en-US"/>
        </w:rPr>
        <w:t>կարող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eastAsia="en-US"/>
        </w:rPr>
        <w:t>հանդիսանալ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eastAsia="en-US"/>
        </w:rPr>
        <w:t>սույն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eastAsia="en-US"/>
        </w:rPr>
        <w:t>ընթացակարգին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3A7A32" w:rsidRPr="00FE4A6D">
        <w:rPr>
          <w:rFonts w:ascii="Arial LatArm" w:hAnsi="Arial LatArm" w:cs="Sylfaen"/>
          <w:sz w:val="20"/>
          <w:lang w:val="af-ZA"/>
        </w:rPr>
        <w:t>(</w:t>
      </w:r>
      <w:r w:rsidR="003A7A32" w:rsidRPr="00FE4A6D">
        <w:rPr>
          <w:rFonts w:ascii="GHEA Grapalat" w:hAnsi="GHEA Grapalat" w:cs="Sylfaen"/>
          <w:sz w:val="20"/>
        </w:rPr>
        <w:t>միևնույն</w:t>
      </w:r>
      <w:r w:rsidR="003A7A32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3A7A32" w:rsidRPr="00FE4A6D">
        <w:rPr>
          <w:rFonts w:ascii="GHEA Grapalat" w:hAnsi="GHEA Grapalat" w:cs="Sylfaen"/>
          <w:sz w:val="20"/>
        </w:rPr>
        <w:t>չափաբաժնին</w:t>
      </w:r>
      <w:r w:rsidR="003A7A32" w:rsidRPr="00FE4A6D">
        <w:rPr>
          <w:rFonts w:ascii="Arial LatArm" w:hAnsi="Arial LatArm" w:cs="Sylfaen"/>
          <w:sz w:val="20"/>
          <w:lang w:val="af-ZA"/>
        </w:rPr>
        <w:t xml:space="preserve">) </w:t>
      </w:r>
      <w:r w:rsidRPr="00FE4A6D">
        <w:rPr>
          <w:rFonts w:ascii="GHEA Grapalat" w:hAnsi="GHEA Grapalat" w:cs="Sylfaen"/>
          <w:sz w:val="20"/>
          <w:szCs w:val="24"/>
          <w:lang w:eastAsia="en-US"/>
        </w:rPr>
        <w:t>մասնակցելու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eastAsia="en-US"/>
        </w:rPr>
        <w:t>նպատակով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eastAsia="en-US"/>
        </w:rPr>
        <w:t>հայտ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eastAsia="en-US"/>
        </w:rPr>
        <w:t>ներկայացրած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eastAsia="en-US"/>
        </w:rPr>
        <w:t>մասնակիցը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: </w:t>
      </w:r>
    </w:p>
    <w:p w14:paraId="00FC921A" w14:textId="77777777" w:rsidR="000A6B75" w:rsidRPr="00FE4A6D" w:rsidRDefault="000A6B75" w:rsidP="00EF3662">
      <w:pPr>
        <w:pStyle w:val="23"/>
        <w:spacing w:line="240" w:lineRule="auto"/>
        <w:rPr>
          <w:rFonts w:ascii="Arial LatArm" w:hAnsi="Arial LatArm" w:cs="Sylfaen"/>
          <w:szCs w:val="24"/>
        </w:rPr>
      </w:pPr>
      <w:r w:rsidRPr="00FE4A6D">
        <w:rPr>
          <w:rFonts w:ascii="Arial LatArm" w:hAnsi="Arial LatArm" w:cs="Sylfaen"/>
          <w:szCs w:val="24"/>
        </w:rPr>
        <w:t xml:space="preserve"> 2</w:t>
      </w:r>
      <w:r w:rsidRPr="00FE4A6D">
        <w:rPr>
          <w:rFonts w:ascii="Arial LatArm" w:hAnsi="Arial LatArm" w:cs="Sylfaen"/>
          <w:szCs w:val="24"/>
          <w:lang w:val="hy-AM"/>
        </w:rPr>
        <w:t>.</w:t>
      </w:r>
      <w:r w:rsidR="006265F4" w:rsidRPr="00FE4A6D">
        <w:rPr>
          <w:rFonts w:ascii="Arial LatArm" w:hAnsi="Arial LatArm" w:cs="Sylfaen"/>
          <w:szCs w:val="24"/>
        </w:rPr>
        <w:t xml:space="preserve">6 </w:t>
      </w:r>
      <w:r w:rsidRPr="00FE4A6D">
        <w:rPr>
          <w:rFonts w:ascii="GHEA Grapalat" w:hAnsi="GHEA Grapalat" w:cs="Sylfaen"/>
          <w:szCs w:val="24"/>
          <w:lang w:val="ru-RU"/>
        </w:rPr>
        <w:t>Մասնակիցները</w:t>
      </w:r>
      <w:r w:rsidRPr="00FE4A6D">
        <w:rPr>
          <w:rFonts w:ascii="Arial LatArm" w:hAnsi="Arial LatArm" w:cs="Sylfaen"/>
          <w:szCs w:val="24"/>
        </w:rPr>
        <w:t xml:space="preserve"> </w:t>
      </w:r>
      <w:r w:rsidRPr="00FE4A6D">
        <w:rPr>
          <w:rFonts w:ascii="GHEA Grapalat" w:hAnsi="GHEA Grapalat" w:cs="Sylfaen"/>
          <w:szCs w:val="24"/>
          <w:lang w:val="ru-RU"/>
        </w:rPr>
        <w:t>կարող</w:t>
      </w:r>
      <w:r w:rsidRPr="00FE4A6D">
        <w:rPr>
          <w:rFonts w:ascii="Arial LatArm" w:hAnsi="Arial LatArm" w:cs="Sylfaen"/>
          <w:szCs w:val="24"/>
        </w:rPr>
        <w:t xml:space="preserve"> </w:t>
      </w:r>
      <w:r w:rsidRPr="00FE4A6D">
        <w:rPr>
          <w:rFonts w:ascii="GHEA Grapalat" w:hAnsi="GHEA Grapalat" w:cs="Sylfaen"/>
          <w:szCs w:val="24"/>
          <w:lang w:val="ru-RU"/>
        </w:rPr>
        <w:t>են</w:t>
      </w:r>
      <w:r w:rsidRPr="00FE4A6D">
        <w:rPr>
          <w:rFonts w:ascii="Arial LatArm" w:hAnsi="Arial LatArm" w:cs="Sylfaen"/>
          <w:szCs w:val="24"/>
        </w:rPr>
        <w:t xml:space="preserve"> </w:t>
      </w:r>
      <w:r w:rsidRPr="00FE4A6D">
        <w:rPr>
          <w:rFonts w:ascii="GHEA Grapalat" w:hAnsi="GHEA Grapalat" w:cs="Sylfaen"/>
          <w:szCs w:val="24"/>
          <w:lang w:val="ru-RU"/>
        </w:rPr>
        <w:t>սույն</w:t>
      </w:r>
      <w:r w:rsidRPr="00FE4A6D">
        <w:rPr>
          <w:rFonts w:ascii="Arial LatArm" w:hAnsi="Arial LatArm" w:cs="Sylfaen"/>
          <w:szCs w:val="24"/>
        </w:rPr>
        <w:t xml:space="preserve"> </w:t>
      </w:r>
      <w:r w:rsidRPr="00FE4A6D">
        <w:rPr>
          <w:rFonts w:ascii="GHEA Grapalat" w:hAnsi="GHEA Grapalat" w:cs="Sylfaen"/>
          <w:szCs w:val="24"/>
          <w:lang w:val="ru-RU"/>
        </w:rPr>
        <w:t>ընթացակարգին</w:t>
      </w:r>
      <w:r w:rsidRPr="00FE4A6D">
        <w:rPr>
          <w:rFonts w:ascii="Arial LatArm" w:hAnsi="Arial LatArm" w:cs="Sylfaen"/>
          <w:szCs w:val="24"/>
        </w:rPr>
        <w:t xml:space="preserve"> </w:t>
      </w:r>
      <w:r w:rsidRPr="00FE4A6D">
        <w:rPr>
          <w:rFonts w:ascii="GHEA Grapalat" w:hAnsi="GHEA Grapalat" w:cs="Sylfaen"/>
          <w:szCs w:val="24"/>
          <w:lang w:val="ru-RU"/>
        </w:rPr>
        <w:t>մասնակցել</w:t>
      </w:r>
      <w:r w:rsidRPr="00FE4A6D">
        <w:rPr>
          <w:rFonts w:ascii="Arial LatArm" w:hAnsi="Arial LatArm" w:cs="Sylfaen"/>
          <w:szCs w:val="24"/>
        </w:rPr>
        <w:t xml:space="preserve"> </w:t>
      </w:r>
      <w:r w:rsidRPr="00FE4A6D">
        <w:rPr>
          <w:rFonts w:ascii="GHEA Grapalat" w:hAnsi="GHEA Grapalat" w:cs="Sylfaen"/>
          <w:szCs w:val="24"/>
          <w:lang w:val="ru-RU"/>
        </w:rPr>
        <w:t>համատեղ</w:t>
      </w:r>
      <w:r w:rsidRPr="00FE4A6D">
        <w:rPr>
          <w:rFonts w:ascii="Arial LatArm" w:hAnsi="Arial LatArm" w:cs="Sylfaen"/>
          <w:szCs w:val="24"/>
        </w:rPr>
        <w:t xml:space="preserve"> </w:t>
      </w:r>
      <w:r w:rsidRPr="00FE4A6D">
        <w:rPr>
          <w:rFonts w:ascii="GHEA Grapalat" w:hAnsi="GHEA Grapalat" w:cs="Sylfaen"/>
          <w:szCs w:val="24"/>
          <w:lang w:val="ru-RU"/>
        </w:rPr>
        <w:t>գործունեության</w:t>
      </w:r>
      <w:r w:rsidRPr="00FE4A6D">
        <w:rPr>
          <w:rFonts w:ascii="Arial LatArm" w:hAnsi="Arial LatArm" w:cs="Sylfaen"/>
          <w:szCs w:val="24"/>
        </w:rPr>
        <w:t xml:space="preserve"> </w:t>
      </w:r>
      <w:r w:rsidRPr="00FE4A6D">
        <w:rPr>
          <w:rFonts w:ascii="GHEA Grapalat" w:hAnsi="GHEA Grapalat" w:cs="Sylfaen"/>
          <w:szCs w:val="24"/>
          <w:lang w:val="ru-RU"/>
        </w:rPr>
        <w:t>կարգով</w:t>
      </w:r>
      <w:r w:rsidRPr="00FE4A6D">
        <w:rPr>
          <w:rFonts w:ascii="Arial LatArm" w:hAnsi="Arial LatArm" w:cs="Sylfaen"/>
          <w:szCs w:val="24"/>
        </w:rPr>
        <w:t xml:space="preserve"> (</w:t>
      </w:r>
      <w:r w:rsidRPr="00FE4A6D">
        <w:rPr>
          <w:rFonts w:ascii="GHEA Grapalat" w:hAnsi="GHEA Grapalat" w:cs="Sylfaen"/>
          <w:szCs w:val="24"/>
          <w:lang w:val="ru-RU"/>
        </w:rPr>
        <w:t>կոնսորցիումով</w:t>
      </w:r>
      <w:r w:rsidRPr="00FE4A6D">
        <w:rPr>
          <w:rFonts w:ascii="Arial LatArm" w:hAnsi="Arial LatArm" w:cs="Sylfaen"/>
          <w:szCs w:val="24"/>
        </w:rPr>
        <w:t>)</w:t>
      </w:r>
      <w:r w:rsidRPr="00FE4A6D">
        <w:rPr>
          <w:rFonts w:ascii="GHEA Grapalat" w:hAnsi="GHEA Grapalat" w:cs="Sylfaen"/>
          <w:szCs w:val="24"/>
          <w:lang w:val="ru-RU"/>
        </w:rPr>
        <w:t>։</w:t>
      </w:r>
      <w:r w:rsidRPr="00FE4A6D">
        <w:rPr>
          <w:rFonts w:ascii="Arial LatArm" w:hAnsi="Arial LatArm" w:cs="Sylfaen"/>
          <w:szCs w:val="24"/>
        </w:rPr>
        <w:t xml:space="preserve"> </w:t>
      </w:r>
      <w:r w:rsidRPr="00FE4A6D">
        <w:rPr>
          <w:rFonts w:ascii="GHEA Grapalat" w:hAnsi="GHEA Grapalat" w:cs="Sylfaen"/>
          <w:szCs w:val="24"/>
          <w:lang w:val="ru-RU"/>
        </w:rPr>
        <w:t>Նման</w:t>
      </w:r>
      <w:r w:rsidRPr="00FE4A6D">
        <w:rPr>
          <w:rFonts w:ascii="Arial LatArm" w:hAnsi="Arial LatArm" w:cs="Sylfaen"/>
          <w:szCs w:val="24"/>
        </w:rPr>
        <w:t xml:space="preserve"> </w:t>
      </w:r>
      <w:r w:rsidRPr="00FE4A6D">
        <w:rPr>
          <w:rFonts w:ascii="GHEA Grapalat" w:hAnsi="GHEA Grapalat" w:cs="Sylfaen"/>
          <w:szCs w:val="24"/>
          <w:lang w:val="ru-RU"/>
        </w:rPr>
        <w:t>դեպքում</w:t>
      </w:r>
      <w:r w:rsidRPr="00FE4A6D">
        <w:rPr>
          <w:rFonts w:ascii="Arial LatArm" w:hAnsi="Arial LatArm" w:cs="Sylfaen"/>
          <w:szCs w:val="24"/>
        </w:rPr>
        <w:t>`</w:t>
      </w:r>
    </w:p>
    <w:p w14:paraId="747DAA1D" w14:textId="77777777" w:rsidR="000A6B75" w:rsidRPr="00FE4A6D" w:rsidRDefault="006265F4" w:rsidP="00EF3662">
      <w:pPr>
        <w:pStyle w:val="23"/>
        <w:spacing w:line="240" w:lineRule="auto"/>
        <w:rPr>
          <w:rFonts w:ascii="Arial LatArm" w:hAnsi="Arial LatArm" w:cs="Sylfaen"/>
          <w:szCs w:val="24"/>
        </w:rPr>
      </w:pPr>
      <w:r w:rsidRPr="00FE4A6D">
        <w:rPr>
          <w:rFonts w:ascii="Arial LatArm" w:hAnsi="Arial LatArm" w:cs="Sylfaen"/>
          <w:szCs w:val="24"/>
        </w:rPr>
        <w:t>1</w:t>
      </w:r>
      <w:r w:rsidR="000A6B75" w:rsidRPr="00FE4A6D">
        <w:rPr>
          <w:rFonts w:ascii="Arial LatArm" w:hAnsi="Arial LatArm" w:cs="Sylfaen"/>
          <w:szCs w:val="24"/>
        </w:rPr>
        <w:t xml:space="preserve">) </w:t>
      </w:r>
      <w:r w:rsidR="000A6B75" w:rsidRPr="00FE4A6D">
        <w:rPr>
          <w:rFonts w:ascii="GHEA Grapalat" w:hAnsi="GHEA Grapalat" w:cs="Sylfaen"/>
          <w:szCs w:val="24"/>
          <w:lang w:val="ru-RU"/>
        </w:rPr>
        <w:t>համատեղ</w:t>
      </w:r>
      <w:r w:rsidR="000A6B75" w:rsidRPr="00FE4A6D">
        <w:rPr>
          <w:rFonts w:ascii="Arial LatArm" w:hAnsi="Arial LatArm" w:cs="Sylfaen"/>
          <w:szCs w:val="24"/>
        </w:rPr>
        <w:t xml:space="preserve"> </w:t>
      </w:r>
      <w:r w:rsidR="000A6B75" w:rsidRPr="00FE4A6D">
        <w:rPr>
          <w:rFonts w:ascii="GHEA Grapalat" w:hAnsi="GHEA Grapalat" w:cs="Sylfaen"/>
          <w:szCs w:val="24"/>
          <w:lang w:val="ru-RU"/>
        </w:rPr>
        <w:t>գործունեության</w:t>
      </w:r>
      <w:r w:rsidR="000A6B75" w:rsidRPr="00FE4A6D">
        <w:rPr>
          <w:rFonts w:ascii="Arial LatArm" w:hAnsi="Arial LatArm" w:cs="Sylfaen"/>
          <w:szCs w:val="24"/>
        </w:rPr>
        <w:t xml:space="preserve"> </w:t>
      </w:r>
      <w:r w:rsidR="000A6B75" w:rsidRPr="00FE4A6D">
        <w:rPr>
          <w:rFonts w:ascii="GHEA Grapalat" w:hAnsi="GHEA Grapalat" w:cs="Sylfaen"/>
          <w:szCs w:val="24"/>
          <w:lang w:val="ru-RU"/>
        </w:rPr>
        <w:t>պայմանագրի</w:t>
      </w:r>
      <w:r w:rsidR="000A6B75" w:rsidRPr="00FE4A6D">
        <w:rPr>
          <w:rFonts w:ascii="Arial LatArm" w:hAnsi="Arial LatArm" w:cs="Sylfaen"/>
          <w:szCs w:val="24"/>
        </w:rPr>
        <w:t xml:space="preserve"> </w:t>
      </w:r>
      <w:r w:rsidR="000A6B75" w:rsidRPr="00FE4A6D">
        <w:rPr>
          <w:rFonts w:ascii="GHEA Grapalat" w:hAnsi="GHEA Grapalat" w:cs="Sylfaen"/>
          <w:szCs w:val="24"/>
          <w:lang w:val="ru-RU"/>
        </w:rPr>
        <w:t>կողմերից</w:t>
      </w:r>
      <w:r w:rsidR="000A6B75" w:rsidRPr="00FE4A6D">
        <w:rPr>
          <w:rFonts w:ascii="Arial LatArm" w:hAnsi="Arial LatArm" w:cs="Sylfaen"/>
          <w:szCs w:val="24"/>
        </w:rPr>
        <w:t xml:space="preserve"> </w:t>
      </w:r>
      <w:r w:rsidR="000A6B75" w:rsidRPr="00FE4A6D">
        <w:rPr>
          <w:rFonts w:ascii="GHEA Grapalat" w:hAnsi="GHEA Grapalat" w:cs="Sylfaen"/>
          <w:szCs w:val="24"/>
          <w:lang w:val="ru-RU"/>
        </w:rPr>
        <w:t>որևէ</w:t>
      </w:r>
      <w:r w:rsidR="000A6B75" w:rsidRPr="00FE4A6D">
        <w:rPr>
          <w:rFonts w:ascii="Arial LatArm" w:hAnsi="Arial LatArm" w:cs="Sylfaen"/>
          <w:szCs w:val="24"/>
        </w:rPr>
        <w:t xml:space="preserve"> </w:t>
      </w:r>
      <w:r w:rsidR="000A6B75" w:rsidRPr="00FE4A6D">
        <w:rPr>
          <w:rFonts w:ascii="GHEA Grapalat" w:hAnsi="GHEA Grapalat" w:cs="Sylfaen"/>
          <w:szCs w:val="24"/>
          <w:lang w:val="ru-RU"/>
        </w:rPr>
        <w:t>մեկը</w:t>
      </w:r>
      <w:r w:rsidR="000A6B75" w:rsidRPr="00FE4A6D">
        <w:rPr>
          <w:rFonts w:ascii="Arial LatArm" w:hAnsi="Arial LatArm" w:cs="Sylfaen"/>
          <w:szCs w:val="24"/>
        </w:rPr>
        <w:t xml:space="preserve"> </w:t>
      </w:r>
      <w:r w:rsidR="000A6B75" w:rsidRPr="00FE4A6D">
        <w:rPr>
          <w:rFonts w:ascii="GHEA Grapalat" w:hAnsi="GHEA Grapalat" w:cs="Sylfaen"/>
          <w:szCs w:val="24"/>
          <w:lang w:val="ru-RU"/>
        </w:rPr>
        <w:t>չի</w:t>
      </w:r>
      <w:r w:rsidR="000A6B75" w:rsidRPr="00FE4A6D">
        <w:rPr>
          <w:rFonts w:ascii="Arial LatArm" w:hAnsi="Arial LatArm" w:cs="Sylfaen"/>
          <w:szCs w:val="24"/>
        </w:rPr>
        <w:t xml:space="preserve"> </w:t>
      </w:r>
      <w:r w:rsidR="000A6B75" w:rsidRPr="00FE4A6D">
        <w:rPr>
          <w:rFonts w:ascii="GHEA Grapalat" w:hAnsi="GHEA Grapalat" w:cs="Sylfaen"/>
          <w:szCs w:val="24"/>
          <w:lang w:val="ru-RU"/>
        </w:rPr>
        <w:t>կարող</w:t>
      </w:r>
      <w:r w:rsidR="000A6B75" w:rsidRPr="00FE4A6D">
        <w:rPr>
          <w:rFonts w:ascii="Arial LatArm" w:hAnsi="Arial LatArm" w:cs="Sylfaen"/>
          <w:szCs w:val="24"/>
        </w:rPr>
        <w:t xml:space="preserve"> </w:t>
      </w:r>
      <w:r w:rsidR="000A6B75" w:rsidRPr="00FE4A6D">
        <w:rPr>
          <w:rFonts w:ascii="GHEA Grapalat" w:hAnsi="GHEA Grapalat" w:cs="Sylfaen"/>
          <w:szCs w:val="24"/>
          <w:lang w:val="ru-RU"/>
        </w:rPr>
        <w:t>նույն</w:t>
      </w:r>
      <w:r w:rsidR="000A6B75" w:rsidRPr="00FE4A6D">
        <w:rPr>
          <w:rFonts w:ascii="Arial LatArm" w:hAnsi="Arial LatArm" w:cs="Sylfaen"/>
          <w:szCs w:val="24"/>
        </w:rPr>
        <w:t xml:space="preserve"> </w:t>
      </w:r>
      <w:r w:rsidR="000A6B75" w:rsidRPr="00FE4A6D">
        <w:rPr>
          <w:rFonts w:ascii="GHEA Grapalat" w:hAnsi="GHEA Grapalat" w:cs="Sylfaen"/>
          <w:szCs w:val="24"/>
          <w:lang w:val="ru-RU"/>
        </w:rPr>
        <w:t>ընթացակարգին</w:t>
      </w:r>
      <w:r w:rsidR="000A6B75" w:rsidRPr="00FE4A6D">
        <w:rPr>
          <w:rFonts w:ascii="Arial LatArm" w:hAnsi="Arial LatArm" w:cs="Sylfaen"/>
          <w:szCs w:val="24"/>
        </w:rPr>
        <w:t xml:space="preserve"> </w:t>
      </w:r>
      <w:r w:rsidR="003A7A32" w:rsidRPr="00FE4A6D">
        <w:rPr>
          <w:rFonts w:ascii="Arial LatArm" w:hAnsi="Arial LatArm" w:cs="Sylfaen"/>
        </w:rPr>
        <w:t>(</w:t>
      </w:r>
      <w:r w:rsidR="003A7A32" w:rsidRPr="00FE4A6D">
        <w:rPr>
          <w:rFonts w:ascii="GHEA Grapalat" w:hAnsi="GHEA Grapalat" w:cs="Sylfaen"/>
          <w:lang w:val="en-US"/>
        </w:rPr>
        <w:t>միևնույն</w:t>
      </w:r>
      <w:r w:rsidR="003A7A32" w:rsidRPr="00FE4A6D">
        <w:rPr>
          <w:rFonts w:ascii="Arial LatArm" w:hAnsi="Arial LatArm" w:cs="Sylfaen"/>
        </w:rPr>
        <w:t xml:space="preserve"> </w:t>
      </w:r>
      <w:r w:rsidR="003A7A32" w:rsidRPr="00FE4A6D">
        <w:rPr>
          <w:rFonts w:ascii="GHEA Grapalat" w:hAnsi="GHEA Grapalat" w:cs="Sylfaen"/>
          <w:lang w:val="en-US"/>
        </w:rPr>
        <w:t>չափաբաժնին</w:t>
      </w:r>
      <w:r w:rsidR="003A7A32" w:rsidRPr="00FE4A6D">
        <w:rPr>
          <w:rFonts w:ascii="Arial LatArm" w:hAnsi="Arial LatArm" w:cs="Sylfaen"/>
        </w:rPr>
        <w:t xml:space="preserve">) </w:t>
      </w:r>
      <w:r w:rsidR="000A6B75" w:rsidRPr="00FE4A6D">
        <w:rPr>
          <w:rFonts w:ascii="GHEA Grapalat" w:hAnsi="GHEA Grapalat" w:cs="Sylfaen"/>
          <w:szCs w:val="24"/>
          <w:lang w:val="ru-RU"/>
        </w:rPr>
        <w:t>ներկայացնել</w:t>
      </w:r>
      <w:r w:rsidR="000A6B75" w:rsidRPr="00FE4A6D">
        <w:rPr>
          <w:rFonts w:ascii="Arial LatArm" w:hAnsi="Arial LatArm" w:cs="Sylfaen"/>
          <w:szCs w:val="24"/>
        </w:rPr>
        <w:t xml:space="preserve"> </w:t>
      </w:r>
      <w:r w:rsidR="000A6B75" w:rsidRPr="00FE4A6D">
        <w:rPr>
          <w:rFonts w:ascii="GHEA Grapalat" w:hAnsi="GHEA Grapalat" w:cs="Sylfaen"/>
          <w:szCs w:val="24"/>
          <w:lang w:val="ru-RU"/>
        </w:rPr>
        <w:t>առանձին</w:t>
      </w:r>
      <w:r w:rsidR="000A6B75" w:rsidRPr="00FE4A6D">
        <w:rPr>
          <w:rFonts w:ascii="Arial LatArm" w:hAnsi="Arial LatArm" w:cs="Sylfaen"/>
          <w:szCs w:val="24"/>
        </w:rPr>
        <w:t xml:space="preserve"> </w:t>
      </w:r>
      <w:r w:rsidR="000A6B75" w:rsidRPr="00FE4A6D">
        <w:rPr>
          <w:rFonts w:ascii="GHEA Grapalat" w:hAnsi="GHEA Grapalat" w:cs="Sylfaen"/>
          <w:szCs w:val="24"/>
          <w:lang w:val="ru-RU"/>
        </w:rPr>
        <w:t>հայտ</w:t>
      </w:r>
      <w:r w:rsidR="000A6B75" w:rsidRPr="00FE4A6D">
        <w:rPr>
          <w:rFonts w:ascii="Arial LatArm" w:hAnsi="Arial LatArm" w:cs="Sylfaen"/>
          <w:szCs w:val="24"/>
        </w:rPr>
        <w:t xml:space="preserve">: </w:t>
      </w:r>
      <w:r w:rsidR="000A6B75" w:rsidRPr="00FE4A6D">
        <w:rPr>
          <w:rFonts w:ascii="GHEA Grapalat" w:hAnsi="GHEA Grapalat" w:cs="Sylfaen"/>
          <w:szCs w:val="24"/>
          <w:lang w:val="ru-RU"/>
        </w:rPr>
        <w:t>Սույն</w:t>
      </w:r>
      <w:r w:rsidR="000A6B75" w:rsidRPr="00FE4A6D">
        <w:rPr>
          <w:rFonts w:ascii="Arial LatArm" w:hAnsi="Arial LatArm" w:cs="Sylfaen"/>
          <w:szCs w:val="24"/>
        </w:rPr>
        <w:t xml:space="preserve"> </w:t>
      </w:r>
      <w:r w:rsidR="000A6B75" w:rsidRPr="00FE4A6D">
        <w:rPr>
          <w:rFonts w:ascii="GHEA Grapalat" w:hAnsi="GHEA Grapalat" w:cs="Sylfaen"/>
          <w:szCs w:val="24"/>
          <w:lang w:val="ru-RU"/>
        </w:rPr>
        <w:t>պարբերության</w:t>
      </w:r>
      <w:r w:rsidR="000A6B75" w:rsidRPr="00FE4A6D">
        <w:rPr>
          <w:rFonts w:ascii="Arial LatArm" w:hAnsi="Arial LatArm" w:cs="Sylfaen"/>
          <w:szCs w:val="24"/>
        </w:rPr>
        <w:t xml:space="preserve"> </w:t>
      </w:r>
      <w:r w:rsidR="000A6B75" w:rsidRPr="00FE4A6D">
        <w:rPr>
          <w:rFonts w:ascii="GHEA Grapalat" w:hAnsi="GHEA Grapalat" w:cs="Sylfaen"/>
          <w:szCs w:val="24"/>
          <w:lang w:val="ru-RU"/>
        </w:rPr>
        <w:t>պահանջի</w:t>
      </w:r>
      <w:r w:rsidR="000A6B75" w:rsidRPr="00FE4A6D">
        <w:rPr>
          <w:rFonts w:ascii="Arial LatArm" w:hAnsi="Arial LatArm" w:cs="Sylfaen"/>
          <w:szCs w:val="24"/>
        </w:rPr>
        <w:t xml:space="preserve"> </w:t>
      </w:r>
      <w:r w:rsidR="000A6B75" w:rsidRPr="00FE4A6D">
        <w:rPr>
          <w:rFonts w:ascii="GHEA Grapalat" w:hAnsi="GHEA Grapalat" w:cs="Sylfaen"/>
          <w:szCs w:val="24"/>
          <w:lang w:val="ru-RU"/>
        </w:rPr>
        <w:t>չպահպանման</w:t>
      </w:r>
      <w:r w:rsidR="000A6B75" w:rsidRPr="00FE4A6D">
        <w:rPr>
          <w:rFonts w:ascii="Arial LatArm" w:hAnsi="Arial LatArm" w:cs="Sylfaen"/>
          <w:szCs w:val="24"/>
        </w:rPr>
        <w:t xml:space="preserve"> </w:t>
      </w:r>
      <w:r w:rsidR="000A6B75" w:rsidRPr="00FE4A6D">
        <w:rPr>
          <w:rFonts w:ascii="GHEA Grapalat" w:hAnsi="GHEA Grapalat" w:cs="Sylfaen"/>
          <w:szCs w:val="24"/>
          <w:lang w:val="ru-RU"/>
        </w:rPr>
        <w:t>դեպքում</w:t>
      </w:r>
      <w:r w:rsidR="000A6B75" w:rsidRPr="00FE4A6D">
        <w:rPr>
          <w:rFonts w:ascii="Arial LatArm" w:hAnsi="Arial LatArm" w:cs="Sylfaen"/>
          <w:szCs w:val="24"/>
        </w:rPr>
        <w:t xml:space="preserve">` </w:t>
      </w:r>
      <w:r w:rsidR="000A6B75" w:rsidRPr="00FE4A6D">
        <w:rPr>
          <w:rFonts w:ascii="GHEA Grapalat" w:hAnsi="GHEA Grapalat" w:cs="Sylfaen"/>
          <w:szCs w:val="24"/>
          <w:lang w:val="ru-RU"/>
        </w:rPr>
        <w:t>հայտերի</w:t>
      </w:r>
      <w:r w:rsidR="000A6B75" w:rsidRPr="00FE4A6D">
        <w:rPr>
          <w:rFonts w:ascii="Arial LatArm" w:hAnsi="Arial LatArm" w:cs="Sylfaen"/>
          <w:szCs w:val="24"/>
        </w:rPr>
        <w:t xml:space="preserve"> </w:t>
      </w:r>
      <w:r w:rsidR="000A6B75" w:rsidRPr="00FE4A6D">
        <w:rPr>
          <w:rFonts w:ascii="GHEA Grapalat" w:hAnsi="GHEA Grapalat" w:cs="Sylfaen"/>
          <w:szCs w:val="24"/>
          <w:lang w:val="ru-RU"/>
        </w:rPr>
        <w:t>բացման</w:t>
      </w:r>
      <w:r w:rsidR="000A6B75" w:rsidRPr="00FE4A6D">
        <w:rPr>
          <w:rFonts w:ascii="Arial LatArm" w:hAnsi="Arial LatArm" w:cs="Sylfaen"/>
          <w:szCs w:val="24"/>
        </w:rPr>
        <w:t xml:space="preserve"> </w:t>
      </w:r>
      <w:r w:rsidR="000A6B75" w:rsidRPr="00FE4A6D">
        <w:rPr>
          <w:rFonts w:ascii="GHEA Grapalat" w:hAnsi="GHEA Grapalat" w:cs="Sylfaen"/>
          <w:szCs w:val="24"/>
          <w:lang w:val="ru-RU"/>
        </w:rPr>
        <w:t>նիստում</w:t>
      </w:r>
      <w:r w:rsidR="000A6B75" w:rsidRPr="00FE4A6D">
        <w:rPr>
          <w:rFonts w:ascii="Arial LatArm" w:hAnsi="Arial LatArm" w:cs="Sylfaen"/>
          <w:szCs w:val="24"/>
        </w:rPr>
        <w:t xml:space="preserve"> </w:t>
      </w:r>
      <w:r w:rsidR="000A6B75" w:rsidRPr="00FE4A6D">
        <w:rPr>
          <w:rFonts w:ascii="GHEA Grapalat" w:hAnsi="GHEA Grapalat" w:cs="Sylfaen"/>
          <w:szCs w:val="24"/>
          <w:lang w:val="ru-RU"/>
        </w:rPr>
        <w:t>մերժվում</w:t>
      </w:r>
      <w:r w:rsidR="000A6B75" w:rsidRPr="00FE4A6D">
        <w:rPr>
          <w:rFonts w:ascii="Arial LatArm" w:hAnsi="Arial LatArm" w:cs="Sylfaen"/>
          <w:szCs w:val="24"/>
        </w:rPr>
        <w:t xml:space="preserve"> </w:t>
      </w:r>
      <w:r w:rsidR="000A6B75" w:rsidRPr="00FE4A6D">
        <w:rPr>
          <w:rFonts w:ascii="GHEA Grapalat" w:hAnsi="GHEA Grapalat" w:cs="Sylfaen"/>
          <w:szCs w:val="24"/>
          <w:lang w:val="ru-RU"/>
        </w:rPr>
        <w:t>են</w:t>
      </w:r>
      <w:r w:rsidR="000A6B75" w:rsidRPr="00FE4A6D">
        <w:rPr>
          <w:rFonts w:ascii="Arial LatArm" w:hAnsi="Arial LatArm" w:cs="Sylfaen"/>
          <w:szCs w:val="24"/>
        </w:rPr>
        <w:t xml:space="preserve"> </w:t>
      </w:r>
      <w:r w:rsidR="000A6B75" w:rsidRPr="00FE4A6D">
        <w:rPr>
          <w:rFonts w:ascii="GHEA Grapalat" w:hAnsi="GHEA Grapalat" w:cs="Sylfaen"/>
          <w:szCs w:val="24"/>
          <w:lang w:val="ru-RU"/>
        </w:rPr>
        <w:t>ինչպես</w:t>
      </w:r>
      <w:r w:rsidR="000A6B75" w:rsidRPr="00FE4A6D">
        <w:rPr>
          <w:rFonts w:ascii="Arial LatArm" w:hAnsi="Arial LatArm" w:cs="Sylfaen"/>
          <w:szCs w:val="24"/>
        </w:rPr>
        <w:t xml:space="preserve"> </w:t>
      </w:r>
      <w:r w:rsidR="000A6B75" w:rsidRPr="00FE4A6D">
        <w:rPr>
          <w:rFonts w:ascii="GHEA Grapalat" w:hAnsi="GHEA Grapalat" w:cs="Sylfaen"/>
          <w:szCs w:val="24"/>
          <w:lang w:val="ru-RU"/>
        </w:rPr>
        <w:t>համատեղ</w:t>
      </w:r>
      <w:r w:rsidR="000A6B75" w:rsidRPr="00FE4A6D">
        <w:rPr>
          <w:rFonts w:ascii="Arial LatArm" w:hAnsi="Arial LatArm" w:cs="Sylfaen"/>
          <w:szCs w:val="24"/>
        </w:rPr>
        <w:t xml:space="preserve"> </w:t>
      </w:r>
      <w:r w:rsidR="000A6B75" w:rsidRPr="00FE4A6D">
        <w:rPr>
          <w:rFonts w:ascii="GHEA Grapalat" w:hAnsi="GHEA Grapalat" w:cs="Sylfaen"/>
          <w:szCs w:val="24"/>
          <w:lang w:val="ru-RU"/>
        </w:rPr>
        <w:t>գործունեության</w:t>
      </w:r>
      <w:r w:rsidR="000A6B75" w:rsidRPr="00FE4A6D">
        <w:rPr>
          <w:rFonts w:ascii="Arial LatArm" w:hAnsi="Arial LatArm" w:cs="Sylfaen"/>
          <w:szCs w:val="24"/>
        </w:rPr>
        <w:t xml:space="preserve"> </w:t>
      </w:r>
      <w:r w:rsidR="000A6B75" w:rsidRPr="00FE4A6D">
        <w:rPr>
          <w:rFonts w:ascii="GHEA Grapalat" w:hAnsi="GHEA Grapalat" w:cs="Sylfaen"/>
          <w:szCs w:val="24"/>
          <w:lang w:val="ru-RU"/>
        </w:rPr>
        <w:t>կարգով</w:t>
      </w:r>
      <w:r w:rsidR="000A6B75" w:rsidRPr="00FE4A6D">
        <w:rPr>
          <w:rFonts w:ascii="Arial LatArm" w:hAnsi="Arial LatArm" w:cs="Sylfaen"/>
          <w:szCs w:val="24"/>
        </w:rPr>
        <w:t xml:space="preserve">, </w:t>
      </w:r>
      <w:r w:rsidR="000A6B75" w:rsidRPr="00FE4A6D">
        <w:rPr>
          <w:rFonts w:ascii="GHEA Grapalat" w:hAnsi="GHEA Grapalat" w:cs="Sylfaen"/>
          <w:szCs w:val="24"/>
          <w:lang w:val="ru-RU"/>
        </w:rPr>
        <w:t>այնպես</w:t>
      </w:r>
      <w:r w:rsidR="000A6B75" w:rsidRPr="00FE4A6D">
        <w:rPr>
          <w:rFonts w:ascii="Arial LatArm" w:hAnsi="Arial LatArm" w:cs="Sylfaen"/>
          <w:szCs w:val="24"/>
        </w:rPr>
        <w:t xml:space="preserve"> </w:t>
      </w:r>
      <w:r w:rsidR="000A6B75" w:rsidRPr="00FE4A6D">
        <w:rPr>
          <w:rFonts w:ascii="GHEA Grapalat" w:hAnsi="GHEA Grapalat" w:cs="Sylfaen"/>
          <w:szCs w:val="24"/>
          <w:lang w:val="ru-RU"/>
        </w:rPr>
        <w:t>էլ</w:t>
      </w:r>
      <w:r w:rsidR="000A6B75" w:rsidRPr="00FE4A6D">
        <w:rPr>
          <w:rFonts w:ascii="Arial LatArm" w:hAnsi="Arial LatArm" w:cs="Sylfaen"/>
          <w:szCs w:val="24"/>
        </w:rPr>
        <w:t xml:space="preserve"> </w:t>
      </w:r>
      <w:r w:rsidR="000A6B75" w:rsidRPr="00FE4A6D">
        <w:rPr>
          <w:rFonts w:ascii="GHEA Grapalat" w:hAnsi="GHEA Grapalat" w:cs="Sylfaen"/>
          <w:szCs w:val="24"/>
          <w:lang w:val="ru-RU"/>
        </w:rPr>
        <w:t>առանձին</w:t>
      </w:r>
      <w:r w:rsidR="000A6B75" w:rsidRPr="00FE4A6D">
        <w:rPr>
          <w:rFonts w:ascii="Arial LatArm" w:hAnsi="Arial LatArm" w:cs="Sylfaen"/>
          <w:szCs w:val="24"/>
        </w:rPr>
        <w:t xml:space="preserve"> </w:t>
      </w:r>
      <w:r w:rsidR="000A6B75" w:rsidRPr="00FE4A6D">
        <w:rPr>
          <w:rFonts w:ascii="GHEA Grapalat" w:hAnsi="GHEA Grapalat" w:cs="Sylfaen"/>
          <w:szCs w:val="24"/>
          <w:lang w:val="ru-RU"/>
        </w:rPr>
        <w:t>ներկայացված</w:t>
      </w:r>
      <w:r w:rsidR="000A6B75" w:rsidRPr="00FE4A6D">
        <w:rPr>
          <w:rFonts w:ascii="Arial LatArm" w:hAnsi="Arial LatArm" w:cs="Sylfaen"/>
          <w:szCs w:val="24"/>
        </w:rPr>
        <w:t xml:space="preserve"> </w:t>
      </w:r>
      <w:r w:rsidR="000A6B75" w:rsidRPr="00FE4A6D">
        <w:rPr>
          <w:rFonts w:ascii="GHEA Grapalat" w:hAnsi="GHEA Grapalat" w:cs="Sylfaen"/>
          <w:szCs w:val="24"/>
          <w:lang w:val="ru-RU"/>
        </w:rPr>
        <w:t>հայտերը</w:t>
      </w:r>
      <w:r w:rsidR="000A6B75" w:rsidRPr="00FE4A6D">
        <w:rPr>
          <w:rFonts w:ascii="Arial LatArm" w:hAnsi="Arial LatArm" w:cs="Sylfaen"/>
          <w:szCs w:val="24"/>
        </w:rPr>
        <w:t>.</w:t>
      </w:r>
    </w:p>
    <w:p w14:paraId="13F4087E" w14:textId="77777777" w:rsidR="000A6B75" w:rsidRPr="00FE4A6D" w:rsidRDefault="006265F4" w:rsidP="00EF3662">
      <w:pPr>
        <w:pStyle w:val="23"/>
        <w:spacing w:line="240" w:lineRule="auto"/>
        <w:ind w:firstLine="567"/>
        <w:rPr>
          <w:rFonts w:ascii="Arial LatArm" w:hAnsi="Arial LatArm" w:cs="Sylfaen"/>
          <w:szCs w:val="24"/>
          <w:lang w:val="hy-AM"/>
        </w:rPr>
      </w:pPr>
      <w:r w:rsidRPr="00FE4A6D">
        <w:rPr>
          <w:rFonts w:ascii="Arial LatArm" w:hAnsi="Arial LatArm" w:cs="Sylfaen"/>
          <w:szCs w:val="24"/>
        </w:rPr>
        <w:t>2</w:t>
      </w:r>
      <w:r w:rsidR="000A6B75" w:rsidRPr="00FE4A6D">
        <w:rPr>
          <w:rFonts w:ascii="Arial LatArm" w:hAnsi="Arial LatArm" w:cs="Sylfaen"/>
          <w:szCs w:val="24"/>
        </w:rPr>
        <w:t xml:space="preserve">) </w:t>
      </w:r>
      <w:r w:rsidR="000A6B75" w:rsidRPr="00FE4A6D">
        <w:rPr>
          <w:rFonts w:ascii="GHEA Grapalat" w:hAnsi="GHEA Grapalat" w:cs="Sylfaen"/>
          <w:szCs w:val="24"/>
        </w:rPr>
        <w:t>Մ</w:t>
      </w:r>
      <w:r w:rsidR="000A6B75" w:rsidRPr="00FE4A6D">
        <w:rPr>
          <w:rFonts w:ascii="GHEA Grapalat" w:hAnsi="GHEA Grapalat" w:cs="Sylfaen"/>
          <w:szCs w:val="24"/>
          <w:lang w:val="ru-RU"/>
        </w:rPr>
        <w:t>ասնակիցները</w:t>
      </w:r>
      <w:r w:rsidR="000A6B75" w:rsidRPr="00FE4A6D">
        <w:rPr>
          <w:rFonts w:ascii="Arial LatArm" w:hAnsi="Arial LatArm" w:cs="Sylfaen"/>
          <w:szCs w:val="24"/>
        </w:rPr>
        <w:t xml:space="preserve"> </w:t>
      </w:r>
      <w:r w:rsidR="000A6B75" w:rsidRPr="00FE4A6D">
        <w:rPr>
          <w:rFonts w:ascii="GHEA Grapalat" w:hAnsi="GHEA Grapalat" w:cs="Sylfaen"/>
          <w:szCs w:val="24"/>
          <w:lang w:val="ru-RU"/>
        </w:rPr>
        <w:t>կրում</w:t>
      </w:r>
      <w:r w:rsidR="000A6B75" w:rsidRPr="00FE4A6D">
        <w:rPr>
          <w:rFonts w:ascii="Arial LatArm" w:hAnsi="Arial LatArm" w:cs="Sylfaen"/>
          <w:szCs w:val="24"/>
        </w:rPr>
        <w:t xml:space="preserve"> </w:t>
      </w:r>
      <w:r w:rsidR="000A6B75" w:rsidRPr="00FE4A6D">
        <w:rPr>
          <w:rFonts w:ascii="GHEA Grapalat" w:hAnsi="GHEA Grapalat" w:cs="Sylfaen"/>
          <w:szCs w:val="24"/>
          <w:lang w:val="ru-RU"/>
        </w:rPr>
        <w:t>են</w:t>
      </w:r>
      <w:r w:rsidR="000A6B75" w:rsidRPr="00FE4A6D">
        <w:rPr>
          <w:rFonts w:ascii="Arial LatArm" w:hAnsi="Arial LatArm" w:cs="Sylfaen"/>
          <w:szCs w:val="24"/>
        </w:rPr>
        <w:t xml:space="preserve"> </w:t>
      </w:r>
      <w:r w:rsidR="000A6B75" w:rsidRPr="00FE4A6D">
        <w:rPr>
          <w:rFonts w:ascii="GHEA Grapalat" w:hAnsi="GHEA Grapalat" w:cs="Sylfaen"/>
          <w:szCs w:val="24"/>
          <w:lang w:val="ru-RU"/>
        </w:rPr>
        <w:t>համատեղ</w:t>
      </w:r>
      <w:r w:rsidR="000A6B75" w:rsidRPr="00FE4A6D">
        <w:rPr>
          <w:rFonts w:ascii="Arial LatArm" w:hAnsi="Arial LatArm" w:cs="Sylfaen"/>
          <w:szCs w:val="24"/>
        </w:rPr>
        <w:t xml:space="preserve"> </w:t>
      </w:r>
      <w:r w:rsidR="000A6B75" w:rsidRPr="00FE4A6D">
        <w:rPr>
          <w:rFonts w:ascii="GHEA Grapalat" w:hAnsi="GHEA Grapalat" w:cs="Sylfaen"/>
          <w:szCs w:val="24"/>
          <w:lang w:val="ru-RU"/>
        </w:rPr>
        <w:t>և</w:t>
      </w:r>
      <w:r w:rsidR="000A6B75" w:rsidRPr="00FE4A6D">
        <w:rPr>
          <w:rFonts w:ascii="Arial LatArm" w:hAnsi="Arial LatArm" w:cs="Sylfaen"/>
          <w:szCs w:val="24"/>
        </w:rPr>
        <w:t xml:space="preserve"> </w:t>
      </w:r>
      <w:r w:rsidR="000A6B75" w:rsidRPr="00FE4A6D">
        <w:rPr>
          <w:rFonts w:ascii="GHEA Grapalat" w:hAnsi="GHEA Grapalat" w:cs="Sylfaen"/>
          <w:szCs w:val="24"/>
          <w:lang w:val="ru-RU"/>
        </w:rPr>
        <w:t>համապարտ</w:t>
      </w:r>
      <w:r w:rsidR="000A6B75" w:rsidRPr="00FE4A6D">
        <w:rPr>
          <w:rFonts w:ascii="Arial LatArm" w:hAnsi="Arial LatArm" w:cs="Sylfaen"/>
          <w:szCs w:val="24"/>
        </w:rPr>
        <w:t xml:space="preserve"> </w:t>
      </w:r>
      <w:r w:rsidR="000A6B75" w:rsidRPr="00FE4A6D">
        <w:rPr>
          <w:rFonts w:ascii="GHEA Grapalat" w:hAnsi="GHEA Grapalat" w:cs="Sylfaen"/>
          <w:szCs w:val="24"/>
          <w:lang w:val="ru-RU"/>
        </w:rPr>
        <w:t>պատասխանատվություն</w:t>
      </w:r>
      <w:r w:rsidR="000A6B75" w:rsidRPr="00FE4A6D">
        <w:rPr>
          <w:rFonts w:ascii="Arial LatArm" w:hAnsi="Arial LatArm" w:cs="Sylfaen"/>
          <w:szCs w:val="24"/>
        </w:rPr>
        <w:t>:</w:t>
      </w:r>
      <w:r w:rsidR="000A6B75" w:rsidRPr="00FE4A6D">
        <w:rPr>
          <w:rFonts w:ascii="Arial LatArm" w:hAnsi="Arial LatArm" w:cs="Sylfaen"/>
          <w:szCs w:val="24"/>
          <w:lang w:val="hy-AM"/>
        </w:rPr>
        <w:t xml:space="preserve"> </w:t>
      </w:r>
      <w:r w:rsidR="000A6B75" w:rsidRPr="00FE4A6D">
        <w:rPr>
          <w:rFonts w:ascii="GHEA Grapalat" w:hAnsi="GHEA Grapalat" w:cs="Sylfaen"/>
          <w:szCs w:val="24"/>
        </w:rPr>
        <w:t>Ընդ</w:t>
      </w:r>
      <w:r w:rsidR="000A6B75" w:rsidRPr="00FE4A6D">
        <w:rPr>
          <w:rFonts w:ascii="Arial LatArm" w:hAnsi="Arial LatArm" w:cs="Sylfaen"/>
          <w:szCs w:val="24"/>
        </w:rPr>
        <w:t xml:space="preserve"> </w:t>
      </w:r>
      <w:r w:rsidR="000A6B75" w:rsidRPr="00FE4A6D">
        <w:rPr>
          <w:rFonts w:ascii="GHEA Grapalat" w:hAnsi="GHEA Grapalat" w:cs="Sylfaen"/>
          <w:szCs w:val="24"/>
        </w:rPr>
        <w:t>որում</w:t>
      </w:r>
      <w:r w:rsidR="000A6B75" w:rsidRPr="00FE4A6D">
        <w:rPr>
          <w:rFonts w:ascii="Arial LatArm" w:hAnsi="Arial LatArm" w:cs="Sylfaen"/>
          <w:szCs w:val="24"/>
        </w:rPr>
        <w:t>,</w:t>
      </w:r>
      <w:r w:rsidR="000A6B75" w:rsidRPr="00FE4A6D">
        <w:rPr>
          <w:rFonts w:ascii="Arial LatArm" w:hAnsi="Arial LatArm" w:cs="Sylfaen"/>
          <w:szCs w:val="24"/>
          <w:lang w:val="hy-AM"/>
        </w:rPr>
        <w:t xml:space="preserve"> </w:t>
      </w:r>
      <w:r w:rsidR="000A6B75" w:rsidRPr="00FE4A6D">
        <w:rPr>
          <w:rFonts w:ascii="GHEA Grapalat" w:hAnsi="GHEA Grapalat" w:cs="Sylfaen"/>
          <w:szCs w:val="24"/>
          <w:lang w:val="ru-RU"/>
        </w:rPr>
        <w:t>կոնսորցիումի</w:t>
      </w:r>
      <w:r w:rsidR="000A6B75" w:rsidRPr="00FE4A6D">
        <w:rPr>
          <w:rFonts w:ascii="Arial LatArm" w:hAnsi="Arial LatArm" w:cs="Sylfaen"/>
          <w:szCs w:val="24"/>
        </w:rPr>
        <w:t xml:space="preserve"> </w:t>
      </w:r>
      <w:r w:rsidR="000A6B75" w:rsidRPr="00FE4A6D">
        <w:rPr>
          <w:rFonts w:ascii="GHEA Grapalat" w:hAnsi="GHEA Grapalat" w:cs="Sylfaen"/>
          <w:szCs w:val="24"/>
          <w:lang w:val="ru-RU"/>
        </w:rPr>
        <w:t>անդամի</w:t>
      </w:r>
      <w:r w:rsidR="000A6B75" w:rsidRPr="00FE4A6D">
        <w:rPr>
          <w:rFonts w:ascii="Arial LatArm" w:hAnsi="Arial LatArm" w:cs="Sylfaen"/>
          <w:szCs w:val="24"/>
        </w:rPr>
        <w:t xml:space="preserve"> </w:t>
      </w:r>
      <w:r w:rsidR="000A6B75" w:rsidRPr="00FE4A6D">
        <w:rPr>
          <w:rFonts w:ascii="GHEA Grapalat" w:hAnsi="GHEA Grapalat" w:cs="Sylfaen"/>
          <w:szCs w:val="24"/>
          <w:lang w:val="ru-RU"/>
        </w:rPr>
        <w:t>կոնսորցիումից</w:t>
      </w:r>
      <w:r w:rsidR="000A6B75" w:rsidRPr="00FE4A6D">
        <w:rPr>
          <w:rFonts w:ascii="Arial LatArm" w:hAnsi="Arial LatArm" w:cs="Sylfaen"/>
          <w:szCs w:val="24"/>
        </w:rPr>
        <w:t xml:space="preserve"> </w:t>
      </w:r>
      <w:r w:rsidR="000A6B75" w:rsidRPr="00FE4A6D">
        <w:rPr>
          <w:rFonts w:ascii="GHEA Grapalat" w:hAnsi="GHEA Grapalat" w:cs="Sylfaen"/>
          <w:szCs w:val="24"/>
          <w:lang w:val="ru-RU"/>
        </w:rPr>
        <w:t>դուրս</w:t>
      </w:r>
      <w:r w:rsidR="000A6B75" w:rsidRPr="00FE4A6D">
        <w:rPr>
          <w:rFonts w:ascii="Arial LatArm" w:hAnsi="Arial LatArm" w:cs="Sylfaen"/>
          <w:szCs w:val="24"/>
        </w:rPr>
        <w:t xml:space="preserve"> </w:t>
      </w:r>
      <w:r w:rsidR="000A6B75" w:rsidRPr="00FE4A6D">
        <w:rPr>
          <w:rFonts w:ascii="GHEA Grapalat" w:hAnsi="GHEA Grapalat" w:cs="Sylfaen"/>
          <w:szCs w:val="24"/>
          <w:lang w:val="ru-RU"/>
        </w:rPr>
        <w:t>գալու</w:t>
      </w:r>
      <w:r w:rsidR="000A6B75" w:rsidRPr="00FE4A6D">
        <w:rPr>
          <w:rFonts w:ascii="Arial LatArm" w:hAnsi="Arial LatArm" w:cs="Sylfaen"/>
          <w:szCs w:val="24"/>
        </w:rPr>
        <w:t xml:space="preserve"> </w:t>
      </w:r>
      <w:r w:rsidR="000A6B75" w:rsidRPr="00FE4A6D">
        <w:rPr>
          <w:rFonts w:ascii="GHEA Grapalat" w:hAnsi="GHEA Grapalat" w:cs="Sylfaen"/>
          <w:szCs w:val="24"/>
          <w:lang w:val="ru-RU"/>
        </w:rPr>
        <w:t>դեպքում</w:t>
      </w:r>
      <w:r w:rsidR="000A6B75" w:rsidRPr="00FE4A6D">
        <w:rPr>
          <w:rFonts w:ascii="Arial LatArm" w:hAnsi="Arial LatArm" w:cs="Sylfaen"/>
          <w:szCs w:val="24"/>
        </w:rPr>
        <w:t xml:space="preserve"> </w:t>
      </w:r>
      <w:r w:rsidR="000A6B75" w:rsidRPr="00FE4A6D">
        <w:rPr>
          <w:rFonts w:ascii="GHEA Grapalat" w:hAnsi="GHEA Grapalat" w:cs="Sylfaen"/>
          <w:szCs w:val="24"/>
          <w:lang w:val="ru-RU"/>
        </w:rPr>
        <w:t>կոնսորցիումի</w:t>
      </w:r>
      <w:r w:rsidR="000A6B75" w:rsidRPr="00FE4A6D">
        <w:rPr>
          <w:rFonts w:ascii="Arial LatArm" w:hAnsi="Arial LatArm" w:cs="Sylfaen"/>
          <w:szCs w:val="24"/>
        </w:rPr>
        <w:t xml:space="preserve"> </w:t>
      </w:r>
      <w:r w:rsidR="000A6B75" w:rsidRPr="00FE4A6D">
        <w:rPr>
          <w:rFonts w:ascii="GHEA Grapalat" w:hAnsi="GHEA Grapalat" w:cs="Sylfaen"/>
          <w:szCs w:val="24"/>
          <w:lang w:val="ru-RU"/>
        </w:rPr>
        <w:t>հետ</w:t>
      </w:r>
      <w:r w:rsidR="000A6B75" w:rsidRPr="00FE4A6D">
        <w:rPr>
          <w:rFonts w:ascii="Arial LatArm" w:hAnsi="Arial LatArm" w:cs="Sylfaen"/>
          <w:szCs w:val="24"/>
        </w:rPr>
        <w:t xml:space="preserve"> </w:t>
      </w:r>
      <w:r w:rsidR="00AE4008" w:rsidRPr="00FE4A6D">
        <w:rPr>
          <w:rFonts w:ascii="GHEA Grapalat" w:hAnsi="GHEA Grapalat" w:cs="Sylfaen"/>
          <w:szCs w:val="24"/>
          <w:lang w:val="en-US"/>
        </w:rPr>
        <w:t>պ</w:t>
      </w:r>
      <w:r w:rsidR="000A6B75" w:rsidRPr="00FE4A6D">
        <w:rPr>
          <w:rFonts w:ascii="GHEA Grapalat" w:hAnsi="GHEA Grapalat" w:cs="Sylfaen"/>
          <w:szCs w:val="24"/>
          <w:lang w:val="ru-RU"/>
        </w:rPr>
        <w:t>ատվիրատուի</w:t>
      </w:r>
      <w:r w:rsidR="000A6B75" w:rsidRPr="00FE4A6D">
        <w:rPr>
          <w:rFonts w:ascii="Arial LatArm" w:hAnsi="Arial LatArm" w:cs="Sylfaen"/>
          <w:szCs w:val="24"/>
        </w:rPr>
        <w:t xml:space="preserve"> </w:t>
      </w:r>
      <w:r w:rsidR="000A6B75" w:rsidRPr="00FE4A6D">
        <w:rPr>
          <w:rFonts w:ascii="GHEA Grapalat" w:hAnsi="GHEA Grapalat" w:cs="Sylfaen"/>
          <w:szCs w:val="24"/>
          <w:lang w:val="ru-RU"/>
        </w:rPr>
        <w:t>կնքած</w:t>
      </w:r>
      <w:r w:rsidR="000A6B75" w:rsidRPr="00FE4A6D">
        <w:rPr>
          <w:rFonts w:ascii="Arial LatArm" w:hAnsi="Arial LatArm" w:cs="Sylfaen"/>
          <w:szCs w:val="24"/>
        </w:rPr>
        <w:t xml:space="preserve"> </w:t>
      </w:r>
      <w:r w:rsidR="000A6B75" w:rsidRPr="00FE4A6D">
        <w:rPr>
          <w:rFonts w:ascii="GHEA Grapalat" w:hAnsi="GHEA Grapalat" w:cs="Sylfaen"/>
          <w:szCs w:val="24"/>
          <w:lang w:val="ru-RU"/>
        </w:rPr>
        <w:t>պայմանագիրը</w:t>
      </w:r>
      <w:r w:rsidR="000A6B75" w:rsidRPr="00FE4A6D">
        <w:rPr>
          <w:rFonts w:ascii="Arial LatArm" w:hAnsi="Arial LatArm" w:cs="Sylfaen"/>
          <w:szCs w:val="24"/>
        </w:rPr>
        <w:t xml:space="preserve"> </w:t>
      </w:r>
      <w:r w:rsidR="000A6B75" w:rsidRPr="00FE4A6D">
        <w:rPr>
          <w:rFonts w:ascii="GHEA Grapalat" w:hAnsi="GHEA Grapalat" w:cs="Sylfaen"/>
          <w:szCs w:val="24"/>
          <w:lang w:val="ru-RU"/>
        </w:rPr>
        <w:t>միակողմանիորեն</w:t>
      </w:r>
      <w:r w:rsidR="000A6B75" w:rsidRPr="00FE4A6D">
        <w:rPr>
          <w:rFonts w:ascii="Arial LatArm" w:hAnsi="Arial LatArm" w:cs="Sylfaen"/>
          <w:szCs w:val="24"/>
        </w:rPr>
        <w:t xml:space="preserve"> </w:t>
      </w:r>
      <w:r w:rsidR="000A6B75" w:rsidRPr="00FE4A6D">
        <w:rPr>
          <w:rFonts w:ascii="GHEA Grapalat" w:hAnsi="GHEA Grapalat" w:cs="Sylfaen"/>
          <w:szCs w:val="24"/>
          <w:lang w:val="ru-RU"/>
        </w:rPr>
        <w:t>լուծվում</w:t>
      </w:r>
      <w:r w:rsidR="000A6B75" w:rsidRPr="00FE4A6D">
        <w:rPr>
          <w:rFonts w:ascii="Arial LatArm" w:hAnsi="Arial LatArm" w:cs="Sylfaen"/>
          <w:szCs w:val="24"/>
        </w:rPr>
        <w:t xml:space="preserve"> </w:t>
      </w:r>
      <w:r w:rsidR="000A6B75" w:rsidRPr="00FE4A6D">
        <w:rPr>
          <w:rFonts w:ascii="GHEA Grapalat" w:hAnsi="GHEA Grapalat" w:cs="Sylfaen"/>
          <w:szCs w:val="24"/>
          <w:lang w:val="ru-RU"/>
        </w:rPr>
        <w:t>է</w:t>
      </w:r>
      <w:r w:rsidR="000A6B75" w:rsidRPr="00FE4A6D">
        <w:rPr>
          <w:rFonts w:ascii="Arial LatArm" w:hAnsi="Arial LatArm" w:cs="Sylfaen"/>
          <w:szCs w:val="24"/>
        </w:rPr>
        <w:t xml:space="preserve"> </w:t>
      </w:r>
      <w:r w:rsidR="000A6B75" w:rsidRPr="00FE4A6D">
        <w:rPr>
          <w:rFonts w:ascii="GHEA Grapalat" w:hAnsi="GHEA Grapalat" w:cs="Sylfaen"/>
          <w:szCs w:val="24"/>
          <w:lang w:val="ru-RU"/>
        </w:rPr>
        <w:t>և</w:t>
      </w:r>
      <w:r w:rsidR="000A6B75" w:rsidRPr="00FE4A6D">
        <w:rPr>
          <w:rFonts w:ascii="Arial LatArm" w:hAnsi="Arial LatArm" w:cs="Sylfaen"/>
          <w:szCs w:val="24"/>
        </w:rPr>
        <w:t xml:space="preserve"> </w:t>
      </w:r>
      <w:r w:rsidR="000A6B75" w:rsidRPr="00FE4A6D">
        <w:rPr>
          <w:rFonts w:ascii="GHEA Grapalat" w:hAnsi="GHEA Grapalat" w:cs="Sylfaen"/>
          <w:szCs w:val="24"/>
          <w:lang w:val="ru-RU"/>
        </w:rPr>
        <w:t>կոնսորցիումի</w:t>
      </w:r>
      <w:r w:rsidR="000A6B75" w:rsidRPr="00FE4A6D">
        <w:rPr>
          <w:rFonts w:ascii="Arial LatArm" w:hAnsi="Arial LatArm" w:cs="Sylfaen"/>
          <w:szCs w:val="24"/>
        </w:rPr>
        <w:t xml:space="preserve"> </w:t>
      </w:r>
      <w:r w:rsidR="000A6B75" w:rsidRPr="00FE4A6D">
        <w:rPr>
          <w:rFonts w:ascii="GHEA Grapalat" w:hAnsi="GHEA Grapalat" w:cs="Sylfaen"/>
          <w:szCs w:val="24"/>
          <w:lang w:val="ru-RU"/>
        </w:rPr>
        <w:t>անդամների</w:t>
      </w:r>
      <w:r w:rsidR="000A6B75" w:rsidRPr="00FE4A6D">
        <w:rPr>
          <w:rFonts w:ascii="Arial LatArm" w:hAnsi="Arial LatArm" w:cs="Sylfaen"/>
          <w:szCs w:val="24"/>
        </w:rPr>
        <w:t xml:space="preserve"> </w:t>
      </w:r>
      <w:r w:rsidR="000A6B75" w:rsidRPr="00FE4A6D">
        <w:rPr>
          <w:rFonts w:ascii="GHEA Grapalat" w:hAnsi="GHEA Grapalat" w:cs="Sylfaen"/>
          <w:szCs w:val="24"/>
          <w:lang w:val="ru-RU"/>
        </w:rPr>
        <w:t>նկատմամբ</w:t>
      </w:r>
      <w:r w:rsidR="000A6B75" w:rsidRPr="00FE4A6D">
        <w:rPr>
          <w:rFonts w:ascii="Arial LatArm" w:hAnsi="Arial LatArm" w:cs="Sylfaen"/>
          <w:szCs w:val="24"/>
        </w:rPr>
        <w:t xml:space="preserve"> </w:t>
      </w:r>
      <w:r w:rsidR="000A6B75" w:rsidRPr="00FE4A6D">
        <w:rPr>
          <w:rFonts w:ascii="GHEA Grapalat" w:hAnsi="GHEA Grapalat" w:cs="Sylfaen"/>
          <w:szCs w:val="24"/>
          <w:lang w:val="ru-RU"/>
        </w:rPr>
        <w:t>կիրառվում</w:t>
      </w:r>
      <w:r w:rsidR="000A6B75" w:rsidRPr="00FE4A6D">
        <w:rPr>
          <w:rFonts w:ascii="Arial LatArm" w:hAnsi="Arial LatArm" w:cs="Sylfaen"/>
          <w:szCs w:val="24"/>
        </w:rPr>
        <w:t xml:space="preserve"> </w:t>
      </w:r>
      <w:r w:rsidR="000A6B75" w:rsidRPr="00FE4A6D">
        <w:rPr>
          <w:rFonts w:ascii="GHEA Grapalat" w:hAnsi="GHEA Grapalat" w:cs="Sylfaen"/>
          <w:szCs w:val="24"/>
          <w:lang w:val="ru-RU"/>
        </w:rPr>
        <w:t>են</w:t>
      </w:r>
      <w:r w:rsidR="000A6B75" w:rsidRPr="00FE4A6D">
        <w:rPr>
          <w:rFonts w:ascii="Arial LatArm" w:hAnsi="Arial LatArm" w:cs="Sylfaen"/>
          <w:szCs w:val="24"/>
        </w:rPr>
        <w:t xml:space="preserve"> </w:t>
      </w:r>
      <w:r w:rsidR="000A6B75" w:rsidRPr="00FE4A6D">
        <w:rPr>
          <w:rFonts w:ascii="GHEA Grapalat" w:hAnsi="GHEA Grapalat" w:cs="Sylfaen"/>
          <w:szCs w:val="24"/>
          <w:lang w:val="ru-RU"/>
        </w:rPr>
        <w:t>պայմանագրով</w:t>
      </w:r>
      <w:r w:rsidR="000A6B75" w:rsidRPr="00FE4A6D">
        <w:rPr>
          <w:rFonts w:ascii="Arial LatArm" w:hAnsi="Arial LatArm" w:cs="Sylfaen"/>
          <w:szCs w:val="24"/>
        </w:rPr>
        <w:t xml:space="preserve"> </w:t>
      </w:r>
      <w:r w:rsidR="000A6B75" w:rsidRPr="00FE4A6D">
        <w:rPr>
          <w:rFonts w:ascii="GHEA Grapalat" w:hAnsi="GHEA Grapalat" w:cs="Sylfaen"/>
          <w:szCs w:val="24"/>
          <w:lang w:val="ru-RU"/>
        </w:rPr>
        <w:t>նախատեսված</w:t>
      </w:r>
      <w:r w:rsidR="000A6B75" w:rsidRPr="00FE4A6D">
        <w:rPr>
          <w:rFonts w:ascii="Arial LatArm" w:hAnsi="Arial LatArm" w:cs="Sylfaen"/>
          <w:szCs w:val="24"/>
        </w:rPr>
        <w:t xml:space="preserve"> </w:t>
      </w:r>
      <w:r w:rsidR="000A6B75" w:rsidRPr="00FE4A6D">
        <w:rPr>
          <w:rFonts w:ascii="GHEA Grapalat" w:hAnsi="GHEA Grapalat" w:cs="Sylfaen"/>
          <w:szCs w:val="24"/>
          <w:lang w:val="ru-RU"/>
        </w:rPr>
        <w:t>պատասխանատվության</w:t>
      </w:r>
      <w:r w:rsidR="000A6B75" w:rsidRPr="00FE4A6D">
        <w:rPr>
          <w:rFonts w:ascii="Arial LatArm" w:hAnsi="Arial LatArm" w:cs="Sylfaen"/>
          <w:szCs w:val="24"/>
        </w:rPr>
        <w:t xml:space="preserve"> </w:t>
      </w:r>
      <w:r w:rsidR="000A6B75" w:rsidRPr="00FE4A6D">
        <w:rPr>
          <w:rFonts w:ascii="GHEA Grapalat" w:hAnsi="GHEA Grapalat" w:cs="Sylfaen"/>
          <w:szCs w:val="24"/>
          <w:lang w:val="ru-RU"/>
        </w:rPr>
        <w:t>միջոցները</w:t>
      </w:r>
      <w:r w:rsidR="000A6B75" w:rsidRPr="00FE4A6D">
        <w:rPr>
          <w:rFonts w:ascii="Arial LatArm" w:hAnsi="Arial LatArm" w:cs="Sylfaen"/>
          <w:szCs w:val="24"/>
          <w:lang w:val="hy-AM"/>
        </w:rPr>
        <w:t>:</w:t>
      </w:r>
    </w:p>
    <w:p w14:paraId="13F68EEF" w14:textId="77777777" w:rsidR="00096865" w:rsidRPr="00FE4A6D" w:rsidRDefault="00096865" w:rsidP="00EF3662">
      <w:pPr>
        <w:ind w:firstLine="567"/>
        <w:jc w:val="both"/>
        <w:rPr>
          <w:rFonts w:ascii="Arial LatArm" w:hAnsi="Arial LatArm"/>
          <w:b/>
          <w:sz w:val="20"/>
          <w:lang w:val="af-ZA"/>
        </w:rPr>
      </w:pPr>
    </w:p>
    <w:p w14:paraId="74D63366" w14:textId="77777777" w:rsidR="00096865" w:rsidRPr="00FE4A6D" w:rsidRDefault="002B32D6" w:rsidP="00EF3662">
      <w:pPr>
        <w:jc w:val="center"/>
        <w:rPr>
          <w:rFonts w:ascii="Arial LatArm" w:hAnsi="Arial LatArm" w:cs="Arial"/>
          <w:b/>
          <w:sz w:val="20"/>
          <w:lang w:val="af-ZA"/>
        </w:rPr>
      </w:pPr>
      <w:r w:rsidRPr="00FE4A6D">
        <w:rPr>
          <w:rFonts w:ascii="Arial LatArm" w:hAnsi="Arial LatArm"/>
          <w:b/>
          <w:sz w:val="20"/>
          <w:lang w:val="af-ZA"/>
        </w:rPr>
        <w:t xml:space="preserve">3.  </w:t>
      </w:r>
      <w:r w:rsidRPr="00FE4A6D">
        <w:rPr>
          <w:rFonts w:ascii="GHEA Grapalat" w:hAnsi="GHEA Grapalat" w:cs="Sylfaen"/>
          <w:b/>
          <w:sz w:val="20"/>
        </w:rPr>
        <w:t>ՀՐԱՎԵՐԻ</w:t>
      </w:r>
      <w:r w:rsidRPr="00FE4A6D">
        <w:rPr>
          <w:rFonts w:ascii="Arial LatArm" w:hAnsi="Arial LatArm" w:cs="Arial"/>
          <w:b/>
          <w:sz w:val="20"/>
          <w:lang w:val="af-ZA"/>
        </w:rPr>
        <w:t xml:space="preserve">  </w:t>
      </w:r>
      <w:r w:rsidRPr="00FE4A6D">
        <w:rPr>
          <w:rFonts w:ascii="GHEA Grapalat" w:hAnsi="GHEA Grapalat" w:cs="Sylfaen"/>
          <w:b/>
          <w:sz w:val="20"/>
        </w:rPr>
        <w:t>ՊԱՐԶԱԲԱՆՈՒՄԸ</w:t>
      </w:r>
      <w:r w:rsidRPr="00FE4A6D">
        <w:rPr>
          <w:rFonts w:ascii="Arial LatArm" w:hAnsi="Arial LatArm" w:cs="Arial"/>
          <w:b/>
          <w:sz w:val="20"/>
          <w:lang w:val="af-ZA"/>
        </w:rPr>
        <w:t xml:space="preserve">  </w:t>
      </w:r>
      <w:r w:rsidRPr="00FE4A6D">
        <w:rPr>
          <w:rFonts w:ascii="GHEA Grapalat" w:hAnsi="GHEA Grapalat" w:cs="Arial"/>
          <w:b/>
          <w:sz w:val="20"/>
        </w:rPr>
        <w:t>ԵՎ</w:t>
      </w:r>
      <w:r w:rsidRPr="00FE4A6D">
        <w:rPr>
          <w:rFonts w:ascii="Arial LatArm" w:hAnsi="Arial LatArm" w:cs="Arial"/>
          <w:b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b/>
          <w:sz w:val="20"/>
        </w:rPr>
        <w:t>ՀՐԱՎԵՐՈՒՄ</w:t>
      </w:r>
      <w:r w:rsidRPr="00FE4A6D">
        <w:rPr>
          <w:rFonts w:ascii="Arial LatArm" w:hAnsi="Arial LatArm" w:cs="Arial"/>
          <w:b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b/>
          <w:sz w:val="20"/>
        </w:rPr>
        <w:t>ՓՈՓՈԽՈՒԹՅՈՒՆ</w:t>
      </w:r>
      <w:r w:rsidRPr="00FE4A6D">
        <w:rPr>
          <w:rFonts w:ascii="Arial LatArm" w:hAnsi="Arial LatArm" w:cs="Arial"/>
          <w:b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b/>
          <w:sz w:val="20"/>
        </w:rPr>
        <w:t>ԿԱՏԱՐԵԼՈՒ</w:t>
      </w:r>
      <w:r w:rsidRPr="00FE4A6D">
        <w:rPr>
          <w:rFonts w:ascii="Arial LatArm" w:hAnsi="Arial LatArm" w:cs="Arial"/>
          <w:b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b/>
          <w:sz w:val="20"/>
        </w:rPr>
        <w:t>ԿԱՐԳԸ</w:t>
      </w:r>
      <w:r w:rsidRPr="00FE4A6D">
        <w:rPr>
          <w:rFonts w:ascii="Arial LatArm" w:hAnsi="Arial LatArm" w:cs="Arial"/>
          <w:b/>
          <w:sz w:val="20"/>
          <w:lang w:val="af-ZA"/>
        </w:rPr>
        <w:t xml:space="preserve"> </w:t>
      </w:r>
    </w:p>
    <w:p w14:paraId="587EC252" w14:textId="77777777" w:rsidR="00096865" w:rsidRPr="00FE4A6D" w:rsidRDefault="00096865" w:rsidP="00EF3662">
      <w:pPr>
        <w:jc w:val="center"/>
        <w:rPr>
          <w:rFonts w:ascii="Arial LatArm" w:hAnsi="Arial LatArm"/>
          <w:b/>
          <w:sz w:val="20"/>
          <w:lang w:val="af-ZA"/>
        </w:rPr>
      </w:pPr>
    </w:p>
    <w:p w14:paraId="11F19DC8" w14:textId="77777777" w:rsidR="00096865" w:rsidRPr="00FE4A6D" w:rsidRDefault="00096865" w:rsidP="00EF3662">
      <w:pPr>
        <w:ind w:firstLine="567"/>
        <w:jc w:val="both"/>
        <w:rPr>
          <w:rFonts w:ascii="Arial LatArm" w:hAnsi="Arial LatArm"/>
          <w:sz w:val="20"/>
          <w:lang w:val="af-ZA"/>
        </w:rPr>
      </w:pPr>
      <w:r w:rsidRPr="00FE4A6D">
        <w:rPr>
          <w:rFonts w:ascii="Arial LatArm" w:hAnsi="Arial LatArm"/>
          <w:sz w:val="20"/>
          <w:lang w:val="af-ZA"/>
        </w:rPr>
        <w:t xml:space="preserve">3.1 </w:t>
      </w:r>
      <w:r w:rsidRPr="00FE4A6D">
        <w:rPr>
          <w:rFonts w:ascii="GHEA Grapalat" w:hAnsi="GHEA Grapalat" w:cs="Sylfaen"/>
          <w:sz w:val="20"/>
        </w:rPr>
        <w:t>Օրենքի</w:t>
      </w:r>
      <w:r w:rsidRPr="00FE4A6D">
        <w:rPr>
          <w:rFonts w:ascii="Arial LatArm" w:hAnsi="Arial LatArm" w:cs="Arial"/>
          <w:sz w:val="20"/>
          <w:lang w:val="af-ZA"/>
        </w:rPr>
        <w:t xml:space="preserve"> 2</w:t>
      </w:r>
      <w:r w:rsidR="00525BD2" w:rsidRPr="00FE4A6D">
        <w:rPr>
          <w:rFonts w:ascii="Arial LatArm" w:hAnsi="Arial LatArm" w:cs="Arial"/>
          <w:sz w:val="20"/>
          <w:lang w:val="af-ZA"/>
        </w:rPr>
        <w:t>9</w:t>
      </w:r>
      <w:r w:rsidRPr="00FE4A6D">
        <w:rPr>
          <w:rFonts w:ascii="Arial LatArm" w:hAnsi="Arial LatArm" w:cs="Arial"/>
          <w:sz w:val="20"/>
          <w:lang w:val="af-ZA"/>
        </w:rPr>
        <w:t>-</w:t>
      </w:r>
      <w:r w:rsidRPr="00FE4A6D">
        <w:rPr>
          <w:rFonts w:ascii="GHEA Grapalat" w:hAnsi="GHEA Grapalat" w:cs="Sylfaen"/>
          <w:sz w:val="20"/>
        </w:rPr>
        <w:t>րդ</w:t>
      </w:r>
      <w:r w:rsidRPr="00FE4A6D">
        <w:rPr>
          <w:rFonts w:ascii="Arial LatArm" w:hAnsi="Arial LatArm" w:cs="Arial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հոդվածի</w:t>
      </w:r>
      <w:r w:rsidRPr="00FE4A6D">
        <w:rPr>
          <w:rFonts w:ascii="Arial LatArm" w:hAnsi="Arial LatArm" w:cs="Arial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համաձայն</w:t>
      </w:r>
      <w:r w:rsidRPr="00FE4A6D">
        <w:rPr>
          <w:rFonts w:ascii="Arial LatArm" w:hAnsi="Arial LatArm" w:cs="Arial"/>
          <w:sz w:val="20"/>
          <w:lang w:val="af-ZA"/>
        </w:rPr>
        <w:t xml:space="preserve">` </w:t>
      </w:r>
      <w:r w:rsidR="00051B7F" w:rsidRPr="00FE4A6D">
        <w:rPr>
          <w:rFonts w:ascii="GHEA Grapalat" w:hAnsi="GHEA Grapalat" w:cs="Arial"/>
          <w:sz w:val="20"/>
        </w:rPr>
        <w:t>մ</w:t>
      </w:r>
      <w:r w:rsidRPr="00FE4A6D">
        <w:rPr>
          <w:rFonts w:ascii="GHEA Grapalat" w:hAnsi="GHEA Grapalat" w:cs="Sylfaen"/>
          <w:sz w:val="20"/>
        </w:rPr>
        <w:t>ասնակիցն</w:t>
      </w:r>
      <w:r w:rsidRPr="00FE4A6D">
        <w:rPr>
          <w:rFonts w:ascii="Arial LatArm" w:hAnsi="Arial LatArm" w:cs="Arial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իրավունք</w:t>
      </w:r>
      <w:r w:rsidRPr="00FE4A6D">
        <w:rPr>
          <w:rFonts w:ascii="Arial LatArm" w:hAnsi="Arial LatArm" w:cs="Arial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ունի</w:t>
      </w:r>
      <w:r w:rsidRPr="00FE4A6D">
        <w:rPr>
          <w:rFonts w:ascii="Arial LatArm" w:hAnsi="Arial LatArm" w:cs="Arial"/>
          <w:sz w:val="20"/>
          <w:lang w:val="af-ZA"/>
        </w:rPr>
        <w:t xml:space="preserve"> </w:t>
      </w:r>
      <w:r w:rsidR="00AE4008" w:rsidRPr="00FE4A6D">
        <w:rPr>
          <w:rFonts w:ascii="GHEA Grapalat" w:hAnsi="GHEA Grapalat" w:cs="Sylfaen"/>
          <w:sz w:val="20"/>
        </w:rPr>
        <w:t>պ</w:t>
      </w:r>
      <w:r w:rsidRPr="00FE4A6D">
        <w:rPr>
          <w:rFonts w:ascii="GHEA Grapalat" w:hAnsi="GHEA Grapalat" w:cs="Sylfaen"/>
          <w:sz w:val="20"/>
        </w:rPr>
        <w:t>ատվիրատուից</w:t>
      </w:r>
      <w:r w:rsidRPr="00FE4A6D">
        <w:rPr>
          <w:rFonts w:ascii="Arial LatArm" w:hAnsi="Arial LatArm" w:cs="Arial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պահանջել</w:t>
      </w:r>
      <w:r w:rsidRPr="00FE4A6D">
        <w:rPr>
          <w:rFonts w:ascii="Arial LatArm" w:hAnsi="Arial LatArm" w:cs="Arial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հրավերի</w:t>
      </w:r>
      <w:r w:rsidRPr="00FE4A6D">
        <w:rPr>
          <w:rFonts w:ascii="Arial LatArm" w:hAnsi="Arial LatArm" w:cs="Arial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պարզաբանում</w:t>
      </w:r>
      <w:r w:rsidR="004D5671" w:rsidRPr="00FE4A6D">
        <w:rPr>
          <w:rFonts w:ascii="GHEA Grapalat" w:hAnsi="GHEA Grapalat" w:cs="Tahoma"/>
          <w:sz w:val="20"/>
        </w:rPr>
        <w:t>։</w:t>
      </w:r>
    </w:p>
    <w:p w14:paraId="7D3EBAE6" w14:textId="77777777" w:rsidR="00096865" w:rsidRPr="00FE4A6D" w:rsidRDefault="00096865" w:rsidP="00EF3662">
      <w:pPr>
        <w:autoSpaceDE w:val="0"/>
        <w:autoSpaceDN w:val="0"/>
        <w:adjustRightInd w:val="0"/>
        <w:ind w:firstLine="567"/>
        <w:jc w:val="both"/>
        <w:rPr>
          <w:rFonts w:ascii="Arial LatArm" w:hAnsi="Arial LatArm"/>
          <w:sz w:val="20"/>
          <w:lang w:val="af-ZA"/>
        </w:rPr>
      </w:pPr>
      <w:r w:rsidRPr="00FE4A6D">
        <w:rPr>
          <w:rFonts w:ascii="GHEA Grapalat" w:hAnsi="GHEA Grapalat" w:cs="Sylfaen"/>
          <w:sz w:val="20"/>
        </w:rPr>
        <w:t>Մասնակիցն</w:t>
      </w:r>
      <w:r w:rsidRPr="00FE4A6D">
        <w:rPr>
          <w:rFonts w:ascii="Arial LatArm" w:hAnsi="Arial LatArm" w:cs="Arial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իրավունք</w:t>
      </w:r>
      <w:r w:rsidRPr="00FE4A6D">
        <w:rPr>
          <w:rFonts w:ascii="Arial LatArm" w:hAnsi="Arial LatArm" w:cs="Arial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ունի</w:t>
      </w:r>
      <w:r w:rsidRPr="00FE4A6D">
        <w:rPr>
          <w:rFonts w:ascii="Arial LatArm" w:hAnsi="Arial LatArm" w:cs="Arial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հայտերի</w:t>
      </w:r>
      <w:r w:rsidRPr="00FE4A6D">
        <w:rPr>
          <w:rFonts w:ascii="Arial LatArm" w:hAnsi="Arial LatArm" w:cs="Arial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ներկայացման</w:t>
      </w:r>
      <w:r w:rsidRPr="00FE4A6D">
        <w:rPr>
          <w:rFonts w:ascii="Arial LatArm" w:hAnsi="Arial LatArm" w:cs="Arial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վերջնաժամկետը</w:t>
      </w:r>
      <w:r w:rsidRPr="00FE4A6D">
        <w:rPr>
          <w:rFonts w:ascii="Arial LatArm" w:hAnsi="Arial LatArm" w:cs="Arial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լրանալուց</w:t>
      </w:r>
      <w:r w:rsidRPr="00FE4A6D">
        <w:rPr>
          <w:rFonts w:ascii="Arial LatArm" w:hAnsi="Arial LatArm" w:cs="Arial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առնվազն</w:t>
      </w:r>
      <w:r w:rsidRPr="00FE4A6D">
        <w:rPr>
          <w:rFonts w:ascii="Arial LatArm" w:hAnsi="Arial LatArm" w:cs="Arial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հինգ</w:t>
      </w:r>
      <w:r w:rsidRPr="00FE4A6D">
        <w:rPr>
          <w:rFonts w:ascii="Arial LatArm" w:hAnsi="Arial LatArm" w:cs="Arial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օրացուցային</w:t>
      </w:r>
      <w:r w:rsidRPr="00FE4A6D">
        <w:rPr>
          <w:rFonts w:ascii="Arial LatArm" w:hAnsi="Arial LatArm" w:cs="Arial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օր</w:t>
      </w:r>
      <w:r w:rsidR="002B5F87"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առաջ</w:t>
      </w:r>
      <w:r w:rsidRPr="00FE4A6D">
        <w:rPr>
          <w:rFonts w:ascii="Arial LatArm" w:hAnsi="Arial LatArm" w:cs="Arial"/>
          <w:sz w:val="20"/>
          <w:lang w:val="af-ZA"/>
        </w:rPr>
        <w:t xml:space="preserve"> </w:t>
      </w:r>
      <w:r w:rsidR="00332EE7" w:rsidRPr="00FE4A6D">
        <w:rPr>
          <w:rFonts w:ascii="GHEA Grapalat" w:hAnsi="GHEA Grapalat" w:cs="Arial"/>
          <w:sz w:val="20"/>
          <w:lang w:val="af-ZA"/>
        </w:rPr>
        <w:t>գրավոր</w:t>
      </w:r>
      <w:r w:rsidR="00332EE7" w:rsidRPr="00FE4A6D">
        <w:rPr>
          <w:rFonts w:ascii="Arial LatArm" w:hAnsi="Arial LatArm" w:cs="Arial"/>
          <w:sz w:val="20"/>
          <w:lang w:val="af-ZA"/>
        </w:rPr>
        <w:t xml:space="preserve"> </w:t>
      </w:r>
      <w:r w:rsidR="000946A3" w:rsidRPr="00FE4A6D">
        <w:rPr>
          <w:rFonts w:ascii="GHEA Grapalat" w:hAnsi="GHEA Grapalat" w:cs="Sylfaen"/>
          <w:sz w:val="20"/>
        </w:rPr>
        <w:t>հանձնաժողովից</w:t>
      </w:r>
      <w:r w:rsidR="000946A3"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պահանջելու</w:t>
      </w:r>
      <w:r w:rsidRPr="00FE4A6D">
        <w:rPr>
          <w:rFonts w:ascii="Arial LatArm" w:hAnsi="Arial LatArm" w:cs="Arial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հրավերի</w:t>
      </w:r>
      <w:r w:rsidRPr="00FE4A6D">
        <w:rPr>
          <w:rFonts w:ascii="Arial LatArm" w:hAnsi="Arial LatArm" w:cs="Arial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պարզաբանում</w:t>
      </w:r>
      <w:r w:rsidR="004D5671" w:rsidRPr="00FE4A6D">
        <w:rPr>
          <w:rFonts w:ascii="GHEA Grapalat" w:hAnsi="GHEA Grapalat" w:cs="Tahoma"/>
          <w:sz w:val="20"/>
        </w:rPr>
        <w:t>։</w:t>
      </w:r>
      <w:r w:rsidRPr="00FE4A6D">
        <w:rPr>
          <w:rFonts w:ascii="Arial LatArm" w:hAnsi="Arial LatArm"/>
          <w:sz w:val="20"/>
          <w:lang w:val="af-ZA"/>
        </w:rPr>
        <w:t xml:space="preserve"> </w:t>
      </w:r>
      <w:r w:rsidR="000946A3" w:rsidRPr="00FE4A6D">
        <w:rPr>
          <w:rFonts w:ascii="GHEA Grapalat" w:hAnsi="GHEA Grapalat"/>
          <w:sz w:val="20"/>
        </w:rPr>
        <w:t>Հանձնաժողովը</w:t>
      </w:r>
      <w:r w:rsidR="000946A3" w:rsidRPr="00FE4A6D">
        <w:rPr>
          <w:rFonts w:ascii="Arial LatArm" w:hAnsi="Arial LatArm"/>
          <w:sz w:val="20"/>
          <w:lang w:val="af-ZA"/>
        </w:rPr>
        <w:t xml:space="preserve"> </w:t>
      </w:r>
      <w:r w:rsidR="000946A3" w:rsidRPr="00FE4A6D">
        <w:rPr>
          <w:rFonts w:ascii="GHEA Grapalat" w:hAnsi="GHEA Grapalat" w:cs="Sylfaen"/>
          <w:sz w:val="20"/>
        </w:rPr>
        <w:t>հարցումը</w:t>
      </w:r>
      <w:r w:rsidR="000946A3" w:rsidRPr="00FE4A6D">
        <w:rPr>
          <w:rFonts w:ascii="Arial LatArm" w:hAnsi="Arial LatArm" w:cs="Arial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կատարած</w:t>
      </w:r>
      <w:r w:rsidRPr="00FE4A6D">
        <w:rPr>
          <w:rFonts w:ascii="Arial LatArm" w:hAnsi="Arial LatArm" w:cs="Arial"/>
          <w:sz w:val="20"/>
          <w:lang w:val="af-ZA"/>
        </w:rPr>
        <w:t xml:space="preserve"> </w:t>
      </w:r>
      <w:r w:rsidR="000946A3" w:rsidRPr="00FE4A6D">
        <w:rPr>
          <w:rFonts w:ascii="GHEA Grapalat" w:hAnsi="GHEA Grapalat" w:cs="Arial"/>
          <w:sz w:val="20"/>
        </w:rPr>
        <w:t>մ</w:t>
      </w:r>
      <w:r w:rsidR="000946A3" w:rsidRPr="00FE4A6D">
        <w:rPr>
          <w:rFonts w:ascii="GHEA Grapalat" w:hAnsi="GHEA Grapalat" w:cs="Sylfaen"/>
          <w:sz w:val="20"/>
        </w:rPr>
        <w:t>ասնակցին</w:t>
      </w:r>
      <w:r w:rsidR="000946A3" w:rsidRPr="00FE4A6D">
        <w:rPr>
          <w:rFonts w:ascii="Arial LatArm" w:hAnsi="Arial LatArm" w:cs="Arial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պարզաբանումը</w:t>
      </w:r>
      <w:r w:rsidRPr="00FE4A6D">
        <w:rPr>
          <w:rFonts w:ascii="Arial LatArm" w:hAnsi="Arial LatArm" w:cs="Arial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տրամադրում</w:t>
      </w:r>
      <w:r w:rsidRPr="00FE4A6D">
        <w:rPr>
          <w:rFonts w:ascii="Arial LatArm" w:hAnsi="Arial LatArm" w:cs="Arial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է</w:t>
      </w:r>
      <w:r w:rsidR="00A93710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197D76" w:rsidRPr="00FE4A6D">
        <w:rPr>
          <w:rFonts w:ascii="GHEA Grapalat" w:hAnsi="GHEA Grapalat" w:cs="Sylfaen"/>
          <w:sz w:val="20"/>
          <w:lang w:val="af-ZA"/>
        </w:rPr>
        <w:t>գրավոր</w:t>
      </w:r>
      <w:r w:rsidR="00197D76" w:rsidRPr="00FE4A6D" w:rsidDel="00197D76">
        <w:rPr>
          <w:rFonts w:ascii="Arial LatArm" w:hAnsi="Arial LatArm" w:cs="Sylfaen"/>
          <w:sz w:val="20"/>
          <w:lang w:val="af-ZA"/>
        </w:rPr>
        <w:t xml:space="preserve"> </w:t>
      </w:r>
      <w:r w:rsidR="00926875" w:rsidRPr="00FE4A6D">
        <w:rPr>
          <w:rFonts w:ascii="Arial LatArm" w:hAnsi="Arial LatArm" w:cs="Sylfaen"/>
          <w:sz w:val="20"/>
          <w:lang w:val="af-ZA"/>
        </w:rPr>
        <w:t xml:space="preserve">` </w:t>
      </w:r>
      <w:r w:rsidRPr="00FE4A6D">
        <w:rPr>
          <w:rFonts w:ascii="GHEA Grapalat" w:hAnsi="GHEA Grapalat" w:cs="Sylfaen"/>
          <w:sz w:val="20"/>
        </w:rPr>
        <w:t>հարցում</w:t>
      </w:r>
      <w:r w:rsidR="000946A3" w:rsidRPr="00FE4A6D">
        <w:rPr>
          <w:rFonts w:ascii="GHEA Grapalat" w:hAnsi="GHEA Grapalat" w:cs="Sylfaen"/>
          <w:sz w:val="20"/>
        </w:rPr>
        <w:t>ը</w:t>
      </w:r>
      <w:r w:rsidRPr="00FE4A6D">
        <w:rPr>
          <w:rFonts w:ascii="Arial LatArm" w:hAnsi="Arial LatArm" w:cs="Arial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ստանալու</w:t>
      </w:r>
      <w:r w:rsidRPr="00FE4A6D">
        <w:rPr>
          <w:rFonts w:ascii="Arial LatArm" w:hAnsi="Arial LatArm" w:cs="Arial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օրվան</w:t>
      </w:r>
      <w:r w:rsidRPr="00FE4A6D">
        <w:rPr>
          <w:rFonts w:ascii="Arial LatArm" w:hAnsi="Arial LatArm" w:cs="Arial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հաջորդող</w:t>
      </w:r>
      <w:r w:rsidRPr="00FE4A6D">
        <w:rPr>
          <w:rFonts w:ascii="Arial LatArm" w:hAnsi="Arial LatArm" w:cs="Arial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եր</w:t>
      </w:r>
      <w:r w:rsidR="00A93710" w:rsidRPr="00FE4A6D">
        <w:rPr>
          <w:rFonts w:ascii="GHEA Grapalat" w:hAnsi="GHEA Grapalat" w:cs="Sylfaen"/>
          <w:sz w:val="20"/>
        </w:rPr>
        <w:t>կու</w:t>
      </w:r>
      <w:r w:rsidRPr="00FE4A6D">
        <w:rPr>
          <w:rFonts w:ascii="Arial LatArm" w:hAnsi="Arial LatArm" w:cs="Arial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օրացուցային</w:t>
      </w:r>
      <w:r w:rsidRPr="00FE4A6D">
        <w:rPr>
          <w:rFonts w:ascii="Arial LatArm" w:hAnsi="Arial LatArm" w:cs="Arial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օրվա</w:t>
      </w:r>
      <w:r w:rsidRPr="00FE4A6D">
        <w:rPr>
          <w:rFonts w:ascii="Arial LatArm" w:hAnsi="Arial LatArm" w:cs="Arial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ընթացքում</w:t>
      </w:r>
      <w:r w:rsidR="004D5671" w:rsidRPr="00FE4A6D">
        <w:rPr>
          <w:rFonts w:ascii="GHEA Grapalat" w:hAnsi="GHEA Grapalat" w:cs="Tahoma"/>
          <w:sz w:val="20"/>
        </w:rPr>
        <w:t>։</w:t>
      </w:r>
      <w:r w:rsidR="006265F4" w:rsidRPr="00FE4A6D">
        <w:rPr>
          <w:rFonts w:ascii="Arial LatArm" w:hAnsi="Arial LatArm" w:cs="Tahoma"/>
          <w:sz w:val="20"/>
          <w:vertAlign w:val="superscript"/>
        </w:rPr>
        <w:t>5</w:t>
      </w:r>
      <w:r w:rsidR="00781688" w:rsidRPr="00FE4A6D">
        <w:rPr>
          <w:rFonts w:ascii="Arial LatArm" w:hAnsi="Arial LatArm" w:cs="Tahoma"/>
          <w:sz w:val="20"/>
          <w:lang w:val="af-ZA"/>
        </w:rPr>
        <w:t xml:space="preserve"> </w:t>
      </w:r>
      <w:r w:rsidRPr="00FE4A6D">
        <w:rPr>
          <w:rFonts w:ascii="Arial LatArm" w:hAnsi="Arial LatArm"/>
          <w:sz w:val="20"/>
          <w:lang w:val="af-ZA"/>
        </w:rPr>
        <w:t xml:space="preserve"> </w:t>
      </w:r>
    </w:p>
    <w:p w14:paraId="6A950110" w14:textId="77777777" w:rsidR="00096865" w:rsidRPr="00FE4A6D" w:rsidRDefault="00096865" w:rsidP="00E601A1">
      <w:pPr>
        <w:ind w:firstLine="567"/>
        <w:jc w:val="both"/>
        <w:rPr>
          <w:rFonts w:ascii="Arial LatArm" w:hAnsi="Arial LatArm"/>
          <w:sz w:val="20"/>
          <w:szCs w:val="20"/>
          <w:lang w:val="af-ZA"/>
        </w:rPr>
      </w:pPr>
      <w:r w:rsidRPr="00FE4A6D">
        <w:rPr>
          <w:rFonts w:ascii="Arial LatArm" w:hAnsi="Arial LatArm"/>
          <w:sz w:val="20"/>
          <w:lang w:val="af-ZA"/>
        </w:rPr>
        <w:t xml:space="preserve">3.2 </w:t>
      </w:r>
      <w:r w:rsidRPr="00FE4A6D">
        <w:rPr>
          <w:rFonts w:ascii="GHEA Grapalat" w:hAnsi="GHEA Grapalat" w:cs="Sylfaen"/>
          <w:sz w:val="20"/>
        </w:rPr>
        <w:t>Հարցման</w:t>
      </w:r>
      <w:r w:rsidRPr="00FE4A6D">
        <w:rPr>
          <w:rFonts w:ascii="Arial LatArm" w:hAnsi="Arial LatArm" w:cs="Arial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և</w:t>
      </w:r>
      <w:r w:rsidRPr="00FE4A6D">
        <w:rPr>
          <w:rFonts w:ascii="Arial LatArm" w:hAnsi="Arial LatArm" w:cs="Arial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պարզաբանումների</w:t>
      </w:r>
      <w:r w:rsidRPr="00FE4A6D">
        <w:rPr>
          <w:rFonts w:ascii="Arial LatArm" w:hAnsi="Arial LatArm" w:cs="Arial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բովանդակության</w:t>
      </w:r>
      <w:r w:rsidRPr="00FE4A6D">
        <w:rPr>
          <w:rFonts w:ascii="Arial LatArm" w:hAnsi="Arial LatArm" w:cs="Arial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մասին</w:t>
      </w:r>
      <w:r w:rsidRPr="00FE4A6D">
        <w:rPr>
          <w:rFonts w:ascii="Arial LatArm" w:hAnsi="Arial LatArm" w:cs="Arial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հայտարարությունը</w:t>
      </w:r>
      <w:r w:rsidRPr="00FE4A6D">
        <w:rPr>
          <w:rFonts w:ascii="Arial LatArm" w:hAnsi="Arial LatArm" w:cs="Arial"/>
          <w:sz w:val="20"/>
          <w:lang w:val="af-ZA"/>
        </w:rPr>
        <w:t xml:space="preserve"> </w:t>
      </w:r>
      <w:r w:rsidR="00781688" w:rsidRPr="00FE4A6D">
        <w:rPr>
          <w:rFonts w:ascii="GHEA Grapalat" w:hAnsi="GHEA Grapalat" w:cs="Arial"/>
          <w:sz w:val="20"/>
        </w:rPr>
        <w:t>պարզաբանումը</w:t>
      </w:r>
      <w:r w:rsidR="00781688" w:rsidRPr="00FE4A6D">
        <w:rPr>
          <w:rFonts w:ascii="Arial LatArm" w:hAnsi="Arial LatArm" w:cs="Arial"/>
          <w:sz w:val="20"/>
          <w:lang w:val="af-ZA"/>
        </w:rPr>
        <w:t xml:space="preserve"> </w:t>
      </w:r>
      <w:r w:rsidR="00781688" w:rsidRPr="00FE4A6D">
        <w:rPr>
          <w:rFonts w:ascii="GHEA Grapalat" w:hAnsi="GHEA Grapalat" w:cs="Arial"/>
          <w:sz w:val="20"/>
        </w:rPr>
        <w:t>տրամադրելու</w:t>
      </w:r>
      <w:r w:rsidR="00781688" w:rsidRPr="00FE4A6D">
        <w:rPr>
          <w:rFonts w:ascii="Arial LatArm" w:hAnsi="Arial LatArm" w:cs="Arial"/>
          <w:sz w:val="20"/>
          <w:lang w:val="af-ZA"/>
        </w:rPr>
        <w:t xml:space="preserve"> </w:t>
      </w:r>
      <w:r w:rsidR="00781688" w:rsidRPr="00FE4A6D">
        <w:rPr>
          <w:rFonts w:ascii="GHEA Grapalat" w:hAnsi="GHEA Grapalat" w:cs="Arial"/>
          <w:sz w:val="20"/>
        </w:rPr>
        <w:t>օրը</w:t>
      </w:r>
      <w:r w:rsidR="00781688" w:rsidRPr="00FE4A6D">
        <w:rPr>
          <w:rFonts w:ascii="Arial LatArm" w:hAnsi="Arial LatArm" w:cs="Arial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հրապարակվում</w:t>
      </w:r>
      <w:r w:rsidRPr="00FE4A6D">
        <w:rPr>
          <w:rFonts w:ascii="Arial LatArm" w:hAnsi="Arial LatArm" w:cs="Arial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է</w:t>
      </w:r>
      <w:r w:rsidRPr="00FE4A6D">
        <w:rPr>
          <w:rFonts w:ascii="Arial LatArm" w:hAnsi="Arial LatArm" w:cs="Arial"/>
          <w:sz w:val="20"/>
          <w:lang w:val="af-ZA"/>
        </w:rPr>
        <w:t xml:space="preserve"> </w:t>
      </w:r>
      <w:r w:rsidR="00757A3F" w:rsidRPr="00FE4A6D">
        <w:rPr>
          <w:rFonts w:ascii="Arial LatArm" w:hAnsi="Arial LatArm" w:cs="Sylfaen"/>
          <w:sz w:val="20"/>
          <w:lang w:val="af-ZA"/>
        </w:rPr>
        <w:t xml:space="preserve">www.procurement.am </w:t>
      </w:r>
      <w:r w:rsidR="00757A3F" w:rsidRPr="00FE4A6D">
        <w:rPr>
          <w:rFonts w:ascii="GHEA Grapalat" w:hAnsi="GHEA Grapalat" w:cs="Sylfaen"/>
          <w:sz w:val="20"/>
          <w:lang w:val="ru-RU"/>
        </w:rPr>
        <w:t>հասցեով</w:t>
      </w:r>
      <w:r w:rsidR="00757A3F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757A3F" w:rsidRPr="00FE4A6D">
        <w:rPr>
          <w:rFonts w:ascii="GHEA Grapalat" w:hAnsi="GHEA Grapalat" w:cs="Sylfaen"/>
          <w:sz w:val="20"/>
        </w:rPr>
        <w:t>գործող</w:t>
      </w:r>
      <w:r w:rsidR="00757A3F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757A3F" w:rsidRPr="00FE4A6D">
        <w:rPr>
          <w:rFonts w:ascii="GHEA Grapalat" w:hAnsi="GHEA Grapalat" w:cs="Sylfaen"/>
          <w:sz w:val="20"/>
          <w:lang w:val="ru-RU"/>
        </w:rPr>
        <w:t>տեղեկագր</w:t>
      </w:r>
      <w:r w:rsidR="009A73D5" w:rsidRPr="00FE4A6D">
        <w:rPr>
          <w:rFonts w:ascii="GHEA Grapalat" w:hAnsi="GHEA Grapalat" w:cs="Sylfaen"/>
          <w:sz w:val="20"/>
        </w:rPr>
        <w:t>ի</w:t>
      </w:r>
      <w:r w:rsidR="009A73D5" w:rsidRPr="00FE4A6D">
        <w:rPr>
          <w:rFonts w:ascii="Arial LatArm" w:hAnsi="Arial LatArm" w:cs="Sylfaen"/>
          <w:sz w:val="20"/>
          <w:lang w:val="af-ZA"/>
        </w:rPr>
        <w:t xml:space="preserve"> (</w:t>
      </w:r>
      <w:r w:rsidR="009A73D5" w:rsidRPr="00FE4A6D">
        <w:rPr>
          <w:rFonts w:ascii="GHEA Grapalat" w:hAnsi="GHEA Grapalat" w:cs="Sylfaen"/>
          <w:sz w:val="20"/>
          <w:lang w:val="ru-RU"/>
        </w:rPr>
        <w:t>այսուհետ</w:t>
      </w:r>
      <w:r w:rsidR="009A73D5" w:rsidRPr="00FE4A6D">
        <w:rPr>
          <w:rFonts w:ascii="Arial LatArm" w:hAnsi="Arial LatArm" w:cs="Sylfaen"/>
          <w:sz w:val="20"/>
          <w:lang w:val="af-ZA"/>
        </w:rPr>
        <w:t xml:space="preserve">` </w:t>
      </w:r>
      <w:r w:rsidR="009A73D5" w:rsidRPr="00FE4A6D">
        <w:rPr>
          <w:rFonts w:ascii="GHEA Grapalat" w:hAnsi="GHEA Grapalat" w:cs="Sylfaen"/>
          <w:sz w:val="20"/>
          <w:lang w:val="ru-RU"/>
        </w:rPr>
        <w:lastRenderedPageBreak/>
        <w:t>տեղեկագիր</w:t>
      </w:r>
      <w:r w:rsidR="009A73D5" w:rsidRPr="00FE4A6D">
        <w:rPr>
          <w:rFonts w:ascii="Arial LatArm" w:hAnsi="Arial LatArm" w:cs="Sylfaen"/>
          <w:sz w:val="20"/>
          <w:lang w:val="af-ZA"/>
        </w:rPr>
        <w:t xml:space="preserve">) </w:t>
      </w:r>
      <w:r w:rsidR="001C76F7" w:rsidRPr="00FE4A6D">
        <w:rPr>
          <w:rFonts w:ascii="Arial LatArm" w:hAnsi="Arial LatArm"/>
          <w:lang w:val="af-ZA"/>
        </w:rPr>
        <w:t>«</w:t>
      </w:r>
      <w:r w:rsidR="00051B7F" w:rsidRPr="00FE4A6D">
        <w:rPr>
          <w:rFonts w:ascii="GHEA Grapalat" w:hAnsi="GHEA Grapalat" w:cs="Sylfaen"/>
          <w:sz w:val="20"/>
        </w:rPr>
        <w:t>Գնումների</w:t>
      </w:r>
      <w:r w:rsidR="00051B7F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051B7F" w:rsidRPr="00FE4A6D">
        <w:rPr>
          <w:rFonts w:ascii="GHEA Grapalat" w:hAnsi="GHEA Grapalat" w:cs="Sylfaen"/>
          <w:sz w:val="20"/>
        </w:rPr>
        <w:t>հայտարարություններ</w:t>
      </w:r>
      <w:r w:rsidR="001C76F7" w:rsidRPr="00FE4A6D">
        <w:rPr>
          <w:rFonts w:ascii="Arial LatArm" w:hAnsi="Arial LatArm"/>
          <w:lang w:val="af-ZA"/>
        </w:rPr>
        <w:t>»</w:t>
      </w:r>
      <w:r w:rsidR="00051B7F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051B7F" w:rsidRPr="00FE4A6D">
        <w:rPr>
          <w:rFonts w:ascii="GHEA Grapalat" w:hAnsi="GHEA Grapalat" w:cs="Sylfaen"/>
          <w:sz w:val="20"/>
        </w:rPr>
        <w:t>բաժնի</w:t>
      </w:r>
      <w:r w:rsidR="00051B7F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1C76F7" w:rsidRPr="00FE4A6D">
        <w:rPr>
          <w:rFonts w:ascii="Arial LatArm" w:hAnsi="Arial LatArm"/>
          <w:lang w:val="af-ZA"/>
        </w:rPr>
        <w:t>«</w:t>
      </w:r>
      <w:r w:rsidR="00051B7F" w:rsidRPr="00FE4A6D">
        <w:rPr>
          <w:rFonts w:ascii="GHEA Grapalat" w:hAnsi="GHEA Grapalat" w:cs="Sylfaen"/>
          <w:sz w:val="20"/>
        </w:rPr>
        <w:t>Հրավերների</w:t>
      </w:r>
      <w:r w:rsidR="00051B7F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051B7F" w:rsidRPr="00FE4A6D">
        <w:rPr>
          <w:rFonts w:ascii="GHEA Grapalat" w:hAnsi="GHEA Grapalat" w:cs="Sylfaen"/>
          <w:sz w:val="20"/>
        </w:rPr>
        <w:t>պարզաբանումների</w:t>
      </w:r>
      <w:r w:rsidR="00051B7F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051B7F" w:rsidRPr="00FE4A6D">
        <w:rPr>
          <w:rFonts w:ascii="GHEA Grapalat" w:hAnsi="GHEA Grapalat" w:cs="Sylfaen"/>
          <w:sz w:val="20"/>
        </w:rPr>
        <w:t>վերաբերյալ</w:t>
      </w:r>
      <w:r w:rsidR="00051B7F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051B7F" w:rsidRPr="00FE4A6D">
        <w:rPr>
          <w:rFonts w:ascii="GHEA Grapalat" w:hAnsi="GHEA Grapalat" w:cs="Sylfaen"/>
          <w:sz w:val="20"/>
        </w:rPr>
        <w:t>հայտարարություններ</w:t>
      </w:r>
      <w:r w:rsidR="001C76F7" w:rsidRPr="00FE4A6D">
        <w:rPr>
          <w:rFonts w:ascii="Arial LatArm" w:hAnsi="Arial LatArm"/>
          <w:lang w:val="af-ZA"/>
        </w:rPr>
        <w:t>»</w:t>
      </w:r>
      <w:r w:rsidR="00051B7F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051B7F" w:rsidRPr="00FE4A6D">
        <w:rPr>
          <w:rFonts w:ascii="GHEA Grapalat" w:hAnsi="GHEA Grapalat" w:cs="Sylfaen"/>
          <w:sz w:val="20"/>
        </w:rPr>
        <w:t>ենթաբա</w:t>
      </w:r>
      <w:r w:rsidR="009A73D5" w:rsidRPr="00FE4A6D">
        <w:rPr>
          <w:rFonts w:ascii="GHEA Grapalat" w:hAnsi="GHEA Grapalat" w:cs="Sylfaen"/>
          <w:sz w:val="20"/>
        </w:rPr>
        <w:t>բաժնում</w:t>
      </w:r>
      <w:r w:rsidR="00781688" w:rsidRPr="00FE4A6D">
        <w:rPr>
          <w:rFonts w:ascii="Arial LatArm" w:hAnsi="Arial LatArm" w:cs="Sylfaen"/>
          <w:sz w:val="20"/>
          <w:lang w:val="af-ZA"/>
        </w:rPr>
        <w:t>`</w:t>
      </w:r>
      <w:r w:rsidR="009A73D5"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առանց</w:t>
      </w:r>
      <w:r w:rsidRPr="00FE4A6D">
        <w:rPr>
          <w:rFonts w:ascii="Arial LatArm" w:hAnsi="Arial LatArm" w:cs="Arial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նշելու</w:t>
      </w:r>
      <w:r w:rsidRPr="00FE4A6D">
        <w:rPr>
          <w:rFonts w:ascii="Arial LatArm" w:hAnsi="Arial LatArm" w:cs="Arial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հարցումը</w:t>
      </w:r>
      <w:r w:rsidRPr="00FE4A6D">
        <w:rPr>
          <w:rFonts w:ascii="Arial LatArm" w:hAnsi="Arial LatArm" w:cs="Arial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կատարած</w:t>
      </w:r>
      <w:r w:rsidRPr="00FE4A6D">
        <w:rPr>
          <w:rFonts w:ascii="Arial LatArm" w:hAnsi="Arial LatArm" w:cs="Arial"/>
          <w:sz w:val="20"/>
          <w:lang w:val="af-ZA"/>
        </w:rPr>
        <w:t xml:space="preserve"> </w:t>
      </w:r>
      <w:r w:rsidR="00051B7F" w:rsidRPr="00FE4A6D">
        <w:rPr>
          <w:rFonts w:ascii="GHEA Grapalat" w:hAnsi="GHEA Grapalat" w:cs="Arial"/>
          <w:sz w:val="20"/>
        </w:rPr>
        <w:t>մ</w:t>
      </w:r>
      <w:r w:rsidRPr="00FE4A6D">
        <w:rPr>
          <w:rFonts w:ascii="GHEA Grapalat" w:hAnsi="GHEA Grapalat" w:cs="Sylfaen"/>
          <w:sz w:val="20"/>
        </w:rPr>
        <w:t>ասնակցի</w:t>
      </w:r>
      <w:r w:rsidRPr="00FE4A6D">
        <w:rPr>
          <w:rFonts w:ascii="Arial LatArm" w:hAnsi="Arial LatArm" w:cs="Arial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տվյալները</w:t>
      </w:r>
      <w:r w:rsidR="004D5671" w:rsidRPr="00FE4A6D">
        <w:rPr>
          <w:rFonts w:ascii="GHEA Grapalat" w:hAnsi="GHEA Grapalat" w:cs="Tahoma"/>
          <w:sz w:val="20"/>
        </w:rPr>
        <w:t>։</w:t>
      </w:r>
      <w:r w:rsidR="00A93710" w:rsidRPr="00FE4A6D">
        <w:rPr>
          <w:rFonts w:ascii="Arial LatArm" w:hAnsi="Arial LatArm" w:cs="Tahoma"/>
          <w:sz w:val="20"/>
          <w:lang w:val="af-ZA"/>
        </w:rPr>
        <w:t xml:space="preserve"> </w:t>
      </w:r>
    </w:p>
    <w:p w14:paraId="7156B839" w14:textId="77777777" w:rsidR="00096865" w:rsidRPr="00FE4A6D" w:rsidRDefault="00096865" w:rsidP="00EF3662">
      <w:pPr>
        <w:autoSpaceDE w:val="0"/>
        <w:autoSpaceDN w:val="0"/>
        <w:adjustRightInd w:val="0"/>
        <w:ind w:firstLine="567"/>
        <w:jc w:val="both"/>
        <w:rPr>
          <w:rFonts w:ascii="Arial LatArm" w:hAnsi="Arial LatArm" w:cs="Arial Unicode"/>
          <w:sz w:val="20"/>
          <w:lang w:val="af-ZA"/>
        </w:rPr>
      </w:pPr>
      <w:r w:rsidRPr="00FE4A6D">
        <w:rPr>
          <w:rFonts w:ascii="Arial LatArm" w:hAnsi="Arial LatArm" w:cs="Arial Unicode"/>
          <w:sz w:val="20"/>
          <w:lang w:val="af-ZA"/>
        </w:rPr>
        <w:t xml:space="preserve">3.3 </w:t>
      </w:r>
      <w:r w:rsidRPr="00FE4A6D">
        <w:rPr>
          <w:rFonts w:ascii="GHEA Grapalat" w:hAnsi="GHEA Grapalat" w:cs="Sylfaen"/>
          <w:sz w:val="20"/>
          <w:lang w:val="ru-RU"/>
        </w:rPr>
        <w:t>Պարզաբանում</w:t>
      </w:r>
      <w:r w:rsidRPr="00FE4A6D">
        <w:rPr>
          <w:rFonts w:ascii="Arial LatArm" w:hAnsi="Arial LatArm" w:cs="Arial Unicode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չի</w:t>
      </w:r>
      <w:r w:rsidRPr="00FE4A6D">
        <w:rPr>
          <w:rFonts w:ascii="Arial LatArm" w:hAnsi="Arial LatArm" w:cs="Arial Unicode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տրամադրվում</w:t>
      </w:r>
      <w:r w:rsidRPr="00FE4A6D">
        <w:rPr>
          <w:rFonts w:ascii="Arial LatArm" w:hAnsi="Arial LatArm" w:cs="Arial Unicode"/>
          <w:sz w:val="20"/>
          <w:lang w:val="af-ZA"/>
        </w:rPr>
        <w:t xml:space="preserve">, </w:t>
      </w:r>
      <w:r w:rsidRPr="00FE4A6D">
        <w:rPr>
          <w:rFonts w:ascii="GHEA Grapalat" w:hAnsi="GHEA Grapalat" w:cs="Sylfaen"/>
          <w:sz w:val="20"/>
          <w:lang w:val="ru-RU"/>
        </w:rPr>
        <w:t>եթե</w:t>
      </w:r>
      <w:r w:rsidRPr="00FE4A6D">
        <w:rPr>
          <w:rFonts w:ascii="Arial LatArm" w:hAnsi="Arial LatArm" w:cs="Arial Unicode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հարցումը</w:t>
      </w:r>
      <w:r w:rsidRPr="00FE4A6D">
        <w:rPr>
          <w:rFonts w:ascii="Arial LatArm" w:hAnsi="Arial LatArm" w:cs="Arial Unicode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կատարվել</w:t>
      </w:r>
      <w:r w:rsidRPr="00FE4A6D">
        <w:rPr>
          <w:rFonts w:ascii="Arial LatArm" w:hAnsi="Arial LatArm" w:cs="Arial Unicode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է</w:t>
      </w:r>
      <w:r w:rsidRPr="00FE4A6D">
        <w:rPr>
          <w:rFonts w:ascii="Arial LatArm" w:hAnsi="Arial LatArm" w:cs="Arial Unicode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սույն</w:t>
      </w:r>
      <w:r w:rsidRPr="00FE4A6D">
        <w:rPr>
          <w:rFonts w:ascii="Arial LatArm" w:hAnsi="Arial LatArm" w:cs="Arial Unicode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բաժն</w:t>
      </w:r>
      <w:r w:rsidRPr="00FE4A6D">
        <w:rPr>
          <w:rFonts w:ascii="GHEA Grapalat" w:hAnsi="GHEA Grapalat" w:cs="Sylfaen"/>
          <w:sz w:val="20"/>
          <w:lang w:val="ru-RU"/>
        </w:rPr>
        <w:t>ով</w:t>
      </w:r>
      <w:r w:rsidRPr="00FE4A6D">
        <w:rPr>
          <w:rFonts w:ascii="Arial LatArm" w:hAnsi="Arial LatArm" w:cs="Arial Unicode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սահմանված</w:t>
      </w:r>
      <w:r w:rsidRPr="00FE4A6D">
        <w:rPr>
          <w:rFonts w:ascii="Arial LatArm" w:hAnsi="Arial LatArm" w:cs="Arial Unicode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ժամկետի</w:t>
      </w:r>
      <w:r w:rsidRPr="00FE4A6D">
        <w:rPr>
          <w:rFonts w:ascii="Arial LatArm" w:hAnsi="Arial LatArm" w:cs="Arial Unicode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խախտմամբ</w:t>
      </w:r>
      <w:r w:rsidRPr="00FE4A6D">
        <w:rPr>
          <w:rFonts w:ascii="Arial LatArm" w:hAnsi="Arial LatArm" w:cs="Arial Unicode"/>
          <w:sz w:val="20"/>
          <w:lang w:val="af-ZA"/>
        </w:rPr>
        <w:t xml:space="preserve">, </w:t>
      </w:r>
      <w:r w:rsidRPr="00FE4A6D">
        <w:rPr>
          <w:rFonts w:ascii="GHEA Grapalat" w:hAnsi="GHEA Grapalat" w:cs="Sylfaen"/>
          <w:sz w:val="20"/>
          <w:lang w:val="ru-RU"/>
        </w:rPr>
        <w:t>ինչպես</w:t>
      </w:r>
      <w:r w:rsidRPr="00FE4A6D">
        <w:rPr>
          <w:rFonts w:ascii="Arial LatArm" w:hAnsi="Arial LatArm" w:cs="Arial Unicode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նաև</w:t>
      </w:r>
      <w:r w:rsidRPr="00FE4A6D">
        <w:rPr>
          <w:rFonts w:ascii="Arial LatArm" w:hAnsi="Arial LatArm" w:cs="Arial Unicode"/>
          <w:sz w:val="20"/>
          <w:lang w:val="af-ZA"/>
        </w:rPr>
        <w:t xml:space="preserve">, </w:t>
      </w:r>
      <w:r w:rsidRPr="00FE4A6D">
        <w:rPr>
          <w:rFonts w:ascii="GHEA Grapalat" w:hAnsi="GHEA Grapalat" w:cs="Sylfaen"/>
          <w:sz w:val="20"/>
          <w:lang w:val="ru-RU"/>
        </w:rPr>
        <w:t>եթե</w:t>
      </w:r>
      <w:r w:rsidRPr="00FE4A6D">
        <w:rPr>
          <w:rFonts w:ascii="Arial LatArm" w:hAnsi="Arial LatArm" w:cs="Arial Unicode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հարցումը</w:t>
      </w:r>
      <w:r w:rsidRPr="00FE4A6D">
        <w:rPr>
          <w:rFonts w:ascii="Arial LatArm" w:hAnsi="Arial LatArm" w:cs="Arial Unicode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դուրս</w:t>
      </w:r>
      <w:r w:rsidRPr="00FE4A6D">
        <w:rPr>
          <w:rFonts w:ascii="Arial LatArm" w:hAnsi="Arial LatArm" w:cs="Arial Unicode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է</w:t>
      </w:r>
      <w:r w:rsidRPr="00FE4A6D">
        <w:rPr>
          <w:rFonts w:ascii="Arial LatArm" w:hAnsi="Arial LatArm" w:cs="Arial Unicode"/>
          <w:sz w:val="20"/>
          <w:lang w:val="af-ZA"/>
        </w:rPr>
        <w:t xml:space="preserve"> </w:t>
      </w:r>
      <w:r w:rsidR="009A73D5" w:rsidRPr="00FE4A6D">
        <w:rPr>
          <w:rFonts w:ascii="GHEA Grapalat" w:hAnsi="GHEA Grapalat" w:cs="Arial Unicode"/>
          <w:sz w:val="20"/>
        </w:rPr>
        <w:t>սույն</w:t>
      </w:r>
      <w:r w:rsidR="009A73D5" w:rsidRPr="00FE4A6D">
        <w:rPr>
          <w:rFonts w:ascii="Arial LatArm" w:hAnsi="Arial LatArm" w:cs="Arial Unicode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հրավերի</w:t>
      </w:r>
      <w:r w:rsidRPr="00FE4A6D">
        <w:rPr>
          <w:rFonts w:ascii="Arial LatArm" w:hAnsi="Arial LatArm" w:cs="Arial Unicode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բովանդակության</w:t>
      </w:r>
      <w:r w:rsidRPr="00FE4A6D">
        <w:rPr>
          <w:rFonts w:ascii="Arial LatArm" w:hAnsi="Arial LatArm" w:cs="Arial Unicode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շրջանակից</w:t>
      </w:r>
      <w:r w:rsidR="005A16C6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5A16C6" w:rsidRPr="00FE4A6D">
        <w:rPr>
          <w:rFonts w:ascii="GHEA Grapalat" w:hAnsi="GHEA Grapalat" w:cs="Sylfaen"/>
          <w:sz w:val="20"/>
          <w:lang w:val="ru-RU"/>
        </w:rPr>
        <w:t>կամ</w:t>
      </w:r>
      <w:r w:rsidR="005A16C6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5A16C6" w:rsidRPr="00FE4A6D">
        <w:rPr>
          <w:rFonts w:ascii="GHEA Grapalat" w:hAnsi="GHEA Grapalat" w:cs="Sylfaen"/>
          <w:sz w:val="20"/>
          <w:lang w:val="ru-RU"/>
        </w:rPr>
        <w:t>եթե</w:t>
      </w:r>
      <w:r w:rsidR="005A16C6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5A16C6" w:rsidRPr="00FE4A6D">
        <w:rPr>
          <w:rFonts w:ascii="GHEA Grapalat" w:hAnsi="GHEA Grapalat" w:cs="Sylfaen"/>
          <w:sz w:val="20"/>
          <w:lang w:val="ru-RU"/>
        </w:rPr>
        <w:t>հարցումը</w:t>
      </w:r>
      <w:r w:rsidR="005A16C6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5A16C6" w:rsidRPr="00FE4A6D">
        <w:rPr>
          <w:rFonts w:ascii="GHEA Grapalat" w:hAnsi="GHEA Grapalat" w:cs="Sylfaen"/>
          <w:sz w:val="20"/>
          <w:lang w:val="ru-RU"/>
        </w:rPr>
        <w:t>վերաբերում</w:t>
      </w:r>
      <w:r w:rsidR="005A16C6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5A16C6" w:rsidRPr="00FE4A6D">
        <w:rPr>
          <w:rFonts w:ascii="GHEA Grapalat" w:hAnsi="GHEA Grapalat" w:cs="Sylfaen"/>
          <w:sz w:val="20"/>
          <w:lang w:val="ru-RU"/>
        </w:rPr>
        <w:t>է</w:t>
      </w:r>
      <w:r w:rsidR="005A16C6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5A16C6" w:rsidRPr="00FE4A6D">
        <w:rPr>
          <w:rFonts w:ascii="GHEA Grapalat" w:hAnsi="GHEA Grapalat" w:cs="Sylfaen"/>
          <w:sz w:val="20"/>
          <w:lang w:val="ru-RU"/>
        </w:rPr>
        <w:t>վերջինիս</w:t>
      </w:r>
      <w:r w:rsidR="005A16C6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5A16C6" w:rsidRPr="00FE4A6D">
        <w:rPr>
          <w:rFonts w:ascii="GHEA Grapalat" w:hAnsi="GHEA Grapalat" w:cs="Sylfaen"/>
          <w:sz w:val="20"/>
          <w:lang w:val="ru-RU"/>
        </w:rPr>
        <w:t>կողմից</w:t>
      </w:r>
      <w:r w:rsidR="005A16C6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5A16C6" w:rsidRPr="00FE4A6D">
        <w:rPr>
          <w:rFonts w:ascii="GHEA Grapalat" w:hAnsi="GHEA Grapalat" w:cs="Sylfaen"/>
          <w:sz w:val="20"/>
          <w:lang w:val="ru-RU"/>
        </w:rPr>
        <w:t>առաջարկվելիք</w:t>
      </w:r>
      <w:r w:rsidR="005A16C6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5A16C6" w:rsidRPr="00FE4A6D">
        <w:rPr>
          <w:rFonts w:ascii="GHEA Grapalat" w:hAnsi="GHEA Grapalat" w:cs="Sylfaen"/>
          <w:sz w:val="20"/>
          <w:lang w:val="ru-RU"/>
        </w:rPr>
        <w:t>ապրանքների</w:t>
      </w:r>
      <w:r w:rsidR="005A16C6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5A16C6" w:rsidRPr="00FE4A6D">
        <w:rPr>
          <w:rFonts w:ascii="GHEA Grapalat" w:hAnsi="GHEA Grapalat" w:cs="Sylfaen"/>
          <w:sz w:val="20"/>
          <w:lang w:val="ru-RU"/>
        </w:rPr>
        <w:t>տեխնիկական</w:t>
      </w:r>
      <w:r w:rsidR="005A16C6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5A16C6" w:rsidRPr="00FE4A6D">
        <w:rPr>
          <w:rFonts w:ascii="GHEA Grapalat" w:hAnsi="GHEA Grapalat" w:cs="Sylfaen"/>
          <w:sz w:val="20"/>
          <w:lang w:val="ru-RU"/>
        </w:rPr>
        <w:t>բնութագրերի</w:t>
      </w:r>
      <w:r w:rsidR="005A16C6" w:rsidRPr="00FE4A6D">
        <w:rPr>
          <w:rFonts w:ascii="Arial LatArm" w:hAnsi="Arial LatArm" w:cs="Sylfaen"/>
          <w:sz w:val="20"/>
          <w:lang w:val="af-ZA"/>
        </w:rPr>
        <w:t xml:space="preserve">` </w:t>
      </w:r>
      <w:r w:rsidR="005A16C6" w:rsidRPr="00FE4A6D">
        <w:rPr>
          <w:rFonts w:ascii="GHEA Grapalat" w:hAnsi="GHEA Grapalat" w:cs="Sylfaen"/>
          <w:sz w:val="20"/>
          <w:lang w:val="ru-RU"/>
        </w:rPr>
        <w:t>սույն</w:t>
      </w:r>
      <w:r w:rsidR="005A16C6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5A16C6" w:rsidRPr="00FE4A6D">
        <w:rPr>
          <w:rFonts w:ascii="GHEA Grapalat" w:hAnsi="GHEA Grapalat" w:cs="Sylfaen"/>
          <w:sz w:val="20"/>
          <w:lang w:val="ru-RU"/>
        </w:rPr>
        <w:t>հրավերով</w:t>
      </w:r>
      <w:r w:rsidR="005A16C6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5A16C6" w:rsidRPr="00FE4A6D">
        <w:rPr>
          <w:rFonts w:ascii="GHEA Grapalat" w:hAnsi="GHEA Grapalat" w:cs="Sylfaen"/>
          <w:sz w:val="20"/>
          <w:lang w:val="ru-RU"/>
        </w:rPr>
        <w:t>նախատեսված</w:t>
      </w:r>
      <w:r w:rsidR="005A16C6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5A16C6" w:rsidRPr="00FE4A6D">
        <w:rPr>
          <w:rFonts w:ascii="GHEA Grapalat" w:hAnsi="GHEA Grapalat" w:cs="Sylfaen"/>
          <w:sz w:val="20"/>
          <w:lang w:val="ru-RU"/>
        </w:rPr>
        <w:t>տեխնիկական</w:t>
      </w:r>
      <w:r w:rsidR="005A16C6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5A16C6" w:rsidRPr="00FE4A6D">
        <w:rPr>
          <w:rFonts w:ascii="GHEA Grapalat" w:hAnsi="GHEA Grapalat" w:cs="Sylfaen"/>
          <w:sz w:val="20"/>
          <w:lang w:val="ru-RU"/>
        </w:rPr>
        <w:t>բնութագրերին</w:t>
      </w:r>
      <w:r w:rsidR="005A16C6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5A16C6" w:rsidRPr="00FE4A6D">
        <w:rPr>
          <w:rFonts w:ascii="GHEA Grapalat" w:hAnsi="GHEA Grapalat" w:cs="Sylfaen"/>
          <w:sz w:val="20"/>
          <w:lang w:val="ru-RU"/>
        </w:rPr>
        <w:t>համարժեքության</w:t>
      </w:r>
      <w:r w:rsidR="005A16C6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5A16C6" w:rsidRPr="00FE4A6D">
        <w:rPr>
          <w:rFonts w:ascii="GHEA Grapalat" w:hAnsi="GHEA Grapalat" w:cs="Sylfaen"/>
          <w:sz w:val="20"/>
          <w:lang w:val="ru-RU"/>
        </w:rPr>
        <w:t>համա</w:t>
      </w:r>
      <w:r w:rsidR="005A16C6" w:rsidRPr="00FE4A6D">
        <w:rPr>
          <w:rFonts w:ascii="Arial LatArm" w:hAnsi="Arial LatArm" w:cs="Sylfaen"/>
          <w:sz w:val="20"/>
          <w:lang w:val="af-ZA"/>
        </w:rPr>
        <w:softHyphen/>
      </w:r>
      <w:r w:rsidR="005A16C6" w:rsidRPr="00FE4A6D">
        <w:rPr>
          <w:rFonts w:ascii="GHEA Grapalat" w:hAnsi="GHEA Grapalat" w:cs="Sylfaen"/>
          <w:sz w:val="20"/>
          <w:lang w:val="ru-RU"/>
        </w:rPr>
        <w:t>պատասխանությանը</w:t>
      </w:r>
      <w:r w:rsidR="004D5671" w:rsidRPr="00FE4A6D">
        <w:rPr>
          <w:rFonts w:ascii="GHEA Grapalat" w:hAnsi="GHEA Grapalat" w:cs="Tahoma"/>
          <w:sz w:val="20"/>
        </w:rPr>
        <w:t>։</w:t>
      </w:r>
      <w:r w:rsidRPr="00FE4A6D">
        <w:rPr>
          <w:rFonts w:ascii="Arial LatArm" w:hAnsi="Arial LatArm" w:cs="Arial Unicode"/>
          <w:sz w:val="20"/>
          <w:lang w:val="af-ZA"/>
        </w:rPr>
        <w:t xml:space="preserve"> </w:t>
      </w:r>
      <w:r w:rsidR="00A4729F" w:rsidRPr="00FE4A6D">
        <w:rPr>
          <w:rFonts w:ascii="GHEA Grapalat" w:hAnsi="GHEA Grapalat"/>
          <w:sz w:val="20"/>
          <w:szCs w:val="20"/>
        </w:rPr>
        <w:t>Ընդ</w:t>
      </w:r>
      <w:r w:rsidR="00A4729F"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="00A4729F" w:rsidRPr="00FE4A6D">
        <w:rPr>
          <w:rFonts w:ascii="GHEA Grapalat" w:hAnsi="GHEA Grapalat"/>
          <w:sz w:val="20"/>
          <w:szCs w:val="20"/>
        </w:rPr>
        <w:t>որում</w:t>
      </w:r>
      <w:r w:rsidR="00A4729F" w:rsidRPr="00FE4A6D">
        <w:rPr>
          <w:rFonts w:ascii="Arial LatArm" w:hAnsi="Arial LatArm"/>
          <w:sz w:val="20"/>
          <w:szCs w:val="20"/>
          <w:lang w:val="af-ZA"/>
        </w:rPr>
        <w:t xml:space="preserve">, </w:t>
      </w:r>
      <w:r w:rsidR="00051B7F" w:rsidRPr="00FE4A6D">
        <w:rPr>
          <w:rFonts w:ascii="GHEA Grapalat" w:hAnsi="GHEA Grapalat"/>
          <w:sz w:val="20"/>
          <w:szCs w:val="20"/>
        </w:rPr>
        <w:t>մ</w:t>
      </w:r>
      <w:r w:rsidR="00A4729F" w:rsidRPr="00FE4A6D">
        <w:rPr>
          <w:rFonts w:ascii="GHEA Grapalat" w:hAnsi="GHEA Grapalat"/>
          <w:sz w:val="20"/>
          <w:szCs w:val="20"/>
        </w:rPr>
        <w:t>ասնակիցը</w:t>
      </w:r>
      <w:r w:rsidR="00A4729F"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="00A4729F" w:rsidRPr="00FE4A6D">
        <w:rPr>
          <w:rFonts w:ascii="GHEA Grapalat" w:hAnsi="GHEA Grapalat"/>
          <w:sz w:val="20"/>
          <w:szCs w:val="20"/>
        </w:rPr>
        <w:t>գրավոր</w:t>
      </w:r>
      <w:r w:rsidR="00A4729F"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="00A4729F" w:rsidRPr="00FE4A6D">
        <w:rPr>
          <w:rFonts w:ascii="GHEA Grapalat" w:hAnsi="GHEA Grapalat"/>
          <w:sz w:val="20"/>
          <w:szCs w:val="20"/>
        </w:rPr>
        <w:t>ծանուցվում</w:t>
      </w:r>
      <w:r w:rsidR="00A4729F"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="00A4729F" w:rsidRPr="00FE4A6D">
        <w:rPr>
          <w:rFonts w:ascii="GHEA Grapalat" w:hAnsi="GHEA Grapalat"/>
          <w:sz w:val="20"/>
          <w:szCs w:val="20"/>
        </w:rPr>
        <w:t>է</w:t>
      </w:r>
      <w:r w:rsidR="00A4729F"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="00A4729F" w:rsidRPr="00FE4A6D">
        <w:rPr>
          <w:rFonts w:ascii="GHEA Grapalat" w:hAnsi="GHEA Grapalat"/>
          <w:sz w:val="20"/>
          <w:szCs w:val="20"/>
        </w:rPr>
        <w:t>պարզաբանում</w:t>
      </w:r>
      <w:r w:rsidR="00A4729F"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="00A4729F" w:rsidRPr="00FE4A6D">
        <w:rPr>
          <w:rFonts w:ascii="GHEA Grapalat" w:hAnsi="GHEA Grapalat"/>
          <w:sz w:val="20"/>
          <w:szCs w:val="20"/>
        </w:rPr>
        <w:t>չտրամադրելու</w:t>
      </w:r>
      <w:r w:rsidR="00A4729F"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="00A4729F" w:rsidRPr="00FE4A6D">
        <w:rPr>
          <w:rFonts w:ascii="GHEA Grapalat" w:hAnsi="GHEA Grapalat"/>
          <w:sz w:val="20"/>
          <w:szCs w:val="20"/>
        </w:rPr>
        <w:t>հիմքերի</w:t>
      </w:r>
      <w:r w:rsidR="00A4729F"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="00A4729F" w:rsidRPr="00FE4A6D">
        <w:rPr>
          <w:rFonts w:ascii="GHEA Grapalat" w:hAnsi="GHEA Grapalat"/>
          <w:sz w:val="20"/>
          <w:szCs w:val="20"/>
        </w:rPr>
        <w:t>մասին</w:t>
      </w:r>
      <w:r w:rsidR="00A4729F" w:rsidRPr="00FE4A6D">
        <w:rPr>
          <w:rFonts w:ascii="Arial LatArm" w:hAnsi="Arial LatArm"/>
          <w:sz w:val="20"/>
          <w:szCs w:val="20"/>
          <w:lang w:val="af-ZA"/>
        </w:rPr>
        <w:t xml:space="preserve">` </w:t>
      </w:r>
      <w:r w:rsidR="00A4729F" w:rsidRPr="00FE4A6D">
        <w:rPr>
          <w:rFonts w:ascii="GHEA Grapalat" w:hAnsi="GHEA Grapalat" w:cs="Sylfaen"/>
          <w:sz w:val="20"/>
          <w:szCs w:val="20"/>
        </w:rPr>
        <w:t>հարցումը</w:t>
      </w:r>
      <w:r w:rsidR="00A4729F"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="00A4729F" w:rsidRPr="00FE4A6D">
        <w:rPr>
          <w:rFonts w:ascii="GHEA Grapalat" w:hAnsi="GHEA Grapalat" w:cs="Sylfaen"/>
          <w:sz w:val="20"/>
          <w:szCs w:val="20"/>
        </w:rPr>
        <w:t>ստանալու</w:t>
      </w:r>
      <w:r w:rsidR="00A4729F"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="00A4729F" w:rsidRPr="00FE4A6D">
        <w:rPr>
          <w:rFonts w:ascii="GHEA Grapalat" w:hAnsi="GHEA Grapalat" w:cs="Sylfaen"/>
          <w:sz w:val="20"/>
          <w:szCs w:val="20"/>
        </w:rPr>
        <w:t>օրվան</w:t>
      </w:r>
      <w:r w:rsidR="00A4729F"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="00A4729F" w:rsidRPr="00FE4A6D">
        <w:rPr>
          <w:rFonts w:ascii="GHEA Grapalat" w:hAnsi="GHEA Grapalat" w:cs="Sylfaen"/>
          <w:sz w:val="20"/>
          <w:szCs w:val="20"/>
        </w:rPr>
        <w:t>հաջորդող</w:t>
      </w:r>
      <w:r w:rsidR="00A4729F"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="00A4729F" w:rsidRPr="00FE4A6D">
        <w:rPr>
          <w:rFonts w:ascii="GHEA Grapalat" w:hAnsi="GHEA Grapalat" w:cs="Sylfaen"/>
          <w:sz w:val="20"/>
          <w:szCs w:val="20"/>
        </w:rPr>
        <w:t>երկու</w:t>
      </w:r>
      <w:r w:rsidR="00A4729F" w:rsidRPr="00FE4A6D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A4729F" w:rsidRPr="00FE4A6D">
        <w:rPr>
          <w:rFonts w:ascii="GHEA Grapalat" w:hAnsi="GHEA Grapalat" w:cs="Sylfaen"/>
          <w:sz w:val="20"/>
          <w:szCs w:val="20"/>
        </w:rPr>
        <w:t>օրացուցային</w:t>
      </w:r>
      <w:r w:rsidR="00A4729F"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="00A4729F" w:rsidRPr="00FE4A6D">
        <w:rPr>
          <w:rFonts w:ascii="GHEA Grapalat" w:hAnsi="GHEA Grapalat" w:cs="Sylfaen"/>
          <w:sz w:val="20"/>
          <w:szCs w:val="20"/>
        </w:rPr>
        <w:t>օրվա</w:t>
      </w:r>
      <w:r w:rsidR="00A4729F"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="00A4729F" w:rsidRPr="00FE4A6D">
        <w:rPr>
          <w:rFonts w:ascii="GHEA Grapalat" w:hAnsi="GHEA Grapalat" w:cs="Sylfaen"/>
          <w:sz w:val="20"/>
          <w:szCs w:val="20"/>
        </w:rPr>
        <w:t>ընթացքում</w:t>
      </w:r>
      <w:r w:rsidR="00A4729F" w:rsidRPr="00FE4A6D">
        <w:rPr>
          <w:rFonts w:ascii="Arial LatArm" w:hAnsi="Arial LatArm"/>
          <w:sz w:val="20"/>
          <w:szCs w:val="20"/>
          <w:lang w:val="af-ZA"/>
        </w:rPr>
        <w:t>:</w:t>
      </w:r>
    </w:p>
    <w:p w14:paraId="26E654C0" w14:textId="77777777" w:rsidR="00096865" w:rsidRPr="00FE4A6D" w:rsidRDefault="00096865" w:rsidP="00EF3662">
      <w:pPr>
        <w:autoSpaceDE w:val="0"/>
        <w:autoSpaceDN w:val="0"/>
        <w:adjustRightInd w:val="0"/>
        <w:ind w:firstLine="567"/>
        <w:jc w:val="both"/>
        <w:rPr>
          <w:rFonts w:ascii="Arial LatArm" w:hAnsi="Arial LatArm" w:cs="Arial Unicode"/>
          <w:sz w:val="20"/>
          <w:lang w:val="hy-AM"/>
        </w:rPr>
      </w:pPr>
      <w:r w:rsidRPr="00FE4A6D">
        <w:rPr>
          <w:rFonts w:ascii="Arial LatArm" w:hAnsi="Arial LatArm" w:cs="Arial Unicode"/>
          <w:sz w:val="20"/>
          <w:lang w:val="af-ZA"/>
        </w:rPr>
        <w:t xml:space="preserve">3.4 </w:t>
      </w:r>
      <w:r w:rsidRPr="00FE4A6D">
        <w:rPr>
          <w:rFonts w:ascii="GHEA Grapalat" w:hAnsi="GHEA Grapalat" w:cs="Sylfaen"/>
          <w:sz w:val="20"/>
          <w:lang w:val="ru-RU"/>
        </w:rPr>
        <w:t>Հայտերի</w:t>
      </w:r>
      <w:r w:rsidRPr="00FE4A6D">
        <w:rPr>
          <w:rFonts w:ascii="Arial LatArm" w:hAnsi="Arial LatArm" w:cs="Arial Unicode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ներկայացման</w:t>
      </w:r>
      <w:r w:rsidRPr="00FE4A6D">
        <w:rPr>
          <w:rFonts w:ascii="Arial LatArm" w:hAnsi="Arial LatArm" w:cs="Arial Unicode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վերջնաժամկետը</w:t>
      </w:r>
      <w:r w:rsidRPr="00FE4A6D">
        <w:rPr>
          <w:rFonts w:ascii="Arial LatArm" w:hAnsi="Arial LatArm" w:cs="Arial Unicode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լրանալուց</w:t>
      </w:r>
      <w:r w:rsidRPr="00FE4A6D">
        <w:rPr>
          <w:rFonts w:ascii="Arial LatArm" w:hAnsi="Arial LatArm" w:cs="Arial Unicode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առնվազն</w:t>
      </w:r>
      <w:r w:rsidRPr="00FE4A6D">
        <w:rPr>
          <w:rFonts w:ascii="Arial LatArm" w:hAnsi="Arial LatArm" w:cs="Arial Unicode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հինգ</w:t>
      </w:r>
      <w:r w:rsidRPr="00FE4A6D">
        <w:rPr>
          <w:rFonts w:ascii="Arial LatArm" w:hAnsi="Arial LatArm" w:cs="Arial Unicode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օրացուցային</w:t>
      </w:r>
      <w:r w:rsidRPr="00FE4A6D">
        <w:rPr>
          <w:rFonts w:ascii="Arial LatArm" w:hAnsi="Arial LatArm" w:cs="Arial Unicode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օր</w:t>
      </w:r>
      <w:r w:rsidRPr="00FE4A6D">
        <w:rPr>
          <w:rFonts w:ascii="Arial LatArm" w:hAnsi="Arial LatArm" w:cs="Arial Unicode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առաջ</w:t>
      </w:r>
      <w:r w:rsidRPr="00FE4A6D">
        <w:rPr>
          <w:rFonts w:ascii="Arial LatArm" w:hAnsi="Arial LatArm" w:cs="Arial Unicode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հրավերում</w:t>
      </w:r>
      <w:r w:rsidRPr="00FE4A6D">
        <w:rPr>
          <w:rFonts w:ascii="Arial LatArm" w:hAnsi="Arial LatArm" w:cs="Arial Unicode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կարող</w:t>
      </w:r>
      <w:r w:rsidRPr="00FE4A6D">
        <w:rPr>
          <w:rFonts w:ascii="Arial LatArm" w:hAnsi="Arial LatArm" w:cs="Arial Unicode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են</w:t>
      </w:r>
      <w:r w:rsidRPr="00FE4A6D">
        <w:rPr>
          <w:rFonts w:ascii="Arial LatArm" w:hAnsi="Arial LatArm" w:cs="Arial Unicode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կատարվել</w:t>
      </w:r>
      <w:r w:rsidRPr="00FE4A6D">
        <w:rPr>
          <w:rFonts w:ascii="Arial LatArm" w:hAnsi="Arial LatArm" w:cs="Arial Unicode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փոփոխություններ</w:t>
      </w:r>
      <w:r w:rsidR="004D5671" w:rsidRPr="00FE4A6D">
        <w:rPr>
          <w:rFonts w:ascii="GHEA Grapalat" w:hAnsi="GHEA Grapalat" w:cs="Tahoma"/>
          <w:sz w:val="20"/>
        </w:rPr>
        <w:t>։</w:t>
      </w:r>
      <w:r w:rsidRPr="00FE4A6D">
        <w:rPr>
          <w:rFonts w:ascii="Arial LatArm" w:hAnsi="Arial LatArm" w:cs="Arial Unicode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Փ</w:t>
      </w:r>
      <w:r w:rsidRPr="00FE4A6D">
        <w:rPr>
          <w:rFonts w:ascii="GHEA Grapalat" w:hAnsi="GHEA Grapalat" w:cs="Sylfaen"/>
          <w:sz w:val="20"/>
          <w:lang w:val="ru-RU"/>
        </w:rPr>
        <w:t>ոփոխություն</w:t>
      </w:r>
      <w:r w:rsidRPr="00FE4A6D">
        <w:rPr>
          <w:rFonts w:ascii="Arial LatArm" w:hAnsi="Arial LatArm" w:cs="Arial Unicode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կատարելու</w:t>
      </w:r>
      <w:r w:rsidRPr="00FE4A6D">
        <w:rPr>
          <w:rFonts w:ascii="Arial LatArm" w:hAnsi="Arial LatArm" w:cs="Arial Unicode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օրվան</w:t>
      </w:r>
      <w:r w:rsidRPr="00FE4A6D">
        <w:rPr>
          <w:rFonts w:ascii="Arial LatArm" w:hAnsi="Arial LatArm" w:cs="Arial Unicode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հաջորդող</w:t>
      </w:r>
      <w:r w:rsidRPr="00FE4A6D">
        <w:rPr>
          <w:rFonts w:ascii="Arial LatArm" w:hAnsi="Arial LatArm" w:cs="Arial Unicode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երեք</w:t>
      </w:r>
      <w:r w:rsidRPr="00FE4A6D">
        <w:rPr>
          <w:rFonts w:ascii="Arial LatArm" w:hAnsi="Arial LatArm" w:cs="Arial Unicode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օրացուցային</w:t>
      </w:r>
      <w:r w:rsidRPr="00FE4A6D">
        <w:rPr>
          <w:rFonts w:ascii="Arial LatArm" w:hAnsi="Arial LatArm" w:cs="Arial Unicode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օրվա</w:t>
      </w:r>
      <w:r w:rsidRPr="00FE4A6D">
        <w:rPr>
          <w:rFonts w:ascii="Arial LatArm" w:hAnsi="Arial LatArm" w:cs="Arial Unicode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ընթացքում</w:t>
      </w:r>
      <w:r w:rsidRPr="00FE4A6D">
        <w:rPr>
          <w:rFonts w:ascii="Arial LatArm" w:hAnsi="Arial LatArm" w:cs="Arial Unicode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փոփոխություն</w:t>
      </w:r>
      <w:r w:rsidRPr="00FE4A6D">
        <w:rPr>
          <w:rFonts w:ascii="Arial LatArm" w:hAnsi="Arial LatArm" w:cs="Arial Unicode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կատարելու</w:t>
      </w:r>
      <w:r w:rsidRPr="00FE4A6D">
        <w:rPr>
          <w:rFonts w:ascii="Arial LatArm" w:hAnsi="Arial LatArm" w:cs="Arial Unicode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և</w:t>
      </w:r>
      <w:r w:rsidRPr="00FE4A6D">
        <w:rPr>
          <w:rFonts w:ascii="Arial LatArm" w:hAnsi="Arial LatArm" w:cs="Arial Unicode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դրանք</w:t>
      </w:r>
      <w:r w:rsidRPr="00FE4A6D">
        <w:rPr>
          <w:rFonts w:ascii="Arial LatArm" w:hAnsi="Arial LatArm" w:cs="Arial Unicode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տրամադրելու</w:t>
      </w:r>
      <w:r w:rsidRPr="00FE4A6D">
        <w:rPr>
          <w:rFonts w:ascii="Arial LatArm" w:hAnsi="Arial LatArm" w:cs="Arial Unicode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պայմանների</w:t>
      </w:r>
      <w:r w:rsidRPr="00FE4A6D">
        <w:rPr>
          <w:rFonts w:ascii="Arial LatArm" w:hAnsi="Arial LatArm" w:cs="Arial Unicode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մասին</w:t>
      </w:r>
      <w:r w:rsidRPr="00FE4A6D">
        <w:rPr>
          <w:rFonts w:ascii="Arial LatArm" w:hAnsi="Arial LatArm" w:cs="Arial Unicode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հայտարարություն</w:t>
      </w:r>
      <w:r w:rsidRPr="00FE4A6D">
        <w:rPr>
          <w:rFonts w:ascii="Arial LatArm" w:hAnsi="Arial LatArm" w:cs="Arial Unicode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է</w:t>
      </w:r>
      <w:r w:rsidRPr="00FE4A6D">
        <w:rPr>
          <w:rFonts w:ascii="Arial LatArm" w:hAnsi="Arial LatArm" w:cs="Arial Unicode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հրապարակվում</w:t>
      </w:r>
      <w:r w:rsidRPr="00FE4A6D">
        <w:rPr>
          <w:rFonts w:ascii="Arial LatArm" w:hAnsi="Arial LatArm" w:cs="Arial Unicode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տեղեկագրում</w:t>
      </w:r>
      <w:r w:rsidR="004D5671" w:rsidRPr="00FE4A6D">
        <w:rPr>
          <w:rFonts w:ascii="GHEA Grapalat" w:hAnsi="GHEA Grapalat" w:cs="Tahoma"/>
          <w:sz w:val="20"/>
        </w:rPr>
        <w:t>։</w:t>
      </w:r>
      <w:r w:rsidRPr="00FE4A6D">
        <w:rPr>
          <w:rFonts w:ascii="Arial LatArm" w:hAnsi="Arial LatArm" w:cs="Arial Unicode"/>
          <w:sz w:val="20"/>
          <w:lang w:val="af-ZA"/>
        </w:rPr>
        <w:t xml:space="preserve"> </w:t>
      </w:r>
    </w:p>
    <w:p w14:paraId="6D4E0EE8" w14:textId="77777777" w:rsidR="00581DC3" w:rsidRPr="00FE4A6D" w:rsidRDefault="005754F7" w:rsidP="00EF3662">
      <w:pPr>
        <w:autoSpaceDE w:val="0"/>
        <w:autoSpaceDN w:val="0"/>
        <w:adjustRightInd w:val="0"/>
        <w:ind w:firstLine="567"/>
        <w:jc w:val="both"/>
        <w:rPr>
          <w:rFonts w:ascii="Arial LatArm" w:hAnsi="Arial LatArm" w:cs="Arial Unicode"/>
          <w:sz w:val="20"/>
          <w:lang w:val="hy-AM"/>
        </w:rPr>
      </w:pPr>
      <w:r w:rsidRPr="00FE4A6D">
        <w:rPr>
          <w:rFonts w:ascii="Arial LatArm" w:hAnsi="Arial LatArm" w:cs="Sylfaen"/>
          <w:sz w:val="20"/>
          <w:lang w:val="hy-AM"/>
        </w:rPr>
        <w:t xml:space="preserve">3.5 </w:t>
      </w:r>
      <w:r w:rsidRPr="00FE4A6D">
        <w:rPr>
          <w:rFonts w:ascii="GHEA Grapalat" w:hAnsi="GHEA Grapalat" w:cs="Sylfaen"/>
          <w:sz w:val="20"/>
          <w:lang w:val="hy-AM"/>
        </w:rPr>
        <w:t>Յուրաքաչյուր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ոք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իրավունք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ունի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մինչև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հրավերում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փոփոխությունների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կատարման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համար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սահմանված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վերջնաժամկետը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լրանալը</w:t>
      </w:r>
      <w:r w:rsidRPr="00FE4A6D">
        <w:rPr>
          <w:rFonts w:ascii="Arial LatArm" w:hAnsi="Arial LatArm" w:cs="Sylfaen"/>
          <w:sz w:val="20"/>
          <w:lang w:val="hy-AM"/>
        </w:rPr>
        <w:t xml:space="preserve">, </w:t>
      </w:r>
      <w:r w:rsidRPr="00FE4A6D">
        <w:rPr>
          <w:rFonts w:ascii="GHEA Grapalat" w:hAnsi="GHEA Grapalat" w:cs="Sylfaen"/>
          <w:sz w:val="20"/>
          <w:lang w:val="hy-AM"/>
        </w:rPr>
        <w:t>էլեկտրոնային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փո</w:t>
      </w:r>
      <w:r w:rsidR="006D3D3F" w:rsidRPr="00FE4A6D">
        <w:rPr>
          <w:rFonts w:ascii="GHEA Grapalat" w:hAnsi="GHEA Grapalat" w:cs="Sylfaen"/>
          <w:sz w:val="20"/>
          <w:lang w:val="hy-AM"/>
        </w:rPr>
        <w:t>ս</w:t>
      </w:r>
      <w:r w:rsidRPr="00FE4A6D">
        <w:rPr>
          <w:rFonts w:ascii="GHEA Grapalat" w:hAnsi="GHEA Grapalat" w:cs="Sylfaen"/>
          <w:sz w:val="20"/>
          <w:lang w:val="hy-AM"/>
        </w:rPr>
        <w:t>տի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միջոցով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գնահատող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հանձնաժողովի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քարտուղարին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ներկայացնել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հիմնավորումներ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հրավերով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սահմանված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գնման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առարկայի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բնութագրերի՝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օրենքով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նախատեսված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մրցակցության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ապահովման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և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խտրականության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բացառման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պահանջների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տեսակետից՝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առանց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նշելու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անունը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ազգանունը</w:t>
      </w:r>
      <w:r w:rsidRPr="00FE4A6D">
        <w:rPr>
          <w:rFonts w:ascii="Arial LatArm" w:hAnsi="Arial LatArm" w:cs="Sylfaen"/>
          <w:sz w:val="20"/>
          <w:lang w:val="hy-AM"/>
        </w:rPr>
        <w:t xml:space="preserve">: </w:t>
      </w:r>
      <w:r w:rsidRPr="00FE4A6D">
        <w:rPr>
          <w:rFonts w:ascii="GHEA Grapalat" w:hAnsi="GHEA Grapalat" w:cs="Sylfaen"/>
          <w:sz w:val="20"/>
          <w:lang w:val="hy-AM"/>
        </w:rPr>
        <w:t>Ներկայացված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հիմնավորումներն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ընդունելի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համարվելու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դեպքում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գնահատող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հանձնաժողովը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սահմանված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ժամկետում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դրանցով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պայմանավորված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փոփոխություններ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է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կատարում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հրավերում</w:t>
      </w:r>
      <w:r w:rsidRPr="00FE4A6D">
        <w:rPr>
          <w:rFonts w:ascii="Arial LatArm" w:hAnsi="Arial LatArm" w:cs="Sylfaen"/>
          <w:sz w:val="20"/>
          <w:lang w:val="hy-AM"/>
        </w:rPr>
        <w:t>:</w:t>
      </w:r>
      <w:r w:rsidR="000677B2" w:rsidRPr="00FE4A6D">
        <w:rPr>
          <w:rFonts w:ascii="Arial LatArm" w:hAnsi="Arial LatArm" w:cs="Sylfaen"/>
          <w:sz w:val="20"/>
          <w:lang w:val="hy-AM"/>
        </w:rPr>
        <w:t xml:space="preserve"> </w:t>
      </w:r>
    </w:p>
    <w:p w14:paraId="669ECD38" w14:textId="77777777" w:rsidR="00096865" w:rsidRPr="00FE4A6D" w:rsidRDefault="00096865" w:rsidP="00EF3662">
      <w:pPr>
        <w:autoSpaceDE w:val="0"/>
        <w:autoSpaceDN w:val="0"/>
        <w:adjustRightInd w:val="0"/>
        <w:ind w:firstLine="567"/>
        <w:jc w:val="both"/>
        <w:rPr>
          <w:rFonts w:ascii="Arial LatArm" w:hAnsi="Arial LatArm" w:cs="Arial Unicode"/>
          <w:sz w:val="20"/>
          <w:lang w:val="hy-AM"/>
        </w:rPr>
      </w:pPr>
      <w:r w:rsidRPr="00FE4A6D">
        <w:rPr>
          <w:rFonts w:ascii="Arial LatArm" w:hAnsi="Arial LatArm" w:cs="Arial Unicode"/>
          <w:sz w:val="20"/>
          <w:lang w:val="hy-AM"/>
        </w:rPr>
        <w:t>3.</w:t>
      </w:r>
      <w:r w:rsidR="006265F4" w:rsidRPr="00FE4A6D">
        <w:rPr>
          <w:rFonts w:ascii="Arial LatArm" w:hAnsi="Arial LatArm" w:cs="Arial Unicode"/>
          <w:sz w:val="20"/>
          <w:lang w:val="hy-AM"/>
        </w:rPr>
        <w:t xml:space="preserve">6 </w:t>
      </w:r>
      <w:r w:rsidRPr="00FE4A6D">
        <w:rPr>
          <w:rFonts w:ascii="GHEA Grapalat" w:hAnsi="GHEA Grapalat" w:cs="Sylfaen"/>
          <w:sz w:val="20"/>
          <w:lang w:val="hy-AM"/>
        </w:rPr>
        <w:t>Հրավերում</w:t>
      </w:r>
      <w:r w:rsidRPr="00FE4A6D">
        <w:rPr>
          <w:rFonts w:ascii="Arial LatArm" w:hAnsi="Arial LatArm" w:cs="Arial Unicode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փոփոխություններ</w:t>
      </w:r>
      <w:r w:rsidRPr="00FE4A6D">
        <w:rPr>
          <w:rFonts w:ascii="Arial LatArm" w:hAnsi="Arial LatArm" w:cs="Arial Unicode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կատարվելու</w:t>
      </w:r>
      <w:r w:rsidRPr="00FE4A6D">
        <w:rPr>
          <w:rFonts w:ascii="Arial LatArm" w:hAnsi="Arial LatArm" w:cs="Arial Unicode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դեպքում</w:t>
      </w:r>
      <w:r w:rsidRPr="00FE4A6D">
        <w:rPr>
          <w:rFonts w:ascii="Arial LatArm" w:hAnsi="Arial LatArm" w:cs="Arial Unicode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հայտերը</w:t>
      </w:r>
      <w:r w:rsidRPr="00FE4A6D">
        <w:rPr>
          <w:rFonts w:ascii="Arial LatArm" w:hAnsi="Arial LatArm" w:cs="Arial Unicode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ներկայացնելու</w:t>
      </w:r>
      <w:r w:rsidRPr="00FE4A6D">
        <w:rPr>
          <w:rFonts w:ascii="Arial LatArm" w:hAnsi="Arial LatArm" w:cs="Arial Unicode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վերջնաժամկետը</w:t>
      </w:r>
      <w:r w:rsidRPr="00FE4A6D">
        <w:rPr>
          <w:rFonts w:ascii="Arial LatArm" w:hAnsi="Arial LatArm" w:cs="Arial Unicode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հաշվվում</w:t>
      </w:r>
      <w:r w:rsidRPr="00FE4A6D">
        <w:rPr>
          <w:rFonts w:ascii="Arial LatArm" w:hAnsi="Arial LatArm" w:cs="Arial Unicode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է</w:t>
      </w:r>
      <w:r w:rsidRPr="00FE4A6D">
        <w:rPr>
          <w:rFonts w:ascii="Arial LatArm" w:hAnsi="Arial LatArm" w:cs="Arial Unicode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այդ</w:t>
      </w:r>
      <w:r w:rsidRPr="00FE4A6D">
        <w:rPr>
          <w:rFonts w:ascii="Arial LatArm" w:hAnsi="Arial LatArm" w:cs="Arial Unicode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փոփոխությունների</w:t>
      </w:r>
      <w:r w:rsidRPr="00FE4A6D">
        <w:rPr>
          <w:rFonts w:ascii="Arial LatArm" w:hAnsi="Arial LatArm" w:cs="Arial Unicode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մասին</w:t>
      </w:r>
      <w:r w:rsidRPr="00FE4A6D">
        <w:rPr>
          <w:rFonts w:ascii="Arial LatArm" w:hAnsi="Arial LatArm" w:cs="Arial Unicode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տեղեկագրում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հայտարարության</w:t>
      </w:r>
      <w:r w:rsidRPr="00FE4A6D">
        <w:rPr>
          <w:rFonts w:ascii="Arial LatArm" w:hAnsi="Arial LatArm" w:cs="Arial Unicode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հրապարակման</w:t>
      </w:r>
      <w:r w:rsidRPr="00FE4A6D">
        <w:rPr>
          <w:rFonts w:ascii="Arial LatArm" w:hAnsi="Arial LatArm" w:cs="Arial Unicode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օրվանից</w:t>
      </w:r>
      <w:r w:rsidR="004D5671" w:rsidRPr="00FE4A6D">
        <w:rPr>
          <w:rFonts w:ascii="GHEA Grapalat" w:hAnsi="GHEA Grapalat" w:cs="Tahoma"/>
          <w:sz w:val="20"/>
          <w:lang w:val="hy-AM"/>
        </w:rPr>
        <w:t>։</w:t>
      </w:r>
      <w:r w:rsidRPr="00FE4A6D">
        <w:rPr>
          <w:rFonts w:ascii="Arial LatArm" w:hAnsi="Arial LatArm" w:cs="Arial Unicode"/>
          <w:sz w:val="20"/>
          <w:lang w:val="hy-AM"/>
        </w:rPr>
        <w:t xml:space="preserve"> </w:t>
      </w:r>
    </w:p>
    <w:p w14:paraId="7533CFC2" w14:textId="77777777" w:rsidR="006C778B" w:rsidRPr="00FE4A6D" w:rsidRDefault="006C778B" w:rsidP="008E5C09">
      <w:pPr>
        <w:ind w:firstLine="567"/>
        <w:jc w:val="both"/>
        <w:rPr>
          <w:rFonts w:ascii="Arial LatArm" w:hAnsi="Arial LatArm" w:cs="Sylfaen"/>
          <w:sz w:val="20"/>
          <w:lang w:val="af-ZA"/>
        </w:rPr>
      </w:pPr>
    </w:p>
    <w:p w14:paraId="5FB62D53" w14:textId="77777777" w:rsidR="00B051BE" w:rsidRPr="00FE4A6D" w:rsidRDefault="00B051BE" w:rsidP="00EF3662">
      <w:pPr>
        <w:jc w:val="center"/>
        <w:rPr>
          <w:rFonts w:ascii="Arial LatArm" w:hAnsi="Arial LatArm"/>
          <w:b/>
          <w:sz w:val="20"/>
          <w:lang w:val="hy-AM"/>
        </w:rPr>
      </w:pPr>
    </w:p>
    <w:p w14:paraId="6AF5C010" w14:textId="77777777" w:rsidR="00096865" w:rsidRPr="00FE4A6D" w:rsidRDefault="00955A1E" w:rsidP="00EF3662">
      <w:pPr>
        <w:jc w:val="center"/>
        <w:rPr>
          <w:rFonts w:ascii="Arial LatArm" w:hAnsi="Arial LatArm" w:cs="Arial"/>
          <w:b/>
          <w:sz w:val="20"/>
          <w:lang w:val="hy-AM"/>
        </w:rPr>
      </w:pPr>
      <w:r w:rsidRPr="00FE4A6D">
        <w:rPr>
          <w:rFonts w:ascii="Arial LatArm" w:hAnsi="Arial LatArm"/>
          <w:b/>
          <w:sz w:val="20"/>
          <w:lang w:val="hy-AM"/>
        </w:rPr>
        <w:t xml:space="preserve">4.  </w:t>
      </w:r>
      <w:r w:rsidRPr="00FE4A6D">
        <w:rPr>
          <w:rFonts w:ascii="GHEA Grapalat" w:hAnsi="GHEA Grapalat" w:cs="Sylfaen"/>
          <w:b/>
          <w:sz w:val="20"/>
          <w:lang w:val="hy-AM"/>
        </w:rPr>
        <w:t>ՀԱՅՏԸ</w:t>
      </w:r>
      <w:r w:rsidRPr="00FE4A6D">
        <w:rPr>
          <w:rFonts w:ascii="Arial LatArm" w:hAnsi="Arial LatArm" w:cs="Arial"/>
          <w:b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b/>
          <w:sz w:val="20"/>
          <w:lang w:val="hy-AM"/>
        </w:rPr>
        <w:t>ՆԵՐԿԱՅԱՑՆԵԼՈՒ</w:t>
      </w:r>
      <w:r w:rsidRPr="00FE4A6D">
        <w:rPr>
          <w:rFonts w:ascii="Arial LatArm" w:hAnsi="Arial LatArm" w:cs="Arial"/>
          <w:b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b/>
          <w:sz w:val="20"/>
          <w:lang w:val="hy-AM"/>
        </w:rPr>
        <w:t>ԿԱՐԳԸ</w:t>
      </w:r>
    </w:p>
    <w:p w14:paraId="70D609C4" w14:textId="77777777" w:rsidR="00096865" w:rsidRPr="00FE4A6D" w:rsidRDefault="00096865" w:rsidP="00EF3662">
      <w:pPr>
        <w:jc w:val="center"/>
        <w:rPr>
          <w:rFonts w:ascii="Arial LatArm" w:hAnsi="Arial LatArm"/>
          <w:b/>
          <w:sz w:val="20"/>
          <w:lang w:val="hy-AM"/>
        </w:rPr>
      </w:pPr>
      <w:r w:rsidRPr="00FE4A6D">
        <w:rPr>
          <w:rFonts w:ascii="Arial LatArm" w:hAnsi="Arial LatArm"/>
          <w:b/>
          <w:sz w:val="20"/>
          <w:lang w:val="hy-AM"/>
        </w:rPr>
        <w:t xml:space="preserve">  </w:t>
      </w:r>
    </w:p>
    <w:p w14:paraId="5E418A07" w14:textId="77777777" w:rsidR="00096865" w:rsidRPr="00FE4A6D" w:rsidRDefault="00096865" w:rsidP="00EF3662">
      <w:pPr>
        <w:ind w:firstLine="567"/>
        <w:jc w:val="both"/>
        <w:rPr>
          <w:rFonts w:ascii="Arial LatArm" w:hAnsi="Arial LatArm"/>
          <w:sz w:val="20"/>
          <w:lang w:val="hy-AM"/>
        </w:rPr>
      </w:pPr>
      <w:r w:rsidRPr="00FE4A6D">
        <w:rPr>
          <w:rFonts w:ascii="Arial LatArm" w:hAnsi="Arial LatArm"/>
          <w:sz w:val="20"/>
          <w:lang w:val="hy-AM"/>
        </w:rPr>
        <w:t>4</w:t>
      </w:r>
      <w:r w:rsidRPr="00FE4A6D">
        <w:rPr>
          <w:rFonts w:ascii="Arial LatArm" w:hAnsi="Arial LatArm" w:cs="Sylfaen"/>
          <w:sz w:val="20"/>
          <w:lang w:val="hy-AM"/>
        </w:rPr>
        <w:t xml:space="preserve">.1 </w:t>
      </w:r>
      <w:r w:rsidRPr="00FE4A6D">
        <w:rPr>
          <w:rFonts w:ascii="GHEA Grapalat" w:hAnsi="GHEA Grapalat" w:cs="Sylfaen"/>
          <w:sz w:val="20"/>
          <w:lang w:val="hy-AM"/>
        </w:rPr>
        <w:t>Սույն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ընթացակարգին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մասնակցելու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համար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="000946A3" w:rsidRPr="00FE4A6D">
        <w:rPr>
          <w:rFonts w:ascii="GHEA Grapalat" w:hAnsi="GHEA Grapalat" w:cs="Sylfaen"/>
          <w:sz w:val="20"/>
          <w:lang w:val="hy-AM"/>
        </w:rPr>
        <w:t>մասնակիցը</w:t>
      </w:r>
      <w:r w:rsidR="000946A3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926875" w:rsidRPr="00FE4A6D">
        <w:rPr>
          <w:rFonts w:ascii="GHEA Grapalat" w:hAnsi="GHEA Grapalat" w:cs="Sylfaen"/>
          <w:sz w:val="20"/>
          <w:lang w:val="hy-AM"/>
        </w:rPr>
        <w:t>հանձնաժողովին</w:t>
      </w:r>
      <w:r w:rsidR="00926875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926875" w:rsidRPr="00FE4A6D">
        <w:rPr>
          <w:rFonts w:ascii="GHEA Grapalat" w:hAnsi="GHEA Grapalat" w:cs="Sylfaen"/>
          <w:sz w:val="20"/>
          <w:lang w:val="hy-AM"/>
        </w:rPr>
        <w:t>ներկայացնում</w:t>
      </w:r>
      <w:r w:rsidR="00926875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926875" w:rsidRPr="00FE4A6D">
        <w:rPr>
          <w:rFonts w:ascii="GHEA Grapalat" w:hAnsi="GHEA Grapalat" w:cs="Sylfaen"/>
          <w:sz w:val="20"/>
          <w:lang w:val="hy-AM"/>
        </w:rPr>
        <w:t>է</w:t>
      </w:r>
      <w:r w:rsidR="00926875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0946A3" w:rsidRPr="00FE4A6D">
        <w:rPr>
          <w:rFonts w:ascii="GHEA Grapalat" w:hAnsi="GHEA Grapalat" w:cs="Sylfaen"/>
          <w:sz w:val="20"/>
          <w:lang w:val="hy-AM"/>
        </w:rPr>
        <w:t>հայտ</w:t>
      </w:r>
      <w:r w:rsidR="004D5671" w:rsidRPr="00FE4A6D">
        <w:rPr>
          <w:rFonts w:ascii="GHEA Grapalat" w:hAnsi="GHEA Grapalat" w:cs="Tahoma"/>
          <w:sz w:val="20"/>
          <w:lang w:val="hy-AM"/>
        </w:rPr>
        <w:t>։</w:t>
      </w:r>
      <w:r w:rsidRPr="00FE4A6D">
        <w:rPr>
          <w:rFonts w:ascii="Arial LatArm" w:hAnsi="Arial LatArm"/>
          <w:sz w:val="20"/>
          <w:lang w:val="hy-AM"/>
        </w:rPr>
        <w:t xml:space="preserve"> </w:t>
      </w:r>
      <w:r w:rsidR="00220ACB" w:rsidRPr="00FE4A6D">
        <w:rPr>
          <w:rFonts w:ascii="GHEA Grapalat" w:hAnsi="GHEA Grapalat" w:cs="Sylfaen"/>
          <w:sz w:val="20"/>
          <w:lang w:val="hy-AM"/>
        </w:rPr>
        <w:t>Հայտը</w:t>
      </w:r>
      <w:r w:rsidR="00220ACB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220ACB" w:rsidRPr="00FE4A6D">
        <w:rPr>
          <w:rFonts w:ascii="GHEA Grapalat" w:hAnsi="GHEA Grapalat" w:cs="Sylfaen"/>
          <w:sz w:val="20"/>
          <w:lang w:val="hy-AM"/>
        </w:rPr>
        <w:t>սույն</w:t>
      </w:r>
      <w:r w:rsidR="00220ACB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220ACB" w:rsidRPr="00FE4A6D">
        <w:rPr>
          <w:rFonts w:ascii="GHEA Grapalat" w:hAnsi="GHEA Grapalat" w:cs="Sylfaen"/>
          <w:sz w:val="20"/>
          <w:lang w:val="hy-AM"/>
        </w:rPr>
        <w:t>հրավերի</w:t>
      </w:r>
      <w:r w:rsidR="00220ACB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220ACB" w:rsidRPr="00FE4A6D">
        <w:rPr>
          <w:rFonts w:ascii="GHEA Grapalat" w:hAnsi="GHEA Grapalat" w:cs="Sylfaen"/>
          <w:sz w:val="20"/>
          <w:lang w:val="hy-AM"/>
        </w:rPr>
        <w:t>հիման</w:t>
      </w:r>
      <w:r w:rsidR="00220ACB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220ACB" w:rsidRPr="00FE4A6D">
        <w:rPr>
          <w:rFonts w:ascii="GHEA Grapalat" w:hAnsi="GHEA Grapalat" w:cs="Sylfaen"/>
          <w:sz w:val="20"/>
          <w:lang w:val="hy-AM"/>
        </w:rPr>
        <w:t>վրա</w:t>
      </w:r>
      <w:r w:rsidR="00220ACB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051B7F" w:rsidRPr="00FE4A6D">
        <w:rPr>
          <w:rFonts w:ascii="GHEA Grapalat" w:hAnsi="GHEA Grapalat" w:cs="Sylfaen"/>
          <w:sz w:val="20"/>
          <w:lang w:val="hy-AM"/>
        </w:rPr>
        <w:t>մ</w:t>
      </w:r>
      <w:r w:rsidR="00220ACB" w:rsidRPr="00FE4A6D">
        <w:rPr>
          <w:rFonts w:ascii="GHEA Grapalat" w:hAnsi="GHEA Grapalat" w:cs="Sylfaen"/>
          <w:sz w:val="20"/>
          <w:lang w:val="hy-AM"/>
        </w:rPr>
        <w:t>ասնակցի</w:t>
      </w:r>
      <w:r w:rsidR="00220ACB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220ACB" w:rsidRPr="00FE4A6D">
        <w:rPr>
          <w:rFonts w:ascii="GHEA Grapalat" w:hAnsi="GHEA Grapalat" w:cs="Sylfaen"/>
          <w:sz w:val="20"/>
          <w:lang w:val="hy-AM"/>
        </w:rPr>
        <w:t>կողմից</w:t>
      </w:r>
      <w:r w:rsidR="00220ACB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220ACB" w:rsidRPr="00FE4A6D">
        <w:rPr>
          <w:rFonts w:ascii="GHEA Grapalat" w:hAnsi="GHEA Grapalat" w:cs="Sylfaen"/>
          <w:sz w:val="20"/>
          <w:lang w:val="hy-AM"/>
        </w:rPr>
        <w:t>ներկայացվող</w:t>
      </w:r>
      <w:r w:rsidR="00220ACB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220ACB" w:rsidRPr="00FE4A6D">
        <w:rPr>
          <w:rFonts w:ascii="GHEA Grapalat" w:hAnsi="GHEA Grapalat" w:cs="Sylfaen"/>
          <w:sz w:val="20"/>
          <w:lang w:val="hy-AM"/>
        </w:rPr>
        <w:t>առաջարկն</w:t>
      </w:r>
      <w:r w:rsidR="005F1F95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5F1F95" w:rsidRPr="00FE4A6D">
        <w:rPr>
          <w:rFonts w:ascii="GHEA Grapalat" w:hAnsi="GHEA Grapalat" w:cs="Sylfaen"/>
          <w:sz w:val="20"/>
          <w:lang w:val="hy-AM"/>
        </w:rPr>
        <w:t>է</w:t>
      </w:r>
      <w:r w:rsidR="005F1F95" w:rsidRPr="00FE4A6D">
        <w:rPr>
          <w:rFonts w:ascii="Arial LatArm" w:hAnsi="Arial LatArm" w:cs="Sylfaen"/>
          <w:sz w:val="20"/>
          <w:lang w:val="hy-AM"/>
        </w:rPr>
        <w:t>:</w:t>
      </w:r>
    </w:p>
    <w:p w14:paraId="1359290E" w14:textId="77777777" w:rsidR="00486B55" w:rsidRPr="00FE4A6D" w:rsidRDefault="00096865" w:rsidP="00EF3662">
      <w:pPr>
        <w:pStyle w:val="23"/>
        <w:spacing w:line="240" w:lineRule="auto"/>
        <w:ind w:firstLine="567"/>
        <w:rPr>
          <w:rFonts w:ascii="Arial LatArm" w:hAnsi="Arial LatArm" w:cs="Sylfaen"/>
          <w:szCs w:val="24"/>
          <w:lang w:val="hy-AM"/>
        </w:rPr>
      </w:pPr>
      <w:r w:rsidRPr="00FE4A6D">
        <w:rPr>
          <w:rFonts w:ascii="GHEA Grapalat" w:hAnsi="GHEA Grapalat" w:cs="Sylfaen"/>
        </w:rPr>
        <w:t>Մասնակիցը</w:t>
      </w:r>
      <w:r w:rsidRPr="00FE4A6D">
        <w:rPr>
          <w:rFonts w:ascii="Arial LatArm" w:hAnsi="Arial LatArm"/>
          <w:lang w:val="hy-AM"/>
        </w:rPr>
        <w:t xml:space="preserve"> </w:t>
      </w:r>
      <w:r w:rsidRPr="00FE4A6D">
        <w:rPr>
          <w:rFonts w:ascii="GHEA Grapalat" w:hAnsi="GHEA Grapalat" w:cs="Sylfaen"/>
        </w:rPr>
        <w:t>կարող</w:t>
      </w:r>
      <w:r w:rsidRPr="00FE4A6D">
        <w:rPr>
          <w:rFonts w:ascii="Arial LatArm" w:hAnsi="Arial LatArm"/>
          <w:lang w:val="hy-AM"/>
        </w:rPr>
        <w:t xml:space="preserve"> </w:t>
      </w:r>
      <w:r w:rsidR="000946A3" w:rsidRPr="00FE4A6D">
        <w:rPr>
          <w:rFonts w:ascii="GHEA Grapalat" w:hAnsi="GHEA Grapalat" w:cs="Sylfaen"/>
        </w:rPr>
        <w:t>է</w:t>
      </w:r>
      <w:r w:rsidR="000946A3" w:rsidRPr="00FE4A6D">
        <w:rPr>
          <w:rFonts w:ascii="Arial LatArm" w:hAnsi="Arial LatArm"/>
          <w:lang w:val="hy-AM"/>
        </w:rPr>
        <w:t xml:space="preserve"> </w:t>
      </w:r>
      <w:r w:rsidRPr="00FE4A6D">
        <w:rPr>
          <w:rFonts w:ascii="GHEA Grapalat" w:hAnsi="GHEA Grapalat" w:cs="Sylfaen"/>
        </w:rPr>
        <w:t>հայտ</w:t>
      </w:r>
      <w:r w:rsidRPr="00FE4A6D">
        <w:rPr>
          <w:rFonts w:ascii="Arial LatArm" w:hAnsi="Arial LatArm"/>
          <w:lang w:val="hy-AM"/>
        </w:rPr>
        <w:t xml:space="preserve"> </w:t>
      </w:r>
      <w:r w:rsidRPr="00FE4A6D">
        <w:rPr>
          <w:rFonts w:ascii="GHEA Grapalat" w:hAnsi="GHEA Grapalat" w:cs="Sylfaen"/>
        </w:rPr>
        <w:t>ներկայացնել</w:t>
      </w:r>
      <w:r w:rsidRPr="00FE4A6D">
        <w:rPr>
          <w:rFonts w:ascii="Arial LatArm" w:hAnsi="Arial LatArm"/>
          <w:lang w:val="hy-AM"/>
        </w:rPr>
        <w:t xml:space="preserve"> </w:t>
      </w:r>
      <w:r w:rsidRPr="00FE4A6D">
        <w:rPr>
          <w:rFonts w:ascii="GHEA Grapalat" w:hAnsi="GHEA Grapalat" w:cs="Sylfaen"/>
        </w:rPr>
        <w:t>ինչպես</w:t>
      </w:r>
      <w:r w:rsidRPr="00FE4A6D">
        <w:rPr>
          <w:rFonts w:ascii="Arial LatArm" w:hAnsi="Arial LatArm"/>
          <w:lang w:val="hy-AM"/>
        </w:rPr>
        <w:t xml:space="preserve"> </w:t>
      </w:r>
      <w:r w:rsidRPr="00FE4A6D">
        <w:rPr>
          <w:rFonts w:ascii="GHEA Grapalat" w:hAnsi="GHEA Grapalat" w:cs="Sylfaen"/>
        </w:rPr>
        <w:t>յուրաքանչյուր</w:t>
      </w:r>
      <w:r w:rsidRPr="00FE4A6D">
        <w:rPr>
          <w:rFonts w:ascii="Arial LatArm" w:hAnsi="Arial LatArm"/>
          <w:lang w:val="hy-AM"/>
        </w:rPr>
        <w:t xml:space="preserve"> </w:t>
      </w:r>
      <w:r w:rsidRPr="00FE4A6D">
        <w:rPr>
          <w:rFonts w:ascii="GHEA Grapalat" w:hAnsi="GHEA Grapalat" w:cs="Sylfaen"/>
        </w:rPr>
        <w:t>չափաբաժնի</w:t>
      </w:r>
      <w:r w:rsidRPr="00FE4A6D">
        <w:rPr>
          <w:rFonts w:ascii="Arial LatArm" w:hAnsi="Arial LatArm"/>
          <w:lang w:val="hy-AM"/>
        </w:rPr>
        <w:t xml:space="preserve">, </w:t>
      </w:r>
      <w:r w:rsidRPr="00FE4A6D">
        <w:rPr>
          <w:rFonts w:ascii="GHEA Grapalat" w:hAnsi="GHEA Grapalat" w:cs="Sylfaen"/>
        </w:rPr>
        <w:t>այնպես</w:t>
      </w:r>
      <w:r w:rsidRPr="00FE4A6D">
        <w:rPr>
          <w:rFonts w:ascii="Arial LatArm" w:hAnsi="Arial LatArm"/>
          <w:lang w:val="hy-AM"/>
        </w:rPr>
        <w:t xml:space="preserve"> </w:t>
      </w:r>
      <w:r w:rsidRPr="00FE4A6D">
        <w:rPr>
          <w:rFonts w:ascii="GHEA Grapalat" w:hAnsi="GHEA Grapalat" w:cs="Sylfaen"/>
        </w:rPr>
        <w:t>էլ</w:t>
      </w:r>
      <w:r w:rsidRPr="00FE4A6D">
        <w:rPr>
          <w:rFonts w:ascii="Arial LatArm" w:hAnsi="Arial LatArm"/>
          <w:lang w:val="hy-AM"/>
        </w:rPr>
        <w:t xml:space="preserve"> </w:t>
      </w:r>
      <w:r w:rsidRPr="00FE4A6D">
        <w:rPr>
          <w:rFonts w:ascii="GHEA Grapalat" w:hAnsi="GHEA Grapalat" w:cs="Sylfaen"/>
        </w:rPr>
        <w:t>մի</w:t>
      </w:r>
      <w:r w:rsidRPr="00FE4A6D">
        <w:rPr>
          <w:rFonts w:ascii="Arial LatArm" w:hAnsi="Arial LatArm"/>
          <w:lang w:val="hy-AM"/>
        </w:rPr>
        <w:t xml:space="preserve"> </w:t>
      </w:r>
      <w:r w:rsidRPr="00FE4A6D">
        <w:rPr>
          <w:rFonts w:ascii="GHEA Grapalat" w:hAnsi="GHEA Grapalat" w:cs="Sylfaen"/>
        </w:rPr>
        <w:t>քանի</w:t>
      </w:r>
      <w:r w:rsidRPr="00FE4A6D">
        <w:rPr>
          <w:rFonts w:ascii="Arial LatArm" w:hAnsi="Arial LatArm"/>
          <w:lang w:val="hy-AM"/>
        </w:rPr>
        <w:t xml:space="preserve"> </w:t>
      </w:r>
      <w:r w:rsidRPr="00FE4A6D">
        <w:rPr>
          <w:rFonts w:ascii="GHEA Grapalat" w:hAnsi="GHEA Grapalat" w:cs="Sylfaen"/>
        </w:rPr>
        <w:t>կամ</w:t>
      </w:r>
      <w:r w:rsidRPr="00FE4A6D">
        <w:rPr>
          <w:rFonts w:ascii="Arial LatArm" w:hAnsi="Arial LatArm"/>
          <w:lang w:val="hy-AM"/>
        </w:rPr>
        <w:t xml:space="preserve"> </w:t>
      </w:r>
      <w:r w:rsidRPr="00FE4A6D">
        <w:rPr>
          <w:rFonts w:ascii="GHEA Grapalat" w:hAnsi="GHEA Grapalat" w:cs="Sylfaen"/>
        </w:rPr>
        <w:t>բոլոր</w:t>
      </w:r>
      <w:r w:rsidRPr="00FE4A6D">
        <w:rPr>
          <w:rFonts w:ascii="Arial LatArm" w:hAnsi="Arial LatArm"/>
          <w:lang w:val="hy-AM"/>
        </w:rPr>
        <w:t xml:space="preserve"> </w:t>
      </w:r>
      <w:r w:rsidRPr="00FE4A6D">
        <w:rPr>
          <w:rFonts w:ascii="GHEA Grapalat" w:hAnsi="GHEA Grapalat" w:cs="Sylfaen"/>
        </w:rPr>
        <w:t>չափաբաժինների</w:t>
      </w:r>
      <w:r w:rsidRPr="00FE4A6D">
        <w:rPr>
          <w:rFonts w:ascii="Arial LatArm" w:hAnsi="Arial LatArm"/>
          <w:lang w:val="hy-AM"/>
        </w:rPr>
        <w:t xml:space="preserve"> </w:t>
      </w:r>
      <w:r w:rsidRPr="00FE4A6D">
        <w:rPr>
          <w:rFonts w:ascii="GHEA Grapalat" w:hAnsi="GHEA Grapalat" w:cs="Sylfaen"/>
        </w:rPr>
        <w:t>համար</w:t>
      </w:r>
      <w:r w:rsidR="004D5671" w:rsidRPr="00FE4A6D">
        <w:rPr>
          <w:rFonts w:ascii="GHEA Grapalat" w:hAnsi="GHEA Grapalat" w:cs="Sylfaen"/>
          <w:szCs w:val="24"/>
          <w:lang w:val="hy-AM"/>
        </w:rPr>
        <w:t>։</w:t>
      </w:r>
      <w:r w:rsidRPr="00FE4A6D">
        <w:rPr>
          <w:rFonts w:ascii="Arial LatArm" w:hAnsi="Arial LatArm" w:cs="Sylfaen"/>
          <w:szCs w:val="24"/>
          <w:lang w:val="hy-AM"/>
        </w:rPr>
        <w:t xml:space="preserve">  </w:t>
      </w:r>
    </w:p>
    <w:p w14:paraId="5E88B0E3" w14:textId="77777777" w:rsidR="00096865" w:rsidRPr="00FE4A6D" w:rsidRDefault="000946A3" w:rsidP="00EF3662">
      <w:pPr>
        <w:pStyle w:val="23"/>
        <w:spacing w:line="240" w:lineRule="auto"/>
        <w:ind w:firstLine="567"/>
        <w:rPr>
          <w:rFonts w:ascii="Arial LatArm" w:hAnsi="Arial LatArm" w:cs="Sylfaen"/>
          <w:szCs w:val="24"/>
          <w:lang w:val="hy-AM"/>
        </w:rPr>
      </w:pPr>
      <w:r w:rsidRPr="00FE4A6D">
        <w:rPr>
          <w:rFonts w:ascii="GHEA Grapalat" w:hAnsi="GHEA Grapalat" w:cs="Sylfaen"/>
          <w:szCs w:val="24"/>
          <w:lang w:val="hy-AM"/>
        </w:rPr>
        <w:t>Հ</w:t>
      </w:r>
      <w:r w:rsidR="00096865" w:rsidRPr="00FE4A6D">
        <w:rPr>
          <w:rFonts w:ascii="GHEA Grapalat" w:hAnsi="GHEA Grapalat" w:cs="Sylfaen"/>
          <w:szCs w:val="24"/>
          <w:lang w:val="hy-AM"/>
        </w:rPr>
        <w:t>այտը</w:t>
      </w:r>
      <w:r w:rsidR="00096865" w:rsidRPr="00FE4A6D">
        <w:rPr>
          <w:rFonts w:ascii="Arial LatArm" w:hAnsi="Arial LatArm" w:cs="Sylfaen"/>
          <w:szCs w:val="24"/>
          <w:lang w:val="hy-AM"/>
        </w:rPr>
        <w:t xml:space="preserve"> </w:t>
      </w:r>
      <w:r w:rsidR="00096865" w:rsidRPr="00FE4A6D">
        <w:rPr>
          <w:rFonts w:ascii="GHEA Grapalat" w:hAnsi="GHEA Grapalat" w:cs="Sylfaen"/>
          <w:szCs w:val="24"/>
          <w:lang w:val="hy-AM"/>
        </w:rPr>
        <w:t>ներկայացվում</w:t>
      </w:r>
      <w:r w:rsidR="00096865" w:rsidRPr="00FE4A6D">
        <w:rPr>
          <w:rFonts w:ascii="Arial LatArm" w:hAnsi="Arial LatArm" w:cs="Sylfaen"/>
          <w:szCs w:val="24"/>
          <w:lang w:val="hy-AM"/>
        </w:rPr>
        <w:t xml:space="preserve"> </w:t>
      </w:r>
      <w:r w:rsidRPr="00FE4A6D">
        <w:rPr>
          <w:rFonts w:ascii="GHEA Grapalat" w:hAnsi="GHEA Grapalat" w:cs="Sylfaen"/>
          <w:szCs w:val="24"/>
          <w:lang w:val="hy-AM"/>
        </w:rPr>
        <w:t>է</w:t>
      </w:r>
      <w:r w:rsidRPr="00FE4A6D">
        <w:rPr>
          <w:rFonts w:ascii="Arial LatArm" w:hAnsi="Arial LatArm" w:cs="Sylfaen"/>
          <w:szCs w:val="24"/>
          <w:lang w:val="hy-AM"/>
        </w:rPr>
        <w:t xml:space="preserve"> </w:t>
      </w:r>
      <w:r w:rsidR="00096865" w:rsidRPr="00FE4A6D">
        <w:rPr>
          <w:rFonts w:ascii="GHEA Grapalat" w:hAnsi="GHEA Grapalat" w:cs="Sylfaen"/>
          <w:szCs w:val="24"/>
          <w:lang w:val="hy-AM"/>
        </w:rPr>
        <w:t>մինչև</w:t>
      </w:r>
      <w:r w:rsidR="00096865" w:rsidRPr="00FE4A6D">
        <w:rPr>
          <w:rFonts w:ascii="Arial LatArm" w:hAnsi="Arial LatArm" w:cs="Sylfaen"/>
          <w:szCs w:val="24"/>
          <w:lang w:val="hy-AM"/>
        </w:rPr>
        <w:t xml:space="preserve"> </w:t>
      </w:r>
      <w:r w:rsidR="00096865" w:rsidRPr="00FE4A6D">
        <w:rPr>
          <w:rFonts w:ascii="GHEA Grapalat" w:hAnsi="GHEA Grapalat" w:cs="Sylfaen"/>
          <w:szCs w:val="24"/>
          <w:lang w:val="hy-AM"/>
        </w:rPr>
        <w:t>դրա</w:t>
      </w:r>
      <w:r w:rsidR="00096865" w:rsidRPr="00FE4A6D">
        <w:rPr>
          <w:rFonts w:ascii="Arial LatArm" w:hAnsi="Arial LatArm" w:cs="Sylfaen"/>
          <w:szCs w:val="24"/>
          <w:lang w:val="hy-AM"/>
        </w:rPr>
        <w:t xml:space="preserve"> </w:t>
      </w:r>
      <w:r w:rsidR="00096865" w:rsidRPr="00FE4A6D">
        <w:rPr>
          <w:rFonts w:ascii="GHEA Grapalat" w:hAnsi="GHEA Grapalat" w:cs="Sylfaen"/>
          <w:szCs w:val="24"/>
          <w:lang w:val="hy-AM"/>
        </w:rPr>
        <w:t>համար</w:t>
      </w:r>
      <w:r w:rsidR="00096865" w:rsidRPr="00FE4A6D">
        <w:rPr>
          <w:rFonts w:ascii="Arial LatArm" w:hAnsi="Arial LatArm" w:cs="Sylfaen"/>
          <w:szCs w:val="24"/>
          <w:lang w:val="hy-AM"/>
        </w:rPr>
        <w:t xml:space="preserve"> </w:t>
      </w:r>
      <w:r w:rsidR="00096865" w:rsidRPr="00FE4A6D">
        <w:rPr>
          <w:rFonts w:ascii="GHEA Grapalat" w:hAnsi="GHEA Grapalat" w:cs="Sylfaen"/>
          <w:szCs w:val="24"/>
          <w:lang w:val="hy-AM"/>
        </w:rPr>
        <w:t>սույն</w:t>
      </w:r>
      <w:r w:rsidR="00096865" w:rsidRPr="00FE4A6D">
        <w:rPr>
          <w:rFonts w:ascii="Arial LatArm" w:hAnsi="Arial LatArm" w:cs="Sylfaen"/>
          <w:szCs w:val="24"/>
          <w:lang w:val="hy-AM"/>
        </w:rPr>
        <w:t xml:space="preserve"> </w:t>
      </w:r>
      <w:r w:rsidR="00096865" w:rsidRPr="00FE4A6D">
        <w:rPr>
          <w:rFonts w:ascii="GHEA Grapalat" w:hAnsi="GHEA Grapalat" w:cs="Sylfaen"/>
          <w:szCs w:val="24"/>
          <w:lang w:val="hy-AM"/>
        </w:rPr>
        <w:t>հրավերով</w:t>
      </w:r>
      <w:r w:rsidR="00096865" w:rsidRPr="00FE4A6D">
        <w:rPr>
          <w:rFonts w:ascii="Arial LatArm" w:hAnsi="Arial LatArm" w:cs="Sylfaen"/>
          <w:szCs w:val="24"/>
          <w:lang w:val="hy-AM"/>
        </w:rPr>
        <w:t xml:space="preserve"> </w:t>
      </w:r>
      <w:r w:rsidR="00096865" w:rsidRPr="00FE4A6D">
        <w:rPr>
          <w:rFonts w:ascii="GHEA Grapalat" w:hAnsi="GHEA Grapalat" w:cs="Sylfaen"/>
          <w:szCs w:val="24"/>
          <w:lang w:val="hy-AM"/>
        </w:rPr>
        <w:t>սահմանված</w:t>
      </w:r>
      <w:r w:rsidR="00096865" w:rsidRPr="00FE4A6D">
        <w:rPr>
          <w:rFonts w:ascii="Arial LatArm" w:hAnsi="Arial LatArm" w:cs="Sylfaen"/>
          <w:szCs w:val="24"/>
          <w:lang w:val="hy-AM"/>
        </w:rPr>
        <w:t xml:space="preserve"> </w:t>
      </w:r>
      <w:r w:rsidR="00096865" w:rsidRPr="00FE4A6D">
        <w:rPr>
          <w:rFonts w:ascii="GHEA Grapalat" w:hAnsi="GHEA Grapalat" w:cs="Sylfaen"/>
          <w:szCs w:val="24"/>
          <w:lang w:val="hy-AM"/>
        </w:rPr>
        <w:t>ժամկետի</w:t>
      </w:r>
      <w:r w:rsidR="00096865" w:rsidRPr="00FE4A6D">
        <w:rPr>
          <w:rFonts w:ascii="Arial LatArm" w:hAnsi="Arial LatArm" w:cs="Sylfaen"/>
          <w:szCs w:val="24"/>
          <w:lang w:val="hy-AM"/>
        </w:rPr>
        <w:t xml:space="preserve"> </w:t>
      </w:r>
      <w:r w:rsidR="00096865" w:rsidRPr="00FE4A6D">
        <w:rPr>
          <w:rFonts w:ascii="GHEA Grapalat" w:hAnsi="GHEA Grapalat" w:cs="Sylfaen"/>
          <w:szCs w:val="24"/>
          <w:lang w:val="hy-AM"/>
        </w:rPr>
        <w:t>ավարտը</w:t>
      </w:r>
      <w:r w:rsidR="004D5671" w:rsidRPr="00FE4A6D">
        <w:rPr>
          <w:rFonts w:ascii="GHEA Grapalat" w:hAnsi="GHEA Grapalat" w:cs="Sylfaen"/>
          <w:szCs w:val="24"/>
          <w:lang w:val="hy-AM"/>
        </w:rPr>
        <w:t>։</w:t>
      </w:r>
    </w:p>
    <w:p w14:paraId="3CF6D426" w14:textId="77777777" w:rsidR="00096865" w:rsidRPr="00FE4A6D" w:rsidRDefault="000946A3" w:rsidP="00EF3662">
      <w:pPr>
        <w:pStyle w:val="23"/>
        <w:spacing w:line="240" w:lineRule="auto"/>
        <w:ind w:firstLine="567"/>
        <w:rPr>
          <w:rFonts w:ascii="Arial LatArm" w:hAnsi="Arial LatArm" w:cs="Sylfaen"/>
          <w:szCs w:val="24"/>
          <w:lang w:val="hy-AM"/>
        </w:rPr>
      </w:pPr>
      <w:r w:rsidRPr="00FE4A6D">
        <w:rPr>
          <w:rFonts w:ascii="GHEA Grapalat" w:hAnsi="GHEA Grapalat" w:cs="Sylfaen"/>
          <w:szCs w:val="24"/>
          <w:lang w:val="hy-AM"/>
        </w:rPr>
        <w:t>Հ</w:t>
      </w:r>
      <w:r w:rsidR="00096865" w:rsidRPr="00FE4A6D">
        <w:rPr>
          <w:rFonts w:ascii="GHEA Grapalat" w:hAnsi="GHEA Grapalat" w:cs="Sylfaen"/>
          <w:szCs w:val="24"/>
          <w:lang w:val="hy-AM"/>
        </w:rPr>
        <w:t>այտի</w:t>
      </w:r>
      <w:r w:rsidR="00096865" w:rsidRPr="00FE4A6D">
        <w:rPr>
          <w:rFonts w:ascii="Arial LatArm" w:hAnsi="Arial LatArm" w:cs="Sylfaen"/>
          <w:szCs w:val="24"/>
          <w:lang w:val="hy-AM"/>
        </w:rPr>
        <w:t xml:space="preserve"> </w:t>
      </w:r>
      <w:r w:rsidR="00096865" w:rsidRPr="00FE4A6D">
        <w:rPr>
          <w:rFonts w:ascii="GHEA Grapalat" w:hAnsi="GHEA Grapalat" w:cs="Sylfaen"/>
          <w:szCs w:val="24"/>
          <w:lang w:val="hy-AM"/>
        </w:rPr>
        <w:t>պատրաստման</w:t>
      </w:r>
      <w:r w:rsidR="00096865" w:rsidRPr="00FE4A6D">
        <w:rPr>
          <w:rFonts w:ascii="Arial LatArm" w:hAnsi="Arial LatArm" w:cs="Sylfaen"/>
          <w:szCs w:val="24"/>
          <w:lang w:val="hy-AM"/>
        </w:rPr>
        <w:t xml:space="preserve"> </w:t>
      </w:r>
      <w:r w:rsidR="00096865" w:rsidRPr="00FE4A6D">
        <w:rPr>
          <w:rFonts w:ascii="GHEA Grapalat" w:hAnsi="GHEA Grapalat" w:cs="Sylfaen"/>
          <w:szCs w:val="24"/>
          <w:lang w:val="hy-AM"/>
        </w:rPr>
        <w:t>կարգը</w:t>
      </w:r>
      <w:r w:rsidR="00096865" w:rsidRPr="00FE4A6D">
        <w:rPr>
          <w:rFonts w:ascii="Arial LatArm" w:hAnsi="Arial LatArm" w:cs="Sylfaen"/>
          <w:szCs w:val="24"/>
          <w:lang w:val="hy-AM"/>
        </w:rPr>
        <w:t xml:space="preserve"> </w:t>
      </w:r>
      <w:r w:rsidR="00096865" w:rsidRPr="00FE4A6D">
        <w:rPr>
          <w:rFonts w:ascii="GHEA Grapalat" w:hAnsi="GHEA Grapalat" w:cs="Sylfaen"/>
          <w:szCs w:val="24"/>
          <w:lang w:val="hy-AM"/>
        </w:rPr>
        <w:t>նկարագրված</w:t>
      </w:r>
      <w:r w:rsidR="00096865" w:rsidRPr="00FE4A6D">
        <w:rPr>
          <w:rFonts w:ascii="Arial LatArm" w:hAnsi="Arial LatArm" w:cs="Sylfaen"/>
          <w:szCs w:val="24"/>
          <w:lang w:val="hy-AM"/>
        </w:rPr>
        <w:t xml:space="preserve"> </w:t>
      </w:r>
      <w:r w:rsidR="00096865" w:rsidRPr="00FE4A6D">
        <w:rPr>
          <w:rFonts w:ascii="GHEA Grapalat" w:hAnsi="GHEA Grapalat" w:cs="Sylfaen"/>
          <w:szCs w:val="24"/>
          <w:lang w:val="hy-AM"/>
        </w:rPr>
        <w:t>է</w:t>
      </w:r>
      <w:r w:rsidR="00096865" w:rsidRPr="00FE4A6D">
        <w:rPr>
          <w:rFonts w:ascii="Arial LatArm" w:hAnsi="Arial LatArm" w:cs="Sylfaen"/>
          <w:szCs w:val="24"/>
          <w:lang w:val="hy-AM"/>
        </w:rPr>
        <w:t xml:space="preserve"> </w:t>
      </w:r>
      <w:r w:rsidR="00096865" w:rsidRPr="00FE4A6D">
        <w:rPr>
          <w:rFonts w:ascii="GHEA Grapalat" w:hAnsi="GHEA Grapalat" w:cs="Sylfaen"/>
          <w:szCs w:val="24"/>
          <w:lang w:val="hy-AM"/>
        </w:rPr>
        <w:t>սույն</w:t>
      </w:r>
      <w:r w:rsidR="00096865" w:rsidRPr="00FE4A6D">
        <w:rPr>
          <w:rFonts w:ascii="Arial LatArm" w:hAnsi="Arial LatArm" w:cs="Sylfaen"/>
          <w:szCs w:val="24"/>
          <w:lang w:val="hy-AM"/>
        </w:rPr>
        <w:t xml:space="preserve"> </w:t>
      </w:r>
      <w:r w:rsidR="00096865" w:rsidRPr="00FE4A6D">
        <w:rPr>
          <w:rFonts w:ascii="GHEA Grapalat" w:hAnsi="GHEA Grapalat" w:cs="Sylfaen"/>
          <w:szCs w:val="24"/>
          <w:lang w:val="hy-AM"/>
        </w:rPr>
        <w:t>հրավերի</w:t>
      </w:r>
      <w:r w:rsidR="00096865" w:rsidRPr="00FE4A6D">
        <w:rPr>
          <w:rFonts w:ascii="Arial LatArm" w:hAnsi="Arial LatArm" w:cs="Sylfaen"/>
          <w:szCs w:val="24"/>
          <w:lang w:val="hy-AM"/>
        </w:rPr>
        <w:t xml:space="preserve"> </w:t>
      </w:r>
      <w:r w:rsidR="00DD4F48" w:rsidRPr="00FE4A6D">
        <w:rPr>
          <w:rFonts w:ascii="Arial LatArm" w:hAnsi="Arial LatArm" w:cs="Sylfaen"/>
          <w:szCs w:val="24"/>
          <w:lang w:val="hy-AM"/>
        </w:rPr>
        <w:t>2-</w:t>
      </w:r>
      <w:r w:rsidR="00DD4F48" w:rsidRPr="00FE4A6D">
        <w:rPr>
          <w:rFonts w:ascii="GHEA Grapalat" w:hAnsi="GHEA Grapalat" w:cs="Sylfaen"/>
          <w:szCs w:val="24"/>
          <w:lang w:val="hy-AM"/>
        </w:rPr>
        <w:t>րդ</w:t>
      </w:r>
      <w:r w:rsidR="00096865" w:rsidRPr="00FE4A6D">
        <w:rPr>
          <w:rFonts w:ascii="Arial LatArm" w:hAnsi="Arial LatArm" w:cs="Sylfaen"/>
          <w:szCs w:val="24"/>
          <w:lang w:val="hy-AM"/>
        </w:rPr>
        <w:t xml:space="preserve"> </w:t>
      </w:r>
      <w:r w:rsidR="00096865" w:rsidRPr="00FE4A6D">
        <w:rPr>
          <w:rFonts w:ascii="GHEA Grapalat" w:hAnsi="GHEA Grapalat" w:cs="Sylfaen"/>
          <w:szCs w:val="24"/>
          <w:lang w:val="hy-AM"/>
        </w:rPr>
        <w:t>մասում</w:t>
      </w:r>
      <w:r w:rsidR="00096865" w:rsidRPr="00FE4A6D">
        <w:rPr>
          <w:rFonts w:ascii="Arial LatArm" w:hAnsi="Arial LatArm" w:cs="Sylfaen"/>
          <w:szCs w:val="24"/>
          <w:lang w:val="hy-AM"/>
        </w:rPr>
        <w:t xml:space="preserve">` </w:t>
      </w:r>
      <w:r w:rsidR="00FD6146" w:rsidRPr="00FE4A6D">
        <w:rPr>
          <w:rFonts w:ascii="GHEA Grapalat" w:hAnsi="GHEA Grapalat" w:cs="Sylfaen"/>
          <w:szCs w:val="24"/>
          <w:lang w:val="hy-AM"/>
        </w:rPr>
        <w:t>Գնանաշման</w:t>
      </w:r>
      <w:r w:rsidR="00FD6146" w:rsidRPr="00FE4A6D">
        <w:rPr>
          <w:rFonts w:ascii="Arial LatArm" w:hAnsi="Arial LatArm" w:cs="Sylfaen"/>
          <w:szCs w:val="24"/>
          <w:lang w:val="hy-AM"/>
        </w:rPr>
        <w:t xml:space="preserve"> </w:t>
      </w:r>
      <w:r w:rsidR="00FD6146" w:rsidRPr="00FE4A6D">
        <w:rPr>
          <w:rFonts w:ascii="GHEA Grapalat" w:hAnsi="GHEA Grapalat" w:cs="Sylfaen"/>
          <w:szCs w:val="24"/>
          <w:lang w:val="hy-AM"/>
        </w:rPr>
        <w:t>հարցման</w:t>
      </w:r>
      <w:r w:rsidR="00AE26C8" w:rsidRPr="00FE4A6D">
        <w:rPr>
          <w:rFonts w:ascii="Arial LatArm" w:hAnsi="Arial LatArm" w:cs="Sylfaen"/>
          <w:szCs w:val="24"/>
          <w:lang w:val="hy-AM"/>
        </w:rPr>
        <w:t xml:space="preserve"> </w:t>
      </w:r>
      <w:r w:rsidR="00096865" w:rsidRPr="00FE4A6D">
        <w:rPr>
          <w:rFonts w:ascii="GHEA Grapalat" w:hAnsi="GHEA Grapalat" w:cs="Sylfaen"/>
          <w:szCs w:val="24"/>
          <w:lang w:val="hy-AM"/>
        </w:rPr>
        <w:t>հայտերը</w:t>
      </w:r>
      <w:r w:rsidR="00096865" w:rsidRPr="00FE4A6D">
        <w:rPr>
          <w:rFonts w:ascii="Arial LatArm" w:hAnsi="Arial LatArm" w:cs="Sylfaen"/>
          <w:szCs w:val="24"/>
          <w:lang w:val="hy-AM"/>
        </w:rPr>
        <w:t xml:space="preserve"> </w:t>
      </w:r>
      <w:r w:rsidR="00096865" w:rsidRPr="00FE4A6D">
        <w:rPr>
          <w:rFonts w:ascii="GHEA Grapalat" w:hAnsi="GHEA Grapalat" w:cs="Sylfaen"/>
          <w:szCs w:val="24"/>
          <w:lang w:val="hy-AM"/>
        </w:rPr>
        <w:t>պատրաստելու</w:t>
      </w:r>
      <w:r w:rsidR="00096865" w:rsidRPr="00FE4A6D">
        <w:rPr>
          <w:rFonts w:ascii="Arial LatArm" w:hAnsi="Arial LatArm" w:cs="Sylfaen"/>
          <w:szCs w:val="24"/>
          <w:lang w:val="hy-AM"/>
        </w:rPr>
        <w:t xml:space="preserve"> </w:t>
      </w:r>
      <w:r w:rsidR="00096865" w:rsidRPr="00FE4A6D">
        <w:rPr>
          <w:rFonts w:ascii="GHEA Grapalat" w:hAnsi="GHEA Grapalat" w:cs="Sylfaen"/>
          <w:szCs w:val="24"/>
          <w:lang w:val="hy-AM"/>
        </w:rPr>
        <w:t>հրահանգում</w:t>
      </w:r>
      <w:r w:rsidR="004D5671" w:rsidRPr="00FE4A6D">
        <w:rPr>
          <w:rFonts w:ascii="GHEA Grapalat" w:hAnsi="GHEA Grapalat" w:cs="Sylfaen"/>
          <w:szCs w:val="24"/>
          <w:lang w:val="hy-AM"/>
        </w:rPr>
        <w:t>։</w:t>
      </w:r>
    </w:p>
    <w:p w14:paraId="64358DEB" w14:textId="0A614E31" w:rsidR="00A232D9" w:rsidRPr="00FE4A6D" w:rsidRDefault="00096865" w:rsidP="00EF3662">
      <w:pPr>
        <w:pStyle w:val="23"/>
        <w:spacing w:line="240" w:lineRule="auto"/>
        <w:ind w:firstLine="567"/>
        <w:rPr>
          <w:rFonts w:ascii="Arial LatArm" w:hAnsi="Arial LatArm" w:cs="Sylfaen"/>
          <w:szCs w:val="24"/>
          <w:lang w:val="hy-AM"/>
        </w:rPr>
      </w:pPr>
      <w:r w:rsidRPr="00FE4A6D">
        <w:rPr>
          <w:rFonts w:ascii="Arial LatArm" w:hAnsi="Arial LatArm" w:cs="Sylfaen"/>
          <w:szCs w:val="24"/>
          <w:lang w:val="hy-AM"/>
        </w:rPr>
        <w:t xml:space="preserve">4.2  </w:t>
      </w:r>
      <w:r w:rsidRPr="00FE4A6D">
        <w:rPr>
          <w:rFonts w:ascii="GHEA Grapalat" w:hAnsi="GHEA Grapalat" w:cs="Sylfaen"/>
          <w:szCs w:val="24"/>
          <w:lang w:val="hy-AM"/>
        </w:rPr>
        <w:t>Ընթացակարգի</w:t>
      </w:r>
      <w:r w:rsidRPr="00FE4A6D">
        <w:rPr>
          <w:rFonts w:ascii="Arial LatArm" w:hAnsi="Arial LatArm" w:cs="Sylfaen"/>
          <w:szCs w:val="24"/>
          <w:lang w:val="hy-AM"/>
        </w:rPr>
        <w:t xml:space="preserve"> </w:t>
      </w:r>
      <w:r w:rsidRPr="00FE4A6D">
        <w:rPr>
          <w:rFonts w:ascii="GHEA Grapalat" w:hAnsi="GHEA Grapalat" w:cs="Sylfaen"/>
          <w:szCs w:val="24"/>
          <w:lang w:val="hy-AM"/>
        </w:rPr>
        <w:t>հայտերն</w:t>
      </w:r>
      <w:r w:rsidRPr="00FE4A6D">
        <w:rPr>
          <w:rFonts w:ascii="Arial LatArm" w:hAnsi="Arial LatArm" w:cs="Sylfaen"/>
          <w:szCs w:val="24"/>
          <w:lang w:val="hy-AM"/>
        </w:rPr>
        <w:t xml:space="preserve"> </w:t>
      </w:r>
      <w:r w:rsidRPr="00FE4A6D">
        <w:rPr>
          <w:rFonts w:ascii="GHEA Grapalat" w:hAnsi="GHEA Grapalat" w:cs="Sylfaen"/>
          <w:szCs w:val="24"/>
          <w:lang w:val="hy-AM"/>
        </w:rPr>
        <w:t>անհրաժեշտ</w:t>
      </w:r>
      <w:r w:rsidRPr="00FE4A6D">
        <w:rPr>
          <w:rFonts w:ascii="Arial LatArm" w:hAnsi="Arial LatArm" w:cs="Sylfaen"/>
          <w:szCs w:val="24"/>
          <w:lang w:val="hy-AM"/>
        </w:rPr>
        <w:t xml:space="preserve"> </w:t>
      </w:r>
      <w:r w:rsidRPr="00FE4A6D">
        <w:rPr>
          <w:rFonts w:ascii="GHEA Grapalat" w:hAnsi="GHEA Grapalat" w:cs="Sylfaen"/>
          <w:szCs w:val="24"/>
          <w:lang w:val="hy-AM"/>
        </w:rPr>
        <w:t>է</w:t>
      </w:r>
      <w:r w:rsidRPr="00FE4A6D">
        <w:rPr>
          <w:rFonts w:ascii="Arial LatArm" w:hAnsi="Arial LatArm" w:cs="Sylfaen"/>
          <w:szCs w:val="24"/>
          <w:lang w:val="hy-AM"/>
        </w:rPr>
        <w:t xml:space="preserve"> </w:t>
      </w:r>
      <w:r w:rsidRPr="00FE4A6D">
        <w:rPr>
          <w:rFonts w:ascii="GHEA Grapalat" w:hAnsi="GHEA Grapalat" w:cs="Sylfaen"/>
          <w:szCs w:val="24"/>
          <w:lang w:val="hy-AM"/>
        </w:rPr>
        <w:t>ներկայացնել</w:t>
      </w:r>
      <w:r w:rsidRPr="00FE4A6D">
        <w:rPr>
          <w:rFonts w:ascii="Arial LatArm" w:hAnsi="Arial LatArm" w:cs="Sylfaen"/>
          <w:szCs w:val="24"/>
          <w:lang w:val="hy-AM"/>
        </w:rPr>
        <w:t xml:space="preserve"> </w:t>
      </w:r>
      <w:r w:rsidR="00E601A1" w:rsidRPr="00FE4A6D">
        <w:rPr>
          <w:rFonts w:ascii="GHEA Grapalat" w:hAnsi="GHEA Grapalat" w:cs="Sylfaen"/>
          <w:szCs w:val="24"/>
          <w:lang w:val="hy-AM"/>
        </w:rPr>
        <w:t>հանձնաժողովին</w:t>
      </w:r>
      <w:r w:rsidR="00E601A1" w:rsidRPr="00FE4A6D">
        <w:rPr>
          <w:rFonts w:ascii="Arial LatArm" w:hAnsi="Arial LatArm" w:cs="Sylfaen"/>
          <w:szCs w:val="24"/>
          <w:lang w:val="hy-AM"/>
        </w:rPr>
        <w:t xml:space="preserve"> </w:t>
      </w:r>
      <w:r w:rsidRPr="00FE4A6D">
        <w:rPr>
          <w:rFonts w:ascii="GHEA Grapalat" w:hAnsi="GHEA Grapalat" w:cs="Sylfaen"/>
          <w:szCs w:val="24"/>
          <w:lang w:val="hy-AM"/>
        </w:rPr>
        <w:t>ոչ</w:t>
      </w:r>
      <w:r w:rsidRPr="00FE4A6D">
        <w:rPr>
          <w:rFonts w:ascii="Arial LatArm" w:hAnsi="Arial LatArm" w:cs="Sylfaen"/>
          <w:szCs w:val="24"/>
          <w:lang w:val="hy-AM"/>
        </w:rPr>
        <w:t xml:space="preserve"> </w:t>
      </w:r>
      <w:r w:rsidRPr="00FE4A6D">
        <w:rPr>
          <w:rFonts w:ascii="GHEA Grapalat" w:hAnsi="GHEA Grapalat" w:cs="Sylfaen"/>
          <w:szCs w:val="24"/>
          <w:lang w:val="hy-AM"/>
        </w:rPr>
        <w:t>ուշ</w:t>
      </w:r>
      <w:r w:rsidRPr="00FE4A6D">
        <w:rPr>
          <w:rFonts w:ascii="Arial LatArm" w:hAnsi="Arial LatArm" w:cs="Sylfaen"/>
          <w:szCs w:val="24"/>
          <w:lang w:val="hy-AM"/>
        </w:rPr>
        <w:t xml:space="preserve">, </w:t>
      </w:r>
      <w:r w:rsidRPr="00FE4A6D">
        <w:rPr>
          <w:rFonts w:ascii="GHEA Grapalat" w:hAnsi="GHEA Grapalat" w:cs="Sylfaen"/>
          <w:szCs w:val="24"/>
          <w:lang w:val="hy-AM"/>
        </w:rPr>
        <w:t>քան</w:t>
      </w:r>
      <w:r w:rsidRPr="00FE4A6D">
        <w:rPr>
          <w:rFonts w:ascii="Arial LatArm" w:hAnsi="Arial LatArm" w:cs="Sylfaen"/>
          <w:szCs w:val="24"/>
          <w:lang w:val="hy-AM"/>
        </w:rPr>
        <w:t xml:space="preserve"> </w:t>
      </w:r>
      <w:r w:rsidRPr="00FE4A6D">
        <w:rPr>
          <w:rFonts w:ascii="GHEA Grapalat" w:hAnsi="GHEA Grapalat" w:cs="Sylfaen"/>
          <w:szCs w:val="24"/>
          <w:lang w:val="hy-AM"/>
        </w:rPr>
        <w:t>սույն</w:t>
      </w:r>
      <w:r w:rsidRPr="00FE4A6D">
        <w:rPr>
          <w:rFonts w:ascii="Arial LatArm" w:hAnsi="Arial LatArm" w:cs="Sylfaen"/>
          <w:szCs w:val="24"/>
          <w:lang w:val="hy-AM"/>
        </w:rPr>
        <w:t xml:space="preserve"> </w:t>
      </w:r>
      <w:r w:rsidRPr="00FE4A6D">
        <w:rPr>
          <w:rFonts w:ascii="GHEA Grapalat" w:hAnsi="GHEA Grapalat" w:cs="Sylfaen"/>
          <w:szCs w:val="24"/>
          <w:lang w:val="hy-AM"/>
        </w:rPr>
        <w:t>ընթացակարգի</w:t>
      </w:r>
      <w:r w:rsidRPr="00FE4A6D">
        <w:rPr>
          <w:rFonts w:ascii="Arial LatArm" w:hAnsi="Arial LatArm" w:cs="Sylfaen"/>
          <w:szCs w:val="24"/>
          <w:lang w:val="hy-AM"/>
        </w:rPr>
        <w:t xml:space="preserve"> </w:t>
      </w:r>
      <w:r w:rsidRPr="00FE4A6D">
        <w:rPr>
          <w:rFonts w:ascii="GHEA Grapalat" w:hAnsi="GHEA Grapalat" w:cs="Sylfaen"/>
          <w:szCs w:val="24"/>
          <w:lang w:val="hy-AM"/>
        </w:rPr>
        <w:t>հայտարարությունը</w:t>
      </w:r>
      <w:r w:rsidRPr="00FE4A6D">
        <w:rPr>
          <w:rFonts w:ascii="Arial LatArm" w:hAnsi="Arial LatArm" w:cs="Sylfaen"/>
          <w:szCs w:val="24"/>
          <w:lang w:val="hy-AM"/>
        </w:rPr>
        <w:t xml:space="preserve"> </w:t>
      </w:r>
      <w:r w:rsidRPr="00FE4A6D">
        <w:rPr>
          <w:rFonts w:ascii="GHEA Grapalat" w:hAnsi="GHEA Grapalat" w:cs="Sylfaen"/>
          <w:szCs w:val="24"/>
          <w:lang w:val="hy-AM"/>
        </w:rPr>
        <w:t>և</w:t>
      </w:r>
      <w:r w:rsidRPr="00FE4A6D">
        <w:rPr>
          <w:rFonts w:ascii="Arial LatArm" w:hAnsi="Arial LatArm" w:cs="Sylfaen"/>
          <w:szCs w:val="24"/>
          <w:lang w:val="hy-AM"/>
        </w:rPr>
        <w:t xml:space="preserve"> </w:t>
      </w:r>
      <w:r w:rsidRPr="00FE4A6D">
        <w:rPr>
          <w:rFonts w:ascii="GHEA Grapalat" w:hAnsi="GHEA Grapalat" w:cs="Sylfaen"/>
          <w:szCs w:val="24"/>
          <w:lang w:val="hy-AM"/>
        </w:rPr>
        <w:t>հրավերը</w:t>
      </w:r>
      <w:r w:rsidRPr="00FE4A6D">
        <w:rPr>
          <w:rFonts w:ascii="Arial LatArm" w:hAnsi="Arial LatArm" w:cs="Sylfaen"/>
          <w:szCs w:val="24"/>
          <w:lang w:val="hy-AM"/>
        </w:rPr>
        <w:t xml:space="preserve"> </w:t>
      </w:r>
      <w:r w:rsidR="00E601A1" w:rsidRPr="00FE4A6D">
        <w:rPr>
          <w:rFonts w:ascii="GHEA Grapalat" w:hAnsi="GHEA Grapalat" w:cs="Sylfaen"/>
          <w:szCs w:val="24"/>
          <w:lang w:val="hy-AM"/>
        </w:rPr>
        <w:t>տեղեկագրում</w:t>
      </w:r>
      <w:r w:rsidR="00E601A1" w:rsidRPr="00FE4A6D">
        <w:rPr>
          <w:rFonts w:ascii="Arial LatArm" w:hAnsi="Arial LatArm" w:cs="Sylfaen"/>
          <w:szCs w:val="24"/>
          <w:lang w:val="hy-AM"/>
        </w:rPr>
        <w:t xml:space="preserve"> </w:t>
      </w:r>
      <w:r w:rsidR="00585E16" w:rsidRPr="00FE4A6D">
        <w:rPr>
          <w:rFonts w:ascii="GHEA Grapalat" w:hAnsi="GHEA Grapalat" w:cs="Sylfaen"/>
          <w:szCs w:val="24"/>
          <w:lang w:val="hy-AM"/>
        </w:rPr>
        <w:t>հ</w:t>
      </w:r>
      <w:r w:rsidRPr="00FE4A6D">
        <w:rPr>
          <w:rFonts w:ascii="GHEA Grapalat" w:hAnsi="GHEA Grapalat" w:cs="Sylfaen"/>
          <w:szCs w:val="24"/>
          <w:lang w:val="hy-AM"/>
        </w:rPr>
        <w:t>րապարակվելու</w:t>
      </w:r>
      <w:r w:rsidRPr="00FE4A6D">
        <w:rPr>
          <w:rFonts w:ascii="Arial LatArm" w:hAnsi="Arial LatArm" w:cs="Sylfaen"/>
          <w:szCs w:val="24"/>
          <w:lang w:val="hy-AM"/>
        </w:rPr>
        <w:t xml:space="preserve"> </w:t>
      </w:r>
      <w:r w:rsidR="00E46DBA" w:rsidRPr="00FE4A6D">
        <w:rPr>
          <w:rFonts w:ascii="GHEA Grapalat" w:hAnsi="GHEA Grapalat" w:cs="Sylfaen"/>
          <w:szCs w:val="24"/>
          <w:lang w:val="hy-AM"/>
        </w:rPr>
        <w:t>օրվանից</w:t>
      </w:r>
      <w:r w:rsidR="00E46DBA" w:rsidRPr="00FE4A6D">
        <w:rPr>
          <w:rFonts w:ascii="Arial LatArm" w:hAnsi="Arial LatArm" w:cs="Sylfaen"/>
          <w:szCs w:val="24"/>
          <w:lang w:val="hy-AM"/>
        </w:rPr>
        <w:t xml:space="preserve"> </w:t>
      </w:r>
      <w:r w:rsidRPr="00FE4A6D">
        <w:rPr>
          <w:rFonts w:ascii="GHEA Grapalat" w:hAnsi="GHEA Grapalat" w:cs="Sylfaen"/>
          <w:szCs w:val="24"/>
          <w:lang w:val="hy-AM"/>
        </w:rPr>
        <w:t>հաշված</w:t>
      </w:r>
      <w:r w:rsidRPr="00FE4A6D">
        <w:rPr>
          <w:rFonts w:ascii="Arial LatArm" w:hAnsi="Arial LatArm" w:cs="Sylfaen"/>
          <w:szCs w:val="24"/>
          <w:lang w:val="hy-AM"/>
        </w:rPr>
        <w:t xml:space="preserve"> </w:t>
      </w:r>
      <w:r w:rsidR="00A76C15" w:rsidRPr="00603A61">
        <w:rPr>
          <w:rFonts w:ascii="Arial LatArm" w:hAnsi="Arial LatArm" w:cs="Sylfaen"/>
          <w:b/>
          <w:bCs/>
          <w:szCs w:val="24"/>
          <w:lang w:val="hy-AM"/>
        </w:rPr>
        <w:t>«</w:t>
      </w:r>
      <w:r w:rsidR="00E71B87" w:rsidRPr="00603A61">
        <w:rPr>
          <w:rFonts w:ascii="Arial LatArm" w:hAnsi="Arial LatArm" w:cs="Sylfaen"/>
          <w:b/>
          <w:bCs/>
          <w:szCs w:val="24"/>
          <w:lang w:val="hy-AM"/>
        </w:rPr>
        <w:t>7</w:t>
      </w:r>
      <w:r w:rsidR="00603A61" w:rsidRPr="00603A61">
        <w:rPr>
          <w:rFonts w:ascii="Arial LatArm" w:hAnsi="Arial LatArm" w:cs="Sylfaen"/>
          <w:szCs w:val="24"/>
          <w:lang w:val="hy-AM"/>
        </w:rPr>
        <w:t xml:space="preserve"> </w:t>
      </w:r>
      <w:r w:rsidRPr="00FE4A6D">
        <w:rPr>
          <w:rFonts w:ascii="GHEA Grapalat" w:hAnsi="GHEA Grapalat" w:cs="Sylfaen"/>
          <w:szCs w:val="24"/>
          <w:lang w:val="hy-AM"/>
        </w:rPr>
        <w:t>րդ</w:t>
      </w:r>
      <w:r w:rsidRPr="00FE4A6D">
        <w:rPr>
          <w:rFonts w:ascii="Arial LatArm" w:hAnsi="Arial LatArm" w:cs="Sylfaen"/>
          <w:szCs w:val="24"/>
          <w:lang w:val="hy-AM"/>
        </w:rPr>
        <w:t xml:space="preserve"> </w:t>
      </w:r>
      <w:r w:rsidRPr="00FE4A6D">
        <w:rPr>
          <w:rFonts w:ascii="GHEA Grapalat" w:hAnsi="GHEA Grapalat" w:cs="Sylfaen"/>
          <w:szCs w:val="24"/>
          <w:lang w:val="hy-AM"/>
        </w:rPr>
        <w:t>օրվա</w:t>
      </w:r>
      <w:r w:rsidRPr="00FE4A6D">
        <w:rPr>
          <w:rFonts w:ascii="Arial LatArm" w:hAnsi="Arial LatArm" w:cs="Sylfaen"/>
          <w:szCs w:val="24"/>
          <w:lang w:val="hy-AM"/>
        </w:rPr>
        <w:t xml:space="preserve"> </w:t>
      </w:r>
      <w:r w:rsidRPr="00FE4A6D">
        <w:rPr>
          <w:rFonts w:ascii="GHEA Grapalat" w:hAnsi="GHEA Grapalat" w:cs="Sylfaen"/>
          <w:szCs w:val="24"/>
          <w:lang w:val="hy-AM"/>
        </w:rPr>
        <w:t>ժամը</w:t>
      </w:r>
      <w:r w:rsidRPr="00FE4A6D">
        <w:rPr>
          <w:rFonts w:ascii="Arial LatArm" w:hAnsi="Arial LatArm" w:cs="Sylfaen"/>
          <w:szCs w:val="24"/>
          <w:lang w:val="hy-AM"/>
        </w:rPr>
        <w:t xml:space="preserve"> </w:t>
      </w:r>
      <w:r w:rsidR="00A76C15" w:rsidRPr="00FE4A6D">
        <w:rPr>
          <w:rFonts w:ascii="Arial LatArm" w:hAnsi="Arial LatArm" w:cs="Sylfaen"/>
          <w:szCs w:val="24"/>
          <w:lang w:val="hy-AM"/>
        </w:rPr>
        <w:t>«</w:t>
      </w:r>
      <w:r w:rsidR="00603A61" w:rsidRPr="00603A61">
        <w:rPr>
          <w:rFonts w:ascii="Arial LatArm" w:hAnsi="Arial LatArm" w:cs="Sylfaen"/>
          <w:b/>
          <w:bCs/>
          <w:szCs w:val="24"/>
          <w:lang w:val="hy-AM"/>
        </w:rPr>
        <w:t>1</w:t>
      </w:r>
      <w:r w:rsidR="00977895" w:rsidRPr="00977895">
        <w:rPr>
          <w:rFonts w:ascii="Arial LatArm" w:hAnsi="Arial LatArm" w:cs="Sylfaen"/>
          <w:b/>
          <w:bCs/>
          <w:szCs w:val="24"/>
          <w:lang w:val="hy-AM"/>
        </w:rPr>
        <w:t>3</w:t>
      </w:r>
      <w:r w:rsidR="00A27DEF" w:rsidRPr="00A27DEF">
        <w:rPr>
          <w:rFonts w:ascii="Arial LatArm" w:hAnsi="Arial LatArm" w:cs="Sylfaen"/>
          <w:b/>
          <w:bCs/>
          <w:szCs w:val="24"/>
          <w:lang w:val="hy-AM"/>
        </w:rPr>
        <w:t>:00</w:t>
      </w:r>
      <w:r w:rsidRPr="00603A61">
        <w:rPr>
          <w:rFonts w:ascii="Arial LatArm" w:hAnsi="Arial LatArm" w:cs="Sylfaen"/>
          <w:b/>
          <w:bCs/>
          <w:szCs w:val="24"/>
          <w:lang w:val="hy-AM"/>
        </w:rPr>
        <w:t>-</w:t>
      </w:r>
      <w:r w:rsidRPr="00603A61">
        <w:rPr>
          <w:rFonts w:ascii="GHEA Grapalat" w:hAnsi="GHEA Grapalat" w:cs="Sylfaen"/>
          <w:b/>
          <w:bCs/>
          <w:szCs w:val="24"/>
          <w:lang w:val="hy-AM"/>
        </w:rPr>
        <w:t>ն</w:t>
      </w:r>
      <w:r w:rsidR="004A08CB" w:rsidRPr="00FE4A6D">
        <w:rPr>
          <w:rFonts w:ascii="Arial LatArm" w:hAnsi="Arial LatArm" w:cs="Sylfaen"/>
          <w:szCs w:val="24"/>
          <w:lang w:val="hy-AM"/>
        </w:rPr>
        <w:t xml:space="preserve"> «</w:t>
      </w:r>
      <w:r w:rsidR="00603A61" w:rsidRPr="002911D3">
        <w:rPr>
          <w:b/>
          <w:bCs/>
        </w:rPr>
        <w:t xml:space="preserve"> </w:t>
      </w:r>
      <w:r w:rsidR="00F12339" w:rsidRPr="00F12339">
        <w:rPr>
          <w:rStyle w:val="aff7"/>
          <w:rFonts w:ascii="Sylfaen" w:hAnsi="Sylfaen" w:cs="Sylfaen"/>
          <w:b/>
          <w:bCs/>
        </w:rPr>
        <w:t>ՀՀ</w:t>
      </w:r>
      <w:r w:rsidR="00F12339" w:rsidRPr="00F12339">
        <w:rPr>
          <w:rStyle w:val="aff7"/>
          <w:rFonts w:cs="Arial LatArm"/>
          <w:b/>
          <w:bCs/>
        </w:rPr>
        <w:t xml:space="preserve"> </w:t>
      </w:r>
      <w:r w:rsidR="00F12339" w:rsidRPr="00F12339">
        <w:rPr>
          <w:rStyle w:val="aff7"/>
          <w:rFonts w:ascii="Sylfaen" w:hAnsi="Sylfaen" w:cs="Sylfaen"/>
          <w:b/>
          <w:bCs/>
        </w:rPr>
        <w:t>Կոտայքի</w:t>
      </w:r>
      <w:r w:rsidR="00F12339" w:rsidRPr="00F12339">
        <w:rPr>
          <w:rStyle w:val="aff7"/>
          <w:rFonts w:cs="Arial LatArm"/>
          <w:b/>
          <w:bCs/>
        </w:rPr>
        <w:t xml:space="preserve"> </w:t>
      </w:r>
      <w:r w:rsidR="00F12339" w:rsidRPr="00F12339">
        <w:rPr>
          <w:rStyle w:val="aff7"/>
          <w:rFonts w:ascii="Sylfaen" w:hAnsi="Sylfaen" w:cs="Sylfaen"/>
          <w:b/>
          <w:bCs/>
        </w:rPr>
        <w:t>մարզ</w:t>
      </w:r>
      <w:r w:rsidR="00F12339" w:rsidRPr="00F12339">
        <w:rPr>
          <w:rStyle w:val="aff7"/>
          <w:rFonts w:cs="Arial LatArm"/>
          <w:b/>
          <w:bCs/>
        </w:rPr>
        <w:t>,</w:t>
      </w:r>
      <w:r w:rsidR="00F12339" w:rsidRPr="00F12339">
        <w:rPr>
          <w:rStyle w:val="aff7"/>
          <w:b/>
          <w:bCs/>
        </w:rPr>
        <w:t xml:space="preserve"> </w:t>
      </w:r>
      <w:r w:rsidR="00F12339" w:rsidRPr="00F12339">
        <w:rPr>
          <w:rStyle w:val="aff7"/>
          <w:rFonts w:ascii="Sylfaen" w:hAnsi="Sylfaen" w:cs="Sylfaen"/>
          <w:b/>
          <w:bCs/>
        </w:rPr>
        <w:t>ք</w:t>
      </w:r>
      <w:r w:rsidR="00F12339" w:rsidRPr="00F12339">
        <w:rPr>
          <w:rStyle w:val="aff7"/>
          <w:rFonts w:cs="Arial LatArm"/>
          <w:b/>
          <w:bCs/>
        </w:rPr>
        <w:t>.</w:t>
      </w:r>
      <w:r w:rsidR="00F12339" w:rsidRPr="00F12339">
        <w:rPr>
          <w:rStyle w:val="aff7"/>
          <w:rFonts w:ascii="Sylfaen" w:hAnsi="Sylfaen" w:cs="Sylfaen"/>
          <w:b/>
          <w:bCs/>
        </w:rPr>
        <w:t>Աբովյան</w:t>
      </w:r>
      <w:r w:rsidR="00F12339" w:rsidRPr="00F12339">
        <w:rPr>
          <w:rStyle w:val="aff7"/>
          <w:rFonts w:cs="Arial LatArm"/>
          <w:b/>
          <w:bCs/>
        </w:rPr>
        <w:t xml:space="preserve"> </w:t>
      </w:r>
      <w:r w:rsidR="00F12339" w:rsidRPr="00F12339">
        <w:rPr>
          <w:rStyle w:val="aff7"/>
          <w:b/>
          <w:bCs/>
        </w:rPr>
        <w:t xml:space="preserve"> </w:t>
      </w:r>
      <w:r w:rsidR="00F12339" w:rsidRPr="00F12339">
        <w:rPr>
          <w:rStyle w:val="aff7"/>
          <w:rFonts w:ascii="Sylfaen" w:hAnsi="Sylfaen"/>
          <w:b/>
          <w:bCs/>
          <w:lang w:val="hy-AM"/>
        </w:rPr>
        <w:t xml:space="preserve">2-րդ միկրոշրջան </w:t>
      </w:r>
      <w:r w:rsidR="00F12339" w:rsidRPr="00F12339">
        <w:rPr>
          <w:rStyle w:val="aff7"/>
          <w:b/>
          <w:bCs/>
        </w:rPr>
        <w:t>&lt;&lt;</w:t>
      </w:r>
      <w:r w:rsidR="00F12339" w:rsidRPr="00F12339">
        <w:rPr>
          <w:rStyle w:val="aff7"/>
          <w:rFonts w:ascii="Sylfaen" w:hAnsi="Sylfaen" w:cs="Sylfaen"/>
          <w:b/>
          <w:bCs/>
        </w:rPr>
        <w:t>Աբովյանի</w:t>
      </w:r>
      <w:r w:rsidR="00F12339" w:rsidRPr="00F12339">
        <w:rPr>
          <w:rStyle w:val="aff7"/>
          <w:rFonts w:cs="Arial LatArm"/>
          <w:b/>
          <w:bCs/>
        </w:rPr>
        <w:t xml:space="preserve"> </w:t>
      </w:r>
      <w:r w:rsidR="00F12339" w:rsidRPr="00F12339">
        <w:rPr>
          <w:rStyle w:val="aff7"/>
          <w:b/>
          <w:bCs/>
        </w:rPr>
        <w:t xml:space="preserve"> </w:t>
      </w:r>
      <w:r w:rsidR="00F12339" w:rsidRPr="00F12339">
        <w:rPr>
          <w:rStyle w:val="aff7"/>
          <w:rFonts w:ascii="Sylfaen" w:hAnsi="Sylfaen" w:cs="Sylfaen"/>
          <w:b/>
          <w:bCs/>
        </w:rPr>
        <w:t>թիվ</w:t>
      </w:r>
      <w:r w:rsidR="00F12339" w:rsidRPr="00F12339">
        <w:rPr>
          <w:rStyle w:val="aff7"/>
          <w:rFonts w:cs="Arial LatArm"/>
          <w:b/>
          <w:bCs/>
        </w:rPr>
        <w:t xml:space="preserve"> </w:t>
      </w:r>
      <w:r w:rsidR="00F12339" w:rsidRPr="00F12339">
        <w:rPr>
          <w:rStyle w:val="aff7"/>
          <w:b/>
          <w:bCs/>
        </w:rPr>
        <w:t xml:space="preserve">7 </w:t>
      </w:r>
      <w:r w:rsidR="00F12339" w:rsidRPr="00F12339">
        <w:rPr>
          <w:rStyle w:val="aff7"/>
          <w:rFonts w:ascii="Sylfaen" w:hAnsi="Sylfaen" w:cs="Sylfaen"/>
          <w:b/>
          <w:bCs/>
        </w:rPr>
        <w:t>հիմնական</w:t>
      </w:r>
      <w:r w:rsidR="00F12339" w:rsidRPr="00F12339">
        <w:rPr>
          <w:rStyle w:val="aff7"/>
          <w:rFonts w:cs="Arial LatArm"/>
          <w:b/>
          <w:bCs/>
        </w:rPr>
        <w:t xml:space="preserve"> </w:t>
      </w:r>
      <w:r w:rsidR="00F12339" w:rsidRPr="00F12339">
        <w:rPr>
          <w:rStyle w:val="aff7"/>
          <w:rFonts w:ascii="Sylfaen" w:hAnsi="Sylfaen" w:cs="Sylfaen"/>
          <w:b/>
          <w:bCs/>
        </w:rPr>
        <w:t>դպրոց</w:t>
      </w:r>
      <w:r w:rsidR="00F12339" w:rsidRPr="00F12339">
        <w:rPr>
          <w:rStyle w:val="aff7"/>
          <w:rFonts w:cs="Arial LatArm"/>
          <w:b/>
          <w:bCs/>
        </w:rPr>
        <w:t xml:space="preserve">&gt;&gt; </w:t>
      </w:r>
      <w:r w:rsidR="00F12339" w:rsidRPr="00F12339">
        <w:rPr>
          <w:rStyle w:val="aff7"/>
          <w:rFonts w:ascii="Sylfaen" w:hAnsi="Sylfaen" w:cs="Sylfaen"/>
          <w:b/>
          <w:bCs/>
        </w:rPr>
        <w:t>ՊՈԱԿ</w:t>
      </w:r>
      <w:r w:rsidR="00F12339" w:rsidRPr="00F12339">
        <w:rPr>
          <w:rStyle w:val="aff7"/>
          <w:rFonts w:ascii="Sylfaen" w:hAnsi="Sylfaen"/>
          <w:b/>
          <w:bCs/>
          <w:lang w:val="hy-AM"/>
        </w:rPr>
        <w:t xml:space="preserve"> </w:t>
      </w:r>
      <w:r w:rsidR="004A08CB" w:rsidRPr="00FE4A6D">
        <w:rPr>
          <w:rFonts w:ascii="GHEA Grapalat" w:hAnsi="GHEA Grapalat" w:cs="Sylfaen"/>
          <w:szCs w:val="24"/>
          <w:lang w:val="hy-AM"/>
        </w:rPr>
        <w:t>հասցեով</w:t>
      </w:r>
      <w:r w:rsidR="004D5671" w:rsidRPr="00FE4A6D">
        <w:rPr>
          <w:rFonts w:ascii="GHEA Grapalat" w:hAnsi="GHEA Grapalat" w:cs="Sylfaen"/>
          <w:szCs w:val="24"/>
          <w:lang w:val="hy-AM"/>
        </w:rPr>
        <w:t>։</w:t>
      </w:r>
      <w:r w:rsidRPr="00FE4A6D">
        <w:rPr>
          <w:rFonts w:ascii="Arial LatArm" w:hAnsi="Arial LatArm" w:cs="Sylfaen"/>
          <w:szCs w:val="24"/>
          <w:lang w:val="hy-AM"/>
        </w:rPr>
        <w:t xml:space="preserve">  </w:t>
      </w:r>
    </w:p>
    <w:p w14:paraId="75926196" w14:textId="77777777" w:rsidR="00A232D9" w:rsidRPr="00FE4A6D" w:rsidRDefault="00A232D9" w:rsidP="00A232D9">
      <w:pPr>
        <w:pStyle w:val="23"/>
        <w:spacing w:line="240" w:lineRule="auto"/>
        <w:ind w:firstLine="567"/>
        <w:rPr>
          <w:rFonts w:ascii="Arial LatArm" w:hAnsi="Arial LatArm" w:cs="Sylfaen"/>
          <w:szCs w:val="24"/>
          <w:lang w:val="hy-AM"/>
        </w:rPr>
      </w:pPr>
      <w:r w:rsidRPr="00FE4A6D">
        <w:rPr>
          <w:rFonts w:ascii="GHEA Grapalat" w:hAnsi="GHEA Grapalat" w:cs="Sylfaen"/>
          <w:szCs w:val="24"/>
          <w:lang w:val="hy-AM"/>
        </w:rPr>
        <w:t>Ընթացակարգի</w:t>
      </w:r>
      <w:r w:rsidRPr="00FE4A6D">
        <w:rPr>
          <w:rFonts w:ascii="Arial LatArm" w:hAnsi="Arial LatArm" w:cs="Sylfaen"/>
          <w:szCs w:val="24"/>
          <w:lang w:val="hy-AM"/>
        </w:rPr>
        <w:t xml:space="preserve"> </w:t>
      </w:r>
      <w:r w:rsidRPr="00FE4A6D">
        <w:rPr>
          <w:rFonts w:ascii="GHEA Grapalat" w:hAnsi="GHEA Grapalat" w:cs="Sylfaen"/>
          <w:szCs w:val="24"/>
          <w:lang w:val="hy-AM"/>
        </w:rPr>
        <w:t>հայտերը</w:t>
      </w:r>
      <w:r w:rsidRPr="00FE4A6D">
        <w:rPr>
          <w:rFonts w:ascii="Arial LatArm" w:hAnsi="Arial LatArm" w:cs="Sylfaen"/>
          <w:szCs w:val="24"/>
          <w:lang w:val="hy-AM"/>
        </w:rPr>
        <w:t xml:space="preserve"> </w:t>
      </w:r>
      <w:r w:rsidRPr="00FE4A6D">
        <w:rPr>
          <w:rFonts w:ascii="GHEA Grapalat" w:hAnsi="GHEA Grapalat" w:cs="Sylfaen"/>
          <w:szCs w:val="24"/>
          <w:lang w:val="hy-AM"/>
        </w:rPr>
        <w:t>ստանում</w:t>
      </w:r>
      <w:r w:rsidRPr="00FE4A6D">
        <w:rPr>
          <w:rFonts w:ascii="Arial LatArm" w:hAnsi="Arial LatArm" w:cs="Sylfaen"/>
          <w:szCs w:val="24"/>
          <w:lang w:val="hy-AM"/>
        </w:rPr>
        <w:t xml:space="preserve"> </w:t>
      </w:r>
      <w:r w:rsidRPr="00FE4A6D">
        <w:rPr>
          <w:rFonts w:ascii="GHEA Grapalat" w:hAnsi="GHEA Grapalat" w:cs="Sylfaen"/>
          <w:szCs w:val="24"/>
          <w:lang w:val="hy-AM"/>
        </w:rPr>
        <w:t>և</w:t>
      </w:r>
      <w:r w:rsidRPr="00FE4A6D">
        <w:rPr>
          <w:rFonts w:ascii="Arial LatArm" w:hAnsi="Arial LatArm" w:cs="Sylfaen"/>
          <w:szCs w:val="24"/>
          <w:lang w:val="hy-AM"/>
        </w:rPr>
        <w:t xml:space="preserve"> </w:t>
      </w:r>
      <w:r w:rsidRPr="00FE4A6D">
        <w:rPr>
          <w:rFonts w:ascii="GHEA Grapalat" w:hAnsi="GHEA Grapalat" w:cs="Sylfaen"/>
          <w:szCs w:val="24"/>
          <w:lang w:val="hy-AM"/>
        </w:rPr>
        <w:t>հայտերի</w:t>
      </w:r>
      <w:r w:rsidRPr="00FE4A6D">
        <w:rPr>
          <w:rFonts w:ascii="Arial LatArm" w:hAnsi="Arial LatArm" w:cs="Sylfaen"/>
          <w:szCs w:val="24"/>
          <w:lang w:val="hy-AM"/>
        </w:rPr>
        <w:t xml:space="preserve"> </w:t>
      </w:r>
      <w:r w:rsidRPr="00FE4A6D">
        <w:rPr>
          <w:rFonts w:ascii="GHEA Grapalat" w:hAnsi="GHEA Grapalat" w:cs="Sylfaen"/>
          <w:szCs w:val="24"/>
          <w:lang w:val="hy-AM"/>
        </w:rPr>
        <w:t>գրանցամատյանում</w:t>
      </w:r>
      <w:r w:rsidRPr="00FE4A6D">
        <w:rPr>
          <w:rFonts w:ascii="Arial LatArm" w:hAnsi="Arial LatArm" w:cs="Sylfaen"/>
          <w:szCs w:val="24"/>
          <w:lang w:val="hy-AM"/>
        </w:rPr>
        <w:t xml:space="preserve"> </w:t>
      </w:r>
      <w:r w:rsidRPr="00FE4A6D">
        <w:rPr>
          <w:rFonts w:ascii="GHEA Grapalat" w:hAnsi="GHEA Grapalat" w:cs="Sylfaen"/>
          <w:szCs w:val="24"/>
          <w:lang w:val="hy-AM"/>
        </w:rPr>
        <w:t>գրանցում</w:t>
      </w:r>
      <w:r w:rsidRPr="00FE4A6D">
        <w:rPr>
          <w:rFonts w:ascii="Arial LatArm" w:hAnsi="Arial LatArm" w:cs="Sylfaen"/>
          <w:szCs w:val="24"/>
          <w:lang w:val="hy-AM"/>
        </w:rPr>
        <w:t xml:space="preserve"> </w:t>
      </w:r>
      <w:r w:rsidRPr="00FE4A6D">
        <w:rPr>
          <w:rFonts w:ascii="GHEA Grapalat" w:hAnsi="GHEA Grapalat" w:cs="Sylfaen"/>
          <w:szCs w:val="24"/>
          <w:lang w:val="hy-AM"/>
        </w:rPr>
        <w:t>է</w:t>
      </w:r>
      <w:r w:rsidRPr="00FE4A6D">
        <w:rPr>
          <w:rFonts w:ascii="Arial LatArm" w:hAnsi="Arial LatArm" w:cs="Sylfaen"/>
          <w:szCs w:val="24"/>
          <w:lang w:val="hy-AM"/>
        </w:rPr>
        <w:t xml:space="preserve"> </w:t>
      </w:r>
      <w:r w:rsidRPr="00FE4A6D">
        <w:rPr>
          <w:rFonts w:ascii="GHEA Grapalat" w:hAnsi="GHEA Grapalat" w:cs="Sylfaen"/>
          <w:szCs w:val="24"/>
          <w:lang w:val="hy-AM"/>
        </w:rPr>
        <w:t>հանձնաժողովի</w:t>
      </w:r>
      <w:r w:rsidRPr="00FE4A6D">
        <w:rPr>
          <w:rFonts w:ascii="Arial LatArm" w:hAnsi="Arial LatArm" w:cs="Sylfaen"/>
          <w:szCs w:val="24"/>
          <w:lang w:val="hy-AM"/>
        </w:rPr>
        <w:t xml:space="preserve"> </w:t>
      </w:r>
      <w:r w:rsidRPr="00FE4A6D">
        <w:rPr>
          <w:rFonts w:ascii="GHEA Grapalat" w:hAnsi="GHEA Grapalat" w:cs="Sylfaen"/>
          <w:szCs w:val="24"/>
          <w:lang w:val="hy-AM"/>
        </w:rPr>
        <w:t>քարտուղար</w:t>
      </w:r>
      <w:r w:rsidRPr="00FE4A6D">
        <w:rPr>
          <w:rFonts w:ascii="Arial LatArm" w:hAnsi="Arial LatArm" w:cs="Sylfaen"/>
          <w:szCs w:val="24"/>
          <w:lang w:val="hy-AM"/>
        </w:rPr>
        <w:t xml:space="preserve"> «</w:t>
      </w:r>
      <w:r w:rsidR="00E71B87" w:rsidRPr="00FE4A6D">
        <w:rPr>
          <w:rFonts w:ascii="GHEA Grapalat" w:hAnsi="GHEA Grapalat" w:cs="Sylfaen"/>
          <w:szCs w:val="24"/>
          <w:lang w:val="hy-AM"/>
        </w:rPr>
        <w:t>Է</w:t>
      </w:r>
      <w:r w:rsidR="00E71B87" w:rsidRPr="00FE4A6D">
        <w:rPr>
          <w:rFonts w:ascii="Arial LatArm" w:hAnsi="Arial LatArm" w:cs="Sylfaen"/>
          <w:szCs w:val="24"/>
          <w:lang w:val="hy-AM"/>
        </w:rPr>
        <w:t>.</w:t>
      </w:r>
      <w:r w:rsidR="00E71B87" w:rsidRPr="00FE4A6D">
        <w:rPr>
          <w:rFonts w:ascii="GHEA Grapalat" w:hAnsi="GHEA Grapalat" w:cs="Sylfaen"/>
          <w:szCs w:val="24"/>
          <w:lang w:val="hy-AM"/>
        </w:rPr>
        <w:t>Գրիգորյանը</w:t>
      </w:r>
      <w:r w:rsidRPr="00FE4A6D">
        <w:rPr>
          <w:rFonts w:ascii="Arial LatArm" w:hAnsi="Arial LatArm" w:cs="Sylfaen"/>
          <w:szCs w:val="24"/>
          <w:lang w:val="hy-AM"/>
        </w:rPr>
        <w:t>»</w:t>
      </w:r>
      <w:r w:rsidRPr="00FE4A6D">
        <w:rPr>
          <w:rFonts w:ascii="GHEA Grapalat" w:hAnsi="GHEA Grapalat" w:cs="Sylfaen"/>
          <w:szCs w:val="24"/>
          <w:lang w:val="hy-AM"/>
        </w:rPr>
        <w:t>։</w:t>
      </w:r>
      <w:r w:rsidRPr="00FE4A6D">
        <w:rPr>
          <w:rFonts w:ascii="Arial LatArm" w:hAnsi="Arial LatArm" w:cs="Sylfaen"/>
          <w:szCs w:val="24"/>
          <w:lang w:val="hy-AM"/>
        </w:rPr>
        <w:t xml:space="preserve"> </w:t>
      </w:r>
      <w:r w:rsidRPr="00FE4A6D">
        <w:rPr>
          <w:rFonts w:ascii="GHEA Grapalat" w:hAnsi="GHEA Grapalat" w:cs="Sylfaen"/>
          <w:szCs w:val="24"/>
          <w:lang w:val="hy-AM"/>
        </w:rPr>
        <w:t>Հայտերը</w:t>
      </w:r>
      <w:r w:rsidRPr="00FE4A6D">
        <w:rPr>
          <w:rFonts w:ascii="Arial LatArm" w:hAnsi="Arial LatArm" w:cs="Sylfaen"/>
          <w:szCs w:val="24"/>
          <w:lang w:val="hy-AM"/>
        </w:rPr>
        <w:t xml:space="preserve"> </w:t>
      </w:r>
      <w:r w:rsidRPr="00FE4A6D">
        <w:rPr>
          <w:rFonts w:ascii="GHEA Grapalat" w:hAnsi="GHEA Grapalat" w:cs="Sylfaen"/>
          <w:szCs w:val="24"/>
          <w:lang w:val="hy-AM"/>
        </w:rPr>
        <w:t>քարտուղարի</w:t>
      </w:r>
      <w:r w:rsidRPr="00FE4A6D">
        <w:rPr>
          <w:rFonts w:ascii="Arial LatArm" w:hAnsi="Arial LatArm" w:cs="Sylfaen"/>
          <w:szCs w:val="24"/>
          <w:lang w:val="hy-AM"/>
        </w:rPr>
        <w:t xml:space="preserve"> </w:t>
      </w:r>
      <w:r w:rsidRPr="00FE4A6D">
        <w:rPr>
          <w:rFonts w:ascii="GHEA Grapalat" w:hAnsi="GHEA Grapalat" w:cs="Sylfaen"/>
          <w:szCs w:val="24"/>
          <w:lang w:val="hy-AM"/>
        </w:rPr>
        <w:t>կողմից</w:t>
      </w:r>
      <w:r w:rsidRPr="00FE4A6D">
        <w:rPr>
          <w:rFonts w:ascii="Arial LatArm" w:hAnsi="Arial LatArm" w:cs="Sylfaen"/>
          <w:szCs w:val="24"/>
          <w:lang w:val="hy-AM"/>
        </w:rPr>
        <w:t xml:space="preserve"> </w:t>
      </w:r>
      <w:r w:rsidRPr="00FE4A6D">
        <w:rPr>
          <w:rFonts w:ascii="GHEA Grapalat" w:hAnsi="GHEA Grapalat" w:cs="Sylfaen"/>
          <w:szCs w:val="24"/>
          <w:lang w:val="hy-AM"/>
        </w:rPr>
        <w:t>գրանցվում</w:t>
      </w:r>
      <w:r w:rsidRPr="00FE4A6D">
        <w:rPr>
          <w:rFonts w:ascii="Arial LatArm" w:hAnsi="Arial LatArm" w:cs="Sylfaen"/>
          <w:szCs w:val="24"/>
          <w:lang w:val="hy-AM"/>
        </w:rPr>
        <w:t xml:space="preserve"> </w:t>
      </w:r>
      <w:r w:rsidRPr="00FE4A6D">
        <w:rPr>
          <w:rFonts w:ascii="GHEA Grapalat" w:hAnsi="GHEA Grapalat" w:cs="Sylfaen"/>
          <w:szCs w:val="24"/>
          <w:lang w:val="hy-AM"/>
        </w:rPr>
        <w:t>են</w:t>
      </w:r>
      <w:r w:rsidRPr="00FE4A6D">
        <w:rPr>
          <w:rFonts w:ascii="Arial LatArm" w:hAnsi="Arial LatArm" w:cs="Sylfaen"/>
          <w:szCs w:val="24"/>
          <w:lang w:val="hy-AM"/>
        </w:rPr>
        <w:t xml:space="preserve"> </w:t>
      </w:r>
      <w:r w:rsidRPr="00FE4A6D">
        <w:rPr>
          <w:rFonts w:ascii="GHEA Grapalat" w:hAnsi="GHEA Grapalat" w:cs="Sylfaen"/>
          <w:szCs w:val="24"/>
          <w:lang w:val="hy-AM"/>
        </w:rPr>
        <w:t>գրանցամատյանում</w:t>
      </w:r>
      <w:r w:rsidRPr="00FE4A6D">
        <w:rPr>
          <w:rFonts w:ascii="Arial LatArm" w:hAnsi="Arial LatArm" w:cs="Sylfaen"/>
          <w:szCs w:val="24"/>
          <w:lang w:val="hy-AM"/>
        </w:rPr>
        <w:t xml:space="preserve">` </w:t>
      </w:r>
      <w:r w:rsidRPr="00FE4A6D">
        <w:rPr>
          <w:rFonts w:ascii="GHEA Grapalat" w:hAnsi="GHEA Grapalat" w:cs="Sylfaen"/>
          <w:szCs w:val="24"/>
          <w:lang w:val="hy-AM"/>
        </w:rPr>
        <w:t>ըստ</w:t>
      </w:r>
      <w:r w:rsidRPr="00FE4A6D">
        <w:rPr>
          <w:rFonts w:ascii="Arial LatArm" w:hAnsi="Arial LatArm" w:cs="Sylfaen"/>
          <w:szCs w:val="24"/>
          <w:lang w:val="hy-AM"/>
        </w:rPr>
        <w:t xml:space="preserve"> </w:t>
      </w:r>
      <w:r w:rsidRPr="00FE4A6D">
        <w:rPr>
          <w:rFonts w:ascii="GHEA Grapalat" w:hAnsi="GHEA Grapalat" w:cs="Sylfaen"/>
          <w:szCs w:val="24"/>
          <w:lang w:val="hy-AM"/>
        </w:rPr>
        <w:t>դրանց</w:t>
      </w:r>
      <w:r w:rsidRPr="00FE4A6D">
        <w:rPr>
          <w:rFonts w:ascii="Arial LatArm" w:hAnsi="Arial LatArm" w:cs="Sylfaen"/>
          <w:szCs w:val="24"/>
          <w:lang w:val="hy-AM"/>
        </w:rPr>
        <w:t xml:space="preserve"> </w:t>
      </w:r>
      <w:r w:rsidRPr="00FE4A6D">
        <w:rPr>
          <w:rFonts w:ascii="GHEA Grapalat" w:hAnsi="GHEA Grapalat" w:cs="Sylfaen"/>
          <w:szCs w:val="24"/>
          <w:lang w:val="hy-AM"/>
        </w:rPr>
        <w:t>ստացման</w:t>
      </w:r>
      <w:r w:rsidRPr="00FE4A6D">
        <w:rPr>
          <w:rFonts w:ascii="Arial LatArm" w:hAnsi="Arial LatArm" w:cs="Sylfaen"/>
          <w:szCs w:val="24"/>
          <w:lang w:val="hy-AM"/>
        </w:rPr>
        <w:t xml:space="preserve"> </w:t>
      </w:r>
      <w:r w:rsidRPr="00FE4A6D">
        <w:rPr>
          <w:rFonts w:ascii="GHEA Grapalat" w:hAnsi="GHEA Grapalat" w:cs="Sylfaen"/>
          <w:szCs w:val="24"/>
          <w:lang w:val="hy-AM"/>
        </w:rPr>
        <w:t>հերթականության</w:t>
      </w:r>
      <w:r w:rsidRPr="00FE4A6D">
        <w:rPr>
          <w:rFonts w:ascii="Arial LatArm" w:hAnsi="Arial LatArm" w:cs="Sylfaen"/>
          <w:szCs w:val="24"/>
          <w:lang w:val="hy-AM"/>
        </w:rPr>
        <w:t xml:space="preserve">` </w:t>
      </w:r>
      <w:r w:rsidRPr="00FE4A6D">
        <w:rPr>
          <w:rFonts w:ascii="GHEA Grapalat" w:hAnsi="GHEA Grapalat" w:cs="Sylfaen"/>
          <w:szCs w:val="24"/>
          <w:lang w:val="hy-AM"/>
        </w:rPr>
        <w:t>գրանցամատյանում</w:t>
      </w:r>
      <w:r w:rsidRPr="00FE4A6D">
        <w:rPr>
          <w:rFonts w:ascii="Arial LatArm" w:hAnsi="Arial LatArm" w:cs="Sylfaen"/>
          <w:szCs w:val="24"/>
          <w:lang w:val="hy-AM"/>
        </w:rPr>
        <w:t xml:space="preserve"> </w:t>
      </w:r>
      <w:r w:rsidRPr="00FE4A6D">
        <w:rPr>
          <w:rFonts w:ascii="GHEA Grapalat" w:hAnsi="GHEA Grapalat" w:cs="Sylfaen"/>
          <w:szCs w:val="24"/>
          <w:lang w:val="hy-AM"/>
        </w:rPr>
        <w:t>նշելով</w:t>
      </w:r>
      <w:r w:rsidRPr="00FE4A6D">
        <w:rPr>
          <w:rFonts w:ascii="Arial LatArm" w:hAnsi="Arial LatArm" w:cs="Sylfaen"/>
          <w:szCs w:val="24"/>
          <w:lang w:val="hy-AM"/>
        </w:rPr>
        <w:t xml:space="preserve"> </w:t>
      </w:r>
      <w:r w:rsidRPr="00FE4A6D">
        <w:rPr>
          <w:rFonts w:ascii="GHEA Grapalat" w:hAnsi="GHEA Grapalat" w:cs="Sylfaen"/>
          <w:szCs w:val="24"/>
          <w:lang w:val="hy-AM"/>
        </w:rPr>
        <w:t>գրանցման</w:t>
      </w:r>
      <w:r w:rsidRPr="00FE4A6D">
        <w:rPr>
          <w:rFonts w:ascii="Arial LatArm" w:hAnsi="Arial LatArm" w:cs="Sylfaen"/>
          <w:szCs w:val="24"/>
          <w:lang w:val="hy-AM"/>
        </w:rPr>
        <w:t xml:space="preserve"> </w:t>
      </w:r>
      <w:r w:rsidRPr="00FE4A6D">
        <w:rPr>
          <w:rFonts w:ascii="GHEA Grapalat" w:hAnsi="GHEA Grapalat" w:cs="Sylfaen"/>
          <w:szCs w:val="24"/>
          <w:lang w:val="hy-AM"/>
        </w:rPr>
        <w:t>համարը</w:t>
      </w:r>
      <w:r w:rsidRPr="00FE4A6D">
        <w:rPr>
          <w:rFonts w:ascii="Arial LatArm" w:hAnsi="Arial LatArm" w:cs="Sylfaen"/>
          <w:szCs w:val="24"/>
          <w:lang w:val="hy-AM"/>
        </w:rPr>
        <w:t xml:space="preserve">, </w:t>
      </w:r>
      <w:r w:rsidRPr="00FE4A6D">
        <w:rPr>
          <w:rFonts w:ascii="GHEA Grapalat" w:hAnsi="GHEA Grapalat" w:cs="Sylfaen"/>
          <w:szCs w:val="24"/>
          <w:lang w:val="hy-AM"/>
        </w:rPr>
        <w:t>օրը</w:t>
      </w:r>
      <w:r w:rsidRPr="00FE4A6D">
        <w:rPr>
          <w:rFonts w:ascii="Arial LatArm" w:hAnsi="Arial LatArm" w:cs="Sylfaen"/>
          <w:szCs w:val="24"/>
          <w:lang w:val="hy-AM"/>
        </w:rPr>
        <w:t xml:space="preserve"> </w:t>
      </w:r>
      <w:r w:rsidRPr="00FE4A6D">
        <w:rPr>
          <w:rFonts w:ascii="GHEA Grapalat" w:hAnsi="GHEA Grapalat" w:cs="Sylfaen"/>
          <w:szCs w:val="24"/>
          <w:lang w:val="hy-AM"/>
        </w:rPr>
        <w:t>և</w:t>
      </w:r>
      <w:r w:rsidRPr="00FE4A6D">
        <w:rPr>
          <w:rFonts w:ascii="Arial LatArm" w:hAnsi="Arial LatArm" w:cs="Sylfaen"/>
          <w:szCs w:val="24"/>
          <w:lang w:val="hy-AM"/>
        </w:rPr>
        <w:t xml:space="preserve"> </w:t>
      </w:r>
      <w:r w:rsidRPr="00FE4A6D">
        <w:rPr>
          <w:rFonts w:ascii="GHEA Grapalat" w:hAnsi="GHEA Grapalat" w:cs="Sylfaen"/>
          <w:szCs w:val="24"/>
          <w:lang w:val="hy-AM"/>
        </w:rPr>
        <w:t>ժամը</w:t>
      </w:r>
      <w:r w:rsidRPr="00FE4A6D">
        <w:rPr>
          <w:rFonts w:ascii="Arial LatArm" w:hAnsi="Arial LatArm" w:cs="Sylfaen"/>
          <w:szCs w:val="24"/>
          <w:lang w:val="hy-AM"/>
        </w:rPr>
        <w:t xml:space="preserve">: </w:t>
      </w:r>
      <w:r w:rsidRPr="00FE4A6D">
        <w:rPr>
          <w:rFonts w:ascii="GHEA Grapalat" w:hAnsi="GHEA Grapalat" w:cs="Sylfaen"/>
          <w:szCs w:val="24"/>
          <w:lang w:val="hy-AM"/>
        </w:rPr>
        <w:t>Մասնակցի</w:t>
      </w:r>
      <w:r w:rsidRPr="00FE4A6D">
        <w:rPr>
          <w:rFonts w:ascii="Arial LatArm" w:hAnsi="Arial LatArm" w:cs="Sylfaen"/>
          <w:szCs w:val="24"/>
          <w:lang w:val="hy-AM"/>
        </w:rPr>
        <w:t xml:space="preserve"> </w:t>
      </w:r>
      <w:r w:rsidRPr="00FE4A6D">
        <w:rPr>
          <w:rFonts w:ascii="GHEA Grapalat" w:hAnsi="GHEA Grapalat" w:cs="Sylfaen"/>
          <w:szCs w:val="24"/>
          <w:lang w:val="hy-AM"/>
        </w:rPr>
        <w:t>պահանջով</w:t>
      </w:r>
      <w:r w:rsidRPr="00FE4A6D">
        <w:rPr>
          <w:rFonts w:ascii="Arial LatArm" w:hAnsi="Arial LatArm" w:cs="Sylfaen"/>
          <w:szCs w:val="24"/>
          <w:lang w:val="hy-AM"/>
        </w:rPr>
        <w:t xml:space="preserve"> </w:t>
      </w:r>
      <w:r w:rsidRPr="00FE4A6D">
        <w:rPr>
          <w:rFonts w:ascii="GHEA Grapalat" w:hAnsi="GHEA Grapalat" w:cs="Sylfaen"/>
          <w:szCs w:val="24"/>
          <w:lang w:val="hy-AM"/>
        </w:rPr>
        <w:t>դրա</w:t>
      </w:r>
      <w:r w:rsidRPr="00FE4A6D">
        <w:rPr>
          <w:rFonts w:ascii="Arial LatArm" w:hAnsi="Arial LatArm" w:cs="Sylfaen"/>
          <w:szCs w:val="24"/>
          <w:lang w:val="hy-AM"/>
        </w:rPr>
        <w:t xml:space="preserve"> </w:t>
      </w:r>
      <w:r w:rsidRPr="00FE4A6D">
        <w:rPr>
          <w:rFonts w:ascii="GHEA Grapalat" w:hAnsi="GHEA Grapalat" w:cs="Sylfaen"/>
          <w:szCs w:val="24"/>
          <w:lang w:val="hy-AM"/>
        </w:rPr>
        <w:t>մասին</w:t>
      </w:r>
      <w:r w:rsidRPr="00FE4A6D">
        <w:rPr>
          <w:rFonts w:ascii="Arial LatArm" w:hAnsi="Arial LatArm" w:cs="Sylfaen"/>
          <w:szCs w:val="24"/>
          <w:lang w:val="hy-AM"/>
        </w:rPr>
        <w:t xml:space="preserve"> </w:t>
      </w:r>
      <w:r w:rsidRPr="00FE4A6D">
        <w:rPr>
          <w:rFonts w:ascii="GHEA Grapalat" w:hAnsi="GHEA Grapalat" w:cs="Sylfaen"/>
          <w:szCs w:val="24"/>
          <w:lang w:val="hy-AM"/>
        </w:rPr>
        <w:t>տրվում</w:t>
      </w:r>
      <w:r w:rsidRPr="00FE4A6D">
        <w:rPr>
          <w:rFonts w:ascii="Arial LatArm" w:hAnsi="Arial LatArm" w:cs="Sylfaen"/>
          <w:szCs w:val="24"/>
          <w:lang w:val="hy-AM"/>
        </w:rPr>
        <w:t xml:space="preserve"> </w:t>
      </w:r>
      <w:r w:rsidRPr="00FE4A6D">
        <w:rPr>
          <w:rFonts w:ascii="GHEA Grapalat" w:hAnsi="GHEA Grapalat" w:cs="Sylfaen"/>
          <w:szCs w:val="24"/>
          <w:lang w:val="hy-AM"/>
        </w:rPr>
        <w:t>է</w:t>
      </w:r>
      <w:r w:rsidRPr="00FE4A6D">
        <w:rPr>
          <w:rFonts w:ascii="Arial LatArm" w:hAnsi="Arial LatArm" w:cs="Sylfaen"/>
          <w:szCs w:val="24"/>
          <w:lang w:val="hy-AM"/>
        </w:rPr>
        <w:t xml:space="preserve"> </w:t>
      </w:r>
      <w:r w:rsidRPr="00FE4A6D">
        <w:rPr>
          <w:rFonts w:ascii="GHEA Grapalat" w:hAnsi="GHEA Grapalat" w:cs="Sylfaen"/>
          <w:szCs w:val="24"/>
          <w:lang w:val="hy-AM"/>
        </w:rPr>
        <w:t>տեղեկանք։</w:t>
      </w:r>
      <w:r w:rsidRPr="00FE4A6D">
        <w:rPr>
          <w:rFonts w:ascii="Arial LatArm" w:hAnsi="Arial LatArm" w:cs="Sylfaen"/>
          <w:szCs w:val="24"/>
          <w:lang w:val="hy-AM"/>
        </w:rPr>
        <w:t xml:space="preserve"> </w:t>
      </w:r>
      <w:r w:rsidRPr="00FE4A6D">
        <w:rPr>
          <w:rFonts w:ascii="GHEA Grapalat" w:hAnsi="GHEA Grapalat" w:cs="Sylfaen"/>
          <w:szCs w:val="24"/>
          <w:lang w:val="hy-AM"/>
        </w:rPr>
        <w:t>Հայտերը</w:t>
      </w:r>
      <w:r w:rsidRPr="00FE4A6D">
        <w:rPr>
          <w:rFonts w:ascii="Arial LatArm" w:hAnsi="Arial LatArm" w:cs="Sylfaen"/>
          <w:szCs w:val="24"/>
          <w:lang w:val="hy-AM"/>
        </w:rPr>
        <w:t xml:space="preserve"> </w:t>
      </w:r>
      <w:r w:rsidRPr="00FE4A6D">
        <w:rPr>
          <w:rFonts w:ascii="GHEA Grapalat" w:hAnsi="GHEA Grapalat" w:cs="Sylfaen"/>
          <w:szCs w:val="24"/>
          <w:lang w:val="hy-AM"/>
        </w:rPr>
        <w:t>ներկայացնելու</w:t>
      </w:r>
      <w:r w:rsidRPr="00FE4A6D">
        <w:rPr>
          <w:rFonts w:ascii="Arial LatArm" w:hAnsi="Arial LatArm" w:cs="Sylfaen"/>
          <w:szCs w:val="24"/>
          <w:lang w:val="hy-AM"/>
        </w:rPr>
        <w:t xml:space="preserve"> </w:t>
      </w:r>
      <w:r w:rsidRPr="00FE4A6D">
        <w:rPr>
          <w:rFonts w:ascii="GHEA Grapalat" w:hAnsi="GHEA Grapalat" w:cs="Sylfaen"/>
          <w:szCs w:val="24"/>
          <w:lang w:val="hy-AM"/>
        </w:rPr>
        <w:t>վերջնաժամկետը</w:t>
      </w:r>
      <w:r w:rsidRPr="00FE4A6D">
        <w:rPr>
          <w:rFonts w:ascii="Arial LatArm" w:hAnsi="Arial LatArm" w:cs="Sylfaen"/>
          <w:szCs w:val="24"/>
          <w:lang w:val="hy-AM"/>
        </w:rPr>
        <w:t xml:space="preserve"> </w:t>
      </w:r>
      <w:r w:rsidRPr="00FE4A6D">
        <w:rPr>
          <w:rFonts w:ascii="GHEA Grapalat" w:hAnsi="GHEA Grapalat" w:cs="Sylfaen"/>
          <w:szCs w:val="24"/>
          <w:lang w:val="hy-AM"/>
        </w:rPr>
        <w:t>լրանալուց</w:t>
      </w:r>
      <w:r w:rsidRPr="00FE4A6D">
        <w:rPr>
          <w:rFonts w:ascii="Arial LatArm" w:hAnsi="Arial LatArm" w:cs="Sylfaen"/>
          <w:szCs w:val="24"/>
          <w:lang w:val="hy-AM"/>
        </w:rPr>
        <w:t xml:space="preserve"> </w:t>
      </w:r>
      <w:r w:rsidRPr="00FE4A6D">
        <w:rPr>
          <w:rFonts w:ascii="GHEA Grapalat" w:hAnsi="GHEA Grapalat" w:cs="Sylfaen"/>
          <w:szCs w:val="24"/>
          <w:lang w:val="hy-AM"/>
        </w:rPr>
        <w:t>հետո</w:t>
      </w:r>
      <w:r w:rsidRPr="00FE4A6D">
        <w:rPr>
          <w:rFonts w:ascii="Arial LatArm" w:hAnsi="Arial LatArm" w:cs="Sylfaen"/>
          <w:szCs w:val="24"/>
          <w:lang w:val="hy-AM"/>
        </w:rPr>
        <w:t xml:space="preserve"> </w:t>
      </w:r>
      <w:r w:rsidRPr="00FE4A6D">
        <w:rPr>
          <w:rFonts w:ascii="GHEA Grapalat" w:hAnsi="GHEA Grapalat" w:cs="Sylfaen"/>
          <w:szCs w:val="24"/>
          <w:lang w:val="hy-AM"/>
        </w:rPr>
        <w:t>ներկայացված</w:t>
      </w:r>
      <w:r w:rsidRPr="00FE4A6D">
        <w:rPr>
          <w:rFonts w:ascii="Arial LatArm" w:hAnsi="Arial LatArm" w:cs="Sylfaen"/>
          <w:szCs w:val="24"/>
          <w:lang w:val="hy-AM"/>
        </w:rPr>
        <w:t xml:space="preserve"> </w:t>
      </w:r>
      <w:r w:rsidRPr="00FE4A6D">
        <w:rPr>
          <w:rFonts w:ascii="GHEA Grapalat" w:hAnsi="GHEA Grapalat" w:cs="Sylfaen"/>
          <w:szCs w:val="24"/>
          <w:lang w:val="hy-AM"/>
        </w:rPr>
        <w:t>հայտերը</w:t>
      </w:r>
      <w:r w:rsidRPr="00FE4A6D">
        <w:rPr>
          <w:rFonts w:ascii="Arial LatArm" w:hAnsi="Arial LatArm" w:cs="Sylfaen"/>
          <w:szCs w:val="24"/>
          <w:lang w:val="hy-AM"/>
        </w:rPr>
        <w:t xml:space="preserve"> </w:t>
      </w:r>
      <w:r w:rsidRPr="00FE4A6D">
        <w:rPr>
          <w:rFonts w:ascii="GHEA Grapalat" w:hAnsi="GHEA Grapalat" w:cs="Sylfaen"/>
          <w:szCs w:val="24"/>
          <w:lang w:val="hy-AM"/>
        </w:rPr>
        <w:t>գրանցամատյանում</w:t>
      </w:r>
      <w:r w:rsidRPr="00FE4A6D">
        <w:rPr>
          <w:rFonts w:ascii="Arial LatArm" w:hAnsi="Arial LatArm" w:cs="Sylfaen"/>
          <w:szCs w:val="24"/>
          <w:lang w:val="hy-AM"/>
        </w:rPr>
        <w:t xml:space="preserve"> </w:t>
      </w:r>
      <w:r w:rsidRPr="00FE4A6D">
        <w:rPr>
          <w:rFonts w:ascii="GHEA Grapalat" w:hAnsi="GHEA Grapalat" w:cs="Sylfaen"/>
          <w:szCs w:val="24"/>
          <w:lang w:val="hy-AM"/>
        </w:rPr>
        <w:t>չեն</w:t>
      </w:r>
      <w:r w:rsidRPr="00FE4A6D">
        <w:rPr>
          <w:rFonts w:ascii="Arial LatArm" w:hAnsi="Arial LatArm" w:cs="Sylfaen"/>
          <w:szCs w:val="24"/>
          <w:lang w:val="hy-AM"/>
        </w:rPr>
        <w:t xml:space="preserve"> </w:t>
      </w:r>
      <w:r w:rsidRPr="00FE4A6D">
        <w:rPr>
          <w:rFonts w:ascii="GHEA Grapalat" w:hAnsi="GHEA Grapalat" w:cs="Sylfaen"/>
          <w:szCs w:val="24"/>
          <w:lang w:val="hy-AM"/>
        </w:rPr>
        <w:t>գրանցվում</w:t>
      </w:r>
      <w:r w:rsidRPr="00FE4A6D">
        <w:rPr>
          <w:rFonts w:ascii="Arial LatArm" w:hAnsi="Arial LatArm" w:cs="Sylfaen"/>
          <w:szCs w:val="24"/>
          <w:lang w:val="hy-AM"/>
        </w:rPr>
        <w:t xml:space="preserve"> </w:t>
      </w:r>
      <w:r w:rsidRPr="00FE4A6D">
        <w:rPr>
          <w:rFonts w:ascii="GHEA Grapalat" w:hAnsi="GHEA Grapalat" w:cs="Sylfaen"/>
          <w:szCs w:val="24"/>
          <w:lang w:val="hy-AM"/>
        </w:rPr>
        <w:t>և</w:t>
      </w:r>
      <w:r w:rsidRPr="00FE4A6D">
        <w:rPr>
          <w:rFonts w:ascii="Arial LatArm" w:hAnsi="Arial LatArm" w:cs="Sylfaen"/>
          <w:szCs w:val="24"/>
          <w:lang w:val="hy-AM"/>
        </w:rPr>
        <w:t xml:space="preserve"> </w:t>
      </w:r>
      <w:r w:rsidRPr="00FE4A6D">
        <w:rPr>
          <w:rFonts w:ascii="GHEA Grapalat" w:hAnsi="GHEA Grapalat" w:cs="Sylfaen"/>
          <w:szCs w:val="24"/>
          <w:lang w:val="hy-AM"/>
        </w:rPr>
        <w:t>դրանք</w:t>
      </w:r>
      <w:r w:rsidRPr="00FE4A6D">
        <w:rPr>
          <w:rFonts w:ascii="Arial LatArm" w:hAnsi="Arial LatArm" w:cs="Sylfaen"/>
          <w:szCs w:val="24"/>
          <w:lang w:val="hy-AM"/>
        </w:rPr>
        <w:t xml:space="preserve">` </w:t>
      </w:r>
      <w:r w:rsidRPr="00FE4A6D">
        <w:rPr>
          <w:rFonts w:ascii="GHEA Grapalat" w:hAnsi="GHEA Grapalat" w:cs="Sylfaen"/>
          <w:szCs w:val="24"/>
          <w:lang w:val="hy-AM"/>
        </w:rPr>
        <w:t>ստանալու</w:t>
      </w:r>
      <w:r w:rsidRPr="00FE4A6D">
        <w:rPr>
          <w:rFonts w:ascii="Arial LatArm" w:hAnsi="Arial LatArm" w:cs="Sylfaen"/>
          <w:szCs w:val="24"/>
          <w:lang w:val="hy-AM"/>
        </w:rPr>
        <w:t xml:space="preserve"> </w:t>
      </w:r>
      <w:r w:rsidRPr="00FE4A6D">
        <w:rPr>
          <w:rFonts w:ascii="GHEA Grapalat" w:hAnsi="GHEA Grapalat" w:cs="Sylfaen"/>
          <w:szCs w:val="24"/>
          <w:lang w:val="hy-AM"/>
        </w:rPr>
        <w:t>օրվան</w:t>
      </w:r>
      <w:r w:rsidRPr="00FE4A6D">
        <w:rPr>
          <w:rFonts w:ascii="Arial LatArm" w:hAnsi="Arial LatArm" w:cs="Sylfaen"/>
          <w:szCs w:val="24"/>
          <w:lang w:val="hy-AM"/>
        </w:rPr>
        <w:t xml:space="preserve"> </w:t>
      </w:r>
      <w:r w:rsidRPr="00FE4A6D">
        <w:rPr>
          <w:rFonts w:ascii="GHEA Grapalat" w:hAnsi="GHEA Grapalat" w:cs="Sylfaen"/>
          <w:szCs w:val="24"/>
          <w:lang w:val="hy-AM"/>
        </w:rPr>
        <w:t>հաջորդող</w:t>
      </w:r>
      <w:r w:rsidRPr="00FE4A6D">
        <w:rPr>
          <w:rFonts w:ascii="Arial LatArm" w:hAnsi="Arial LatArm" w:cs="Sylfaen"/>
          <w:szCs w:val="24"/>
          <w:lang w:val="hy-AM"/>
        </w:rPr>
        <w:t xml:space="preserve"> </w:t>
      </w:r>
      <w:r w:rsidRPr="00FE4A6D">
        <w:rPr>
          <w:rFonts w:ascii="GHEA Grapalat" w:hAnsi="GHEA Grapalat" w:cs="Sylfaen"/>
          <w:szCs w:val="24"/>
          <w:lang w:val="hy-AM"/>
        </w:rPr>
        <w:t>երկու</w:t>
      </w:r>
      <w:r w:rsidRPr="00FE4A6D">
        <w:rPr>
          <w:rFonts w:ascii="Arial LatArm" w:hAnsi="Arial LatArm" w:cs="Sylfaen"/>
          <w:szCs w:val="24"/>
          <w:lang w:val="hy-AM"/>
        </w:rPr>
        <w:t xml:space="preserve"> </w:t>
      </w:r>
      <w:r w:rsidRPr="00FE4A6D">
        <w:rPr>
          <w:rFonts w:ascii="GHEA Grapalat" w:hAnsi="GHEA Grapalat" w:cs="Sylfaen"/>
          <w:szCs w:val="24"/>
          <w:lang w:val="hy-AM"/>
        </w:rPr>
        <w:t>աշխատանքային</w:t>
      </w:r>
      <w:r w:rsidRPr="00FE4A6D">
        <w:rPr>
          <w:rFonts w:ascii="Arial LatArm" w:hAnsi="Arial LatArm" w:cs="Sylfaen"/>
          <w:szCs w:val="24"/>
          <w:lang w:val="hy-AM"/>
        </w:rPr>
        <w:t xml:space="preserve"> </w:t>
      </w:r>
      <w:r w:rsidRPr="00FE4A6D">
        <w:rPr>
          <w:rFonts w:ascii="GHEA Grapalat" w:hAnsi="GHEA Grapalat" w:cs="Sylfaen"/>
          <w:szCs w:val="24"/>
          <w:lang w:val="hy-AM"/>
        </w:rPr>
        <w:t>օրվա</w:t>
      </w:r>
      <w:r w:rsidRPr="00FE4A6D">
        <w:rPr>
          <w:rFonts w:ascii="Arial LatArm" w:hAnsi="Arial LatArm" w:cs="Sylfaen"/>
          <w:szCs w:val="24"/>
          <w:lang w:val="hy-AM"/>
        </w:rPr>
        <w:t xml:space="preserve"> </w:t>
      </w:r>
      <w:r w:rsidRPr="00FE4A6D">
        <w:rPr>
          <w:rFonts w:ascii="GHEA Grapalat" w:hAnsi="GHEA Grapalat" w:cs="Sylfaen"/>
          <w:szCs w:val="24"/>
          <w:lang w:val="hy-AM"/>
        </w:rPr>
        <w:t>ընթացքում</w:t>
      </w:r>
      <w:r w:rsidRPr="00FE4A6D">
        <w:rPr>
          <w:rFonts w:ascii="Arial LatArm" w:hAnsi="Arial LatArm" w:cs="Sylfaen"/>
          <w:szCs w:val="24"/>
          <w:lang w:val="hy-AM"/>
        </w:rPr>
        <w:t xml:space="preserve"> </w:t>
      </w:r>
      <w:r w:rsidRPr="00FE4A6D">
        <w:rPr>
          <w:rFonts w:ascii="GHEA Grapalat" w:hAnsi="GHEA Grapalat" w:cs="Sylfaen"/>
          <w:szCs w:val="24"/>
          <w:lang w:val="hy-AM"/>
        </w:rPr>
        <w:t>քարտուղարի</w:t>
      </w:r>
      <w:r w:rsidRPr="00FE4A6D">
        <w:rPr>
          <w:rFonts w:ascii="Arial LatArm" w:hAnsi="Arial LatArm" w:cs="Sylfaen"/>
          <w:szCs w:val="24"/>
          <w:lang w:val="hy-AM"/>
        </w:rPr>
        <w:t xml:space="preserve"> </w:t>
      </w:r>
      <w:r w:rsidRPr="00FE4A6D">
        <w:rPr>
          <w:rFonts w:ascii="GHEA Grapalat" w:hAnsi="GHEA Grapalat" w:cs="Sylfaen"/>
          <w:szCs w:val="24"/>
          <w:lang w:val="hy-AM"/>
        </w:rPr>
        <w:t>կողմից</w:t>
      </w:r>
      <w:r w:rsidRPr="00FE4A6D">
        <w:rPr>
          <w:rFonts w:ascii="Arial LatArm" w:hAnsi="Arial LatArm" w:cs="Sylfaen"/>
          <w:szCs w:val="24"/>
          <w:lang w:val="hy-AM"/>
        </w:rPr>
        <w:t xml:space="preserve"> </w:t>
      </w:r>
      <w:r w:rsidRPr="00FE4A6D">
        <w:rPr>
          <w:rFonts w:ascii="GHEA Grapalat" w:hAnsi="GHEA Grapalat" w:cs="Sylfaen"/>
          <w:szCs w:val="24"/>
          <w:lang w:val="hy-AM"/>
        </w:rPr>
        <w:t>վերադարձվում</w:t>
      </w:r>
      <w:r w:rsidRPr="00FE4A6D">
        <w:rPr>
          <w:rFonts w:ascii="Arial LatArm" w:hAnsi="Arial LatArm" w:cs="Sylfaen"/>
          <w:szCs w:val="24"/>
          <w:lang w:val="hy-AM"/>
        </w:rPr>
        <w:t xml:space="preserve"> </w:t>
      </w:r>
      <w:r w:rsidRPr="00FE4A6D">
        <w:rPr>
          <w:rFonts w:ascii="GHEA Grapalat" w:hAnsi="GHEA Grapalat" w:cs="Sylfaen"/>
          <w:szCs w:val="24"/>
          <w:lang w:val="hy-AM"/>
        </w:rPr>
        <w:t>են</w:t>
      </w:r>
      <w:r w:rsidRPr="00FE4A6D">
        <w:rPr>
          <w:rFonts w:ascii="Arial LatArm" w:hAnsi="Arial LatArm" w:cs="Sylfaen"/>
          <w:szCs w:val="24"/>
          <w:lang w:val="hy-AM"/>
        </w:rPr>
        <w:t>:</w:t>
      </w:r>
    </w:p>
    <w:p w14:paraId="0BB6A2F1" w14:textId="77777777" w:rsidR="00B67CCD" w:rsidRPr="00FE4A6D" w:rsidRDefault="00B67CCD" w:rsidP="00EF3662">
      <w:pPr>
        <w:pStyle w:val="23"/>
        <w:spacing w:line="240" w:lineRule="auto"/>
        <w:ind w:firstLine="567"/>
        <w:rPr>
          <w:rFonts w:ascii="Arial LatArm" w:hAnsi="Arial LatArm" w:cs="Sylfaen"/>
          <w:szCs w:val="24"/>
          <w:lang w:val="hy-AM"/>
        </w:rPr>
      </w:pPr>
      <w:r w:rsidRPr="00FE4A6D">
        <w:rPr>
          <w:rFonts w:ascii="Arial LatArm" w:hAnsi="Arial LatArm" w:cs="Sylfaen"/>
          <w:szCs w:val="24"/>
          <w:lang w:val="hy-AM"/>
        </w:rPr>
        <w:t>4.</w:t>
      </w:r>
      <w:r w:rsidR="0028726A" w:rsidRPr="00FE4A6D">
        <w:rPr>
          <w:rFonts w:ascii="Arial LatArm" w:hAnsi="Arial LatArm" w:cs="Sylfaen"/>
          <w:szCs w:val="24"/>
          <w:lang w:val="hy-AM"/>
        </w:rPr>
        <w:t xml:space="preserve">3 </w:t>
      </w:r>
      <w:r w:rsidRPr="00FE4A6D">
        <w:rPr>
          <w:rFonts w:ascii="GHEA Grapalat" w:hAnsi="GHEA Grapalat" w:cs="Sylfaen"/>
          <w:szCs w:val="24"/>
          <w:lang w:val="hy-AM"/>
        </w:rPr>
        <w:t>Մասնակիցը</w:t>
      </w:r>
      <w:r w:rsidRPr="00FE4A6D">
        <w:rPr>
          <w:rFonts w:ascii="Arial LatArm" w:hAnsi="Arial LatArm" w:cs="Sylfaen"/>
          <w:szCs w:val="24"/>
          <w:lang w:val="hy-AM"/>
        </w:rPr>
        <w:t xml:space="preserve"> </w:t>
      </w:r>
      <w:r w:rsidRPr="00FE4A6D">
        <w:rPr>
          <w:rFonts w:ascii="GHEA Grapalat" w:hAnsi="GHEA Grapalat" w:cs="Sylfaen"/>
          <w:szCs w:val="24"/>
          <w:lang w:val="hy-AM"/>
        </w:rPr>
        <w:t>հայտով</w:t>
      </w:r>
      <w:r w:rsidRPr="00FE4A6D">
        <w:rPr>
          <w:rFonts w:ascii="Arial LatArm" w:hAnsi="Arial LatArm" w:cs="Sylfaen"/>
          <w:szCs w:val="24"/>
          <w:lang w:val="hy-AM"/>
        </w:rPr>
        <w:t xml:space="preserve"> </w:t>
      </w:r>
      <w:r w:rsidRPr="00FE4A6D">
        <w:rPr>
          <w:rFonts w:ascii="GHEA Grapalat" w:hAnsi="GHEA Grapalat" w:cs="Sylfaen"/>
          <w:szCs w:val="24"/>
          <w:lang w:val="hy-AM"/>
        </w:rPr>
        <w:t>ներկայացնում</w:t>
      </w:r>
      <w:r w:rsidRPr="00FE4A6D">
        <w:rPr>
          <w:rFonts w:ascii="Arial LatArm" w:hAnsi="Arial LatArm" w:cs="Sylfaen"/>
          <w:szCs w:val="24"/>
          <w:lang w:val="hy-AM"/>
        </w:rPr>
        <w:t xml:space="preserve"> </w:t>
      </w:r>
      <w:r w:rsidRPr="00FE4A6D">
        <w:rPr>
          <w:rFonts w:ascii="GHEA Grapalat" w:hAnsi="GHEA Grapalat" w:cs="Sylfaen"/>
          <w:szCs w:val="24"/>
          <w:lang w:val="hy-AM"/>
        </w:rPr>
        <w:t>է</w:t>
      </w:r>
      <w:r w:rsidRPr="00FE4A6D">
        <w:rPr>
          <w:rFonts w:ascii="Arial LatArm" w:hAnsi="Arial LatArm" w:cs="Sylfaen"/>
          <w:szCs w:val="24"/>
          <w:lang w:val="hy-AM"/>
        </w:rPr>
        <w:t>`</w:t>
      </w:r>
    </w:p>
    <w:p w14:paraId="7895BD4E" w14:textId="77777777" w:rsidR="003850A0" w:rsidRPr="00FE4A6D" w:rsidRDefault="003850A0" w:rsidP="003850A0">
      <w:pPr>
        <w:pStyle w:val="23"/>
        <w:spacing w:line="240" w:lineRule="auto"/>
        <w:ind w:firstLine="567"/>
        <w:rPr>
          <w:rFonts w:ascii="Arial LatArm" w:hAnsi="Arial LatArm" w:cs="Sylfaen"/>
          <w:szCs w:val="24"/>
          <w:lang w:val="hy-AM"/>
        </w:rPr>
      </w:pPr>
      <w:bookmarkStart w:id="2" w:name="_Hlk9261647"/>
      <w:r w:rsidRPr="00FE4A6D">
        <w:rPr>
          <w:rFonts w:ascii="Arial LatArm" w:hAnsi="Arial LatArm" w:cs="Sylfaen"/>
          <w:szCs w:val="24"/>
          <w:lang w:val="hy-AM"/>
        </w:rPr>
        <w:t xml:space="preserve">1) </w:t>
      </w:r>
      <w:r w:rsidRPr="00FE4A6D">
        <w:rPr>
          <w:rFonts w:ascii="GHEA Grapalat" w:hAnsi="GHEA Grapalat" w:cs="Sylfaen"/>
          <w:szCs w:val="24"/>
          <w:lang w:val="hy-AM"/>
        </w:rPr>
        <w:t>իր</w:t>
      </w:r>
      <w:r w:rsidRPr="00FE4A6D">
        <w:rPr>
          <w:rFonts w:ascii="Arial LatArm" w:hAnsi="Arial LatArm" w:cs="Sylfaen"/>
          <w:szCs w:val="24"/>
          <w:lang w:val="hy-AM"/>
        </w:rPr>
        <w:t xml:space="preserve"> </w:t>
      </w:r>
      <w:r w:rsidRPr="00FE4A6D">
        <w:rPr>
          <w:rFonts w:ascii="GHEA Grapalat" w:hAnsi="GHEA Grapalat" w:cs="Sylfaen"/>
          <w:szCs w:val="24"/>
          <w:lang w:val="hy-AM"/>
        </w:rPr>
        <w:t>կողմից</w:t>
      </w:r>
      <w:r w:rsidRPr="00FE4A6D">
        <w:rPr>
          <w:rFonts w:ascii="Arial LatArm" w:hAnsi="Arial LatArm" w:cs="Sylfaen"/>
          <w:szCs w:val="24"/>
          <w:lang w:val="hy-AM"/>
        </w:rPr>
        <w:t xml:space="preserve"> </w:t>
      </w:r>
      <w:r w:rsidRPr="00FE4A6D">
        <w:rPr>
          <w:rFonts w:ascii="GHEA Grapalat" w:hAnsi="GHEA Grapalat" w:cs="Sylfaen"/>
          <w:szCs w:val="24"/>
          <w:lang w:val="hy-AM"/>
        </w:rPr>
        <w:t>հաստատված՝</w:t>
      </w:r>
      <w:r w:rsidRPr="00FE4A6D">
        <w:rPr>
          <w:rFonts w:ascii="Arial LatArm" w:hAnsi="Arial LatArm" w:cs="Sylfaen"/>
          <w:szCs w:val="24"/>
          <w:lang w:val="hy-AM"/>
        </w:rPr>
        <w:t xml:space="preserve"> </w:t>
      </w:r>
      <w:r w:rsidRPr="00FE4A6D">
        <w:rPr>
          <w:rFonts w:ascii="GHEA Grapalat" w:hAnsi="GHEA Grapalat" w:cs="Sylfaen"/>
          <w:szCs w:val="24"/>
          <w:lang w:val="hy-AM"/>
        </w:rPr>
        <w:t>սույն</w:t>
      </w:r>
      <w:r w:rsidRPr="00FE4A6D">
        <w:rPr>
          <w:rFonts w:ascii="Arial LatArm" w:hAnsi="Arial LatArm" w:cs="Sylfaen"/>
          <w:szCs w:val="24"/>
          <w:lang w:val="hy-AM"/>
        </w:rPr>
        <w:t xml:space="preserve"> </w:t>
      </w:r>
      <w:r w:rsidRPr="00FE4A6D">
        <w:rPr>
          <w:rFonts w:ascii="GHEA Grapalat" w:hAnsi="GHEA Grapalat" w:cs="Sylfaen"/>
          <w:szCs w:val="24"/>
          <w:lang w:val="hy-AM"/>
        </w:rPr>
        <w:t>հրավերի</w:t>
      </w:r>
      <w:r w:rsidRPr="00FE4A6D">
        <w:rPr>
          <w:rFonts w:ascii="Arial LatArm" w:hAnsi="Arial LatArm" w:cs="Sylfaen"/>
          <w:szCs w:val="24"/>
          <w:lang w:val="hy-AM"/>
        </w:rPr>
        <w:t xml:space="preserve"> 2-</w:t>
      </w:r>
      <w:r w:rsidRPr="00FE4A6D">
        <w:rPr>
          <w:rFonts w:ascii="GHEA Grapalat" w:hAnsi="GHEA Grapalat" w:cs="Sylfaen"/>
          <w:szCs w:val="24"/>
          <w:lang w:val="hy-AM"/>
        </w:rPr>
        <w:t>րդ</w:t>
      </w:r>
      <w:r w:rsidRPr="00FE4A6D">
        <w:rPr>
          <w:rFonts w:ascii="Arial LatArm" w:hAnsi="Arial LatArm" w:cs="Sylfaen"/>
          <w:szCs w:val="24"/>
          <w:lang w:val="hy-AM"/>
        </w:rPr>
        <w:t xml:space="preserve"> </w:t>
      </w:r>
      <w:r w:rsidRPr="00FE4A6D">
        <w:rPr>
          <w:rFonts w:ascii="GHEA Grapalat" w:hAnsi="GHEA Grapalat" w:cs="Sylfaen"/>
          <w:szCs w:val="24"/>
          <w:lang w:val="hy-AM"/>
        </w:rPr>
        <w:t>մասի</w:t>
      </w:r>
      <w:r w:rsidRPr="00FE4A6D">
        <w:rPr>
          <w:rFonts w:ascii="Arial LatArm" w:hAnsi="Arial LatArm" w:cs="Sylfaen"/>
          <w:szCs w:val="24"/>
          <w:lang w:val="hy-AM"/>
        </w:rPr>
        <w:t xml:space="preserve"> 2.1 </w:t>
      </w:r>
      <w:r w:rsidRPr="00FE4A6D">
        <w:rPr>
          <w:rFonts w:ascii="GHEA Grapalat" w:hAnsi="GHEA Grapalat" w:cs="Sylfaen"/>
          <w:szCs w:val="24"/>
          <w:lang w:val="hy-AM"/>
        </w:rPr>
        <w:t>կետով</w:t>
      </w:r>
      <w:r w:rsidRPr="00FE4A6D">
        <w:rPr>
          <w:rFonts w:ascii="Arial LatArm" w:hAnsi="Arial LatArm" w:cs="Sylfaen"/>
          <w:szCs w:val="24"/>
          <w:lang w:val="hy-AM"/>
        </w:rPr>
        <w:t xml:space="preserve"> </w:t>
      </w:r>
      <w:r w:rsidRPr="00FE4A6D">
        <w:rPr>
          <w:rFonts w:ascii="GHEA Grapalat" w:hAnsi="GHEA Grapalat" w:cs="Sylfaen"/>
          <w:szCs w:val="24"/>
          <w:lang w:val="hy-AM"/>
        </w:rPr>
        <w:t>նախատեսված</w:t>
      </w:r>
      <w:r w:rsidRPr="00FE4A6D">
        <w:rPr>
          <w:rFonts w:ascii="Arial LatArm" w:hAnsi="Arial LatArm" w:cs="Sylfaen"/>
          <w:szCs w:val="24"/>
          <w:lang w:val="hy-AM"/>
        </w:rPr>
        <w:t xml:space="preserve"> </w:t>
      </w:r>
      <w:r w:rsidRPr="00FE4A6D">
        <w:rPr>
          <w:rFonts w:ascii="GHEA Grapalat" w:hAnsi="GHEA Grapalat" w:cs="Sylfaen"/>
          <w:szCs w:val="24"/>
          <w:lang w:val="hy-AM"/>
        </w:rPr>
        <w:t>դիմում</w:t>
      </w:r>
      <w:r w:rsidRPr="00FE4A6D">
        <w:rPr>
          <w:rFonts w:ascii="Arial LatArm" w:hAnsi="Arial LatArm" w:cs="Sylfaen"/>
          <w:szCs w:val="24"/>
          <w:lang w:val="hy-AM"/>
        </w:rPr>
        <w:t>-</w:t>
      </w:r>
      <w:r w:rsidRPr="00FE4A6D">
        <w:rPr>
          <w:rFonts w:ascii="GHEA Grapalat" w:hAnsi="GHEA Grapalat" w:cs="Sylfaen"/>
          <w:szCs w:val="24"/>
          <w:lang w:val="hy-AM"/>
        </w:rPr>
        <w:t>հայտարարություն</w:t>
      </w:r>
      <w:r w:rsidR="006818C6" w:rsidRPr="00FE4A6D">
        <w:rPr>
          <w:rFonts w:ascii="Arial LatArm" w:hAnsi="Arial LatArm" w:cs="Sylfaen"/>
          <w:szCs w:val="24"/>
          <w:lang w:val="hy-AM"/>
        </w:rPr>
        <w:t>`</w:t>
      </w:r>
      <w:r w:rsidR="006818C6" w:rsidRPr="00FE4A6D">
        <w:rPr>
          <w:rFonts w:ascii="Arial LatArm" w:hAnsi="Arial LatArm" w:cs="Sylfaen"/>
          <w:lang w:val="hy-AM"/>
        </w:rPr>
        <w:t xml:space="preserve"> </w:t>
      </w:r>
      <w:r w:rsidR="006818C6" w:rsidRPr="00FE4A6D">
        <w:rPr>
          <w:rFonts w:ascii="GHEA Grapalat" w:hAnsi="GHEA Grapalat" w:cs="Sylfaen"/>
          <w:lang w:val="hy-AM"/>
        </w:rPr>
        <w:t>նշելով</w:t>
      </w:r>
      <w:r w:rsidR="006818C6" w:rsidRPr="00FE4A6D">
        <w:rPr>
          <w:rFonts w:ascii="Arial LatArm" w:hAnsi="Arial LatArm" w:cs="Sylfaen"/>
          <w:lang w:val="hy-AM"/>
        </w:rPr>
        <w:t xml:space="preserve"> </w:t>
      </w:r>
      <w:r w:rsidR="006818C6" w:rsidRPr="00FE4A6D">
        <w:rPr>
          <w:rFonts w:ascii="GHEA Grapalat" w:hAnsi="GHEA Grapalat" w:cs="Sylfaen"/>
          <w:lang w:val="hy-AM"/>
        </w:rPr>
        <w:t>էլեկտրոնային</w:t>
      </w:r>
      <w:r w:rsidR="006818C6" w:rsidRPr="00FE4A6D">
        <w:rPr>
          <w:rFonts w:ascii="Arial LatArm" w:hAnsi="Arial LatArm" w:cs="Sylfaen"/>
          <w:lang w:val="hy-AM"/>
        </w:rPr>
        <w:t xml:space="preserve"> </w:t>
      </w:r>
      <w:r w:rsidR="006818C6" w:rsidRPr="00FE4A6D">
        <w:rPr>
          <w:rFonts w:ascii="GHEA Grapalat" w:hAnsi="GHEA Grapalat" w:cs="Sylfaen"/>
          <w:lang w:val="hy-AM"/>
        </w:rPr>
        <w:t>փոստի</w:t>
      </w:r>
      <w:r w:rsidR="006818C6" w:rsidRPr="00FE4A6D">
        <w:rPr>
          <w:rFonts w:ascii="Arial LatArm" w:hAnsi="Arial LatArm" w:cs="Sylfaen"/>
          <w:lang w:val="hy-AM"/>
        </w:rPr>
        <w:t xml:space="preserve"> </w:t>
      </w:r>
      <w:r w:rsidR="006818C6" w:rsidRPr="00FE4A6D">
        <w:rPr>
          <w:rFonts w:ascii="GHEA Grapalat" w:hAnsi="GHEA Grapalat" w:cs="Sylfaen"/>
          <w:lang w:val="hy-AM"/>
        </w:rPr>
        <w:t>հասցեն</w:t>
      </w:r>
      <w:r w:rsidR="006818C6" w:rsidRPr="00FE4A6D">
        <w:rPr>
          <w:rFonts w:ascii="Arial LatArm" w:hAnsi="Arial LatArm" w:cs="Sylfaen"/>
          <w:lang w:val="hy-AM"/>
        </w:rPr>
        <w:t xml:space="preserve">, </w:t>
      </w:r>
      <w:r w:rsidR="006818C6" w:rsidRPr="00FE4A6D">
        <w:rPr>
          <w:rFonts w:ascii="GHEA Grapalat" w:hAnsi="GHEA Grapalat" w:cs="Sylfaen"/>
          <w:lang w:val="hy-AM"/>
        </w:rPr>
        <w:t>հարկ</w:t>
      </w:r>
      <w:r w:rsidR="006818C6" w:rsidRPr="00FE4A6D">
        <w:rPr>
          <w:rFonts w:ascii="Arial LatArm" w:hAnsi="Arial LatArm" w:cs="Sylfaen"/>
          <w:lang w:val="hy-AM"/>
        </w:rPr>
        <w:t xml:space="preserve"> </w:t>
      </w:r>
      <w:r w:rsidR="006818C6" w:rsidRPr="00FE4A6D">
        <w:rPr>
          <w:rFonts w:ascii="GHEA Grapalat" w:hAnsi="GHEA Grapalat" w:cs="Sylfaen"/>
          <w:lang w:val="hy-AM"/>
        </w:rPr>
        <w:t>վճարողի</w:t>
      </w:r>
      <w:r w:rsidR="006818C6" w:rsidRPr="00FE4A6D">
        <w:rPr>
          <w:rFonts w:ascii="Arial LatArm" w:hAnsi="Arial LatArm" w:cs="Sylfaen"/>
          <w:lang w:val="hy-AM"/>
        </w:rPr>
        <w:t xml:space="preserve"> </w:t>
      </w:r>
      <w:r w:rsidR="006818C6" w:rsidRPr="00FE4A6D">
        <w:rPr>
          <w:rFonts w:ascii="GHEA Grapalat" w:hAnsi="GHEA Grapalat" w:cs="Sylfaen"/>
          <w:lang w:val="hy-AM"/>
        </w:rPr>
        <w:t>հաշվառման</w:t>
      </w:r>
      <w:r w:rsidR="006818C6" w:rsidRPr="00FE4A6D">
        <w:rPr>
          <w:rFonts w:ascii="Arial LatArm" w:hAnsi="Arial LatArm" w:cs="Sylfaen"/>
          <w:lang w:val="hy-AM"/>
        </w:rPr>
        <w:t xml:space="preserve"> </w:t>
      </w:r>
      <w:r w:rsidR="006818C6" w:rsidRPr="00FE4A6D">
        <w:rPr>
          <w:rFonts w:ascii="GHEA Grapalat" w:hAnsi="GHEA Grapalat" w:cs="Sylfaen"/>
          <w:lang w:val="hy-AM"/>
        </w:rPr>
        <w:t>համարը</w:t>
      </w:r>
      <w:r w:rsidR="006818C6" w:rsidRPr="00FE4A6D">
        <w:rPr>
          <w:rFonts w:ascii="Arial LatArm" w:hAnsi="Arial LatArm" w:cs="Sylfaen"/>
          <w:lang w:val="hy-AM"/>
        </w:rPr>
        <w:t xml:space="preserve">, </w:t>
      </w:r>
      <w:r w:rsidR="006818C6" w:rsidRPr="00FE4A6D">
        <w:rPr>
          <w:rFonts w:ascii="GHEA Grapalat" w:hAnsi="GHEA Grapalat" w:cs="Sylfaen"/>
          <w:lang w:val="hy-AM"/>
        </w:rPr>
        <w:t>գործունեության</w:t>
      </w:r>
      <w:r w:rsidR="006818C6" w:rsidRPr="00FE4A6D">
        <w:rPr>
          <w:rFonts w:ascii="Arial LatArm" w:hAnsi="Arial LatArm" w:cs="Sylfaen"/>
          <w:lang w:val="hy-AM"/>
        </w:rPr>
        <w:t xml:space="preserve"> </w:t>
      </w:r>
      <w:r w:rsidR="006818C6" w:rsidRPr="00FE4A6D">
        <w:rPr>
          <w:rFonts w:ascii="GHEA Grapalat" w:hAnsi="GHEA Grapalat" w:cs="Sylfaen"/>
          <w:lang w:val="hy-AM"/>
        </w:rPr>
        <w:t>հասցեն</w:t>
      </w:r>
      <w:r w:rsidR="006818C6" w:rsidRPr="00FE4A6D">
        <w:rPr>
          <w:rFonts w:ascii="Arial LatArm" w:hAnsi="Arial LatArm" w:cs="Sylfaen"/>
          <w:lang w:val="hy-AM"/>
        </w:rPr>
        <w:t xml:space="preserve"> </w:t>
      </w:r>
      <w:r w:rsidR="006818C6" w:rsidRPr="00FE4A6D">
        <w:rPr>
          <w:rFonts w:ascii="GHEA Grapalat" w:hAnsi="GHEA Grapalat" w:cs="Sylfaen"/>
          <w:lang w:val="hy-AM"/>
        </w:rPr>
        <w:t>և</w:t>
      </w:r>
      <w:r w:rsidR="006818C6" w:rsidRPr="00FE4A6D">
        <w:rPr>
          <w:rFonts w:ascii="Arial LatArm" w:hAnsi="Arial LatArm" w:cs="Sylfaen"/>
          <w:lang w:val="hy-AM"/>
        </w:rPr>
        <w:t xml:space="preserve"> </w:t>
      </w:r>
      <w:r w:rsidR="006818C6" w:rsidRPr="00FE4A6D">
        <w:rPr>
          <w:rFonts w:ascii="GHEA Grapalat" w:hAnsi="GHEA Grapalat" w:cs="Sylfaen"/>
          <w:lang w:val="hy-AM"/>
        </w:rPr>
        <w:t>հեռախոսահամարը</w:t>
      </w:r>
      <w:r w:rsidRPr="00FE4A6D">
        <w:rPr>
          <w:rFonts w:ascii="Arial LatArm" w:hAnsi="Arial LatArm" w:cs="Sylfaen"/>
          <w:szCs w:val="24"/>
          <w:lang w:val="hy-AM"/>
        </w:rPr>
        <w:t xml:space="preserve">, </w:t>
      </w:r>
      <w:r w:rsidRPr="00FE4A6D">
        <w:rPr>
          <w:rFonts w:ascii="GHEA Grapalat" w:hAnsi="GHEA Grapalat" w:cs="Sylfaen"/>
          <w:szCs w:val="24"/>
          <w:lang w:val="hy-AM"/>
        </w:rPr>
        <w:t>որը</w:t>
      </w:r>
      <w:r w:rsidRPr="00FE4A6D">
        <w:rPr>
          <w:rFonts w:ascii="Arial LatArm" w:hAnsi="Arial LatArm" w:cs="Sylfaen"/>
          <w:szCs w:val="24"/>
          <w:lang w:val="hy-AM"/>
        </w:rPr>
        <w:t xml:space="preserve"> </w:t>
      </w:r>
      <w:r w:rsidRPr="00FE4A6D">
        <w:rPr>
          <w:rFonts w:ascii="GHEA Grapalat" w:hAnsi="GHEA Grapalat" w:cs="Sylfaen"/>
          <w:szCs w:val="24"/>
          <w:lang w:val="hy-AM"/>
        </w:rPr>
        <w:t>ներառում</w:t>
      </w:r>
      <w:r w:rsidRPr="00FE4A6D">
        <w:rPr>
          <w:rFonts w:ascii="Arial LatArm" w:hAnsi="Arial LatArm" w:cs="Sylfaen"/>
          <w:szCs w:val="24"/>
          <w:lang w:val="hy-AM"/>
        </w:rPr>
        <w:t xml:space="preserve"> </w:t>
      </w:r>
      <w:r w:rsidRPr="00FE4A6D">
        <w:rPr>
          <w:rFonts w:ascii="GHEA Grapalat" w:hAnsi="GHEA Grapalat" w:cs="Sylfaen"/>
          <w:szCs w:val="24"/>
          <w:lang w:val="hy-AM"/>
        </w:rPr>
        <w:t>է</w:t>
      </w:r>
      <w:r w:rsidRPr="00FE4A6D">
        <w:rPr>
          <w:rFonts w:ascii="Arial LatArm" w:hAnsi="Arial LatArm" w:cs="Sylfaen"/>
          <w:szCs w:val="24"/>
          <w:lang w:val="hy-AM"/>
        </w:rPr>
        <w:t>`</w:t>
      </w:r>
    </w:p>
    <w:p w14:paraId="238C5DA9" w14:textId="77777777" w:rsidR="003850A0" w:rsidRPr="00FE4A6D" w:rsidRDefault="003850A0" w:rsidP="003850A0">
      <w:pPr>
        <w:pStyle w:val="23"/>
        <w:spacing w:line="240" w:lineRule="auto"/>
        <w:ind w:firstLine="567"/>
        <w:rPr>
          <w:rFonts w:ascii="Arial LatArm" w:hAnsi="Arial LatArm" w:cs="Sylfaen"/>
          <w:szCs w:val="24"/>
          <w:lang w:val="hy-AM"/>
        </w:rPr>
      </w:pPr>
      <w:r w:rsidRPr="00FE4A6D">
        <w:rPr>
          <w:rFonts w:ascii="GHEA Grapalat" w:hAnsi="GHEA Grapalat" w:cs="Sylfaen"/>
          <w:szCs w:val="24"/>
          <w:lang w:val="hy-AM"/>
        </w:rPr>
        <w:t>ա</w:t>
      </w:r>
      <w:r w:rsidRPr="00FE4A6D">
        <w:rPr>
          <w:rFonts w:ascii="Arial LatArm" w:hAnsi="Arial LatArm" w:cs="Sylfaen"/>
          <w:szCs w:val="24"/>
          <w:lang w:val="hy-AM"/>
        </w:rPr>
        <w:t xml:space="preserve">) </w:t>
      </w:r>
      <w:r w:rsidR="000356CC" w:rsidRPr="00FE4A6D">
        <w:rPr>
          <w:rFonts w:ascii="GHEA Grapalat" w:hAnsi="GHEA Grapalat" w:cs="Sylfaen"/>
          <w:szCs w:val="24"/>
          <w:lang w:val="hy-AM"/>
        </w:rPr>
        <w:t>հավաստում</w:t>
      </w:r>
      <w:r w:rsidR="000356CC" w:rsidRPr="00FE4A6D">
        <w:rPr>
          <w:rFonts w:ascii="Arial LatArm" w:hAnsi="Arial LatArm" w:cs="Sylfaen"/>
          <w:szCs w:val="24"/>
          <w:lang w:val="hy-AM"/>
        </w:rPr>
        <w:t xml:space="preserve"> </w:t>
      </w:r>
      <w:r w:rsidRPr="00FE4A6D">
        <w:rPr>
          <w:rFonts w:ascii="GHEA Grapalat" w:hAnsi="GHEA Grapalat" w:cs="Sylfaen"/>
          <w:szCs w:val="24"/>
          <w:lang w:val="hy-AM"/>
        </w:rPr>
        <w:t>սույն</w:t>
      </w:r>
      <w:r w:rsidRPr="00FE4A6D">
        <w:rPr>
          <w:rFonts w:ascii="Arial LatArm" w:hAnsi="Arial LatArm" w:cs="Sylfaen"/>
          <w:szCs w:val="24"/>
          <w:lang w:val="hy-AM"/>
        </w:rPr>
        <w:t xml:space="preserve"> </w:t>
      </w:r>
      <w:r w:rsidRPr="00FE4A6D">
        <w:rPr>
          <w:rFonts w:ascii="GHEA Grapalat" w:hAnsi="GHEA Grapalat" w:cs="Sylfaen"/>
          <w:szCs w:val="24"/>
          <w:lang w:val="hy-AM"/>
        </w:rPr>
        <w:t>հրավերով</w:t>
      </w:r>
      <w:r w:rsidRPr="00FE4A6D">
        <w:rPr>
          <w:rFonts w:ascii="Arial LatArm" w:hAnsi="Arial LatArm" w:cs="Sylfaen"/>
          <w:szCs w:val="24"/>
          <w:lang w:val="hy-AM"/>
        </w:rPr>
        <w:t xml:space="preserve"> </w:t>
      </w:r>
      <w:r w:rsidRPr="00FE4A6D">
        <w:rPr>
          <w:rFonts w:ascii="GHEA Grapalat" w:hAnsi="GHEA Grapalat" w:cs="Sylfaen"/>
          <w:szCs w:val="24"/>
          <w:lang w:val="hy-AM"/>
        </w:rPr>
        <w:t>սահմանված</w:t>
      </w:r>
      <w:r w:rsidRPr="00FE4A6D">
        <w:rPr>
          <w:rFonts w:ascii="Arial LatArm" w:hAnsi="Arial LatArm" w:cs="Sylfaen"/>
          <w:szCs w:val="24"/>
          <w:lang w:val="hy-AM"/>
        </w:rPr>
        <w:t xml:space="preserve"> </w:t>
      </w:r>
      <w:r w:rsidRPr="00FE4A6D">
        <w:rPr>
          <w:rFonts w:ascii="GHEA Grapalat" w:hAnsi="GHEA Grapalat" w:cs="Sylfaen"/>
          <w:szCs w:val="24"/>
          <w:lang w:val="hy-AM"/>
        </w:rPr>
        <w:t>մասնակ</w:t>
      </w:r>
      <w:r w:rsidRPr="00FE4A6D">
        <w:rPr>
          <w:rFonts w:ascii="Arial LatArm" w:hAnsi="Arial LatArm" w:cs="Sylfaen"/>
          <w:szCs w:val="24"/>
          <w:lang w:val="hy-AM"/>
        </w:rPr>
        <w:softHyphen/>
      </w:r>
      <w:r w:rsidRPr="00FE4A6D">
        <w:rPr>
          <w:rFonts w:ascii="GHEA Grapalat" w:hAnsi="GHEA Grapalat" w:cs="Sylfaen"/>
          <w:szCs w:val="24"/>
          <w:lang w:val="hy-AM"/>
        </w:rPr>
        <w:t>ցության</w:t>
      </w:r>
      <w:r w:rsidRPr="00FE4A6D">
        <w:rPr>
          <w:rFonts w:ascii="Arial LatArm" w:hAnsi="Arial LatArm" w:cs="Sylfaen"/>
          <w:szCs w:val="24"/>
          <w:lang w:val="hy-AM"/>
        </w:rPr>
        <w:t xml:space="preserve"> </w:t>
      </w:r>
      <w:r w:rsidRPr="00FE4A6D">
        <w:rPr>
          <w:rFonts w:ascii="GHEA Grapalat" w:hAnsi="GHEA Grapalat" w:cs="Sylfaen"/>
          <w:szCs w:val="24"/>
          <w:lang w:val="hy-AM"/>
        </w:rPr>
        <w:t>իրավունքի</w:t>
      </w:r>
      <w:r w:rsidRPr="00FE4A6D">
        <w:rPr>
          <w:rFonts w:ascii="Arial LatArm" w:hAnsi="Arial LatArm" w:cs="Sylfaen"/>
          <w:szCs w:val="24"/>
          <w:lang w:val="hy-AM"/>
        </w:rPr>
        <w:t xml:space="preserve"> </w:t>
      </w:r>
      <w:r w:rsidRPr="00FE4A6D">
        <w:rPr>
          <w:rFonts w:ascii="GHEA Grapalat" w:hAnsi="GHEA Grapalat" w:cs="Sylfaen"/>
          <w:szCs w:val="24"/>
          <w:lang w:val="hy-AM"/>
        </w:rPr>
        <w:t>պահանջներին</w:t>
      </w:r>
      <w:r w:rsidRPr="00FE4A6D">
        <w:rPr>
          <w:rFonts w:ascii="Arial LatArm" w:hAnsi="Arial LatArm" w:cs="Sylfaen"/>
          <w:szCs w:val="24"/>
          <w:lang w:val="hy-AM"/>
        </w:rPr>
        <w:t xml:space="preserve"> </w:t>
      </w:r>
      <w:r w:rsidRPr="00FE4A6D">
        <w:rPr>
          <w:rFonts w:ascii="GHEA Grapalat" w:hAnsi="GHEA Grapalat" w:cs="Sylfaen"/>
          <w:szCs w:val="24"/>
          <w:lang w:val="hy-AM"/>
        </w:rPr>
        <w:t>իր</w:t>
      </w:r>
      <w:r w:rsidRPr="00FE4A6D">
        <w:rPr>
          <w:rFonts w:ascii="Arial LatArm" w:hAnsi="Arial LatArm" w:cs="Sylfaen"/>
          <w:szCs w:val="24"/>
          <w:lang w:val="hy-AM"/>
        </w:rPr>
        <w:t xml:space="preserve"> </w:t>
      </w:r>
      <w:r w:rsidR="00E56508" w:rsidRPr="00FE4A6D">
        <w:rPr>
          <w:rFonts w:ascii="Arial LatArm" w:hAnsi="Arial LatArm" w:cs="Sylfaen"/>
          <w:szCs w:val="24"/>
          <w:lang w:val="hy-AM"/>
        </w:rPr>
        <w:t xml:space="preserve"> </w:t>
      </w:r>
      <w:r w:rsidR="00E56508" w:rsidRPr="00FE4A6D">
        <w:rPr>
          <w:rFonts w:ascii="GHEA Grapalat" w:hAnsi="GHEA Grapalat" w:cs="Sylfaen"/>
          <w:szCs w:val="24"/>
          <w:lang w:val="hy-AM"/>
        </w:rPr>
        <w:t>և</w:t>
      </w:r>
      <w:r w:rsidR="00E56508" w:rsidRPr="00FE4A6D">
        <w:rPr>
          <w:rFonts w:ascii="Arial LatArm" w:hAnsi="Arial LatArm" w:cs="Sylfaen"/>
          <w:szCs w:val="24"/>
          <w:lang w:val="hy-AM"/>
        </w:rPr>
        <w:t xml:space="preserve"> </w:t>
      </w:r>
      <w:r w:rsidR="00E56508" w:rsidRPr="00FE4A6D">
        <w:rPr>
          <w:rFonts w:ascii="GHEA Grapalat" w:hAnsi="GHEA Grapalat" w:cs="Sylfaen"/>
          <w:szCs w:val="24"/>
          <w:lang w:val="hy-AM"/>
        </w:rPr>
        <w:t>իրեն</w:t>
      </w:r>
      <w:r w:rsidR="00E56508" w:rsidRPr="00FE4A6D">
        <w:rPr>
          <w:rFonts w:ascii="Arial LatArm" w:hAnsi="Arial LatArm" w:cs="Sylfaen"/>
          <w:szCs w:val="24"/>
          <w:lang w:val="hy-AM"/>
        </w:rPr>
        <w:t xml:space="preserve"> </w:t>
      </w:r>
      <w:r w:rsidR="00E56508" w:rsidRPr="00FE4A6D">
        <w:rPr>
          <w:rFonts w:ascii="GHEA Grapalat" w:hAnsi="GHEA Grapalat" w:cs="Sylfaen"/>
          <w:szCs w:val="24"/>
          <w:lang w:val="hy-AM"/>
        </w:rPr>
        <w:t>փոխկապակցված</w:t>
      </w:r>
      <w:r w:rsidR="00E56508" w:rsidRPr="00FE4A6D">
        <w:rPr>
          <w:rFonts w:ascii="Arial LatArm" w:hAnsi="Arial LatArm" w:cs="Sylfaen"/>
          <w:szCs w:val="24"/>
          <w:lang w:val="hy-AM"/>
        </w:rPr>
        <w:t xml:space="preserve"> </w:t>
      </w:r>
      <w:r w:rsidR="00E56508" w:rsidRPr="00FE4A6D">
        <w:rPr>
          <w:rFonts w:ascii="GHEA Grapalat" w:hAnsi="GHEA Grapalat" w:cs="Sylfaen"/>
          <w:szCs w:val="24"/>
          <w:lang w:val="hy-AM"/>
        </w:rPr>
        <w:t>անձանց</w:t>
      </w:r>
      <w:r w:rsidR="00E56508" w:rsidRPr="00FE4A6D">
        <w:rPr>
          <w:rFonts w:ascii="Arial LatArm" w:hAnsi="Arial LatArm" w:cs="Sylfaen"/>
          <w:szCs w:val="24"/>
          <w:lang w:val="hy-AM"/>
        </w:rPr>
        <w:t xml:space="preserve"> </w:t>
      </w:r>
      <w:r w:rsidRPr="00FE4A6D">
        <w:rPr>
          <w:rFonts w:ascii="GHEA Grapalat" w:hAnsi="GHEA Grapalat" w:cs="Sylfaen"/>
          <w:szCs w:val="24"/>
          <w:lang w:val="hy-AM"/>
        </w:rPr>
        <w:t>տվյալների</w:t>
      </w:r>
      <w:r w:rsidRPr="00FE4A6D">
        <w:rPr>
          <w:rFonts w:ascii="Arial LatArm" w:hAnsi="Arial LatArm" w:cs="Sylfaen"/>
          <w:szCs w:val="24"/>
          <w:lang w:val="hy-AM"/>
        </w:rPr>
        <w:t xml:space="preserve"> </w:t>
      </w:r>
      <w:r w:rsidRPr="00FE4A6D">
        <w:rPr>
          <w:rFonts w:ascii="GHEA Grapalat" w:hAnsi="GHEA Grapalat" w:cs="Sylfaen"/>
          <w:szCs w:val="24"/>
          <w:lang w:val="hy-AM"/>
        </w:rPr>
        <w:t>համապատասխանության</w:t>
      </w:r>
      <w:r w:rsidRPr="00FE4A6D">
        <w:rPr>
          <w:rFonts w:ascii="Arial LatArm" w:hAnsi="Arial LatArm" w:cs="Sylfaen"/>
          <w:szCs w:val="24"/>
          <w:lang w:val="hy-AM"/>
        </w:rPr>
        <w:t xml:space="preserve"> </w:t>
      </w:r>
      <w:r w:rsidRPr="00FE4A6D">
        <w:rPr>
          <w:rFonts w:ascii="GHEA Grapalat" w:hAnsi="GHEA Grapalat" w:cs="Sylfaen"/>
          <w:szCs w:val="24"/>
          <w:lang w:val="hy-AM"/>
        </w:rPr>
        <w:t>մասին</w:t>
      </w:r>
      <w:r w:rsidRPr="00FE4A6D">
        <w:rPr>
          <w:rFonts w:ascii="Arial LatArm" w:hAnsi="Arial LatArm" w:cs="Sylfaen"/>
          <w:szCs w:val="24"/>
          <w:lang w:val="hy-AM"/>
        </w:rPr>
        <w:t>.</w:t>
      </w:r>
    </w:p>
    <w:p w14:paraId="5AF1EDD7" w14:textId="77777777" w:rsidR="00C63E1C" w:rsidRPr="00FE4A6D" w:rsidRDefault="003850A0" w:rsidP="00972668">
      <w:pPr>
        <w:shd w:val="clear" w:color="auto" w:fill="FFFFFF"/>
        <w:ind w:firstLine="567"/>
        <w:jc w:val="both"/>
        <w:rPr>
          <w:rFonts w:ascii="Arial LatArm" w:hAnsi="Arial LatArm" w:cs="Sylfaen"/>
          <w:sz w:val="20"/>
          <w:lang w:val="hy-AM"/>
        </w:rPr>
      </w:pPr>
      <w:r w:rsidRPr="00FE4A6D">
        <w:rPr>
          <w:rFonts w:ascii="GHEA Grapalat" w:hAnsi="GHEA Grapalat" w:cs="Sylfaen"/>
          <w:sz w:val="20"/>
          <w:lang w:val="hy-AM"/>
        </w:rPr>
        <w:t>բ</w:t>
      </w:r>
      <w:r w:rsidRPr="00FE4A6D">
        <w:rPr>
          <w:rFonts w:ascii="Arial LatArm" w:hAnsi="Arial LatArm" w:cs="Sylfaen"/>
          <w:sz w:val="20"/>
          <w:lang w:val="hy-AM"/>
        </w:rPr>
        <w:t>)</w:t>
      </w:r>
      <w:r w:rsidRPr="00FE4A6D">
        <w:rPr>
          <w:rFonts w:ascii="Arial LatArm" w:hAnsi="Arial LatArm" w:cs="Sylfaen"/>
          <w:lang w:val="hy-AM"/>
        </w:rPr>
        <w:t xml:space="preserve"> </w:t>
      </w:r>
      <w:r w:rsidR="00C63E1C" w:rsidRPr="00FE4A6D">
        <w:rPr>
          <w:rFonts w:ascii="GHEA Grapalat" w:hAnsi="GHEA Grapalat" w:cs="Sylfaen"/>
          <w:sz w:val="20"/>
          <w:lang w:val="hy-AM"/>
        </w:rPr>
        <w:t>հավաստում՝</w:t>
      </w:r>
      <w:r w:rsidR="00C63E1C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C63E1C" w:rsidRPr="00FE4A6D">
        <w:rPr>
          <w:rFonts w:ascii="GHEA Grapalat" w:hAnsi="GHEA Grapalat" w:cs="Sylfaen"/>
          <w:sz w:val="20"/>
          <w:lang w:val="hy-AM"/>
        </w:rPr>
        <w:t>ընտրված</w:t>
      </w:r>
      <w:r w:rsidR="00C63E1C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C63E1C" w:rsidRPr="00FE4A6D">
        <w:rPr>
          <w:rFonts w:ascii="GHEA Grapalat" w:hAnsi="GHEA Grapalat" w:cs="Sylfaen"/>
          <w:sz w:val="20"/>
          <w:lang w:val="hy-AM"/>
        </w:rPr>
        <w:t>մասնակից</w:t>
      </w:r>
      <w:r w:rsidR="00C63E1C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C63E1C" w:rsidRPr="00FE4A6D">
        <w:rPr>
          <w:rFonts w:ascii="GHEA Grapalat" w:hAnsi="GHEA Grapalat" w:cs="Sylfaen"/>
          <w:sz w:val="20"/>
          <w:lang w:val="hy-AM"/>
        </w:rPr>
        <w:t>ճանաչվելու</w:t>
      </w:r>
      <w:r w:rsidR="00C63E1C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C63E1C" w:rsidRPr="00FE4A6D">
        <w:rPr>
          <w:rFonts w:ascii="GHEA Grapalat" w:hAnsi="GHEA Grapalat" w:cs="Sylfaen"/>
          <w:sz w:val="20"/>
          <w:lang w:val="hy-AM"/>
        </w:rPr>
        <w:t>դեպքում</w:t>
      </w:r>
      <w:r w:rsidR="00C63E1C" w:rsidRPr="00FE4A6D">
        <w:rPr>
          <w:rFonts w:ascii="Arial LatArm" w:hAnsi="Arial LatArm" w:cs="Sylfaen"/>
          <w:sz w:val="20"/>
          <w:lang w:val="hy-AM"/>
        </w:rPr>
        <w:t xml:space="preserve">, </w:t>
      </w:r>
      <w:r w:rsidR="00C63E1C" w:rsidRPr="00FE4A6D">
        <w:rPr>
          <w:rFonts w:ascii="GHEA Grapalat" w:hAnsi="GHEA Grapalat" w:cs="Sylfaen"/>
          <w:sz w:val="20"/>
          <w:lang w:val="hy-AM"/>
        </w:rPr>
        <w:t>սույն</w:t>
      </w:r>
      <w:r w:rsidR="00C63E1C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E56508" w:rsidRPr="00FE4A6D">
        <w:rPr>
          <w:rFonts w:ascii="GHEA Grapalat" w:hAnsi="GHEA Grapalat" w:cs="Sylfaen"/>
          <w:sz w:val="20"/>
          <w:lang w:val="hy-AM"/>
        </w:rPr>
        <w:t>հրավերով</w:t>
      </w:r>
      <w:r w:rsidR="00EA68B2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C63E1C" w:rsidRPr="00FE4A6D">
        <w:rPr>
          <w:rFonts w:ascii="GHEA Grapalat" w:hAnsi="GHEA Grapalat" w:cs="Sylfaen"/>
          <w:sz w:val="20"/>
          <w:lang w:val="hy-AM"/>
        </w:rPr>
        <w:t>սահմանված</w:t>
      </w:r>
      <w:r w:rsidR="00C63E1C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C63E1C" w:rsidRPr="00FE4A6D">
        <w:rPr>
          <w:rFonts w:ascii="GHEA Grapalat" w:hAnsi="GHEA Grapalat" w:cs="Sylfaen"/>
          <w:sz w:val="20"/>
          <w:lang w:val="hy-AM"/>
        </w:rPr>
        <w:t>կարգով</w:t>
      </w:r>
      <w:r w:rsidR="00C63E1C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C63E1C" w:rsidRPr="00FE4A6D">
        <w:rPr>
          <w:rFonts w:ascii="GHEA Grapalat" w:hAnsi="GHEA Grapalat" w:cs="Sylfaen"/>
          <w:sz w:val="20"/>
          <w:lang w:val="hy-AM"/>
        </w:rPr>
        <w:t>և</w:t>
      </w:r>
      <w:r w:rsidR="00C63E1C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C63E1C" w:rsidRPr="00FE4A6D">
        <w:rPr>
          <w:rFonts w:ascii="GHEA Grapalat" w:hAnsi="GHEA Grapalat" w:cs="Sylfaen"/>
          <w:sz w:val="20"/>
          <w:lang w:val="hy-AM"/>
        </w:rPr>
        <w:t>ժամկետում</w:t>
      </w:r>
      <w:r w:rsidR="00C63E1C" w:rsidRPr="00FE4A6D">
        <w:rPr>
          <w:rFonts w:ascii="Arial LatArm" w:hAnsi="Arial LatArm" w:cs="Sylfaen"/>
          <w:sz w:val="20"/>
          <w:lang w:val="hy-AM"/>
        </w:rPr>
        <w:t xml:space="preserve">, </w:t>
      </w:r>
      <w:r w:rsidR="00C63E1C" w:rsidRPr="00FE4A6D">
        <w:rPr>
          <w:rFonts w:ascii="GHEA Grapalat" w:hAnsi="GHEA Grapalat" w:cs="Sylfaen"/>
          <w:sz w:val="20"/>
          <w:lang w:val="hy-AM"/>
        </w:rPr>
        <w:t>որակավորման</w:t>
      </w:r>
      <w:r w:rsidR="00C63E1C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C63E1C" w:rsidRPr="00FE4A6D">
        <w:rPr>
          <w:rFonts w:ascii="GHEA Grapalat" w:hAnsi="GHEA Grapalat" w:cs="Sylfaen"/>
          <w:sz w:val="20"/>
          <w:lang w:val="hy-AM"/>
        </w:rPr>
        <w:t>ապահովում</w:t>
      </w:r>
      <w:r w:rsidR="00C63E1C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C63E1C" w:rsidRPr="00FE4A6D">
        <w:rPr>
          <w:rFonts w:ascii="GHEA Grapalat" w:hAnsi="GHEA Grapalat" w:cs="Sylfaen"/>
          <w:sz w:val="20"/>
          <w:lang w:val="hy-AM"/>
        </w:rPr>
        <w:t>ներկայացնելու</w:t>
      </w:r>
      <w:r w:rsidR="00C63E1C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C63E1C" w:rsidRPr="00FE4A6D">
        <w:rPr>
          <w:rFonts w:ascii="GHEA Grapalat" w:hAnsi="GHEA Grapalat" w:cs="Sylfaen"/>
          <w:sz w:val="20"/>
          <w:lang w:val="hy-AM"/>
        </w:rPr>
        <w:t>պարտավորության</w:t>
      </w:r>
      <w:r w:rsidR="00C63E1C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C63E1C" w:rsidRPr="00FE4A6D">
        <w:rPr>
          <w:rFonts w:ascii="GHEA Grapalat" w:hAnsi="GHEA Grapalat" w:cs="Sylfaen"/>
          <w:sz w:val="20"/>
          <w:lang w:val="hy-AM"/>
        </w:rPr>
        <w:t>մասին</w:t>
      </w:r>
      <w:r w:rsidR="00E038DA" w:rsidRPr="00FE4A6D">
        <w:rPr>
          <w:rFonts w:ascii="Arial LatArm" w:hAnsi="Arial LatArm" w:cs="Sylfaen"/>
          <w:sz w:val="20"/>
          <w:lang w:val="hy-AM"/>
        </w:rPr>
        <w:t>.</w:t>
      </w:r>
      <w:r w:rsidR="00C63E1C" w:rsidRPr="00FE4A6D">
        <w:rPr>
          <w:rFonts w:ascii="Arial LatArm" w:hAnsi="Arial LatArm" w:cs="Sylfaen"/>
          <w:sz w:val="20"/>
          <w:lang w:val="hy-AM"/>
        </w:rPr>
        <w:t xml:space="preserve"> </w:t>
      </w:r>
    </w:p>
    <w:p w14:paraId="0E3E3BF5" w14:textId="77777777" w:rsidR="003850A0" w:rsidRPr="00FE4A6D" w:rsidRDefault="003850A0" w:rsidP="003850A0">
      <w:pPr>
        <w:pStyle w:val="23"/>
        <w:spacing w:line="240" w:lineRule="auto"/>
        <w:ind w:firstLine="567"/>
        <w:rPr>
          <w:rFonts w:ascii="Arial LatArm" w:hAnsi="Arial LatArm" w:cs="Sylfaen"/>
          <w:szCs w:val="24"/>
          <w:lang w:val="hy-AM"/>
        </w:rPr>
      </w:pPr>
      <w:r w:rsidRPr="00FE4A6D">
        <w:rPr>
          <w:rFonts w:ascii="GHEA Grapalat" w:hAnsi="GHEA Grapalat" w:cs="Sylfaen"/>
          <w:szCs w:val="24"/>
          <w:lang w:val="hy-AM"/>
        </w:rPr>
        <w:t>գ</w:t>
      </w:r>
      <w:r w:rsidRPr="00FE4A6D">
        <w:rPr>
          <w:rFonts w:ascii="Arial LatArm" w:hAnsi="Arial LatArm" w:cs="Sylfaen"/>
          <w:szCs w:val="24"/>
          <w:lang w:val="hy-AM"/>
        </w:rPr>
        <w:t xml:space="preserve">) </w:t>
      </w:r>
      <w:r w:rsidRPr="00FE4A6D">
        <w:rPr>
          <w:rFonts w:ascii="GHEA Grapalat" w:hAnsi="GHEA Grapalat" w:cs="Sylfaen"/>
          <w:szCs w:val="24"/>
          <w:lang w:val="hy-AM"/>
        </w:rPr>
        <w:t>հայտարարություն</w:t>
      </w:r>
      <w:r w:rsidRPr="00FE4A6D">
        <w:rPr>
          <w:rFonts w:ascii="Arial LatArm" w:hAnsi="Arial LatArm" w:cs="Sylfaen"/>
          <w:szCs w:val="24"/>
          <w:lang w:val="hy-AM"/>
        </w:rPr>
        <w:t xml:space="preserve"> </w:t>
      </w:r>
      <w:r w:rsidRPr="00FE4A6D">
        <w:rPr>
          <w:rFonts w:ascii="GHEA Grapalat" w:hAnsi="GHEA Grapalat" w:cs="Sylfaen"/>
          <w:szCs w:val="24"/>
          <w:lang w:val="hy-AM"/>
        </w:rPr>
        <w:t>սույն</w:t>
      </w:r>
      <w:r w:rsidRPr="00FE4A6D">
        <w:rPr>
          <w:rFonts w:ascii="Arial LatArm" w:hAnsi="Arial LatArm" w:cs="Sylfaen"/>
          <w:szCs w:val="24"/>
          <w:lang w:val="hy-AM"/>
        </w:rPr>
        <w:t xml:space="preserve"> </w:t>
      </w:r>
      <w:r w:rsidRPr="00FE4A6D">
        <w:rPr>
          <w:rFonts w:ascii="GHEA Grapalat" w:hAnsi="GHEA Grapalat" w:cs="Sylfaen"/>
          <w:szCs w:val="24"/>
          <w:lang w:val="hy-AM"/>
        </w:rPr>
        <w:t>ընթացակարգի</w:t>
      </w:r>
      <w:r w:rsidRPr="00FE4A6D">
        <w:rPr>
          <w:rFonts w:ascii="Arial LatArm" w:hAnsi="Arial LatArm" w:cs="Sylfaen"/>
          <w:szCs w:val="24"/>
          <w:lang w:val="hy-AM"/>
        </w:rPr>
        <w:t xml:space="preserve"> </w:t>
      </w:r>
      <w:r w:rsidRPr="00FE4A6D">
        <w:rPr>
          <w:rFonts w:ascii="GHEA Grapalat" w:hAnsi="GHEA Grapalat" w:cs="Sylfaen"/>
          <w:szCs w:val="24"/>
          <w:lang w:val="hy-AM"/>
        </w:rPr>
        <w:t>շրջանակում</w:t>
      </w:r>
      <w:r w:rsidRPr="00FE4A6D">
        <w:rPr>
          <w:rFonts w:ascii="Arial LatArm" w:hAnsi="Arial LatArm" w:cs="Sylfaen"/>
          <w:szCs w:val="24"/>
          <w:lang w:val="hy-AM"/>
        </w:rPr>
        <w:t xml:space="preserve"> </w:t>
      </w:r>
      <w:r w:rsidR="00D30C7A" w:rsidRPr="00FE4A6D">
        <w:rPr>
          <w:rFonts w:ascii="GHEA Grapalat" w:hAnsi="GHEA Grapalat" w:cs="Sylfaen"/>
          <w:szCs w:val="24"/>
          <w:lang w:val="hy-AM"/>
        </w:rPr>
        <w:t>անբարեխիղճ</w:t>
      </w:r>
      <w:r w:rsidR="00D30C7A" w:rsidRPr="00FE4A6D">
        <w:rPr>
          <w:rFonts w:ascii="Arial LatArm" w:hAnsi="Arial LatArm" w:cs="Sylfaen"/>
          <w:szCs w:val="24"/>
          <w:lang w:val="hy-AM"/>
        </w:rPr>
        <w:t xml:space="preserve"> </w:t>
      </w:r>
      <w:r w:rsidR="00D30C7A" w:rsidRPr="00FE4A6D">
        <w:rPr>
          <w:rFonts w:ascii="GHEA Grapalat" w:hAnsi="GHEA Grapalat" w:cs="Sylfaen"/>
          <w:szCs w:val="24"/>
          <w:lang w:val="hy-AM"/>
        </w:rPr>
        <w:t>մրցակցության</w:t>
      </w:r>
      <w:r w:rsidR="00D30C7A" w:rsidRPr="00FE4A6D">
        <w:rPr>
          <w:rFonts w:ascii="Arial LatArm" w:hAnsi="Arial LatArm" w:cs="Sylfaen"/>
          <w:szCs w:val="24"/>
          <w:lang w:val="hy-AM"/>
        </w:rPr>
        <w:t xml:space="preserve">, </w:t>
      </w:r>
      <w:r w:rsidRPr="00FE4A6D">
        <w:rPr>
          <w:rFonts w:ascii="GHEA Grapalat" w:hAnsi="GHEA Grapalat" w:cs="Sylfaen"/>
          <w:szCs w:val="24"/>
          <w:lang w:val="hy-AM"/>
        </w:rPr>
        <w:t>գերիշխող</w:t>
      </w:r>
      <w:r w:rsidRPr="00FE4A6D">
        <w:rPr>
          <w:rFonts w:ascii="Arial LatArm" w:hAnsi="Arial LatArm" w:cs="Sylfaen"/>
          <w:szCs w:val="24"/>
          <w:lang w:val="hy-AM"/>
        </w:rPr>
        <w:t xml:space="preserve"> </w:t>
      </w:r>
      <w:r w:rsidRPr="00FE4A6D">
        <w:rPr>
          <w:rFonts w:ascii="GHEA Grapalat" w:hAnsi="GHEA Grapalat" w:cs="Sylfaen"/>
          <w:szCs w:val="24"/>
          <w:lang w:val="hy-AM"/>
        </w:rPr>
        <w:t>դիրքի</w:t>
      </w:r>
      <w:r w:rsidRPr="00FE4A6D">
        <w:rPr>
          <w:rFonts w:ascii="Arial LatArm" w:hAnsi="Arial LatArm" w:cs="Sylfaen"/>
          <w:szCs w:val="24"/>
          <w:lang w:val="hy-AM"/>
        </w:rPr>
        <w:t xml:space="preserve"> </w:t>
      </w:r>
      <w:r w:rsidRPr="00FE4A6D">
        <w:rPr>
          <w:rFonts w:ascii="GHEA Grapalat" w:hAnsi="GHEA Grapalat" w:cs="Sylfaen"/>
          <w:szCs w:val="24"/>
          <w:lang w:val="hy-AM"/>
        </w:rPr>
        <w:t>չարաշահման</w:t>
      </w:r>
      <w:r w:rsidRPr="00FE4A6D">
        <w:rPr>
          <w:rFonts w:ascii="Arial LatArm" w:hAnsi="Arial LatArm" w:cs="Sylfaen"/>
          <w:szCs w:val="24"/>
          <w:lang w:val="hy-AM"/>
        </w:rPr>
        <w:t xml:space="preserve"> </w:t>
      </w:r>
      <w:r w:rsidRPr="00FE4A6D">
        <w:rPr>
          <w:rFonts w:ascii="GHEA Grapalat" w:hAnsi="GHEA Grapalat" w:cs="Sylfaen"/>
          <w:szCs w:val="24"/>
          <w:lang w:val="hy-AM"/>
        </w:rPr>
        <w:t>և</w:t>
      </w:r>
      <w:r w:rsidRPr="00FE4A6D">
        <w:rPr>
          <w:rFonts w:ascii="Arial LatArm" w:hAnsi="Arial LatArm" w:cs="Sylfaen"/>
          <w:szCs w:val="24"/>
          <w:lang w:val="hy-AM"/>
        </w:rPr>
        <w:t xml:space="preserve"> </w:t>
      </w:r>
      <w:r w:rsidRPr="00FE4A6D">
        <w:rPr>
          <w:rFonts w:ascii="GHEA Grapalat" w:hAnsi="GHEA Grapalat" w:cs="Sylfaen"/>
          <w:szCs w:val="24"/>
          <w:lang w:val="hy-AM"/>
        </w:rPr>
        <w:t>հակամրցակցային</w:t>
      </w:r>
      <w:r w:rsidRPr="00FE4A6D">
        <w:rPr>
          <w:rFonts w:ascii="Arial LatArm" w:hAnsi="Arial LatArm" w:cs="Sylfaen"/>
          <w:szCs w:val="24"/>
          <w:lang w:val="hy-AM"/>
        </w:rPr>
        <w:t xml:space="preserve"> </w:t>
      </w:r>
      <w:r w:rsidRPr="00FE4A6D">
        <w:rPr>
          <w:rFonts w:ascii="GHEA Grapalat" w:hAnsi="GHEA Grapalat" w:cs="Sylfaen"/>
          <w:szCs w:val="24"/>
          <w:lang w:val="hy-AM"/>
        </w:rPr>
        <w:t>համաձայնության</w:t>
      </w:r>
      <w:r w:rsidRPr="00FE4A6D">
        <w:rPr>
          <w:rFonts w:ascii="Arial LatArm" w:hAnsi="Arial LatArm" w:cs="Sylfaen"/>
          <w:szCs w:val="24"/>
          <w:lang w:val="hy-AM"/>
        </w:rPr>
        <w:t xml:space="preserve"> </w:t>
      </w:r>
      <w:r w:rsidRPr="00FE4A6D">
        <w:rPr>
          <w:rFonts w:ascii="GHEA Grapalat" w:hAnsi="GHEA Grapalat" w:cs="Sylfaen"/>
          <w:szCs w:val="24"/>
          <w:lang w:val="hy-AM"/>
        </w:rPr>
        <w:t>բացակայության</w:t>
      </w:r>
      <w:r w:rsidRPr="00FE4A6D">
        <w:rPr>
          <w:rFonts w:ascii="Arial LatArm" w:hAnsi="Arial LatArm" w:cs="Sylfaen"/>
          <w:szCs w:val="24"/>
          <w:lang w:val="hy-AM"/>
        </w:rPr>
        <w:t xml:space="preserve"> </w:t>
      </w:r>
      <w:r w:rsidRPr="00FE4A6D">
        <w:rPr>
          <w:rFonts w:ascii="GHEA Grapalat" w:hAnsi="GHEA Grapalat" w:cs="Sylfaen"/>
          <w:szCs w:val="24"/>
          <w:lang w:val="hy-AM"/>
        </w:rPr>
        <w:t>մասին</w:t>
      </w:r>
      <w:r w:rsidRPr="00FE4A6D">
        <w:rPr>
          <w:rFonts w:ascii="Arial LatArm" w:hAnsi="Arial LatArm" w:cs="Sylfaen"/>
          <w:szCs w:val="24"/>
          <w:lang w:val="hy-AM"/>
        </w:rPr>
        <w:t xml:space="preserve">. </w:t>
      </w:r>
    </w:p>
    <w:p w14:paraId="048EDA3C" w14:textId="77777777" w:rsidR="0059404D" w:rsidRPr="00FE4A6D" w:rsidRDefault="003850A0" w:rsidP="003850A0">
      <w:pPr>
        <w:pStyle w:val="23"/>
        <w:spacing w:line="240" w:lineRule="auto"/>
        <w:ind w:firstLine="567"/>
        <w:rPr>
          <w:rFonts w:ascii="Arial LatArm" w:hAnsi="Arial LatArm" w:cs="Sylfaen"/>
          <w:szCs w:val="24"/>
          <w:lang w:val="hy-AM"/>
        </w:rPr>
      </w:pPr>
      <w:bookmarkStart w:id="3" w:name="_Hlk9261892"/>
      <w:bookmarkEnd w:id="2"/>
      <w:r w:rsidRPr="00FE4A6D">
        <w:rPr>
          <w:rFonts w:ascii="GHEA Grapalat" w:hAnsi="GHEA Grapalat" w:cs="Sylfaen"/>
          <w:szCs w:val="24"/>
          <w:lang w:val="hy-AM"/>
        </w:rPr>
        <w:t>դ</w:t>
      </w:r>
      <w:r w:rsidRPr="00FE4A6D">
        <w:rPr>
          <w:rFonts w:ascii="Arial LatArm" w:hAnsi="Arial LatArm" w:cs="Sylfaen"/>
          <w:szCs w:val="24"/>
          <w:lang w:val="hy-AM"/>
        </w:rPr>
        <w:t xml:space="preserve">) </w:t>
      </w:r>
      <w:r w:rsidRPr="00FE4A6D">
        <w:rPr>
          <w:rFonts w:ascii="GHEA Grapalat" w:hAnsi="GHEA Grapalat" w:cs="Sylfaen"/>
          <w:szCs w:val="24"/>
          <w:lang w:val="hy-AM"/>
        </w:rPr>
        <w:t>հայտարարություն</w:t>
      </w:r>
      <w:r w:rsidRPr="00FE4A6D">
        <w:rPr>
          <w:rFonts w:ascii="Arial LatArm" w:hAnsi="Arial LatArm" w:cs="Sylfaen"/>
          <w:szCs w:val="24"/>
          <w:lang w:val="hy-AM"/>
        </w:rPr>
        <w:t xml:space="preserve"> </w:t>
      </w:r>
      <w:r w:rsidRPr="00FE4A6D">
        <w:rPr>
          <w:rFonts w:ascii="GHEA Grapalat" w:hAnsi="GHEA Grapalat" w:cs="Sylfaen"/>
          <w:szCs w:val="24"/>
          <w:lang w:val="hy-AM"/>
        </w:rPr>
        <w:t>սույն</w:t>
      </w:r>
      <w:r w:rsidRPr="00FE4A6D">
        <w:rPr>
          <w:rFonts w:ascii="Arial LatArm" w:hAnsi="Arial LatArm" w:cs="Sylfaen"/>
          <w:szCs w:val="24"/>
          <w:lang w:val="hy-AM"/>
        </w:rPr>
        <w:t xml:space="preserve"> </w:t>
      </w:r>
      <w:r w:rsidRPr="00FE4A6D">
        <w:rPr>
          <w:rFonts w:ascii="GHEA Grapalat" w:hAnsi="GHEA Grapalat" w:cs="Sylfaen"/>
          <w:szCs w:val="24"/>
          <w:lang w:val="hy-AM"/>
        </w:rPr>
        <w:t>ընթացակարգի</w:t>
      </w:r>
      <w:r w:rsidRPr="00FE4A6D">
        <w:rPr>
          <w:rFonts w:ascii="Arial LatArm" w:hAnsi="Arial LatArm" w:cs="Sylfaen"/>
          <w:szCs w:val="24"/>
          <w:lang w:val="hy-AM"/>
        </w:rPr>
        <w:t xml:space="preserve"> </w:t>
      </w:r>
      <w:r w:rsidRPr="00FE4A6D">
        <w:rPr>
          <w:rFonts w:ascii="GHEA Grapalat" w:hAnsi="GHEA Grapalat" w:cs="Sylfaen"/>
          <w:szCs w:val="24"/>
          <w:lang w:val="hy-AM"/>
        </w:rPr>
        <w:t>շրջանակում</w:t>
      </w:r>
      <w:r w:rsidRPr="00FE4A6D">
        <w:rPr>
          <w:rFonts w:ascii="Arial LatArm" w:hAnsi="Arial LatArm" w:cs="Sylfaen"/>
          <w:szCs w:val="24"/>
          <w:lang w:val="hy-AM"/>
        </w:rPr>
        <w:t xml:space="preserve"> </w:t>
      </w:r>
      <w:r w:rsidRPr="00FE4A6D">
        <w:rPr>
          <w:rFonts w:ascii="GHEA Grapalat" w:hAnsi="GHEA Grapalat" w:cs="Sylfaen"/>
          <w:szCs w:val="24"/>
          <w:lang w:val="hy-AM"/>
        </w:rPr>
        <w:t>իրեն</w:t>
      </w:r>
      <w:r w:rsidRPr="00FE4A6D">
        <w:rPr>
          <w:rFonts w:ascii="Arial LatArm" w:hAnsi="Arial LatArm" w:cs="Sylfaen"/>
          <w:szCs w:val="24"/>
          <w:lang w:val="hy-AM"/>
        </w:rPr>
        <w:t xml:space="preserve"> </w:t>
      </w:r>
      <w:r w:rsidRPr="00FE4A6D">
        <w:rPr>
          <w:rFonts w:ascii="GHEA Grapalat" w:hAnsi="GHEA Grapalat" w:cs="Sylfaen"/>
          <w:szCs w:val="24"/>
          <w:lang w:val="hy-AM"/>
        </w:rPr>
        <w:t>փոխկապակցված</w:t>
      </w:r>
      <w:r w:rsidRPr="00FE4A6D">
        <w:rPr>
          <w:rFonts w:ascii="Arial LatArm" w:hAnsi="Arial LatArm" w:cs="Sylfaen"/>
          <w:szCs w:val="24"/>
          <w:lang w:val="hy-AM"/>
        </w:rPr>
        <w:t xml:space="preserve"> </w:t>
      </w:r>
      <w:r w:rsidRPr="00FE4A6D">
        <w:rPr>
          <w:rFonts w:ascii="GHEA Grapalat" w:hAnsi="GHEA Grapalat" w:cs="Sylfaen"/>
          <w:szCs w:val="24"/>
          <w:lang w:val="hy-AM"/>
        </w:rPr>
        <w:t>անձանց</w:t>
      </w:r>
      <w:r w:rsidRPr="00FE4A6D">
        <w:rPr>
          <w:rFonts w:ascii="Arial LatArm" w:hAnsi="Arial LatArm" w:cs="Sylfaen"/>
          <w:szCs w:val="24"/>
          <w:lang w:val="hy-AM"/>
        </w:rPr>
        <w:t xml:space="preserve"> </w:t>
      </w:r>
      <w:r w:rsidRPr="00FE4A6D">
        <w:rPr>
          <w:rFonts w:ascii="GHEA Grapalat" w:hAnsi="GHEA Grapalat" w:cs="Sylfaen"/>
          <w:szCs w:val="24"/>
          <w:lang w:val="hy-AM"/>
        </w:rPr>
        <w:t>և</w:t>
      </w:r>
      <w:r w:rsidRPr="00FE4A6D">
        <w:rPr>
          <w:rFonts w:ascii="Arial LatArm" w:hAnsi="Arial LatArm" w:cs="Sylfaen"/>
          <w:szCs w:val="24"/>
          <w:lang w:val="hy-AM"/>
        </w:rPr>
        <w:t xml:space="preserve"> (</w:t>
      </w:r>
      <w:r w:rsidRPr="00FE4A6D">
        <w:rPr>
          <w:rFonts w:ascii="GHEA Grapalat" w:hAnsi="GHEA Grapalat" w:cs="Sylfaen"/>
          <w:szCs w:val="24"/>
          <w:lang w:val="hy-AM"/>
        </w:rPr>
        <w:t>կամ</w:t>
      </w:r>
      <w:r w:rsidRPr="00FE4A6D">
        <w:rPr>
          <w:rFonts w:ascii="Arial LatArm" w:hAnsi="Arial LatArm" w:cs="Sylfaen"/>
          <w:szCs w:val="24"/>
          <w:lang w:val="hy-AM"/>
        </w:rPr>
        <w:t xml:space="preserve">) </w:t>
      </w:r>
      <w:r w:rsidRPr="00FE4A6D">
        <w:rPr>
          <w:rFonts w:ascii="GHEA Grapalat" w:hAnsi="GHEA Grapalat" w:cs="Sylfaen"/>
          <w:szCs w:val="24"/>
          <w:lang w:val="hy-AM"/>
        </w:rPr>
        <w:t>իր</w:t>
      </w:r>
      <w:r w:rsidRPr="00FE4A6D">
        <w:rPr>
          <w:rFonts w:ascii="Arial LatArm" w:hAnsi="Arial LatArm" w:cs="Sylfaen"/>
          <w:szCs w:val="24"/>
          <w:lang w:val="hy-AM"/>
        </w:rPr>
        <w:t xml:space="preserve"> </w:t>
      </w:r>
      <w:r w:rsidRPr="00FE4A6D">
        <w:rPr>
          <w:rFonts w:ascii="GHEA Grapalat" w:hAnsi="GHEA Grapalat" w:cs="Sylfaen"/>
          <w:szCs w:val="24"/>
          <w:lang w:val="hy-AM"/>
        </w:rPr>
        <w:t>կողմից</w:t>
      </w:r>
      <w:r w:rsidRPr="00FE4A6D">
        <w:rPr>
          <w:rFonts w:ascii="Arial LatArm" w:hAnsi="Arial LatArm" w:cs="Sylfaen"/>
          <w:szCs w:val="24"/>
          <w:lang w:val="hy-AM"/>
        </w:rPr>
        <w:t xml:space="preserve"> </w:t>
      </w:r>
      <w:r w:rsidRPr="00FE4A6D">
        <w:rPr>
          <w:rFonts w:ascii="GHEA Grapalat" w:hAnsi="GHEA Grapalat" w:cs="Sylfaen"/>
          <w:szCs w:val="24"/>
          <w:lang w:val="hy-AM"/>
        </w:rPr>
        <w:t>հիմնադրված</w:t>
      </w:r>
      <w:r w:rsidRPr="00FE4A6D">
        <w:rPr>
          <w:rFonts w:ascii="Arial LatArm" w:hAnsi="Arial LatArm" w:cs="Sylfaen"/>
          <w:szCs w:val="24"/>
          <w:lang w:val="hy-AM"/>
        </w:rPr>
        <w:t xml:space="preserve"> </w:t>
      </w:r>
      <w:r w:rsidRPr="00FE4A6D">
        <w:rPr>
          <w:rFonts w:ascii="GHEA Grapalat" w:hAnsi="GHEA Grapalat" w:cs="Sylfaen"/>
          <w:szCs w:val="24"/>
          <w:lang w:val="hy-AM"/>
        </w:rPr>
        <w:t>կամ</w:t>
      </w:r>
      <w:r w:rsidRPr="00FE4A6D">
        <w:rPr>
          <w:rFonts w:ascii="Arial LatArm" w:hAnsi="Arial LatArm" w:cs="Sylfaen"/>
          <w:szCs w:val="24"/>
          <w:lang w:val="hy-AM"/>
        </w:rPr>
        <w:t xml:space="preserve"> </w:t>
      </w:r>
      <w:r w:rsidRPr="00FE4A6D">
        <w:rPr>
          <w:rFonts w:ascii="GHEA Grapalat" w:hAnsi="GHEA Grapalat" w:cs="Sylfaen"/>
          <w:szCs w:val="24"/>
          <w:lang w:val="hy-AM"/>
        </w:rPr>
        <w:t>ավելի</w:t>
      </w:r>
      <w:r w:rsidRPr="00FE4A6D">
        <w:rPr>
          <w:rFonts w:ascii="Arial LatArm" w:hAnsi="Arial LatArm" w:cs="Sylfaen"/>
          <w:szCs w:val="24"/>
          <w:lang w:val="hy-AM"/>
        </w:rPr>
        <w:t xml:space="preserve"> </w:t>
      </w:r>
      <w:r w:rsidRPr="00FE4A6D">
        <w:rPr>
          <w:rFonts w:ascii="GHEA Grapalat" w:hAnsi="GHEA Grapalat" w:cs="Sylfaen"/>
          <w:szCs w:val="24"/>
          <w:lang w:val="hy-AM"/>
        </w:rPr>
        <w:t>քան</w:t>
      </w:r>
      <w:r w:rsidRPr="00FE4A6D">
        <w:rPr>
          <w:rFonts w:ascii="Arial LatArm" w:hAnsi="Arial LatArm" w:cs="Sylfaen"/>
          <w:szCs w:val="24"/>
          <w:lang w:val="hy-AM"/>
        </w:rPr>
        <w:t xml:space="preserve"> </w:t>
      </w:r>
      <w:r w:rsidRPr="00FE4A6D">
        <w:rPr>
          <w:rFonts w:ascii="GHEA Grapalat" w:hAnsi="GHEA Grapalat" w:cs="Sylfaen"/>
          <w:szCs w:val="24"/>
          <w:lang w:val="hy-AM"/>
        </w:rPr>
        <w:t>հիսուն</w:t>
      </w:r>
      <w:r w:rsidRPr="00FE4A6D">
        <w:rPr>
          <w:rFonts w:ascii="Arial LatArm" w:hAnsi="Arial LatArm" w:cs="Sylfaen"/>
          <w:szCs w:val="24"/>
          <w:lang w:val="hy-AM"/>
        </w:rPr>
        <w:t xml:space="preserve"> </w:t>
      </w:r>
      <w:r w:rsidRPr="00FE4A6D">
        <w:rPr>
          <w:rFonts w:ascii="GHEA Grapalat" w:hAnsi="GHEA Grapalat" w:cs="Sylfaen"/>
          <w:szCs w:val="24"/>
          <w:lang w:val="hy-AM"/>
        </w:rPr>
        <w:t>տոկոս</w:t>
      </w:r>
      <w:r w:rsidRPr="00FE4A6D">
        <w:rPr>
          <w:rFonts w:ascii="Arial LatArm" w:hAnsi="Arial LatArm" w:cs="Sylfaen"/>
          <w:szCs w:val="24"/>
          <w:lang w:val="hy-AM"/>
        </w:rPr>
        <w:t xml:space="preserve"> </w:t>
      </w:r>
      <w:r w:rsidRPr="00FE4A6D">
        <w:rPr>
          <w:rFonts w:ascii="GHEA Grapalat" w:hAnsi="GHEA Grapalat" w:cs="Sylfaen"/>
          <w:szCs w:val="24"/>
          <w:lang w:val="hy-AM"/>
        </w:rPr>
        <w:t>իրեն</w:t>
      </w:r>
      <w:r w:rsidRPr="00FE4A6D">
        <w:rPr>
          <w:rFonts w:ascii="Arial LatArm" w:hAnsi="Arial LatArm" w:cs="Sylfaen"/>
          <w:szCs w:val="24"/>
          <w:lang w:val="hy-AM"/>
        </w:rPr>
        <w:t xml:space="preserve"> </w:t>
      </w:r>
      <w:r w:rsidRPr="00FE4A6D">
        <w:rPr>
          <w:rFonts w:ascii="GHEA Grapalat" w:hAnsi="GHEA Grapalat" w:cs="Sylfaen"/>
          <w:szCs w:val="24"/>
          <w:lang w:val="hy-AM"/>
        </w:rPr>
        <w:t>պատկանող</w:t>
      </w:r>
      <w:r w:rsidRPr="00FE4A6D">
        <w:rPr>
          <w:rFonts w:ascii="Arial LatArm" w:hAnsi="Arial LatArm" w:cs="Sylfaen"/>
          <w:szCs w:val="24"/>
          <w:lang w:val="hy-AM"/>
        </w:rPr>
        <w:t xml:space="preserve"> </w:t>
      </w:r>
      <w:r w:rsidRPr="00FE4A6D">
        <w:rPr>
          <w:rFonts w:ascii="GHEA Grapalat" w:hAnsi="GHEA Grapalat" w:cs="Sylfaen"/>
          <w:szCs w:val="24"/>
          <w:lang w:val="hy-AM"/>
        </w:rPr>
        <w:t>բաժնեմաս</w:t>
      </w:r>
      <w:r w:rsidRPr="00FE4A6D">
        <w:rPr>
          <w:rFonts w:ascii="Arial LatArm" w:hAnsi="Arial LatArm" w:cs="Sylfaen"/>
          <w:szCs w:val="24"/>
          <w:lang w:val="hy-AM"/>
        </w:rPr>
        <w:t xml:space="preserve"> (</w:t>
      </w:r>
      <w:r w:rsidRPr="00FE4A6D">
        <w:rPr>
          <w:rFonts w:ascii="GHEA Grapalat" w:hAnsi="GHEA Grapalat" w:cs="Sylfaen"/>
          <w:szCs w:val="24"/>
          <w:lang w:val="hy-AM"/>
        </w:rPr>
        <w:t>փայաբաժին</w:t>
      </w:r>
      <w:r w:rsidRPr="00FE4A6D">
        <w:rPr>
          <w:rFonts w:ascii="Arial LatArm" w:hAnsi="Arial LatArm" w:cs="Sylfaen"/>
          <w:szCs w:val="24"/>
          <w:lang w:val="hy-AM"/>
        </w:rPr>
        <w:t xml:space="preserve">) </w:t>
      </w:r>
      <w:r w:rsidRPr="00FE4A6D">
        <w:rPr>
          <w:rFonts w:ascii="GHEA Grapalat" w:hAnsi="GHEA Grapalat" w:cs="Sylfaen"/>
          <w:szCs w:val="24"/>
          <w:lang w:val="hy-AM"/>
        </w:rPr>
        <w:t>ունեցող</w:t>
      </w:r>
      <w:r w:rsidRPr="00FE4A6D">
        <w:rPr>
          <w:rFonts w:ascii="Arial LatArm" w:hAnsi="Arial LatArm" w:cs="Sylfaen"/>
          <w:szCs w:val="24"/>
          <w:lang w:val="hy-AM"/>
        </w:rPr>
        <w:t xml:space="preserve"> </w:t>
      </w:r>
      <w:r w:rsidRPr="00FE4A6D">
        <w:rPr>
          <w:rFonts w:ascii="GHEA Grapalat" w:hAnsi="GHEA Grapalat" w:cs="Sylfaen"/>
          <w:szCs w:val="24"/>
          <w:lang w:val="hy-AM"/>
        </w:rPr>
        <w:t>կազմակերպությունների</w:t>
      </w:r>
      <w:r w:rsidRPr="00FE4A6D">
        <w:rPr>
          <w:rFonts w:ascii="Arial LatArm" w:hAnsi="Arial LatArm" w:cs="Sylfaen"/>
          <w:szCs w:val="24"/>
          <w:lang w:val="hy-AM"/>
        </w:rPr>
        <w:t xml:space="preserve"> </w:t>
      </w:r>
      <w:r w:rsidRPr="00FE4A6D">
        <w:rPr>
          <w:rFonts w:ascii="GHEA Grapalat" w:hAnsi="GHEA Grapalat" w:cs="Sylfaen"/>
          <w:szCs w:val="24"/>
          <w:lang w:val="hy-AM"/>
        </w:rPr>
        <w:t>միաժամանակյա</w:t>
      </w:r>
      <w:r w:rsidRPr="00FE4A6D">
        <w:rPr>
          <w:rFonts w:ascii="Arial LatArm" w:hAnsi="Arial LatArm" w:cs="Sylfaen"/>
          <w:szCs w:val="24"/>
          <w:lang w:val="hy-AM"/>
        </w:rPr>
        <w:t xml:space="preserve"> </w:t>
      </w:r>
      <w:r w:rsidRPr="00FE4A6D">
        <w:rPr>
          <w:rFonts w:ascii="GHEA Grapalat" w:hAnsi="GHEA Grapalat" w:cs="Sylfaen"/>
          <w:szCs w:val="24"/>
          <w:lang w:val="hy-AM"/>
        </w:rPr>
        <w:t>մասնակցության</w:t>
      </w:r>
      <w:r w:rsidRPr="00FE4A6D">
        <w:rPr>
          <w:rFonts w:ascii="Arial LatArm" w:hAnsi="Arial LatArm" w:cs="Sylfaen"/>
          <w:szCs w:val="24"/>
          <w:lang w:val="hy-AM"/>
        </w:rPr>
        <w:t xml:space="preserve"> </w:t>
      </w:r>
      <w:r w:rsidRPr="00FE4A6D">
        <w:rPr>
          <w:rFonts w:ascii="GHEA Grapalat" w:hAnsi="GHEA Grapalat" w:cs="Sylfaen"/>
          <w:szCs w:val="24"/>
          <w:lang w:val="hy-AM"/>
        </w:rPr>
        <w:t>բացակայության</w:t>
      </w:r>
      <w:r w:rsidRPr="00FE4A6D">
        <w:rPr>
          <w:rFonts w:ascii="Arial LatArm" w:hAnsi="Arial LatArm" w:cs="Sylfaen"/>
          <w:szCs w:val="24"/>
          <w:lang w:val="hy-AM"/>
        </w:rPr>
        <w:t xml:space="preserve"> </w:t>
      </w:r>
      <w:r w:rsidRPr="00FE4A6D">
        <w:rPr>
          <w:rFonts w:ascii="GHEA Grapalat" w:hAnsi="GHEA Grapalat" w:cs="Sylfaen"/>
          <w:szCs w:val="24"/>
          <w:lang w:val="hy-AM"/>
        </w:rPr>
        <w:t>մասին</w:t>
      </w:r>
      <w:r w:rsidRPr="00FE4A6D">
        <w:rPr>
          <w:rFonts w:ascii="Arial LatArm" w:hAnsi="Arial LatArm" w:cs="Sylfaen"/>
          <w:szCs w:val="24"/>
          <w:lang w:val="hy-AM"/>
        </w:rPr>
        <w:t>.</w:t>
      </w:r>
    </w:p>
    <w:p w14:paraId="7756D40F" w14:textId="77777777" w:rsidR="005F1C06" w:rsidRPr="00FE4A6D" w:rsidRDefault="0059404D" w:rsidP="005F1C06">
      <w:pPr>
        <w:pStyle w:val="norm"/>
        <w:spacing w:line="240" w:lineRule="auto"/>
        <w:ind w:firstLine="630"/>
        <w:rPr>
          <w:rFonts w:ascii="Arial LatArm" w:hAnsi="Arial LatArm" w:cs="Sylfaen"/>
          <w:szCs w:val="24"/>
          <w:lang w:val="hy-AM"/>
        </w:rPr>
      </w:pPr>
      <w:r w:rsidRPr="00FE4A6D">
        <w:rPr>
          <w:rFonts w:ascii="GHEA Grapalat" w:hAnsi="GHEA Grapalat"/>
          <w:sz w:val="20"/>
          <w:lang w:val="hy-AM"/>
        </w:rPr>
        <w:t>ե</w:t>
      </w:r>
      <w:r w:rsidRPr="00FE4A6D">
        <w:rPr>
          <w:rFonts w:ascii="Arial LatArm" w:hAnsi="Arial LatArm"/>
          <w:sz w:val="20"/>
          <w:lang w:val="hy-AM"/>
        </w:rPr>
        <w:t xml:space="preserve">) </w:t>
      </w:r>
      <w:r w:rsidR="005F1C06" w:rsidRPr="00FE4A6D">
        <w:rPr>
          <w:rFonts w:ascii="GHEA Grapalat" w:hAnsi="GHEA Grapalat" w:cs="Sylfaen"/>
          <w:sz w:val="20"/>
          <w:szCs w:val="24"/>
          <w:lang w:val="hy-AM" w:eastAsia="en-US"/>
        </w:rPr>
        <w:t>իրական</w:t>
      </w:r>
      <w:r w:rsidR="005F1C06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5F1C06" w:rsidRPr="00FE4A6D">
        <w:rPr>
          <w:rFonts w:ascii="GHEA Grapalat" w:hAnsi="GHEA Grapalat" w:cs="Sylfaen"/>
          <w:sz w:val="20"/>
          <w:szCs w:val="24"/>
          <w:lang w:val="hy-AM" w:eastAsia="en-US"/>
        </w:rPr>
        <w:t>շահառուների</w:t>
      </w:r>
      <w:r w:rsidR="005F1C06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5F1C06" w:rsidRPr="00FE4A6D">
        <w:rPr>
          <w:rFonts w:ascii="GHEA Grapalat" w:hAnsi="GHEA Grapalat" w:cs="Sylfaen"/>
          <w:sz w:val="20"/>
          <w:szCs w:val="24"/>
          <w:lang w:val="hy-AM" w:eastAsia="en-US"/>
        </w:rPr>
        <w:t>վերաբերյալ</w:t>
      </w:r>
      <w:r w:rsidR="005F1C06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5F1C06" w:rsidRPr="00FE4A6D">
        <w:rPr>
          <w:rFonts w:ascii="GHEA Grapalat" w:hAnsi="GHEA Grapalat" w:cs="Sylfaen"/>
          <w:sz w:val="20"/>
          <w:szCs w:val="24"/>
          <w:lang w:val="hy-AM" w:eastAsia="en-US"/>
        </w:rPr>
        <w:t>հայտարարագիր՝</w:t>
      </w:r>
      <w:r w:rsidR="005F1C06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5F1C06" w:rsidRPr="00FE4A6D">
        <w:rPr>
          <w:rFonts w:ascii="GHEA Grapalat" w:hAnsi="GHEA Grapalat" w:cs="Sylfaen"/>
          <w:sz w:val="20"/>
          <w:szCs w:val="24"/>
          <w:lang w:val="hy-AM" w:eastAsia="en-US"/>
        </w:rPr>
        <w:t>համաձայն</w:t>
      </w:r>
      <w:r w:rsidR="005F1C06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5F1C06" w:rsidRPr="00FE4A6D">
        <w:rPr>
          <w:rFonts w:ascii="GHEA Grapalat" w:hAnsi="GHEA Grapalat" w:cs="Sylfaen"/>
          <w:sz w:val="20"/>
          <w:szCs w:val="24"/>
          <w:lang w:val="hy-AM" w:eastAsia="en-US"/>
        </w:rPr>
        <w:t>հավելված</w:t>
      </w:r>
      <w:r w:rsidR="005F1C06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1-</w:t>
      </w:r>
      <w:r w:rsidR="005F1C06" w:rsidRPr="00FE4A6D">
        <w:rPr>
          <w:rFonts w:ascii="GHEA Grapalat" w:hAnsi="GHEA Grapalat" w:cs="Sylfaen"/>
          <w:sz w:val="20"/>
          <w:szCs w:val="24"/>
          <w:lang w:val="hy-AM" w:eastAsia="en-US"/>
        </w:rPr>
        <w:t>ի</w:t>
      </w:r>
      <w:r w:rsidR="005F1C06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: </w:t>
      </w:r>
      <w:r w:rsidR="005F1C06" w:rsidRPr="00FE4A6D">
        <w:rPr>
          <w:rFonts w:ascii="GHEA Grapalat" w:hAnsi="GHEA Grapalat" w:cs="Sylfaen"/>
          <w:sz w:val="20"/>
          <w:szCs w:val="24"/>
          <w:lang w:val="hy-AM" w:eastAsia="en-US"/>
        </w:rPr>
        <w:t>Հայտարարագիր</w:t>
      </w:r>
      <w:r w:rsidR="005F1C06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5F1C06" w:rsidRPr="00FE4A6D">
        <w:rPr>
          <w:rFonts w:ascii="GHEA Grapalat" w:hAnsi="GHEA Grapalat" w:cs="Sylfaen"/>
          <w:sz w:val="20"/>
          <w:szCs w:val="24"/>
          <w:lang w:val="hy-AM" w:eastAsia="en-US"/>
        </w:rPr>
        <w:t>չի</w:t>
      </w:r>
      <w:r w:rsidR="005F1C06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5F1C06" w:rsidRPr="00FE4A6D">
        <w:rPr>
          <w:rFonts w:ascii="GHEA Grapalat" w:hAnsi="GHEA Grapalat" w:cs="Sylfaen"/>
          <w:sz w:val="20"/>
          <w:szCs w:val="24"/>
          <w:lang w:val="hy-AM" w:eastAsia="en-US"/>
        </w:rPr>
        <w:t>ներկայացվում</w:t>
      </w:r>
      <w:r w:rsidR="005F1C06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, </w:t>
      </w:r>
      <w:r w:rsidR="005F1C06" w:rsidRPr="00FE4A6D">
        <w:rPr>
          <w:rFonts w:ascii="GHEA Grapalat" w:hAnsi="GHEA Grapalat" w:cs="Sylfaen"/>
          <w:sz w:val="20"/>
          <w:szCs w:val="24"/>
          <w:lang w:val="hy-AM" w:eastAsia="en-US"/>
        </w:rPr>
        <w:t>եթե</w:t>
      </w:r>
      <w:r w:rsidR="005F1C06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5F1C06" w:rsidRPr="00FE4A6D">
        <w:rPr>
          <w:rFonts w:ascii="GHEA Grapalat" w:hAnsi="GHEA Grapalat" w:cs="Sylfaen"/>
          <w:sz w:val="20"/>
          <w:szCs w:val="24"/>
          <w:lang w:val="hy-AM" w:eastAsia="en-US"/>
        </w:rPr>
        <w:t>մասնակիցը</w:t>
      </w:r>
      <w:r w:rsidR="005F1C06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5F1C06" w:rsidRPr="00FE4A6D">
        <w:rPr>
          <w:rFonts w:ascii="GHEA Grapalat" w:hAnsi="GHEA Grapalat" w:cs="Sylfaen"/>
          <w:sz w:val="20"/>
          <w:szCs w:val="24"/>
          <w:lang w:val="hy-AM" w:eastAsia="en-US"/>
        </w:rPr>
        <w:t>անհատ</w:t>
      </w:r>
      <w:r w:rsidR="005F1C06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5F1C06" w:rsidRPr="00FE4A6D">
        <w:rPr>
          <w:rFonts w:ascii="GHEA Grapalat" w:hAnsi="GHEA Grapalat" w:cs="Sylfaen"/>
          <w:sz w:val="20"/>
          <w:szCs w:val="24"/>
          <w:lang w:val="hy-AM" w:eastAsia="en-US"/>
        </w:rPr>
        <w:t>ձեռնարկատեր</w:t>
      </w:r>
      <w:r w:rsidR="005F1C06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5F1C06" w:rsidRPr="00FE4A6D">
        <w:rPr>
          <w:rFonts w:ascii="GHEA Grapalat" w:hAnsi="GHEA Grapalat" w:cs="Sylfaen"/>
          <w:sz w:val="20"/>
          <w:szCs w:val="24"/>
          <w:lang w:val="hy-AM" w:eastAsia="en-US"/>
        </w:rPr>
        <w:t>կամ</w:t>
      </w:r>
      <w:r w:rsidR="005F1C06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5F1C06" w:rsidRPr="00FE4A6D">
        <w:rPr>
          <w:rFonts w:ascii="GHEA Grapalat" w:hAnsi="GHEA Grapalat" w:cs="Sylfaen"/>
          <w:sz w:val="20"/>
          <w:szCs w:val="24"/>
          <w:lang w:val="hy-AM" w:eastAsia="en-US"/>
        </w:rPr>
        <w:t>ֆիզիկական</w:t>
      </w:r>
      <w:r w:rsidR="005F1C06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5F1C06" w:rsidRPr="00FE4A6D">
        <w:rPr>
          <w:rFonts w:ascii="GHEA Grapalat" w:hAnsi="GHEA Grapalat" w:cs="Sylfaen"/>
          <w:sz w:val="20"/>
          <w:szCs w:val="24"/>
          <w:lang w:val="hy-AM" w:eastAsia="en-US"/>
        </w:rPr>
        <w:t>անձ</w:t>
      </w:r>
      <w:r w:rsidR="005F1C06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5F1C06" w:rsidRPr="00FE4A6D">
        <w:rPr>
          <w:rFonts w:ascii="GHEA Grapalat" w:hAnsi="GHEA Grapalat" w:cs="Sylfaen"/>
          <w:sz w:val="20"/>
          <w:szCs w:val="24"/>
          <w:lang w:val="hy-AM" w:eastAsia="en-US"/>
        </w:rPr>
        <w:t>է</w:t>
      </w:r>
      <w:r w:rsidR="005F1C06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: </w:t>
      </w:r>
      <w:r w:rsidR="005F1C06" w:rsidRPr="00FE4A6D">
        <w:rPr>
          <w:rFonts w:ascii="GHEA Grapalat" w:hAnsi="GHEA Grapalat"/>
          <w:sz w:val="20"/>
          <w:lang w:val="hy-AM"/>
        </w:rPr>
        <w:t>Ընդ</w:t>
      </w:r>
      <w:r w:rsidR="005F1C06" w:rsidRPr="00FE4A6D">
        <w:rPr>
          <w:rFonts w:ascii="Arial LatArm" w:hAnsi="Arial LatArm"/>
          <w:sz w:val="20"/>
          <w:lang w:val="hy-AM"/>
        </w:rPr>
        <w:t xml:space="preserve"> </w:t>
      </w:r>
      <w:r w:rsidR="005F1C06" w:rsidRPr="00FE4A6D">
        <w:rPr>
          <w:rFonts w:ascii="GHEA Grapalat" w:hAnsi="GHEA Grapalat"/>
          <w:sz w:val="20"/>
          <w:lang w:val="hy-AM"/>
        </w:rPr>
        <w:t>որում</w:t>
      </w:r>
      <w:r w:rsidR="005F1C06" w:rsidRPr="00FE4A6D">
        <w:rPr>
          <w:rFonts w:ascii="Arial LatArm" w:hAnsi="Arial LatArm"/>
          <w:sz w:val="20"/>
          <w:lang w:val="hy-AM"/>
        </w:rPr>
        <w:t xml:space="preserve"> </w:t>
      </w:r>
      <w:r w:rsidR="005F1C06" w:rsidRPr="00FE4A6D">
        <w:rPr>
          <w:rFonts w:ascii="GHEA Grapalat" w:hAnsi="GHEA Grapalat" w:cs="Sylfaen"/>
          <w:sz w:val="20"/>
          <w:lang w:val="hy-AM"/>
        </w:rPr>
        <w:t>եթե</w:t>
      </w:r>
      <w:r w:rsidR="005F1C06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5F1C06" w:rsidRPr="00FE4A6D">
        <w:rPr>
          <w:rFonts w:ascii="GHEA Grapalat" w:hAnsi="GHEA Grapalat" w:cs="Sylfaen"/>
          <w:sz w:val="20"/>
          <w:lang w:val="hy-AM"/>
        </w:rPr>
        <w:t>մասնակիցը</w:t>
      </w:r>
      <w:r w:rsidR="005F1C06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5F1C06" w:rsidRPr="00FE4A6D">
        <w:rPr>
          <w:rFonts w:ascii="GHEA Grapalat" w:hAnsi="GHEA Grapalat" w:cs="Sylfaen"/>
          <w:sz w:val="20"/>
          <w:lang w:val="hy-AM"/>
        </w:rPr>
        <w:t>հայտարարվում</w:t>
      </w:r>
      <w:r w:rsidR="005F1C06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5F1C06" w:rsidRPr="00FE4A6D">
        <w:rPr>
          <w:rFonts w:ascii="GHEA Grapalat" w:hAnsi="GHEA Grapalat" w:cs="Sylfaen"/>
          <w:sz w:val="20"/>
          <w:lang w:val="hy-AM"/>
        </w:rPr>
        <w:t>է</w:t>
      </w:r>
      <w:r w:rsidR="005F1C06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5F1C06" w:rsidRPr="00FE4A6D">
        <w:rPr>
          <w:rFonts w:ascii="GHEA Grapalat" w:hAnsi="GHEA Grapalat" w:cs="Sylfaen"/>
          <w:sz w:val="20"/>
          <w:lang w:val="hy-AM"/>
        </w:rPr>
        <w:t>ընտրված</w:t>
      </w:r>
      <w:r w:rsidR="005F1C06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5F1C06" w:rsidRPr="00FE4A6D">
        <w:rPr>
          <w:rFonts w:ascii="GHEA Grapalat" w:hAnsi="GHEA Grapalat" w:cs="Sylfaen"/>
          <w:sz w:val="20"/>
          <w:lang w:val="hy-AM"/>
        </w:rPr>
        <w:t>մասնակից</w:t>
      </w:r>
      <w:r w:rsidR="005F1C06" w:rsidRPr="00FE4A6D">
        <w:rPr>
          <w:rFonts w:ascii="Arial LatArm" w:hAnsi="Arial LatArm" w:cs="Sylfaen"/>
          <w:sz w:val="20"/>
          <w:lang w:val="hy-AM"/>
        </w:rPr>
        <w:t xml:space="preserve">, </w:t>
      </w:r>
      <w:r w:rsidR="005F1C06" w:rsidRPr="00FE4A6D">
        <w:rPr>
          <w:rFonts w:ascii="GHEA Grapalat" w:hAnsi="GHEA Grapalat" w:cs="Sylfaen"/>
          <w:sz w:val="20"/>
          <w:lang w:val="hy-AM"/>
        </w:rPr>
        <w:t>ապա</w:t>
      </w:r>
      <w:r w:rsidR="005F1C06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5F1C06" w:rsidRPr="00FE4A6D">
        <w:rPr>
          <w:rFonts w:ascii="GHEA Grapalat" w:hAnsi="GHEA Grapalat" w:cs="Sylfaen"/>
          <w:sz w:val="20"/>
          <w:lang w:val="hy-AM"/>
        </w:rPr>
        <w:t>սույն</w:t>
      </w:r>
      <w:r w:rsidR="005F1C06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5F1C06" w:rsidRPr="00FE4A6D">
        <w:rPr>
          <w:rFonts w:ascii="GHEA Grapalat" w:hAnsi="GHEA Grapalat" w:cs="Sylfaen"/>
          <w:sz w:val="20"/>
          <w:lang w:val="hy-AM"/>
        </w:rPr>
        <w:t>պարբերությամբ</w:t>
      </w:r>
      <w:r w:rsidR="005F1C06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5F1C06" w:rsidRPr="00FE4A6D">
        <w:rPr>
          <w:rFonts w:ascii="GHEA Grapalat" w:hAnsi="GHEA Grapalat" w:cs="Sylfaen"/>
          <w:sz w:val="20"/>
          <w:lang w:val="hy-AM"/>
        </w:rPr>
        <w:t>նախատեսված</w:t>
      </w:r>
      <w:r w:rsidR="005F1C06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5F1C06" w:rsidRPr="00FE4A6D">
        <w:rPr>
          <w:rFonts w:ascii="GHEA Grapalat" w:hAnsi="GHEA Grapalat" w:cs="Sylfaen"/>
          <w:sz w:val="20"/>
          <w:lang w:val="hy-AM"/>
        </w:rPr>
        <w:t>հայտարարագիրը</w:t>
      </w:r>
      <w:r w:rsidR="005F1C06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5F1C06" w:rsidRPr="00FE4A6D">
        <w:rPr>
          <w:rFonts w:ascii="GHEA Grapalat" w:hAnsi="GHEA Grapalat" w:cs="Sylfaen"/>
          <w:sz w:val="20"/>
          <w:lang w:val="hy-AM"/>
        </w:rPr>
        <w:t>որը</w:t>
      </w:r>
      <w:r w:rsidR="005F1C06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5F1C06" w:rsidRPr="00FE4A6D">
        <w:rPr>
          <w:rFonts w:ascii="GHEA Grapalat" w:hAnsi="GHEA Grapalat" w:cs="Sylfaen"/>
          <w:sz w:val="20"/>
          <w:lang w:val="hy-AM"/>
        </w:rPr>
        <w:t>հայտերը</w:t>
      </w:r>
      <w:r w:rsidR="005F1C06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5F1C06" w:rsidRPr="00FE4A6D">
        <w:rPr>
          <w:rFonts w:ascii="GHEA Grapalat" w:hAnsi="GHEA Grapalat" w:cs="Sylfaen"/>
          <w:sz w:val="20"/>
          <w:lang w:val="hy-AM"/>
        </w:rPr>
        <w:t>բացելուց</w:t>
      </w:r>
      <w:r w:rsidR="005F1C06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5F1C06" w:rsidRPr="00FE4A6D">
        <w:rPr>
          <w:rFonts w:ascii="GHEA Grapalat" w:hAnsi="GHEA Grapalat" w:cs="Sylfaen"/>
          <w:sz w:val="20"/>
          <w:lang w:val="hy-AM"/>
        </w:rPr>
        <w:t>հետո</w:t>
      </w:r>
      <w:r w:rsidR="005F1C06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5F1C06" w:rsidRPr="00FE4A6D">
        <w:rPr>
          <w:rFonts w:ascii="GHEA Grapalat" w:hAnsi="GHEA Grapalat" w:cs="Sylfaen"/>
          <w:sz w:val="20"/>
          <w:lang w:val="hy-AM"/>
        </w:rPr>
        <w:t>ավտոմատ</w:t>
      </w:r>
      <w:r w:rsidR="005F1C06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5F1C06" w:rsidRPr="00FE4A6D">
        <w:rPr>
          <w:rFonts w:ascii="GHEA Grapalat" w:hAnsi="GHEA Grapalat" w:cs="Sylfaen"/>
          <w:sz w:val="20"/>
          <w:lang w:val="hy-AM"/>
        </w:rPr>
        <w:t>եղանակով</w:t>
      </w:r>
      <w:r w:rsidR="005F1C06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5F1C06" w:rsidRPr="00FE4A6D">
        <w:rPr>
          <w:rFonts w:ascii="GHEA Grapalat" w:hAnsi="GHEA Grapalat" w:cs="Sylfaen"/>
          <w:sz w:val="20"/>
          <w:lang w:val="hy-AM"/>
        </w:rPr>
        <w:t>հրապարակվում</w:t>
      </w:r>
      <w:r w:rsidR="005F1C06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5F1C06" w:rsidRPr="00FE4A6D">
        <w:rPr>
          <w:rFonts w:ascii="GHEA Grapalat" w:hAnsi="GHEA Grapalat" w:cs="Sylfaen"/>
          <w:sz w:val="20"/>
          <w:lang w:val="hy-AM"/>
        </w:rPr>
        <w:t>է</w:t>
      </w:r>
      <w:r w:rsidR="005F1C06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5F1C06" w:rsidRPr="00FE4A6D">
        <w:rPr>
          <w:rFonts w:ascii="GHEA Grapalat" w:hAnsi="GHEA Grapalat" w:cs="Sylfaen"/>
          <w:sz w:val="20"/>
          <w:lang w:val="hy-AM"/>
        </w:rPr>
        <w:t>համակարգում</w:t>
      </w:r>
      <w:r w:rsidR="005F1C06" w:rsidRPr="00FE4A6D">
        <w:rPr>
          <w:rFonts w:ascii="Arial LatArm" w:hAnsi="Arial LatArm" w:cs="Sylfaen"/>
          <w:sz w:val="20"/>
          <w:lang w:val="hy-AM"/>
        </w:rPr>
        <w:t xml:space="preserve">, </w:t>
      </w:r>
      <w:r w:rsidR="005F1C06" w:rsidRPr="00FE4A6D">
        <w:rPr>
          <w:rFonts w:ascii="GHEA Grapalat" w:hAnsi="GHEA Grapalat" w:cs="Sylfaen"/>
          <w:sz w:val="20"/>
          <w:lang w:val="hy-AM"/>
        </w:rPr>
        <w:t>պայմանագիր</w:t>
      </w:r>
      <w:r w:rsidR="005F1C06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5F1C06" w:rsidRPr="00FE4A6D">
        <w:rPr>
          <w:rFonts w:ascii="GHEA Grapalat" w:hAnsi="GHEA Grapalat" w:cs="Sylfaen"/>
          <w:sz w:val="20"/>
          <w:lang w:val="hy-AM"/>
        </w:rPr>
        <w:t>կնքելու</w:t>
      </w:r>
      <w:r w:rsidR="005F1C06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5F1C06" w:rsidRPr="00FE4A6D">
        <w:rPr>
          <w:rFonts w:ascii="GHEA Grapalat" w:hAnsi="GHEA Grapalat" w:cs="Sylfaen"/>
          <w:sz w:val="20"/>
          <w:lang w:val="hy-AM"/>
        </w:rPr>
        <w:t>որոշման</w:t>
      </w:r>
      <w:r w:rsidR="005F1C06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5F1C06" w:rsidRPr="00FE4A6D">
        <w:rPr>
          <w:rFonts w:ascii="GHEA Grapalat" w:hAnsi="GHEA Grapalat" w:cs="Sylfaen"/>
          <w:sz w:val="20"/>
          <w:lang w:val="hy-AM"/>
        </w:rPr>
        <w:t>մասին</w:t>
      </w:r>
      <w:r w:rsidR="005F1C06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5F1C06" w:rsidRPr="00FE4A6D">
        <w:rPr>
          <w:rFonts w:ascii="GHEA Grapalat" w:hAnsi="GHEA Grapalat" w:cs="Sylfaen"/>
          <w:sz w:val="20"/>
          <w:lang w:val="hy-AM"/>
        </w:rPr>
        <w:t>հայտարարության</w:t>
      </w:r>
      <w:r w:rsidR="005F1C06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5F1C06" w:rsidRPr="00FE4A6D">
        <w:rPr>
          <w:rFonts w:ascii="GHEA Grapalat" w:hAnsi="GHEA Grapalat" w:cs="Sylfaen"/>
          <w:sz w:val="20"/>
          <w:lang w:val="hy-AM"/>
        </w:rPr>
        <w:t>հետ</w:t>
      </w:r>
      <w:r w:rsidR="005F1C06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5F1C06" w:rsidRPr="00FE4A6D">
        <w:rPr>
          <w:rFonts w:ascii="GHEA Grapalat" w:hAnsi="GHEA Grapalat" w:cs="Sylfaen"/>
          <w:sz w:val="20"/>
          <w:lang w:val="hy-AM"/>
        </w:rPr>
        <w:t>միաժամանակ</w:t>
      </w:r>
      <w:r w:rsidR="005F1C06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5F1C06" w:rsidRPr="00FE4A6D">
        <w:rPr>
          <w:rFonts w:ascii="GHEA Grapalat" w:hAnsi="GHEA Grapalat" w:cs="Sylfaen"/>
          <w:sz w:val="20"/>
          <w:lang w:val="hy-AM"/>
        </w:rPr>
        <w:t>հրապարակվում</w:t>
      </w:r>
      <w:r w:rsidR="005F1C06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5F1C06" w:rsidRPr="00FE4A6D">
        <w:rPr>
          <w:rFonts w:ascii="GHEA Grapalat" w:hAnsi="GHEA Grapalat" w:cs="Sylfaen"/>
          <w:sz w:val="20"/>
          <w:lang w:val="hy-AM"/>
        </w:rPr>
        <w:t>է</w:t>
      </w:r>
      <w:r w:rsidR="005F1C06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5F1C06" w:rsidRPr="00FE4A6D">
        <w:rPr>
          <w:rFonts w:ascii="GHEA Grapalat" w:hAnsi="GHEA Grapalat" w:cs="Sylfaen"/>
          <w:sz w:val="20"/>
          <w:lang w:val="hy-AM"/>
        </w:rPr>
        <w:t>նաև</w:t>
      </w:r>
      <w:r w:rsidR="005F1C06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5F1C06" w:rsidRPr="00FE4A6D">
        <w:rPr>
          <w:rFonts w:ascii="GHEA Grapalat" w:hAnsi="GHEA Grapalat" w:cs="Sylfaen"/>
          <w:sz w:val="20"/>
          <w:lang w:val="hy-AM"/>
        </w:rPr>
        <w:t>տեղեկագրում</w:t>
      </w:r>
      <w:r w:rsidR="005F1C06" w:rsidRPr="00FE4A6D">
        <w:rPr>
          <w:rFonts w:ascii="Cambria Math" w:hAnsi="Cambria Math" w:cs="Sylfaen"/>
          <w:sz w:val="20"/>
          <w:lang w:val="hy-AM"/>
        </w:rPr>
        <w:t>․</w:t>
      </w:r>
    </w:p>
    <w:p w14:paraId="5912405A" w14:textId="77777777" w:rsidR="003850A0" w:rsidRPr="00FE4A6D" w:rsidRDefault="005A51C8" w:rsidP="003850A0">
      <w:pPr>
        <w:pStyle w:val="norm"/>
        <w:spacing w:line="240" w:lineRule="auto"/>
        <w:ind w:firstLine="630"/>
        <w:rPr>
          <w:rFonts w:ascii="Arial LatArm" w:hAnsi="Arial LatArm"/>
          <w:sz w:val="20"/>
          <w:lang w:val="hy-AM"/>
        </w:rPr>
      </w:pP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2) </w:t>
      </w:r>
      <w:r w:rsidR="00737D93" w:rsidRPr="00FE4A6D">
        <w:rPr>
          <w:rFonts w:ascii="GHEA Grapalat" w:hAnsi="GHEA Grapalat" w:cs="Sylfaen"/>
          <w:sz w:val="20"/>
          <w:szCs w:val="24"/>
          <w:lang w:val="hy-AM" w:eastAsia="en-US"/>
        </w:rPr>
        <w:t>իր</w:t>
      </w:r>
      <w:r w:rsidR="00737D93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737D93" w:rsidRPr="00FE4A6D">
        <w:rPr>
          <w:rFonts w:ascii="GHEA Grapalat" w:hAnsi="GHEA Grapalat" w:cs="Sylfaen"/>
          <w:sz w:val="20"/>
          <w:szCs w:val="24"/>
          <w:lang w:val="hy-AM" w:eastAsia="en-US"/>
        </w:rPr>
        <w:t>կողմից</w:t>
      </w:r>
      <w:r w:rsidR="00737D93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737D93" w:rsidRPr="00FE4A6D">
        <w:rPr>
          <w:rFonts w:ascii="GHEA Grapalat" w:hAnsi="GHEA Grapalat" w:cs="Sylfaen"/>
          <w:sz w:val="20"/>
          <w:szCs w:val="24"/>
          <w:lang w:val="hy-AM" w:eastAsia="en-US"/>
        </w:rPr>
        <w:t>առաջարկվող</w:t>
      </w:r>
      <w:r w:rsidR="00737D93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737D93" w:rsidRPr="00FE4A6D">
        <w:rPr>
          <w:rFonts w:ascii="GHEA Grapalat" w:hAnsi="GHEA Grapalat" w:cs="Sylfaen"/>
          <w:sz w:val="20"/>
          <w:szCs w:val="24"/>
          <w:lang w:val="hy-AM" w:eastAsia="en-US"/>
        </w:rPr>
        <w:t>ապրանքի</w:t>
      </w:r>
      <w:r w:rsidR="00737D93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737D93" w:rsidRPr="00FE4A6D">
        <w:rPr>
          <w:rFonts w:ascii="GHEA Grapalat" w:hAnsi="GHEA Grapalat" w:cs="Sylfaen"/>
          <w:sz w:val="20"/>
          <w:szCs w:val="24"/>
          <w:lang w:val="hy-AM" w:eastAsia="en-US"/>
        </w:rPr>
        <w:t>տեխնիկական</w:t>
      </w:r>
      <w:r w:rsidR="00737D93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737D93" w:rsidRPr="00FE4A6D">
        <w:rPr>
          <w:rFonts w:ascii="GHEA Grapalat" w:hAnsi="GHEA Grapalat" w:cs="Sylfaen"/>
          <w:sz w:val="20"/>
          <w:szCs w:val="24"/>
          <w:lang w:val="hy-AM" w:eastAsia="en-US"/>
        </w:rPr>
        <w:t>բնութագրերը</w:t>
      </w:r>
      <w:r w:rsidR="00737D93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, </w:t>
      </w:r>
      <w:r w:rsidR="00737D93" w:rsidRPr="00FE4A6D">
        <w:rPr>
          <w:rFonts w:ascii="GHEA Grapalat" w:hAnsi="GHEA Grapalat" w:cs="Sylfaen"/>
          <w:sz w:val="20"/>
          <w:szCs w:val="24"/>
          <w:lang w:val="hy-AM" w:eastAsia="en-US"/>
        </w:rPr>
        <w:t>ինչպես</w:t>
      </w:r>
      <w:r w:rsidR="00737D93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737D93" w:rsidRPr="00FE4A6D">
        <w:rPr>
          <w:rFonts w:ascii="GHEA Grapalat" w:hAnsi="GHEA Grapalat" w:cs="Sylfaen"/>
          <w:sz w:val="20"/>
          <w:szCs w:val="24"/>
          <w:lang w:val="hy-AM" w:eastAsia="en-US"/>
        </w:rPr>
        <w:t>նաև</w:t>
      </w:r>
      <w:r w:rsidR="00737D93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737D93" w:rsidRPr="00FE4A6D">
        <w:rPr>
          <w:rFonts w:ascii="GHEA Grapalat" w:hAnsi="GHEA Grapalat" w:cs="Sylfaen"/>
          <w:sz w:val="20"/>
          <w:szCs w:val="24"/>
          <w:lang w:val="hy-AM" w:eastAsia="en-US"/>
        </w:rPr>
        <w:t>առաջարկվող</w:t>
      </w:r>
      <w:r w:rsidR="00737D93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737D93" w:rsidRPr="00FE4A6D">
        <w:rPr>
          <w:rFonts w:ascii="GHEA Grapalat" w:hAnsi="GHEA Grapalat" w:cs="Sylfaen"/>
          <w:sz w:val="20"/>
          <w:szCs w:val="24"/>
          <w:lang w:val="hy-AM" w:eastAsia="en-US"/>
        </w:rPr>
        <w:t>ապրանքի</w:t>
      </w:r>
      <w:r w:rsidR="00737D93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737D93" w:rsidRPr="00FE4A6D">
        <w:rPr>
          <w:rFonts w:ascii="GHEA Grapalat" w:hAnsi="GHEA Grapalat" w:cs="Sylfaen"/>
          <w:sz w:val="20"/>
          <w:szCs w:val="24"/>
          <w:lang w:val="hy-AM" w:eastAsia="en-US"/>
        </w:rPr>
        <w:t>ապրանքային</w:t>
      </w:r>
      <w:r w:rsidR="00737D93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737D93" w:rsidRPr="00FE4A6D">
        <w:rPr>
          <w:rFonts w:ascii="GHEA Grapalat" w:hAnsi="GHEA Grapalat" w:cs="Sylfaen"/>
          <w:sz w:val="20"/>
          <w:szCs w:val="24"/>
          <w:lang w:val="hy-AM" w:eastAsia="en-US"/>
        </w:rPr>
        <w:t>նշանը</w:t>
      </w:r>
      <w:r w:rsidR="00737D93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, </w:t>
      </w:r>
      <w:r w:rsidR="00737D93" w:rsidRPr="00FE4A6D">
        <w:rPr>
          <w:rFonts w:ascii="GHEA Grapalat" w:hAnsi="GHEA Grapalat" w:cs="Sylfaen"/>
          <w:sz w:val="20"/>
          <w:szCs w:val="24"/>
          <w:lang w:val="hy-AM" w:eastAsia="en-US"/>
        </w:rPr>
        <w:t>ֆիրմային</w:t>
      </w:r>
      <w:r w:rsidR="00737D93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737D93" w:rsidRPr="00FE4A6D">
        <w:rPr>
          <w:rFonts w:ascii="GHEA Grapalat" w:hAnsi="GHEA Grapalat" w:cs="Sylfaen"/>
          <w:sz w:val="20"/>
          <w:szCs w:val="24"/>
          <w:lang w:val="hy-AM" w:eastAsia="en-US"/>
        </w:rPr>
        <w:t>անվանումը</w:t>
      </w:r>
      <w:r w:rsidR="00737D93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, </w:t>
      </w:r>
      <w:r w:rsidR="00E56508" w:rsidRPr="00FE4A6D">
        <w:rPr>
          <w:rFonts w:ascii="GHEA Grapalat" w:hAnsi="GHEA Grapalat" w:cs="Sylfaen"/>
          <w:sz w:val="20"/>
          <w:szCs w:val="24"/>
          <w:lang w:val="hy-AM" w:eastAsia="en-US"/>
        </w:rPr>
        <w:t>մոդելը</w:t>
      </w:r>
      <w:r w:rsidR="00E56508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737D93" w:rsidRPr="00FE4A6D">
        <w:rPr>
          <w:rFonts w:ascii="GHEA Grapalat" w:hAnsi="GHEA Grapalat" w:cs="Sylfaen"/>
          <w:sz w:val="20"/>
          <w:szCs w:val="24"/>
          <w:lang w:val="hy-AM" w:eastAsia="en-US"/>
        </w:rPr>
        <w:t>և</w:t>
      </w:r>
      <w:r w:rsidR="00737D93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737D93" w:rsidRPr="00FE4A6D">
        <w:rPr>
          <w:rFonts w:ascii="GHEA Grapalat" w:hAnsi="GHEA Grapalat" w:cs="Sylfaen"/>
          <w:sz w:val="20"/>
          <w:szCs w:val="24"/>
          <w:lang w:val="hy-AM" w:eastAsia="en-US"/>
        </w:rPr>
        <w:t>արտադրողի</w:t>
      </w:r>
      <w:r w:rsidR="00737D93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737D93" w:rsidRPr="00FE4A6D">
        <w:rPr>
          <w:rFonts w:ascii="GHEA Grapalat" w:hAnsi="GHEA Grapalat" w:cs="Sylfaen"/>
          <w:sz w:val="20"/>
          <w:szCs w:val="24"/>
          <w:lang w:val="hy-AM" w:eastAsia="en-US"/>
        </w:rPr>
        <w:t>անվանումը</w:t>
      </w:r>
      <w:r w:rsidR="00737D93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(</w:t>
      </w:r>
      <w:r w:rsidR="00737D93" w:rsidRPr="00FE4A6D">
        <w:rPr>
          <w:rFonts w:ascii="GHEA Grapalat" w:hAnsi="GHEA Grapalat" w:cs="Sylfaen"/>
          <w:sz w:val="20"/>
          <w:szCs w:val="24"/>
          <w:lang w:val="hy-AM" w:eastAsia="en-US"/>
        </w:rPr>
        <w:t>այսուհետ՝</w:t>
      </w:r>
      <w:r w:rsidR="00737D93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737D93" w:rsidRPr="00FE4A6D">
        <w:rPr>
          <w:rFonts w:ascii="GHEA Grapalat" w:hAnsi="GHEA Grapalat" w:cs="Sylfaen"/>
          <w:sz w:val="20"/>
          <w:szCs w:val="24"/>
          <w:lang w:val="hy-AM" w:eastAsia="en-US"/>
        </w:rPr>
        <w:t>ապրանքի</w:t>
      </w:r>
      <w:r w:rsidR="00737D93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737D93" w:rsidRPr="00FE4A6D">
        <w:rPr>
          <w:rFonts w:ascii="GHEA Grapalat" w:hAnsi="GHEA Grapalat" w:cs="Sylfaen"/>
          <w:sz w:val="20"/>
          <w:szCs w:val="24"/>
          <w:lang w:val="hy-AM" w:eastAsia="en-US"/>
        </w:rPr>
        <w:t>ամբողջական</w:t>
      </w:r>
      <w:r w:rsidR="00737D93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737D93" w:rsidRPr="00FE4A6D">
        <w:rPr>
          <w:rFonts w:ascii="GHEA Grapalat" w:hAnsi="GHEA Grapalat" w:cs="Sylfaen"/>
          <w:sz w:val="20"/>
          <w:szCs w:val="24"/>
          <w:lang w:val="hy-AM" w:eastAsia="en-US"/>
        </w:rPr>
        <w:t>նկարագիր</w:t>
      </w:r>
      <w:r w:rsidR="00737D93" w:rsidRPr="00FE4A6D">
        <w:rPr>
          <w:rFonts w:ascii="Arial LatArm" w:hAnsi="Arial LatArm" w:cs="Sylfaen"/>
          <w:sz w:val="20"/>
          <w:szCs w:val="24"/>
          <w:lang w:val="hy-AM" w:eastAsia="en-US"/>
        </w:rPr>
        <w:t>)</w:t>
      </w:r>
      <w:r w:rsidR="00C01EE8" w:rsidRPr="00FE4A6D">
        <w:rPr>
          <w:rFonts w:ascii="Arial LatArm" w:hAnsi="Arial LatArm" w:cs="Sylfaen"/>
          <w:sz w:val="20"/>
          <w:lang w:val="hy-AM"/>
        </w:rPr>
        <w:t xml:space="preserve">: </w:t>
      </w:r>
      <w:r w:rsidR="00C01EE8" w:rsidRPr="00FE4A6D">
        <w:rPr>
          <w:rFonts w:ascii="GHEA Grapalat" w:hAnsi="GHEA Grapalat" w:cs="Sylfaen"/>
          <w:sz w:val="20"/>
          <w:lang w:val="hy-AM"/>
        </w:rPr>
        <w:t>Ընդ</w:t>
      </w:r>
      <w:r w:rsidR="00C01EE8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C01EE8" w:rsidRPr="00FE4A6D">
        <w:rPr>
          <w:rFonts w:ascii="GHEA Grapalat" w:hAnsi="GHEA Grapalat" w:cs="Sylfaen"/>
          <w:sz w:val="20"/>
          <w:lang w:val="hy-AM"/>
        </w:rPr>
        <w:t>որում</w:t>
      </w:r>
      <w:r w:rsidR="00C01EE8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C01EE8" w:rsidRPr="00FE4A6D">
        <w:rPr>
          <w:rFonts w:ascii="GHEA Grapalat" w:hAnsi="GHEA Grapalat" w:cs="Sylfaen"/>
          <w:sz w:val="20"/>
          <w:lang w:val="hy-AM"/>
        </w:rPr>
        <w:t>մասնակիցը</w:t>
      </w:r>
      <w:r w:rsidR="00C01EE8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C01EE8" w:rsidRPr="00FE4A6D">
        <w:rPr>
          <w:rFonts w:ascii="GHEA Grapalat" w:hAnsi="GHEA Grapalat" w:cs="Sylfaen"/>
          <w:sz w:val="20"/>
          <w:lang w:val="hy-AM"/>
        </w:rPr>
        <w:t>կարող</w:t>
      </w:r>
      <w:r w:rsidR="00C01EE8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C01EE8" w:rsidRPr="00FE4A6D">
        <w:rPr>
          <w:rFonts w:ascii="GHEA Grapalat" w:hAnsi="GHEA Grapalat" w:cs="Sylfaen"/>
          <w:sz w:val="20"/>
          <w:lang w:val="hy-AM"/>
        </w:rPr>
        <w:t>է</w:t>
      </w:r>
      <w:r w:rsidR="00C01EE8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C01EE8" w:rsidRPr="00FE4A6D">
        <w:rPr>
          <w:rFonts w:ascii="GHEA Grapalat" w:hAnsi="GHEA Grapalat" w:cs="Sylfaen"/>
          <w:sz w:val="20"/>
          <w:lang w:val="hy-AM"/>
        </w:rPr>
        <w:t>ներկայացնել</w:t>
      </w:r>
      <w:r w:rsidR="00C01EE8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C01EE8" w:rsidRPr="00FE4A6D">
        <w:rPr>
          <w:rFonts w:ascii="GHEA Grapalat" w:hAnsi="GHEA Grapalat" w:cs="Sylfaen"/>
          <w:sz w:val="20"/>
          <w:lang w:val="hy-AM"/>
        </w:rPr>
        <w:t>մեկից</w:t>
      </w:r>
      <w:r w:rsidR="00C01EE8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C01EE8" w:rsidRPr="00FE4A6D">
        <w:rPr>
          <w:rFonts w:ascii="GHEA Grapalat" w:hAnsi="GHEA Grapalat" w:cs="Sylfaen"/>
          <w:sz w:val="20"/>
          <w:lang w:val="hy-AM"/>
        </w:rPr>
        <w:t>ավելի</w:t>
      </w:r>
      <w:r w:rsidR="00C01EE8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C01EE8" w:rsidRPr="00FE4A6D">
        <w:rPr>
          <w:rFonts w:ascii="GHEA Grapalat" w:hAnsi="GHEA Grapalat" w:cs="Sylfaen"/>
          <w:sz w:val="20"/>
          <w:lang w:val="hy-AM"/>
        </w:rPr>
        <w:t>արտադրողների</w:t>
      </w:r>
      <w:r w:rsidR="00C01EE8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C01EE8" w:rsidRPr="00FE4A6D">
        <w:rPr>
          <w:rFonts w:ascii="GHEA Grapalat" w:hAnsi="GHEA Grapalat" w:cs="Sylfaen"/>
          <w:sz w:val="20"/>
          <w:lang w:val="hy-AM"/>
        </w:rPr>
        <w:t>կողմից</w:t>
      </w:r>
      <w:r w:rsidR="00C01EE8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C01EE8" w:rsidRPr="00FE4A6D">
        <w:rPr>
          <w:rFonts w:ascii="GHEA Grapalat" w:hAnsi="GHEA Grapalat" w:cs="Sylfaen"/>
          <w:sz w:val="20"/>
          <w:lang w:val="hy-AM"/>
        </w:rPr>
        <w:lastRenderedPageBreak/>
        <w:t>արտադրված</w:t>
      </w:r>
      <w:r w:rsidR="00C01EE8" w:rsidRPr="00FE4A6D">
        <w:rPr>
          <w:rFonts w:ascii="Arial LatArm" w:hAnsi="Arial LatArm" w:cs="Sylfaen"/>
          <w:sz w:val="20"/>
          <w:lang w:val="hy-AM"/>
        </w:rPr>
        <w:t xml:space="preserve">, </w:t>
      </w:r>
      <w:r w:rsidR="00C01EE8" w:rsidRPr="00FE4A6D">
        <w:rPr>
          <w:rFonts w:ascii="GHEA Grapalat" w:hAnsi="GHEA Grapalat" w:cs="Sylfaen"/>
          <w:sz w:val="20"/>
          <w:lang w:val="hy-AM"/>
        </w:rPr>
        <w:t>ինչպես</w:t>
      </w:r>
      <w:r w:rsidR="00C01EE8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C01EE8" w:rsidRPr="00FE4A6D">
        <w:rPr>
          <w:rFonts w:ascii="GHEA Grapalat" w:hAnsi="GHEA Grapalat" w:cs="Sylfaen"/>
          <w:sz w:val="20"/>
          <w:lang w:val="hy-AM"/>
        </w:rPr>
        <w:t>նաև</w:t>
      </w:r>
      <w:r w:rsidR="00C01EE8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C01EE8" w:rsidRPr="00FE4A6D">
        <w:rPr>
          <w:rFonts w:ascii="GHEA Grapalat" w:hAnsi="GHEA Grapalat" w:cs="Sylfaen"/>
          <w:sz w:val="20"/>
          <w:lang w:val="hy-AM"/>
        </w:rPr>
        <w:t>տարբեր</w:t>
      </w:r>
      <w:r w:rsidR="00C01EE8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C01EE8" w:rsidRPr="00FE4A6D">
        <w:rPr>
          <w:rFonts w:ascii="GHEA Grapalat" w:hAnsi="GHEA Grapalat" w:cs="Sylfaen"/>
          <w:sz w:val="20"/>
          <w:lang w:val="hy-AM"/>
        </w:rPr>
        <w:t>ապրանքային</w:t>
      </w:r>
      <w:r w:rsidR="00C01EE8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C01EE8" w:rsidRPr="00FE4A6D">
        <w:rPr>
          <w:rFonts w:ascii="GHEA Grapalat" w:hAnsi="GHEA Grapalat" w:cs="Sylfaen"/>
          <w:sz w:val="20"/>
          <w:lang w:val="hy-AM"/>
        </w:rPr>
        <w:t>նշան</w:t>
      </w:r>
      <w:r w:rsidR="00C01EE8" w:rsidRPr="00FE4A6D">
        <w:rPr>
          <w:rFonts w:ascii="Arial LatArm" w:hAnsi="Arial LatArm" w:cs="Sylfaen"/>
          <w:sz w:val="20"/>
          <w:lang w:val="hy-AM"/>
        </w:rPr>
        <w:t xml:space="preserve">, </w:t>
      </w:r>
      <w:r w:rsidR="00C01EE8" w:rsidRPr="00FE4A6D">
        <w:rPr>
          <w:rFonts w:ascii="GHEA Grapalat" w:hAnsi="GHEA Grapalat" w:cs="Sylfaen"/>
          <w:sz w:val="20"/>
          <w:lang w:val="hy-AM"/>
        </w:rPr>
        <w:t>ֆիրմային</w:t>
      </w:r>
      <w:r w:rsidR="00C01EE8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C01EE8" w:rsidRPr="00FE4A6D">
        <w:rPr>
          <w:rFonts w:ascii="GHEA Grapalat" w:hAnsi="GHEA Grapalat" w:cs="Sylfaen"/>
          <w:sz w:val="20"/>
          <w:lang w:val="hy-AM"/>
        </w:rPr>
        <w:t>անվանում</w:t>
      </w:r>
      <w:r w:rsidR="00C01EE8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C01EE8" w:rsidRPr="00FE4A6D">
        <w:rPr>
          <w:rFonts w:ascii="GHEA Grapalat" w:hAnsi="GHEA Grapalat" w:cs="Sylfaen"/>
          <w:sz w:val="20"/>
          <w:lang w:val="hy-AM"/>
        </w:rPr>
        <w:t>և</w:t>
      </w:r>
      <w:r w:rsidR="00C01EE8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AE74A0" w:rsidRPr="00FE4A6D">
        <w:rPr>
          <w:rFonts w:ascii="GHEA Grapalat" w:hAnsi="GHEA Grapalat" w:cs="Sylfaen"/>
          <w:sz w:val="20"/>
          <w:lang w:val="hy-AM"/>
        </w:rPr>
        <w:t>մոդել</w:t>
      </w:r>
      <w:r w:rsidR="00E56508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C01EE8" w:rsidRPr="00FE4A6D">
        <w:rPr>
          <w:rFonts w:ascii="GHEA Grapalat" w:hAnsi="GHEA Grapalat" w:cs="Sylfaen"/>
          <w:sz w:val="20"/>
          <w:lang w:val="hy-AM"/>
        </w:rPr>
        <w:t>ունեցող</w:t>
      </w:r>
      <w:r w:rsidR="00C01EE8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C01EE8" w:rsidRPr="00FE4A6D">
        <w:rPr>
          <w:rFonts w:ascii="GHEA Grapalat" w:hAnsi="GHEA Grapalat" w:cs="Sylfaen"/>
          <w:sz w:val="20"/>
          <w:lang w:val="hy-AM"/>
        </w:rPr>
        <w:t>ապրանքներ</w:t>
      </w:r>
      <w:r w:rsidR="00CC049D" w:rsidRPr="00FE4A6D">
        <w:rPr>
          <w:rFonts w:ascii="Arial LatArm" w:hAnsi="Arial LatArm" w:cs="Sylfaen"/>
          <w:sz w:val="20"/>
          <w:lang w:val="hy-AM"/>
        </w:rPr>
        <w:t xml:space="preserve">, </w:t>
      </w:r>
      <w:r w:rsidR="00CC049D" w:rsidRPr="00FE4A6D">
        <w:rPr>
          <w:rFonts w:ascii="GHEA Grapalat" w:hAnsi="GHEA Grapalat" w:cs="Sylfaen"/>
          <w:sz w:val="20"/>
          <w:lang w:val="hy-AM"/>
        </w:rPr>
        <w:t>եթե</w:t>
      </w:r>
      <w:r w:rsidR="00CC049D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CC049D" w:rsidRPr="00FE4A6D">
        <w:rPr>
          <w:rFonts w:ascii="GHEA Grapalat" w:hAnsi="GHEA Grapalat" w:cs="Sylfaen"/>
          <w:sz w:val="20"/>
          <w:lang w:val="hy-AM"/>
        </w:rPr>
        <w:t>չի</w:t>
      </w:r>
      <w:r w:rsidR="00CC049D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CC049D" w:rsidRPr="00FE4A6D">
        <w:rPr>
          <w:rFonts w:ascii="GHEA Grapalat" w:hAnsi="GHEA Grapalat" w:cs="Sylfaen"/>
          <w:sz w:val="20"/>
          <w:lang w:val="hy-AM"/>
        </w:rPr>
        <w:t>կիրառվում</w:t>
      </w:r>
      <w:r w:rsidR="00CC049D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CC049D" w:rsidRPr="00FE4A6D">
        <w:rPr>
          <w:rFonts w:ascii="GHEA Grapalat" w:hAnsi="GHEA Grapalat" w:cs="Sylfaen"/>
          <w:sz w:val="20"/>
          <w:lang w:val="hy-AM"/>
        </w:rPr>
        <w:t>սույն</w:t>
      </w:r>
      <w:r w:rsidR="00CC049D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CC049D" w:rsidRPr="00FE4A6D">
        <w:rPr>
          <w:rFonts w:ascii="GHEA Grapalat" w:hAnsi="GHEA Grapalat" w:cs="Sylfaen"/>
          <w:sz w:val="20"/>
          <w:lang w:val="hy-AM"/>
        </w:rPr>
        <w:t>մասի</w:t>
      </w:r>
      <w:r w:rsidR="00CC049D" w:rsidRPr="00FE4A6D">
        <w:rPr>
          <w:rFonts w:ascii="Arial LatArm" w:hAnsi="Arial LatArm" w:cs="Sylfaen"/>
          <w:sz w:val="20"/>
          <w:lang w:val="hy-AM"/>
        </w:rPr>
        <w:t xml:space="preserve"> 1.1 </w:t>
      </w:r>
      <w:r w:rsidR="00CC049D" w:rsidRPr="00FE4A6D">
        <w:rPr>
          <w:rFonts w:ascii="GHEA Grapalat" w:hAnsi="GHEA Grapalat" w:cs="Sylfaen"/>
          <w:sz w:val="20"/>
          <w:lang w:val="hy-AM"/>
        </w:rPr>
        <w:t>կետի</w:t>
      </w:r>
      <w:r w:rsidR="00CC049D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CC049D" w:rsidRPr="00FE4A6D">
        <w:rPr>
          <w:rFonts w:ascii="GHEA Grapalat" w:hAnsi="GHEA Grapalat" w:cs="Sylfaen"/>
          <w:sz w:val="20"/>
          <w:lang w:val="hy-AM"/>
        </w:rPr>
        <w:t>վերջին</w:t>
      </w:r>
      <w:r w:rsidR="00CC049D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CC049D" w:rsidRPr="00FE4A6D">
        <w:rPr>
          <w:rFonts w:ascii="GHEA Grapalat" w:hAnsi="GHEA Grapalat" w:cs="Sylfaen"/>
          <w:sz w:val="20"/>
          <w:lang w:val="hy-AM"/>
        </w:rPr>
        <w:t>նախադասությամբ</w:t>
      </w:r>
      <w:r w:rsidR="00CC049D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CC049D" w:rsidRPr="00FE4A6D">
        <w:rPr>
          <w:rFonts w:ascii="GHEA Grapalat" w:hAnsi="GHEA Grapalat" w:cs="Sylfaen"/>
          <w:sz w:val="20"/>
          <w:lang w:val="hy-AM"/>
        </w:rPr>
        <w:t>սահմանված</w:t>
      </w:r>
      <w:r w:rsidR="00CC049D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CC049D" w:rsidRPr="00FE4A6D">
        <w:rPr>
          <w:rFonts w:ascii="GHEA Grapalat" w:hAnsi="GHEA Grapalat" w:cs="Sylfaen"/>
          <w:sz w:val="20"/>
          <w:lang w:val="hy-AM"/>
        </w:rPr>
        <w:t>պայմանը</w:t>
      </w:r>
      <w:r w:rsidR="00C01EE8" w:rsidRPr="00FE4A6D">
        <w:rPr>
          <w:rFonts w:ascii="Arial LatArm" w:hAnsi="Arial LatArm" w:cs="Sylfaen"/>
          <w:sz w:val="20"/>
          <w:lang w:val="hy-AM"/>
        </w:rPr>
        <w:t>:</w:t>
      </w:r>
      <w:r w:rsidR="006265F4" w:rsidRPr="00FE4A6D">
        <w:rPr>
          <w:rFonts w:ascii="Arial LatArm" w:hAnsi="Arial LatArm" w:cs="Sylfaen"/>
          <w:sz w:val="20"/>
          <w:szCs w:val="24"/>
          <w:vertAlign w:val="superscript"/>
          <w:lang w:val="hy-AM" w:eastAsia="en-US"/>
        </w:rPr>
        <w:t>7</w:t>
      </w:r>
      <w:r w:rsidR="003850A0" w:rsidRPr="00FE4A6D">
        <w:rPr>
          <w:rStyle w:val="af6"/>
          <w:rFonts w:ascii="Arial LatArm" w:hAnsi="Arial LatArm" w:cs="Sylfaen"/>
          <w:color w:val="FFFFFF"/>
          <w:sz w:val="20"/>
          <w:szCs w:val="24"/>
          <w:lang w:val="hy-AM" w:eastAsia="en-US"/>
        </w:rPr>
        <w:footnoteReference w:id="1"/>
      </w:r>
    </w:p>
    <w:bookmarkEnd w:id="3"/>
    <w:p w14:paraId="2C3BB51B" w14:textId="77777777" w:rsidR="00B67CCD" w:rsidRPr="00FE4A6D" w:rsidRDefault="006265F4" w:rsidP="00EF3662">
      <w:pPr>
        <w:pStyle w:val="norm"/>
        <w:spacing w:line="240" w:lineRule="auto"/>
        <w:rPr>
          <w:rFonts w:ascii="Arial LatArm" w:hAnsi="Arial LatArm" w:cs="Sylfaen"/>
          <w:sz w:val="20"/>
          <w:szCs w:val="24"/>
          <w:lang w:val="hy-AM" w:eastAsia="en-US"/>
        </w:rPr>
      </w:pPr>
      <w:r w:rsidRPr="00FE4A6D">
        <w:rPr>
          <w:rFonts w:ascii="Arial LatArm" w:hAnsi="Arial LatArm" w:cs="Sylfaen"/>
          <w:sz w:val="20"/>
          <w:szCs w:val="24"/>
          <w:lang w:val="hy-AM" w:eastAsia="en-US"/>
        </w:rPr>
        <w:t>2</w:t>
      </w:r>
      <w:r w:rsidR="003E3FD0" w:rsidRPr="00FE4A6D">
        <w:rPr>
          <w:rFonts w:ascii="Arial LatArm" w:hAnsi="Arial LatArm" w:cs="Sylfaen"/>
          <w:sz w:val="20"/>
          <w:szCs w:val="24"/>
          <w:lang w:val="hy-AM" w:eastAsia="en-US"/>
        </w:rPr>
        <w:t>)</w:t>
      </w:r>
      <w:r w:rsidR="00B67CCD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47117B" w:rsidRPr="00FE4A6D">
        <w:rPr>
          <w:rFonts w:ascii="GHEA Grapalat" w:hAnsi="GHEA Grapalat" w:cs="Sylfaen"/>
          <w:sz w:val="20"/>
          <w:szCs w:val="24"/>
          <w:lang w:val="hy-AM" w:eastAsia="en-US"/>
        </w:rPr>
        <w:t>իր</w:t>
      </w:r>
      <w:r w:rsidR="0047117B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47117B" w:rsidRPr="00FE4A6D">
        <w:rPr>
          <w:rFonts w:ascii="GHEA Grapalat" w:hAnsi="GHEA Grapalat" w:cs="Sylfaen"/>
          <w:sz w:val="20"/>
          <w:szCs w:val="24"/>
          <w:lang w:val="hy-AM" w:eastAsia="en-US"/>
        </w:rPr>
        <w:t>կողմից</w:t>
      </w:r>
      <w:r w:rsidR="0047117B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47117B" w:rsidRPr="00FE4A6D">
        <w:rPr>
          <w:rFonts w:ascii="GHEA Grapalat" w:hAnsi="GHEA Grapalat" w:cs="Sylfaen"/>
          <w:sz w:val="20"/>
          <w:szCs w:val="24"/>
          <w:lang w:val="hy-AM" w:eastAsia="en-US"/>
        </w:rPr>
        <w:t>հաստատված</w:t>
      </w:r>
      <w:r w:rsidR="0047117B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B67CCD" w:rsidRPr="00FE4A6D">
        <w:rPr>
          <w:rFonts w:ascii="GHEA Grapalat" w:hAnsi="GHEA Grapalat" w:cs="Sylfaen"/>
          <w:sz w:val="20"/>
          <w:szCs w:val="24"/>
          <w:lang w:val="hy-AM" w:eastAsia="en-US"/>
        </w:rPr>
        <w:t>գնային</w:t>
      </w:r>
      <w:r w:rsidR="00B67CCD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B67CCD" w:rsidRPr="00FE4A6D">
        <w:rPr>
          <w:rFonts w:ascii="GHEA Grapalat" w:hAnsi="GHEA Grapalat" w:cs="Sylfaen"/>
          <w:sz w:val="20"/>
          <w:szCs w:val="24"/>
          <w:lang w:val="hy-AM" w:eastAsia="en-US"/>
        </w:rPr>
        <w:t>առաջարկ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>.</w:t>
      </w:r>
    </w:p>
    <w:p w14:paraId="099FA2AE" w14:textId="77777777" w:rsidR="000845F6" w:rsidRPr="00FE4A6D" w:rsidRDefault="006265F4" w:rsidP="00EF3662">
      <w:pPr>
        <w:pStyle w:val="norm"/>
        <w:spacing w:line="240" w:lineRule="auto"/>
        <w:rPr>
          <w:rFonts w:ascii="Arial LatArm" w:hAnsi="Arial LatArm" w:cs="Sylfaen"/>
          <w:sz w:val="20"/>
          <w:szCs w:val="24"/>
          <w:lang w:val="hy-AM" w:eastAsia="en-US"/>
        </w:rPr>
      </w:pPr>
      <w:r w:rsidRPr="00FE4A6D">
        <w:rPr>
          <w:rFonts w:ascii="Arial LatArm" w:hAnsi="Arial LatArm" w:cs="Sylfaen"/>
          <w:sz w:val="20"/>
          <w:szCs w:val="24"/>
          <w:lang w:val="hy-AM" w:eastAsia="en-US"/>
        </w:rPr>
        <w:t>4</w:t>
      </w:r>
      <w:r w:rsidR="003E3FD0" w:rsidRPr="00FE4A6D">
        <w:rPr>
          <w:rFonts w:ascii="Arial LatArm" w:hAnsi="Arial LatArm" w:cs="Sylfaen"/>
          <w:sz w:val="20"/>
          <w:szCs w:val="24"/>
          <w:lang w:val="hy-AM" w:eastAsia="en-US"/>
        </w:rPr>
        <w:t>)</w:t>
      </w:r>
      <w:r w:rsidR="000845F6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0845F6" w:rsidRPr="00FE4A6D">
        <w:rPr>
          <w:rFonts w:ascii="GHEA Grapalat" w:hAnsi="GHEA Grapalat" w:cs="Sylfaen"/>
          <w:sz w:val="20"/>
          <w:szCs w:val="24"/>
          <w:lang w:val="hy-AM" w:eastAsia="en-US"/>
        </w:rPr>
        <w:t>գործակալության</w:t>
      </w:r>
      <w:r w:rsidR="000845F6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0845F6" w:rsidRPr="00FE4A6D">
        <w:rPr>
          <w:rFonts w:ascii="GHEA Grapalat" w:hAnsi="GHEA Grapalat" w:cs="Sylfaen"/>
          <w:sz w:val="20"/>
          <w:szCs w:val="24"/>
          <w:lang w:val="hy-AM" w:eastAsia="en-US"/>
        </w:rPr>
        <w:t>պայմանագրի</w:t>
      </w:r>
      <w:r w:rsidR="000845F6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0845F6" w:rsidRPr="00FE4A6D">
        <w:rPr>
          <w:rFonts w:ascii="GHEA Grapalat" w:hAnsi="GHEA Grapalat" w:cs="Sylfaen"/>
          <w:sz w:val="20"/>
          <w:szCs w:val="24"/>
          <w:lang w:val="hy-AM" w:eastAsia="en-US"/>
        </w:rPr>
        <w:t>պատճենը</w:t>
      </w:r>
      <w:r w:rsidR="000845F6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0845F6" w:rsidRPr="00FE4A6D">
        <w:rPr>
          <w:rFonts w:ascii="GHEA Grapalat" w:hAnsi="GHEA Grapalat" w:cs="Sylfaen"/>
          <w:sz w:val="20"/>
          <w:szCs w:val="24"/>
          <w:lang w:val="hy-AM" w:eastAsia="en-US"/>
        </w:rPr>
        <w:t>և</w:t>
      </w:r>
      <w:r w:rsidR="000845F6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0845F6" w:rsidRPr="00FE4A6D">
        <w:rPr>
          <w:rFonts w:ascii="GHEA Grapalat" w:hAnsi="GHEA Grapalat" w:cs="Sylfaen"/>
          <w:sz w:val="20"/>
          <w:szCs w:val="24"/>
          <w:lang w:val="hy-AM" w:eastAsia="en-US"/>
        </w:rPr>
        <w:t>դրա</w:t>
      </w:r>
      <w:r w:rsidR="000845F6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0845F6" w:rsidRPr="00FE4A6D">
        <w:rPr>
          <w:rFonts w:ascii="GHEA Grapalat" w:hAnsi="GHEA Grapalat" w:cs="Sylfaen"/>
          <w:sz w:val="20"/>
          <w:szCs w:val="24"/>
          <w:lang w:val="hy-AM" w:eastAsia="en-US"/>
        </w:rPr>
        <w:t>կողմ</w:t>
      </w:r>
      <w:r w:rsidR="000845F6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0845F6" w:rsidRPr="00FE4A6D">
        <w:rPr>
          <w:rFonts w:ascii="GHEA Grapalat" w:hAnsi="GHEA Grapalat" w:cs="Sylfaen"/>
          <w:sz w:val="20"/>
          <w:szCs w:val="24"/>
          <w:lang w:val="hy-AM" w:eastAsia="en-US"/>
        </w:rPr>
        <w:t>հանդիսացող</w:t>
      </w:r>
      <w:r w:rsidR="000845F6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0845F6" w:rsidRPr="00FE4A6D">
        <w:rPr>
          <w:rFonts w:ascii="GHEA Grapalat" w:hAnsi="GHEA Grapalat" w:cs="Sylfaen"/>
          <w:sz w:val="20"/>
          <w:szCs w:val="24"/>
          <w:lang w:val="hy-AM" w:eastAsia="en-US"/>
        </w:rPr>
        <w:t>անձի</w:t>
      </w:r>
      <w:r w:rsidR="000845F6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0845F6" w:rsidRPr="00FE4A6D">
        <w:rPr>
          <w:rFonts w:ascii="GHEA Grapalat" w:hAnsi="GHEA Grapalat" w:cs="Sylfaen"/>
          <w:sz w:val="20"/>
          <w:szCs w:val="24"/>
          <w:lang w:val="hy-AM" w:eastAsia="en-US"/>
        </w:rPr>
        <w:t>տվյալները</w:t>
      </w:r>
      <w:r w:rsidR="000845F6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,  </w:t>
      </w:r>
      <w:r w:rsidR="000845F6" w:rsidRPr="00FE4A6D">
        <w:rPr>
          <w:rFonts w:ascii="GHEA Grapalat" w:hAnsi="GHEA Grapalat" w:cs="Sylfaen"/>
          <w:sz w:val="20"/>
          <w:szCs w:val="24"/>
          <w:lang w:val="hy-AM" w:eastAsia="en-US"/>
        </w:rPr>
        <w:t>եթե</w:t>
      </w:r>
      <w:r w:rsidR="000845F6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F97D3E" w:rsidRPr="00FE4A6D">
        <w:rPr>
          <w:rFonts w:ascii="GHEA Grapalat" w:hAnsi="GHEA Grapalat" w:cs="Sylfaen"/>
          <w:sz w:val="20"/>
          <w:szCs w:val="24"/>
          <w:lang w:val="hy-AM" w:eastAsia="en-US"/>
        </w:rPr>
        <w:t>կնքվելիք</w:t>
      </w:r>
      <w:r w:rsidR="00F97D3E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0845F6" w:rsidRPr="00FE4A6D">
        <w:rPr>
          <w:rFonts w:ascii="GHEA Grapalat" w:hAnsi="GHEA Grapalat" w:cs="Sylfaen"/>
          <w:sz w:val="20"/>
          <w:szCs w:val="24"/>
          <w:lang w:val="hy-AM" w:eastAsia="en-US"/>
        </w:rPr>
        <w:t>պայմանագիրն</w:t>
      </w:r>
      <w:r w:rsidR="000845F6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0845F6" w:rsidRPr="00FE4A6D">
        <w:rPr>
          <w:rFonts w:ascii="GHEA Grapalat" w:hAnsi="GHEA Grapalat" w:cs="Sylfaen"/>
          <w:sz w:val="20"/>
          <w:szCs w:val="24"/>
          <w:lang w:val="hy-AM" w:eastAsia="en-US"/>
        </w:rPr>
        <w:t>իրականացվելու</w:t>
      </w:r>
      <w:r w:rsidR="000845F6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0845F6" w:rsidRPr="00FE4A6D">
        <w:rPr>
          <w:rFonts w:ascii="GHEA Grapalat" w:hAnsi="GHEA Grapalat" w:cs="Sylfaen"/>
          <w:sz w:val="20"/>
          <w:szCs w:val="24"/>
          <w:lang w:val="hy-AM" w:eastAsia="en-US"/>
        </w:rPr>
        <w:t>է</w:t>
      </w:r>
      <w:r w:rsidR="000845F6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0845F6" w:rsidRPr="00FE4A6D">
        <w:rPr>
          <w:rFonts w:ascii="GHEA Grapalat" w:hAnsi="GHEA Grapalat" w:cs="Sylfaen"/>
          <w:sz w:val="20"/>
          <w:szCs w:val="24"/>
          <w:lang w:val="hy-AM" w:eastAsia="en-US"/>
        </w:rPr>
        <w:t>գործակալության</w:t>
      </w:r>
      <w:r w:rsidR="000845F6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0845F6" w:rsidRPr="00FE4A6D">
        <w:rPr>
          <w:rFonts w:ascii="GHEA Grapalat" w:hAnsi="GHEA Grapalat" w:cs="Sylfaen"/>
          <w:sz w:val="20"/>
          <w:szCs w:val="24"/>
          <w:lang w:val="hy-AM" w:eastAsia="en-US"/>
        </w:rPr>
        <w:t>միջոցով</w:t>
      </w:r>
      <w:r w:rsidR="000845F6" w:rsidRPr="00FE4A6D">
        <w:rPr>
          <w:rFonts w:ascii="Arial LatArm" w:hAnsi="Arial LatArm" w:cs="Sylfaen"/>
          <w:sz w:val="20"/>
          <w:szCs w:val="24"/>
          <w:lang w:val="hy-AM" w:eastAsia="en-US"/>
        </w:rPr>
        <w:t>:</w:t>
      </w:r>
    </w:p>
    <w:p w14:paraId="4C30A6D5" w14:textId="77777777" w:rsidR="000845F6" w:rsidRPr="00FE4A6D" w:rsidRDefault="006265F4" w:rsidP="00EF3662">
      <w:pPr>
        <w:pStyle w:val="norm"/>
        <w:spacing w:line="240" w:lineRule="auto"/>
        <w:rPr>
          <w:rFonts w:ascii="Arial LatArm" w:hAnsi="Arial LatArm" w:cs="Sylfaen"/>
          <w:sz w:val="20"/>
          <w:szCs w:val="24"/>
          <w:lang w:val="hy-AM" w:eastAsia="en-US"/>
        </w:rPr>
      </w:pPr>
      <w:r w:rsidRPr="00FE4A6D">
        <w:rPr>
          <w:rFonts w:ascii="Arial LatArm" w:hAnsi="Arial LatArm" w:cs="Sylfaen"/>
          <w:sz w:val="20"/>
          <w:szCs w:val="24"/>
          <w:lang w:val="hy-AM" w:eastAsia="en-US"/>
        </w:rPr>
        <w:t>5</w:t>
      </w:r>
      <w:r w:rsidR="003E3FD0" w:rsidRPr="00FE4A6D">
        <w:rPr>
          <w:rFonts w:ascii="Arial LatArm" w:hAnsi="Arial LatArm" w:cs="Sylfaen"/>
          <w:sz w:val="20"/>
          <w:szCs w:val="24"/>
          <w:lang w:val="hy-AM" w:eastAsia="en-US"/>
        </w:rPr>
        <w:t>)</w:t>
      </w:r>
      <w:r w:rsidR="002B0AEA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2B0AEA" w:rsidRPr="00FE4A6D">
        <w:rPr>
          <w:rFonts w:ascii="GHEA Grapalat" w:hAnsi="GHEA Grapalat" w:cs="Sylfaen"/>
          <w:sz w:val="20"/>
          <w:szCs w:val="24"/>
          <w:lang w:val="hy-AM" w:eastAsia="en-US"/>
        </w:rPr>
        <w:t>համատեղ</w:t>
      </w:r>
      <w:r w:rsidR="002B0AEA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2B0AEA" w:rsidRPr="00FE4A6D">
        <w:rPr>
          <w:rFonts w:ascii="GHEA Grapalat" w:hAnsi="GHEA Grapalat" w:cs="Sylfaen"/>
          <w:sz w:val="20"/>
          <w:szCs w:val="24"/>
          <w:lang w:val="hy-AM" w:eastAsia="en-US"/>
        </w:rPr>
        <w:t>գործունեության</w:t>
      </w:r>
      <w:r w:rsidR="002B0AEA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2B0AEA" w:rsidRPr="00FE4A6D">
        <w:rPr>
          <w:rFonts w:ascii="GHEA Grapalat" w:hAnsi="GHEA Grapalat" w:cs="Sylfaen"/>
          <w:sz w:val="20"/>
          <w:szCs w:val="24"/>
          <w:lang w:val="hy-AM" w:eastAsia="en-US"/>
        </w:rPr>
        <w:t>պայմանագ</w:t>
      </w:r>
      <w:r w:rsidR="00B32124" w:rsidRPr="00FE4A6D">
        <w:rPr>
          <w:rFonts w:ascii="GHEA Grapalat" w:hAnsi="GHEA Grapalat" w:cs="Sylfaen"/>
          <w:sz w:val="20"/>
          <w:szCs w:val="24"/>
          <w:lang w:val="hy-AM" w:eastAsia="en-US"/>
        </w:rPr>
        <w:t>րի</w:t>
      </w:r>
      <w:r w:rsidR="00B32124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B32124" w:rsidRPr="00FE4A6D">
        <w:rPr>
          <w:rFonts w:ascii="GHEA Grapalat" w:hAnsi="GHEA Grapalat" w:cs="Sylfaen"/>
          <w:sz w:val="20"/>
          <w:szCs w:val="24"/>
          <w:lang w:val="hy-AM" w:eastAsia="en-US"/>
        </w:rPr>
        <w:t>պատճենը</w:t>
      </w:r>
      <w:r w:rsidR="002B0AEA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, </w:t>
      </w:r>
      <w:r w:rsidR="002B0AEA" w:rsidRPr="00FE4A6D">
        <w:rPr>
          <w:rFonts w:ascii="GHEA Grapalat" w:hAnsi="GHEA Grapalat" w:cs="Sylfaen"/>
          <w:sz w:val="20"/>
          <w:szCs w:val="24"/>
          <w:lang w:val="hy-AM" w:eastAsia="en-US"/>
        </w:rPr>
        <w:t>եթե</w:t>
      </w:r>
      <w:r w:rsidR="002B0AEA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F97D3E" w:rsidRPr="00FE4A6D">
        <w:rPr>
          <w:rFonts w:ascii="GHEA Grapalat" w:hAnsi="GHEA Grapalat" w:cs="Sylfaen"/>
          <w:sz w:val="20"/>
          <w:szCs w:val="24"/>
          <w:lang w:val="hy-AM" w:eastAsia="en-US"/>
        </w:rPr>
        <w:t>մասնակիցները</w:t>
      </w:r>
      <w:r w:rsidR="00F97D3E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F97D3E" w:rsidRPr="00FE4A6D">
        <w:rPr>
          <w:rFonts w:ascii="GHEA Grapalat" w:hAnsi="GHEA Grapalat" w:cs="Sylfaen"/>
          <w:sz w:val="20"/>
          <w:szCs w:val="24"/>
          <w:lang w:val="hy-AM" w:eastAsia="en-US"/>
        </w:rPr>
        <w:t>սույն</w:t>
      </w:r>
      <w:r w:rsidR="00F97D3E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2B0AEA" w:rsidRPr="00FE4A6D">
        <w:rPr>
          <w:rFonts w:ascii="GHEA Grapalat" w:hAnsi="GHEA Grapalat" w:cs="Sylfaen"/>
          <w:sz w:val="20"/>
          <w:szCs w:val="24"/>
          <w:lang w:val="hy-AM" w:eastAsia="en-US"/>
        </w:rPr>
        <w:t>ընթացակարգին</w:t>
      </w:r>
      <w:r w:rsidR="002B0AEA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2B0AEA" w:rsidRPr="00FE4A6D">
        <w:rPr>
          <w:rFonts w:ascii="GHEA Grapalat" w:hAnsi="GHEA Grapalat" w:cs="Sylfaen"/>
          <w:sz w:val="20"/>
          <w:szCs w:val="24"/>
          <w:lang w:val="hy-AM" w:eastAsia="en-US"/>
        </w:rPr>
        <w:t>մասնակցում</w:t>
      </w:r>
      <w:r w:rsidR="002B0AEA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F97D3E" w:rsidRPr="00FE4A6D">
        <w:rPr>
          <w:rFonts w:ascii="GHEA Grapalat" w:hAnsi="GHEA Grapalat" w:cs="Sylfaen"/>
          <w:sz w:val="20"/>
          <w:szCs w:val="24"/>
          <w:lang w:val="hy-AM" w:eastAsia="en-US"/>
        </w:rPr>
        <w:t>են</w:t>
      </w:r>
      <w:r w:rsidR="00F97D3E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2B0AEA" w:rsidRPr="00FE4A6D">
        <w:rPr>
          <w:rFonts w:ascii="GHEA Grapalat" w:hAnsi="GHEA Grapalat" w:cs="Sylfaen"/>
          <w:sz w:val="20"/>
          <w:szCs w:val="24"/>
          <w:lang w:val="hy-AM" w:eastAsia="en-US"/>
        </w:rPr>
        <w:t>համատեղ</w:t>
      </w:r>
      <w:r w:rsidR="002B0AEA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2B0AEA" w:rsidRPr="00FE4A6D">
        <w:rPr>
          <w:rFonts w:ascii="GHEA Grapalat" w:hAnsi="GHEA Grapalat" w:cs="Sylfaen"/>
          <w:sz w:val="20"/>
          <w:szCs w:val="24"/>
          <w:lang w:val="hy-AM" w:eastAsia="en-US"/>
        </w:rPr>
        <w:t>գործունեության</w:t>
      </w:r>
      <w:r w:rsidR="002B0AEA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2B0AEA" w:rsidRPr="00FE4A6D">
        <w:rPr>
          <w:rFonts w:ascii="GHEA Grapalat" w:hAnsi="GHEA Grapalat" w:cs="Sylfaen"/>
          <w:sz w:val="20"/>
          <w:szCs w:val="24"/>
          <w:lang w:val="hy-AM" w:eastAsia="en-US"/>
        </w:rPr>
        <w:t>կարգով</w:t>
      </w:r>
      <w:r w:rsidR="002B0AEA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(</w:t>
      </w:r>
      <w:r w:rsidR="002B0AEA" w:rsidRPr="00FE4A6D">
        <w:rPr>
          <w:rFonts w:ascii="GHEA Grapalat" w:hAnsi="GHEA Grapalat" w:cs="Sylfaen"/>
          <w:sz w:val="20"/>
          <w:szCs w:val="24"/>
          <w:lang w:val="hy-AM" w:eastAsia="en-US"/>
        </w:rPr>
        <w:t>կոնսորցիումով</w:t>
      </w:r>
      <w:r w:rsidR="002B0AEA" w:rsidRPr="00FE4A6D">
        <w:rPr>
          <w:rFonts w:ascii="Arial LatArm" w:hAnsi="Arial LatArm" w:cs="Sylfaen"/>
          <w:sz w:val="20"/>
          <w:szCs w:val="24"/>
          <w:lang w:val="hy-AM" w:eastAsia="en-US"/>
        </w:rPr>
        <w:t>):</w:t>
      </w:r>
    </w:p>
    <w:p w14:paraId="017D0702" w14:textId="77777777" w:rsidR="00E410D5" w:rsidRPr="00FE4A6D" w:rsidRDefault="00E410D5" w:rsidP="00E410D5">
      <w:pPr>
        <w:pStyle w:val="norm"/>
        <w:spacing w:line="240" w:lineRule="auto"/>
        <w:rPr>
          <w:rFonts w:ascii="Arial LatArm" w:hAnsi="Arial LatArm" w:cs="Sylfaen"/>
          <w:sz w:val="20"/>
          <w:szCs w:val="24"/>
          <w:lang w:val="hy-AM" w:eastAsia="en-US"/>
        </w:rPr>
      </w:pPr>
      <w:bookmarkStart w:id="4" w:name="_Hlk9262052"/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Ընդ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որում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համատեղ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գործունեության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կարգով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(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կոնսորցիումով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)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սույն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ընթացակարգին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մասնակցելու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դեպքում՝</w:t>
      </w:r>
    </w:p>
    <w:p w14:paraId="34829219" w14:textId="77777777" w:rsidR="00E410D5" w:rsidRPr="00FE4A6D" w:rsidRDefault="00E410D5" w:rsidP="00E410D5">
      <w:pPr>
        <w:pStyle w:val="norm"/>
        <w:numPr>
          <w:ilvl w:val="0"/>
          <w:numId w:val="18"/>
        </w:numPr>
        <w:spacing w:line="240" w:lineRule="auto"/>
        <w:ind w:left="0" w:firstLine="810"/>
        <w:rPr>
          <w:rFonts w:ascii="Arial LatArm" w:hAnsi="Arial LatArm" w:cs="Sylfaen"/>
          <w:sz w:val="20"/>
          <w:szCs w:val="24"/>
          <w:lang w:val="hy-AM" w:eastAsia="en-US"/>
        </w:rPr>
      </w:pP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համատեղ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գործունեության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պայմանագրի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կողմերից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որևէ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մեկը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չի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կարող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սույն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ընթացակարգին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6D3D3F" w:rsidRPr="00FE4A6D">
        <w:rPr>
          <w:rFonts w:ascii="Arial LatArm" w:hAnsi="Arial LatArm" w:cs="Sylfaen"/>
          <w:sz w:val="20"/>
          <w:szCs w:val="24"/>
          <w:lang w:val="hy-AM" w:eastAsia="en-US"/>
        </w:rPr>
        <w:t>(</w:t>
      </w:r>
      <w:r w:rsidR="006D3D3F" w:rsidRPr="00FE4A6D">
        <w:rPr>
          <w:rFonts w:ascii="GHEA Grapalat" w:hAnsi="GHEA Grapalat" w:cs="Sylfaen"/>
          <w:sz w:val="20"/>
          <w:szCs w:val="24"/>
          <w:lang w:val="hy-AM" w:eastAsia="en-US"/>
        </w:rPr>
        <w:t>միևնույն</w:t>
      </w:r>
      <w:r w:rsidR="006D3D3F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6D3D3F" w:rsidRPr="00FE4A6D">
        <w:rPr>
          <w:rFonts w:ascii="GHEA Grapalat" w:hAnsi="GHEA Grapalat" w:cs="Sylfaen"/>
          <w:sz w:val="20"/>
          <w:szCs w:val="24"/>
          <w:lang w:val="hy-AM" w:eastAsia="en-US"/>
        </w:rPr>
        <w:t>չափաբաժնին</w:t>
      </w:r>
      <w:r w:rsidR="006D3D3F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)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ներկայացնել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առանձին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հայտ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: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Սույն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պարբերության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պահանջի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չպահպանման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դեպքում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հայտերի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բացման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նիստում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մերժվում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են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ինչպես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համատեղ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գործունեության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կարգով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,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այնպես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էլ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առանձին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ներկայացված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հայտերը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>.</w:t>
      </w:r>
    </w:p>
    <w:p w14:paraId="102B8FAB" w14:textId="77777777" w:rsidR="00E410D5" w:rsidRPr="00FE4A6D" w:rsidRDefault="00E410D5" w:rsidP="00E410D5">
      <w:pPr>
        <w:pStyle w:val="norm"/>
        <w:numPr>
          <w:ilvl w:val="0"/>
          <w:numId w:val="18"/>
        </w:numPr>
        <w:spacing w:line="240" w:lineRule="auto"/>
        <w:ind w:left="0" w:firstLine="810"/>
        <w:rPr>
          <w:rFonts w:ascii="Arial LatArm" w:hAnsi="Arial LatArm" w:cs="Sylfaen"/>
          <w:sz w:val="20"/>
          <w:szCs w:val="24"/>
          <w:lang w:val="hy-AM" w:eastAsia="en-US"/>
        </w:rPr>
      </w:pP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եթե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համատեղ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գործունեության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պայմանագրով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սահմանված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է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,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որ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մասնակիցների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ընդհանուր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գործերը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վարում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է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համատեղ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գործունեության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պայմանագրի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առանձին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մասնակից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,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ապա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հայտը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ներկայացվում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,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իսկ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պայմանագիր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կնքվելու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դեպքում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վճարումները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կատարվում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են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այդ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մասնակցին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: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Այն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դեպքում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,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երբ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համատեղ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գործունեության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պայմանագրով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նախատեսվում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է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,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որ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ընդհանուր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գործերը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վարելիս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յուրաքանչյուր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մասնակից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իրավունք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ունի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գործել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բոլոր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մասնակիցների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անունից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,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ապա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պայմանագիր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կնքվելու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դեպքում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դրա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հիման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վրա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վճարումները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կատարվում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են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հայտը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ներկայացրած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մասնակցին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>:</w:t>
      </w:r>
    </w:p>
    <w:bookmarkEnd w:id="4"/>
    <w:p w14:paraId="72335624" w14:textId="77777777" w:rsidR="00037DDE" w:rsidRPr="00FE4A6D" w:rsidRDefault="00037DDE" w:rsidP="00EF3662">
      <w:pPr>
        <w:pStyle w:val="norm"/>
        <w:spacing w:line="240" w:lineRule="auto"/>
        <w:rPr>
          <w:rFonts w:ascii="Arial LatArm" w:hAnsi="Arial LatArm" w:cs="Sylfaen"/>
          <w:sz w:val="20"/>
          <w:szCs w:val="24"/>
          <w:lang w:val="hy-AM" w:eastAsia="en-US"/>
        </w:rPr>
      </w:pPr>
    </w:p>
    <w:p w14:paraId="367CA26B" w14:textId="77777777" w:rsidR="00A45946" w:rsidRPr="00FE4A6D" w:rsidRDefault="00C8055A" w:rsidP="00EF3662">
      <w:pPr>
        <w:jc w:val="center"/>
        <w:rPr>
          <w:rFonts w:ascii="Arial LatArm" w:hAnsi="Arial LatArm" w:cs="Arial"/>
          <w:b/>
          <w:sz w:val="20"/>
          <w:lang w:val="es-ES"/>
        </w:rPr>
      </w:pPr>
      <w:r w:rsidRPr="00FE4A6D">
        <w:rPr>
          <w:rFonts w:ascii="Arial LatArm" w:hAnsi="Arial LatArm"/>
          <w:b/>
          <w:sz w:val="20"/>
          <w:lang w:val="es-ES"/>
        </w:rPr>
        <w:t>5</w:t>
      </w:r>
      <w:r w:rsidR="00A45946" w:rsidRPr="00FE4A6D">
        <w:rPr>
          <w:rFonts w:ascii="Arial LatArm" w:hAnsi="Arial LatArm"/>
          <w:b/>
          <w:sz w:val="20"/>
          <w:lang w:val="es-ES"/>
        </w:rPr>
        <w:t xml:space="preserve">.   </w:t>
      </w:r>
      <w:r w:rsidR="00A45946" w:rsidRPr="00FE4A6D">
        <w:rPr>
          <w:rFonts w:ascii="GHEA Grapalat" w:hAnsi="GHEA Grapalat" w:cs="Sylfaen"/>
          <w:b/>
          <w:sz w:val="20"/>
          <w:lang w:val="es-ES"/>
        </w:rPr>
        <w:t>ՀԱՅՏԻ</w:t>
      </w:r>
      <w:r w:rsidR="00A45946" w:rsidRPr="00FE4A6D">
        <w:rPr>
          <w:rFonts w:ascii="Arial LatArm" w:hAnsi="Arial LatArm" w:cs="Arial"/>
          <w:b/>
          <w:sz w:val="20"/>
          <w:lang w:val="es-ES"/>
        </w:rPr>
        <w:t xml:space="preserve">   </w:t>
      </w:r>
      <w:r w:rsidR="00A45946" w:rsidRPr="00FE4A6D">
        <w:rPr>
          <w:rFonts w:ascii="GHEA Grapalat" w:hAnsi="GHEA Grapalat" w:cs="Sylfaen"/>
          <w:b/>
          <w:sz w:val="20"/>
          <w:lang w:val="es-ES"/>
        </w:rPr>
        <w:t>ԳՆԱՅԻՆ</w:t>
      </w:r>
      <w:r w:rsidR="00A45946" w:rsidRPr="00FE4A6D">
        <w:rPr>
          <w:rFonts w:ascii="Arial LatArm" w:hAnsi="Arial LatArm" w:cs="Arial"/>
          <w:b/>
          <w:sz w:val="20"/>
          <w:lang w:val="es-ES"/>
        </w:rPr>
        <w:t xml:space="preserve">  </w:t>
      </w:r>
      <w:r w:rsidR="00A45946" w:rsidRPr="00FE4A6D">
        <w:rPr>
          <w:rFonts w:ascii="GHEA Grapalat" w:hAnsi="GHEA Grapalat" w:cs="Sylfaen"/>
          <w:b/>
          <w:sz w:val="20"/>
          <w:lang w:val="es-ES"/>
        </w:rPr>
        <w:t>ԱՌԱՋԱՐԿԸ</w:t>
      </w:r>
      <w:r w:rsidR="00A45946" w:rsidRPr="00FE4A6D">
        <w:rPr>
          <w:rFonts w:ascii="Arial LatArm" w:hAnsi="Arial LatArm" w:cs="Arial"/>
          <w:b/>
          <w:sz w:val="20"/>
          <w:lang w:val="es-ES"/>
        </w:rPr>
        <w:t xml:space="preserve"> </w:t>
      </w:r>
    </w:p>
    <w:p w14:paraId="666FC45A" w14:textId="77777777" w:rsidR="00A45946" w:rsidRPr="00FE4A6D" w:rsidRDefault="00A45946" w:rsidP="00EF3662">
      <w:pPr>
        <w:jc w:val="center"/>
        <w:rPr>
          <w:rFonts w:ascii="Arial LatArm" w:hAnsi="Arial LatArm" w:cs="Arial"/>
          <w:b/>
          <w:sz w:val="20"/>
          <w:lang w:val="es-ES"/>
        </w:rPr>
      </w:pPr>
    </w:p>
    <w:p w14:paraId="68CC9698" w14:textId="77777777" w:rsidR="00A45946" w:rsidRPr="00FE4A6D" w:rsidRDefault="00C8055A" w:rsidP="00EF3662">
      <w:pPr>
        <w:ind w:firstLine="567"/>
        <w:jc w:val="both"/>
        <w:rPr>
          <w:rFonts w:ascii="Arial LatArm" w:hAnsi="Arial LatArm"/>
          <w:sz w:val="20"/>
          <w:lang w:val="es-ES"/>
        </w:rPr>
      </w:pPr>
      <w:r w:rsidRPr="00FE4A6D">
        <w:rPr>
          <w:rFonts w:ascii="Arial LatArm" w:hAnsi="Arial LatArm" w:cs="Sylfaen"/>
          <w:sz w:val="20"/>
          <w:lang w:val="es-ES"/>
        </w:rPr>
        <w:t>5</w:t>
      </w:r>
      <w:r w:rsidR="00A45946" w:rsidRPr="00FE4A6D">
        <w:rPr>
          <w:rFonts w:ascii="Arial LatArm" w:hAnsi="Arial LatArm" w:cs="Sylfaen"/>
          <w:sz w:val="20"/>
          <w:lang w:val="es-ES"/>
        </w:rPr>
        <w:t xml:space="preserve">.1 </w:t>
      </w:r>
      <w:r w:rsidR="00A45946" w:rsidRPr="00FE4A6D">
        <w:rPr>
          <w:rFonts w:ascii="GHEA Grapalat" w:hAnsi="GHEA Grapalat" w:cs="Sylfaen"/>
          <w:sz w:val="20"/>
          <w:lang w:val="hy-AM"/>
        </w:rPr>
        <w:t>Առաջարկվող</w:t>
      </w:r>
      <w:r w:rsidR="00A45946" w:rsidRPr="00FE4A6D">
        <w:rPr>
          <w:rFonts w:ascii="Arial LatArm" w:hAnsi="Arial LatArm" w:cs="Sylfaen"/>
          <w:sz w:val="20"/>
          <w:lang w:val="es-ES"/>
        </w:rPr>
        <w:t xml:space="preserve"> </w:t>
      </w:r>
      <w:r w:rsidR="00A45946" w:rsidRPr="00FE4A6D">
        <w:rPr>
          <w:rFonts w:ascii="GHEA Grapalat" w:hAnsi="GHEA Grapalat" w:cs="Sylfaen"/>
          <w:sz w:val="20"/>
          <w:lang w:val="hy-AM"/>
        </w:rPr>
        <w:t>գինը</w:t>
      </w:r>
      <w:r w:rsidR="00A45946" w:rsidRPr="00FE4A6D">
        <w:rPr>
          <w:rFonts w:ascii="Arial LatArm" w:hAnsi="Arial LatArm" w:cs="Sylfaen"/>
          <w:sz w:val="20"/>
          <w:lang w:val="es-ES"/>
        </w:rPr>
        <w:t xml:space="preserve"> </w:t>
      </w:r>
      <w:r w:rsidR="00A45946" w:rsidRPr="00FE4A6D">
        <w:rPr>
          <w:rFonts w:ascii="GHEA Grapalat" w:hAnsi="GHEA Grapalat" w:cs="Sylfaen"/>
          <w:sz w:val="20"/>
          <w:lang w:val="hy-AM"/>
        </w:rPr>
        <w:t>ապրանքի</w:t>
      </w:r>
      <w:r w:rsidR="00A45946" w:rsidRPr="00FE4A6D">
        <w:rPr>
          <w:rFonts w:ascii="Arial LatArm" w:hAnsi="Arial LatArm" w:cs="Sylfaen"/>
          <w:sz w:val="20"/>
          <w:lang w:val="es-ES"/>
        </w:rPr>
        <w:t xml:space="preserve"> </w:t>
      </w:r>
      <w:r w:rsidR="00A45946" w:rsidRPr="00FE4A6D">
        <w:rPr>
          <w:rFonts w:ascii="GHEA Grapalat" w:hAnsi="GHEA Grapalat" w:cs="Sylfaen"/>
          <w:sz w:val="20"/>
          <w:lang w:val="hy-AM"/>
        </w:rPr>
        <w:t>արժեքից</w:t>
      </w:r>
      <w:r w:rsidR="00A45946" w:rsidRPr="00FE4A6D">
        <w:rPr>
          <w:rFonts w:ascii="Arial LatArm" w:hAnsi="Arial LatArm" w:cs="Sylfaen"/>
          <w:sz w:val="20"/>
          <w:lang w:val="es-ES"/>
        </w:rPr>
        <w:t xml:space="preserve"> </w:t>
      </w:r>
      <w:r w:rsidR="00A45946" w:rsidRPr="00FE4A6D">
        <w:rPr>
          <w:rFonts w:ascii="GHEA Grapalat" w:hAnsi="GHEA Grapalat" w:cs="Sylfaen"/>
          <w:sz w:val="20"/>
          <w:lang w:val="hy-AM"/>
        </w:rPr>
        <w:t>բացի</w:t>
      </w:r>
      <w:r w:rsidR="00A45946" w:rsidRPr="00FE4A6D">
        <w:rPr>
          <w:rFonts w:ascii="Arial LatArm" w:hAnsi="Arial LatArm" w:cs="Sylfaen"/>
          <w:sz w:val="20"/>
          <w:lang w:val="es-ES"/>
        </w:rPr>
        <w:t xml:space="preserve"> </w:t>
      </w:r>
      <w:r w:rsidR="00A45946" w:rsidRPr="00FE4A6D">
        <w:rPr>
          <w:rFonts w:ascii="GHEA Grapalat" w:hAnsi="GHEA Grapalat" w:cs="Sylfaen"/>
          <w:sz w:val="20"/>
          <w:lang w:val="hy-AM"/>
        </w:rPr>
        <w:t>ներառում</w:t>
      </w:r>
      <w:r w:rsidR="00A45946" w:rsidRPr="00FE4A6D">
        <w:rPr>
          <w:rFonts w:ascii="Arial LatArm" w:hAnsi="Arial LatArm" w:cs="Sylfaen"/>
          <w:sz w:val="20"/>
          <w:lang w:val="es-ES"/>
        </w:rPr>
        <w:t xml:space="preserve"> </w:t>
      </w:r>
      <w:r w:rsidR="00A45946" w:rsidRPr="00FE4A6D">
        <w:rPr>
          <w:rFonts w:ascii="GHEA Grapalat" w:hAnsi="GHEA Grapalat" w:cs="Sylfaen"/>
          <w:sz w:val="20"/>
          <w:lang w:val="hy-AM"/>
        </w:rPr>
        <w:t>է</w:t>
      </w:r>
      <w:r w:rsidR="00A45946" w:rsidRPr="00FE4A6D">
        <w:rPr>
          <w:rFonts w:ascii="Arial LatArm" w:hAnsi="Arial LatArm" w:cs="Sylfaen"/>
          <w:sz w:val="20"/>
          <w:lang w:val="es-ES"/>
        </w:rPr>
        <w:t xml:space="preserve"> </w:t>
      </w:r>
      <w:r w:rsidR="00A45946" w:rsidRPr="00FE4A6D">
        <w:rPr>
          <w:rFonts w:ascii="GHEA Grapalat" w:hAnsi="GHEA Grapalat" w:cs="Sylfaen"/>
          <w:sz w:val="20"/>
          <w:lang w:val="hy-AM"/>
        </w:rPr>
        <w:t>փոխադրման</w:t>
      </w:r>
      <w:r w:rsidR="00A45946" w:rsidRPr="00FE4A6D">
        <w:rPr>
          <w:rFonts w:ascii="Arial LatArm" w:hAnsi="Arial LatArm" w:cs="Sylfaen"/>
          <w:sz w:val="20"/>
          <w:lang w:val="es-ES"/>
        </w:rPr>
        <w:t xml:space="preserve">, </w:t>
      </w:r>
      <w:r w:rsidR="00A45946" w:rsidRPr="00FE4A6D">
        <w:rPr>
          <w:rFonts w:ascii="GHEA Grapalat" w:hAnsi="GHEA Grapalat" w:cs="Sylfaen"/>
          <w:sz w:val="20"/>
          <w:lang w:val="hy-AM"/>
        </w:rPr>
        <w:t>ապահովագրման</w:t>
      </w:r>
      <w:r w:rsidR="00A45946" w:rsidRPr="00FE4A6D">
        <w:rPr>
          <w:rFonts w:ascii="Arial LatArm" w:hAnsi="Arial LatArm" w:cs="Sylfaen"/>
          <w:sz w:val="20"/>
          <w:lang w:val="es-ES"/>
        </w:rPr>
        <w:t xml:space="preserve">, </w:t>
      </w:r>
      <w:r w:rsidR="00A45946" w:rsidRPr="00FE4A6D">
        <w:rPr>
          <w:rFonts w:ascii="GHEA Grapalat" w:hAnsi="GHEA Grapalat" w:cs="Sylfaen"/>
          <w:sz w:val="20"/>
          <w:lang w:val="hy-AM"/>
        </w:rPr>
        <w:t>տուրքերի</w:t>
      </w:r>
      <w:r w:rsidR="00A45946" w:rsidRPr="00FE4A6D">
        <w:rPr>
          <w:rFonts w:ascii="Arial LatArm" w:hAnsi="Arial LatArm" w:cs="Sylfaen"/>
          <w:sz w:val="20"/>
          <w:lang w:val="es-ES"/>
        </w:rPr>
        <w:t xml:space="preserve">, </w:t>
      </w:r>
      <w:r w:rsidR="00A45946" w:rsidRPr="00FE4A6D">
        <w:rPr>
          <w:rFonts w:ascii="GHEA Grapalat" w:hAnsi="GHEA Grapalat" w:cs="Sylfaen"/>
          <w:sz w:val="20"/>
          <w:lang w:val="hy-AM"/>
        </w:rPr>
        <w:t>հարկերի</w:t>
      </w:r>
      <w:r w:rsidR="00A45946" w:rsidRPr="00FE4A6D">
        <w:rPr>
          <w:rFonts w:ascii="Arial LatArm" w:hAnsi="Arial LatArm" w:cs="Sylfaen"/>
          <w:sz w:val="20"/>
          <w:lang w:val="es-ES"/>
        </w:rPr>
        <w:t xml:space="preserve">, </w:t>
      </w:r>
      <w:r w:rsidR="00A45946" w:rsidRPr="00FE4A6D">
        <w:rPr>
          <w:rFonts w:ascii="GHEA Grapalat" w:hAnsi="GHEA Grapalat" w:cs="Sylfaen"/>
          <w:sz w:val="20"/>
          <w:lang w:val="hy-AM"/>
        </w:rPr>
        <w:t>այլ</w:t>
      </w:r>
      <w:r w:rsidR="00A45946" w:rsidRPr="00FE4A6D">
        <w:rPr>
          <w:rFonts w:ascii="Arial LatArm" w:hAnsi="Arial LatArm" w:cs="Sylfaen"/>
          <w:sz w:val="20"/>
          <w:lang w:val="es-ES"/>
        </w:rPr>
        <w:t xml:space="preserve"> </w:t>
      </w:r>
      <w:r w:rsidR="00A45946" w:rsidRPr="00FE4A6D">
        <w:rPr>
          <w:rFonts w:ascii="GHEA Grapalat" w:hAnsi="GHEA Grapalat" w:cs="Sylfaen"/>
          <w:sz w:val="20"/>
          <w:lang w:val="hy-AM"/>
        </w:rPr>
        <w:t>վճարումների</w:t>
      </w:r>
      <w:r w:rsidR="00A45946" w:rsidRPr="00FE4A6D">
        <w:rPr>
          <w:rFonts w:ascii="Arial LatArm" w:hAnsi="Arial LatArm" w:cs="Sylfaen"/>
          <w:sz w:val="20"/>
          <w:lang w:val="es-ES"/>
        </w:rPr>
        <w:t xml:space="preserve"> </w:t>
      </w:r>
      <w:r w:rsidR="00A45946" w:rsidRPr="00FE4A6D">
        <w:rPr>
          <w:rFonts w:ascii="GHEA Grapalat" w:hAnsi="GHEA Grapalat" w:cs="Sylfaen"/>
          <w:sz w:val="20"/>
          <w:lang w:val="hy-AM"/>
        </w:rPr>
        <w:t>գծով</w:t>
      </w:r>
      <w:r w:rsidR="00A45946" w:rsidRPr="00FE4A6D">
        <w:rPr>
          <w:rFonts w:ascii="Arial LatArm" w:hAnsi="Arial LatArm" w:cs="Sylfaen"/>
          <w:sz w:val="20"/>
          <w:lang w:val="es-ES"/>
        </w:rPr>
        <w:t xml:space="preserve"> </w:t>
      </w:r>
      <w:r w:rsidR="00A45946" w:rsidRPr="00FE4A6D">
        <w:rPr>
          <w:rFonts w:ascii="GHEA Grapalat" w:hAnsi="GHEA Grapalat" w:cs="Sylfaen"/>
          <w:sz w:val="20"/>
          <w:lang w:val="hy-AM"/>
        </w:rPr>
        <w:t>ծախսերը</w:t>
      </w:r>
      <w:r w:rsidR="00A45946" w:rsidRPr="00FE4A6D">
        <w:rPr>
          <w:rFonts w:ascii="Arial LatArm" w:hAnsi="Arial LatArm" w:cs="Sylfaen"/>
          <w:sz w:val="20"/>
          <w:lang w:val="es-ES"/>
        </w:rPr>
        <w:t xml:space="preserve"> </w:t>
      </w:r>
      <w:r w:rsidR="00A45946" w:rsidRPr="00FE4A6D">
        <w:rPr>
          <w:rFonts w:ascii="GHEA Grapalat" w:hAnsi="GHEA Grapalat" w:cs="Sylfaen"/>
          <w:sz w:val="20"/>
          <w:lang w:val="hy-AM"/>
        </w:rPr>
        <w:t>և</w:t>
      </w:r>
      <w:r w:rsidR="00A45946" w:rsidRPr="00FE4A6D">
        <w:rPr>
          <w:rFonts w:ascii="Arial LatArm" w:hAnsi="Arial LatArm" w:cs="Sylfaen"/>
          <w:sz w:val="20"/>
          <w:lang w:val="es-ES"/>
        </w:rPr>
        <w:t xml:space="preserve"> </w:t>
      </w:r>
      <w:r w:rsidR="00A45946" w:rsidRPr="00FE4A6D">
        <w:rPr>
          <w:rFonts w:ascii="GHEA Grapalat" w:hAnsi="GHEA Grapalat" w:cs="Sylfaen"/>
          <w:sz w:val="20"/>
          <w:lang w:val="hy-AM"/>
        </w:rPr>
        <w:t>չի</w:t>
      </w:r>
      <w:r w:rsidR="00A45946" w:rsidRPr="00FE4A6D">
        <w:rPr>
          <w:rFonts w:ascii="Arial LatArm" w:hAnsi="Arial LatArm" w:cs="Sylfaen"/>
          <w:sz w:val="20"/>
          <w:lang w:val="es-ES"/>
        </w:rPr>
        <w:t xml:space="preserve"> </w:t>
      </w:r>
      <w:r w:rsidR="00A45946" w:rsidRPr="00FE4A6D">
        <w:rPr>
          <w:rFonts w:ascii="GHEA Grapalat" w:hAnsi="GHEA Grapalat" w:cs="Sylfaen"/>
          <w:sz w:val="20"/>
          <w:lang w:val="hy-AM"/>
        </w:rPr>
        <w:t>կարող</w:t>
      </w:r>
      <w:r w:rsidR="00A45946" w:rsidRPr="00FE4A6D">
        <w:rPr>
          <w:rFonts w:ascii="Arial LatArm" w:hAnsi="Arial LatArm" w:cs="Sylfaen"/>
          <w:sz w:val="20"/>
          <w:lang w:val="es-ES"/>
        </w:rPr>
        <w:t xml:space="preserve"> </w:t>
      </w:r>
      <w:r w:rsidR="00A45946" w:rsidRPr="00FE4A6D">
        <w:rPr>
          <w:rFonts w:ascii="GHEA Grapalat" w:hAnsi="GHEA Grapalat" w:cs="Sylfaen"/>
          <w:sz w:val="20"/>
          <w:lang w:val="hy-AM"/>
        </w:rPr>
        <w:t>պակաս</w:t>
      </w:r>
      <w:r w:rsidR="00A45946" w:rsidRPr="00FE4A6D">
        <w:rPr>
          <w:rFonts w:ascii="Arial LatArm" w:hAnsi="Arial LatArm" w:cs="Sylfaen"/>
          <w:sz w:val="20"/>
          <w:lang w:val="es-ES"/>
        </w:rPr>
        <w:t xml:space="preserve"> </w:t>
      </w:r>
      <w:r w:rsidR="00A45946" w:rsidRPr="00FE4A6D">
        <w:rPr>
          <w:rFonts w:ascii="GHEA Grapalat" w:hAnsi="GHEA Grapalat" w:cs="Sylfaen"/>
          <w:sz w:val="20"/>
          <w:lang w:val="hy-AM"/>
        </w:rPr>
        <w:t>լինել</w:t>
      </w:r>
      <w:r w:rsidR="00A45946" w:rsidRPr="00FE4A6D">
        <w:rPr>
          <w:rFonts w:ascii="Arial LatArm" w:hAnsi="Arial LatArm" w:cs="Sylfaen"/>
          <w:sz w:val="20"/>
          <w:lang w:val="es-ES"/>
        </w:rPr>
        <w:t xml:space="preserve"> </w:t>
      </w:r>
      <w:r w:rsidR="00A45946" w:rsidRPr="00FE4A6D">
        <w:rPr>
          <w:rFonts w:ascii="GHEA Grapalat" w:hAnsi="GHEA Grapalat" w:cs="Sylfaen"/>
          <w:sz w:val="20"/>
          <w:lang w:val="hy-AM"/>
        </w:rPr>
        <w:t>դրանց</w:t>
      </w:r>
      <w:r w:rsidR="00A45946" w:rsidRPr="00FE4A6D">
        <w:rPr>
          <w:rFonts w:ascii="Arial LatArm" w:hAnsi="Arial LatArm" w:cs="Sylfaen"/>
          <w:sz w:val="20"/>
          <w:lang w:val="es-ES"/>
        </w:rPr>
        <w:t xml:space="preserve"> </w:t>
      </w:r>
      <w:r w:rsidR="00A45946" w:rsidRPr="00FE4A6D">
        <w:rPr>
          <w:rFonts w:ascii="GHEA Grapalat" w:hAnsi="GHEA Grapalat" w:cs="Sylfaen"/>
          <w:sz w:val="20"/>
          <w:lang w:val="hy-AM"/>
        </w:rPr>
        <w:t>ինքնարժեքից</w:t>
      </w:r>
      <w:r w:rsidR="00A45946" w:rsidRPr="00FE4A6D">
        <w:rPr>
          <w:rFonts w:ascii="Arial LatArm" w:hAnsi="Arial LatArm" w:cs="Sylfaen"/>
          <w:sz w:val="20"/>
          <w:lang w:val="es-ES"/>
        </w:rPr>
        <w:t xml:space="preserve">: </w:t>
      </w:r>
      <w:r w:rsidR="00A45946" w:rsidRPr="00FE4A6D">
        <w:rPr>
          <w:rFonts w:ascii="GHEA Grapalat" w:hAnsi="GHEA Grapalat" w:cs="Sylfaen"/>
          <w:sz w:val="20"/>
          <w:lang w:val="hy-AM"/>
        </w:rPr>
        <w:t>Առաջարկվող</w:t>
      </w:r>
      <w:r w:rsidR="00A45946" w:rsidRPr="00FE4A6D">
        <w:rPr>
          <w:rFonts w:ascii="Arial LatArm" w:hAnsi="Arial LatArm" w:cs="Sylfaen"/>
          <w:sz w:val="20"/>
          <w:lang w:val="es-ES"/>
        </w:rPr>
        <w:t xml:space="preserve"> </w:t>
      </w:r>
      <w:r w:rsidR="00A45946" w:rsidRPr="00FE4A6D">
        <w:rPr>
          <w:rFonts w:ascii="GHEA Grapalat" w:hAnsi="GHEA Grapalat" w:cs="Sylfaen"/>
          <w:sz w:val="20"/>
          <w:lang w:val="hy-AM"/>
        </w:rPr>
        <w:t>գնի</w:t>
      </w:r>
      <w:r w:rsidR="00A45946" w:rsidRPr="00FE4A6D">
        <w:rPr>
          <w:rFonts w:ascii="Arial LatArm" w:hAnsi="Arial LatArm" w:cs="Sylfaen"/>
          <w:sz w:val="20"/>
          <w:lang w:val="es-ES"/>
        </w:rPr>
        <w:t xml:space="preserve">  </w:t>
      </w:r>
      <w:r w:rsidR="00A45946" w:rsidRPr="00FE4A6D">
        <w:rPr>
          <w:rFonts w:ascii="GHEA Grapalat" w:hAnsi="GHEA Grapalat" w:cs="Sylfaen"/>
          <w:sz w:val="20"/>
          <w:lang w:val="hy-AM"/>
        </w:rPr>
        <w:t>հաշվարկը</w:t>
      </w:r>
      <w:r w:rsidR="00A45946" w:rsidRPr="00FE4A6D">
        <w:rPr>
          <w:rFonts w:ascii="Arial LatArm" w:hAnsi="Arial LatArm" w:cs="Sylfaen"/>
          <w:sz w:val="20"/>
          <w:lang w:val="es-ES"/>
        </w:rPr>
        <w:t xml:space="preserve"> </w:t>
      </w:r>
      <w:r w:rsidR="00A45946" w:rsidRPr="00FE4A6D">
        <w:rPr>
          <w:rFonts w:ascii="GHEA Grapalat" w:hAnsi="GHEA Grapalat" w:cs="Sylfaen"/>
          <w:sz w:val="20"/>
          <w:lang w:val="hy-AM"/>
        </w:rPr>
        <w:t>պետք</w:t>
      </w:r>
      <w:r w:rsidR="00A45946" w:rsidRPr="00FE4A6D">
        <w:rPr>
          <w:rFonts w:ascii="Arial LatArm" w:hAnsi="Arial LatArm" w:cs="Sylfaen"/>
          <w:sz w:val="20"/>
          <w:lang w:val="es-ES"/>
        </w:rPr>
        <w:t xml:space="preserve"> </w:t>
      </w:r>
      <w:r w:rsidR="00A45946" w:rsidRPr="00FE4A6D">
        <w:rPr>
          <w:rFonts w:ascii="GHEA Grapalat" w:hAnsi="GHEA Grapalat" w:cs="Sylfaen"/>
          <w:sz w:val="20"/>
          <w:lang w:val="hy-AM"/>
        </w:rPr>
        <w:t>է</w:t>
      </w:r>
      <w:r w:rsidR="00A45946" w:rsidRPr="00FE4A6D">
        <w:rPr>
          <w:rFonts w:ascii="Arial LatArm" w:hAnsi="Arial LatArm" w:cs="Sylfaen"/>
          <w:sz w:val="20"/>
          <w:lang w:val="es-ES"/>
        </w:rPr>
        <w:t xml:space="preserve"> </w:t>
      </w:r>
      <w:r w:rsidR="00A45946" w:rsidRPr="00FE4A6D">
        <w:rPr>
          <w:rFonts w:ascii="GHEA Grapalat" w:hAnsi="GHEA Grapalat" w:cs="Sylfaen"/>
          <w:sz w:val="20"/>
          <w:lang w:val="hy-AM"/>
        </w:rPr>
        <w:t>ներկայացվի</w:t>
      </w:r>
      <w:r w:rsidR="00A45946" w:rsidRPr="00FE4A6D">
        <w:rPr>
          <w:rFonts w:ascii="Arial LatArm" w:hAnsi="Arial LatArm" w:cs="Sylfaen"/>
          <w:sz w:val="20"/>
          <w:lang w:val="es-ES"/>
        </w:rPr>
        <w:t xml:space="preserve"> </w:t>
      </w:r>
      <w:r w:rsidR="00A45946" w:rsidRPr="00FE4A6D">
        <w:rPr>
          <w:rFonts w:ascii="GHEA Grapalat" w:hAnsi="GHEA Grapalat" w:cs="Sylfaen"/>
          <w:sz w:val="20"/>
          <w:lang w:val="hy-AM"/>
        </w:rPr>
        <w:t>հայտով</w:t>
      </w:r>
      <w:r w:rsidR="00A45946" w:rsidRPr="00FE4A6D">
        <w:rPr>
          <w:rFonts w:ascii="Arial LatArm" w:hAnsi="Arial LatArm"/>
          <w:sz w:val="20"/>
          <w:lang w:val="es-ES"/>
        </w:rPr>
        <w:t>:</w:t>
      </w:r>
    </w:p>
    <w:p w14:paraId="0BBA46A0" w14:textId="77777777" w:rsidR="00B95FE0" w:rsidRPr="00FE4A6D" w:rsidRDefault="00C8055A" w:rsidP="00EF3662">
      <w:pPr>
        <w:pStyle w:val="norm"/>
        <w:spacing w:line="240" w:lineRule="auto"/>
        <w:ind w:firstLine="567"/>
        <w:rPr>
          <w:rFonts w:ascii="Arial LatArm" w:hAnsi="Arial LatArm" w:cs="Sylfaen"/>
          <w:sz w:val="20"/>
          <w:szCs w:val="24"/>
          <w:lang w:val="es-ES" w:eastAsia="en-US"/>
        </w:rPr>
      </w:pPr>
      <w:r w:rsidRPr="00FE4A6D">
        <w:rPr>
          <w:rFonts w:ascii="Arial LatArm" w:hAnsi="Arial LatArm"/>
          <w:sz w:val="20"/>
          <w:lang w:val="es-ES"/>
        </w:rPr>
        <w:t>5</w:t>
      </w:r>
      <w:r w:rsidR="00A45946" w:rsidRPr="00FE4A6D">
        <w:rPr>
          <w:rFonts w:ascii="Arial LatArm" w:hAnsi="Arial LatArm"/>
          <w:sz w:val="20"/>
          <w:lang w:val="es-ES"/>
        </w:rPr>
        <w:t>.</w:t>
      </w:r>
      <w:r w:rsidR="00A45946" w:rsidRPr="00FE4A6D">
        <w:rPr>
          <w:rFonts w:ascii="Arial LatArm" w:hAnsi="Arial LatArm"/>
          <w:sz w:val="20"/>
          <w:lang w:val="hy-AM"/>
        </w:rPr>
        <w:t>2</w:t>
      </w:r>
      <w:r w:rsidR="00A45946" w:rsidRPr="00FE4A6D">
        <w:rPr>
          <w:rFonts w:ascii="Arial LatArm" w:hAnsi="Arial LatArm" w:cs="Sylfaen"/>
          <w:sz w:val="20"/>
          <w:lang w:val="es-ES"/>
        </w:rPr>
        <w:t xml:space="preserve"> </w:t>
      </w:r>
      <w:r w:rsidR="00A45946" w:rsidRPr="00FE4A6D">
        <w:rPr>
          <w:rFonts w:ascii="GHEA Grapalat" w:hAnsi="GHEA Grapalat" w:cs="Sylfaen"/>
          <w:sz w:val="20"/>
          <w:lang w:val="es-ES"/>
        </w:rPr>
        <w:t>Մ</w:t>
      </w:r>
      <w:r w:rsidR="00A45946" w:rsidRPr="00FE4A6D">
        <w:rPr>
          <w:rFonts w:ascii="GHEA Grapalat" w:hAnsi="GHEA Grapalat" w:cs="Sylfaen"/>
          <w:sz w:val="20"/>
          <w:szCs w:val="24"/>
          <w:lang w:val="hy-AM" w:eastAsia="en-US"/>
        </w:rPr>
        <w:t>ասնակիցը</w:t>
      </w:r>
      <w:r w:rsidR="00A45946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FE4A6D">
        <w:rPr>
          <w:rFonts w:ascii="GHEA Grapalat" w:hAnsi="GHEA Grapalat" w:cs="Sylfaen"/>
          <w:sz w:val="20"/>
          <w:szCs w:val="24"/>
          <w:lang w:val="hy-AM" w:eastAsia="en-US"/>
        </w:rPr>
        <w:t>գնային</w:t>
      </w:r>
      <w:r w:rsidR="00A45946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FE4A6D">
        <w:rPr>
          <w:rFonts w:ascii="GHEA Grapalat" w:hAnsi="GHEA Grapalat" w:cs="Sylfaen"/>
          <w:sz w:val="20"/>
          <w:szCs w:val="24"/>
          <w:lang w:val="hy-AM" w:eastAsia="en-US"/>
        </w:rPr>
        <w:t>առաջարկը</w:t>
      </w:r>
      <w:r w:rsidR="00A45946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FE4A6D">
        <w:rPr>
          <w:rFonts w:ascii="GHEA Grapalat" w:hAnsi="GHEA Grapalat" w:cs="Sylfaen"/>
          <w:sz w:val="20"/>
          <w:szCs w:val="24"/>
          <w:lang w:val="hy-AM" w:eastAsia="en-US"/>
        </w:rPr>
        <w:t>ներկայացնում</w:t>
      </w:r>
      <w:r w:rsidR="00A45946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FE4A6D">
        <w:rPr>
          <w:rFonts w:ascii="GHEA Grapalat" w:hAnsi="GHEA Grapalat" w:cs="Sylfaen"/>
          <w:sz w:val="20"/>
          <w:szCs w:val="24"/>
          <w:lang w:val="hy-AM" w:eastAsia="en-US"/>
        </w:rPr>
        <w:t>է</w:t>
      </w:r>
      <w:r w:rsidR="00A45946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B67736" w:rsidRPr="00FE4A6D">
        <w:rPr>
          <w:rFonts w:ascii="GHEA Grapalat" w:hAnsi="GHEA Grapalat" w:cs="Sylfaen"/>
          <w:sz w:val="20"/>
          <w:szCs w:val="24"/>
          <w:lang w:val="hy-AM" w:eastAsia="en-US"/>
        </w:rPr>
        <w:t>արժեք</w:t>
      </w:r>
      <w:r w:rsidR="00B67736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(</w:t>
      </w:r>
      <w:r w:rsidR="00B67736" w:rsidRPr="00FE4A6D">
        <w:rPr>
          <w:rFonts w:ascii="GHEA Grapalat" w:hAnsi="GHEA Grapalat" w:cs="Sylfaen"/>
          <w:sz w:val="20"/>
          <w:szCs w:val="24"/>
          <w:lang w:val="hy-AM" w:eastAsia="en-US"/>
        </w:rPr>
        <w:t>ինքնարժեքի</w:t>
      </w:r>
      <w:r w:rsidR="00B67736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B67736" w:rsidRPr="00FE4A6D">
        <w:rPr>
          <w:rFonts w:ascii="GHEA Grapalat" w:hAnsi="GHEA Grapalat" w:cs="Sylfaen"/>
          <w:sz w:val="20"/>
          <w:szCs w:val="24"/>
          <w:lang w:val="hy-AM" w:eastAsia="en-US"/>
        </w:rPr>
        <w:t>և</w:t>
      </w:r>
      <w:r w:rsidR="00B67736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B67736" w:rsidRPr="00FE4A6D">
        <w:rPr>
          <w:rFonts w:ascii="GHEA Grapalat" w:hAnsi="GHEA Grapalat" w:cs="Sylfaen"/>
          <w:sz w:val="20"/>
          <w:szCs w:val="24"/>
          <w:lang w:val="hy-AM" w:eastAsia="en-US"/>
        </w:rPr>
        <w:t>կանխատեսվող</w:t>
      </w:r>
      <w:r w:rsidR="00B67736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B67736" w:rsidRPr="00FE4A6D">
        <w:rPr>
          <w:rFonts w:ascii="GHEA Grapalat" w:hAnsi="GHEA Grapalat" w:cs="Sylfaen"/>
          <w:sz w:val="20"/>
          <w:szCs w:val="24"/>
          <w:lang w:val="hy-AM" w:eastAsia="en-US"/>
        </w:rPr>
        <w:t>շահույթի</w:t>
      </w:r>
      <w:r w:rsidR="00B67736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B67736" w:rsidRPr="00FE4A6D">
        <w:rPr>
          <w:rFonts w:ascii="GHEA Grapalat" w:hAnsi="GHEA Grapalat" w:cs="Sylfaen"/>
          <w:sz w:val="20"/>
          <w:szCs w:val="24"/>
          <w:lang w:val="hy-AM" w:eastAsia="en-US"/>
        </w:rPr>
        <w:t>հանրագումարը</w:t>
      </w:r>
      <w:r w:rsidR="00B67736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) </w:t>
      </w:r>
      <w:r w:rsidR="00A45946" w:rsidRPr="00FE4A6D">
        <w:rPr>
          <w:rFonts w:ascii="GHEA Grapalat" w:hAnsi="GHEA Grapalat" w:cs="Sylfaen"/>
          <w:sz w:val="20"/>
          <w:szCs w:val="24"/>
          <w:lang w:val="hy-AM" w:eastAsia="en-US"/>
        </w:rPr>
        <w:t>և</w:t>
      </w:r>
      <w:r w:rsidR="00A45946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FE4A6D">
        <w:rPr>
          <w:rFonts w:ascii="GHEA Grapalat" w:hAnsi="GHEA Grapalat" w:cs="Sylfaen"/>
          <w:sz w:val="20"/>
          <w:szCs w:val="24"/>
          <w:lang w:val="hy-AM" w:eastAsia="en-US"/>
        </w:rPr>
        <w:t>ավելացված</w:t>
      </w:r>
      <w:r w:rsidR="00A45946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FE4A6D">
        <w:rPr>
          <w:rFonts w:ascii="GHEA Grapalat" w:hAnsi="GHEA Grapalat" w:cs="Sylfaen"/>
          <w:sz w:val="20"/>
          <w:szCs w:val="24"/>
          <w:lang w:val="hy-AM" w:eastAsia="en-US"/>
        </w:rPr>
        <w:t>արժեքի</w:t>
      </w:r>
      <w:r w:rsidR="00A45946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FE4A6D">
        <w:rPr>
          <w:rFonts w:ascii="GHEA Grapalat" w:hAnsi="GHEA Grapalat" w:cs="Sylfaen"/>
          <w:sz w:val="20"/>
          <w:szCs w:val="24"/>
          <w:lang w:val="hy-AM" w:eastAsia="en-US"/>
        </w:rPr>
        <w:t>հարկ</w:t>
      </w:r>
      <w:r w:rsidR="00A45946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FE4A6D">
        <w:rPr>
          <w:rFonts w:ascii="GHEA Grapalat" w:hAnsi="GHEA Grapalat" w:cs="Sylfaen"/>
          <w:sz w:val="20"/>
          <w:szCs w:val="24"/>
          <w:lang w:val="hy-AM" w:eastAsia="en-US"/>
        </w:rPr>
        <w:t>ընդհանրական</w:t>
      </w:r>
      <w:r w:rsidR="00A45946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FE4A6D">
        <w:rPr>
          <w:rFonts w:ascii="GHEA Grapalat" w:hAnsi="GHEA Grapalat" w:cs="Sylfaen"/>
          <w:sz w:val="20"/>
          <w:szCs w:val="24"/>
          <w:lang w:val="hy-AM" w:eastAsia="en-US"/>
        </w:rPr>
        <w:t>բաղադրիչներից</w:t>
      </w:r>
      <w:r w:rsidR="00A45946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FE4A6D">
        <w:rPr>
          <w:rFonts w:ascii="GHEA Grapalat" w:hAnsi="GHEA Grapalat" w:cs="Sylfaen"/>
          <w:sz w:val="20"/>
          <w:szCs w:val="24"/>
          <w:lang w:val="hy-AM" w:eastAsia="en-US"/>
        </w:rPr>
        <w:t>բաղկացած</w:t>
      </w:r>
      <w:r w:rsidR="00A45946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FE4A6D">
        <w:rPr>
          <w:rFonts w:ascii="GHEA Grapalat" w:hAnsi="GHEA Grapalat" w:cs="Sylfaen"/>
          <w:sz w:val="20"/>
          <w:szCs w:val="24"/>
          <w:lang w:val="hy-AM" w:eastAsia="en-US"/>
        </w:rPr>
        <w:t>հաշվարկի</w:t>
      </w:r>
      <w:r w:rsidR="00A45946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FE4A6D">
        <w:rPr>
          <w:rFonts w:ascii="GHEA Grapalat" w:hAnsi="GHEA Grapalat" w:cs="Sylfaen"/>
          <w:sz w:val="20"/>
          <w:szCs w:val="24"/>
          <w:lang w:val="hy-AM" w:eastAsia="en-US"/>
        </w:rPr>
        <w:t>ձևով</w:t>
      </w:r>
      <w:r w:rsidR="00A45946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: </w:t>
      </w:r>
      <w:r w:rsidR="00B67736" w:rsidRPr="00FE4A6D">
        <w:rPr>
          <w:rFonts w:ascii="GHEA Grapalat" w:hAnsi="GHEA Grapalat" w:cs="Sylfaen"/>
          <w:sz w:val="20"/>
          <w:szCs w:val="24"/>
          <w:lang w:val="hy-AM" w:eastAsia="en-US"/>
        </w:rPr>
        <w:t>Ա</w:t>
      </w:r>
      <w:r w:rsidR="00417553" w:rsidRPr="00FE4A6D">
        <w:rPr>
          <w:rFonts w:ascii="GHEA Grapalat" w:hAnsi="GHEA Grapalat" w:cs="Sylfaen"/>
          <w:sz w:val="20"/>
          <w:szCs w:val="24"/>
          <w:lang w:val="hy-AM" w:eastAsia="en-US"/>
        </w:rPr>
        <w:t>րժեքի</w:t>
      </w:r>
      <w:r w:rsidR="00417553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FE4A6D">
        <w:rPr>
          <w:rFonts w:ascii="GHEA Grapalat" w:hAnsi="GHEA Grapalat" w:cs="Sylfaen"/>
          <w:sz w:val="20"/>
          <w:szCs w:val="24"/>
          <w:lang w:val="hy-AM" w:eastAsia="en-US"/>
        </w:rPr>
        <w:t>բաղադրիչների</w:t>
      </w:r>
      <w:r w:rsidR="00A45946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FE4A6D">
        <w:rPr>
          <w:rFonts w:ascii="GHEA Grapalat" w:hAnsi="GHEA Grapalat" w:cs="Sylfaen"/>
          <w:sz w:val="20"/>
          <w:szCs w:val="24"/>
          <w:lang w:val="hy-AM" w:eastAsia="en-US"/>
        </w:rPr>
        <w:t>հաշվարկ</w:t>
      </w:r>
      <w:r w:rsidR="00A45946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` </w:t>
      </w:r>
      <w:r w:rsidR="00A45946" w:rsidRPr="00FE4A6D">
        <w:rPr>
          <w:rFonts w:ascii="GHEA Grapalat" w:hAnsi="GHEA Grapalat" w:cs="Sylfaen"/>
          <w:sz w:val="20"/>
          <w:szCs w:val="24"/>
          <w:lang w:val="hy-AM" w:eastAsia="en-US"/>
        </w:rPr>
        <w:t>բացվածք</w:t>
      </w:r>
      <w:r w:rsidR="00A45946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FE4A6D">
        <w:rPr>
          <w:rFonts w:ascii="GHEA Grapalat" w:hAnsi="GHEA Grapalat" w:cs="Sylfaen"/>
          <w:sz w:val="20"/>
          <w:szCs w:val="24"/>
          <w:lang w:val="hy-AM" w:eastAsia="en-US"/>
        </w:rPr>
        <w:t>կամ</w:t>
      </w:r>
      <w:r w:rsidR="00A45946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FE4A6D">
        <w:rPr>
          <w:rFonts w:ascii="GHEA Grapalat" w:hAnsi="GHEA Grapalat" w:cs="Sylfaen"/>
          <w:sz w:val="20"/>
          <w:szCs w:val="24"/>
          <w:lang w:val="hy-AM" w:eastAsia="en-US"/>
        </w:rPr>
        <w:t>այլ</w:t>
      </w:r>
      <w:r w:rsidR="00A45946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FE4A6D">
        <w:rPr>
          <w:rFonts w:ascii="GHEA Grapalat" w:hAnsi="GHEA Grapalat" w:cs="Sylfaen"/>
          <w:sz w:val="20"/>
          <w:szCs w:val="24"/>
          <w:lang w:val="hy-AM" w:eastAsia="en-US"/>
        </w:rPr>
        <w:t>մանրամասներ</w:t>
      </w:r>
      <w:r w:rsidR="00A45946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FE4A6D">
        <w:rPr>
          <w:rFonts w:ascii="GHEA Grapalat" w:hAnsi="GHEA Grapalat" w:cs="Sylfaen"/>
          <w:sz w:val="20"/>
          <w:szCs w:val="24"/>
          <w:lang w:val="hy-AM" w:eastAsia="en-US"/>
        </w:rPr>
        <w:t>չեն</w:t>
      </w:r>
      <w:r w:rsidR="00A45946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FE4A6D">
        <w:rPr>
          <w:rFonts w:ascii="GHEA Grapalat" w:hAnsi="GHEA Grapalat" w:cs="Sylfaen"/>
          <w:sz w:val="20"/>
          <w:szCs w:val="24"/>
          <w:lang w:val="hy-AM" w:eastAsia="en-US"/>
        </w:rPr>
        <w:t>պահանջվում</w:t>
      </w:r>
      <w:r w:rsidR="00A45946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FE4A6D">
        <w:rPr>
          <w:rFonts w:ascii="GHEA Grapalat" w:hAnsi="GHEA Grapalat" w:cs="Sylfaen"/>
          <w:sz w:val="20"/>
          <w:szCs w:val="24"/>
          <w:lang w:val="hy-AM" w:eastAsia="en-US"/>
        </w:rPr>
        <w:t>և</w:t>
      </w:r>
      <w:r w:rsidR="00A45946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FE4A6D">
        <w:rPr>
          <w:rFonts w:ascii="GHEA Grapalat" w:hAnsi="GHEA Grapalat" w:cs="Sylfaen"/>
          <w:sz w:val="20"/>
          <w:szCs w:val="24"/>
          <w:lang w:val="hy-AM" w:eastAsia="en-US"/>
        </w:rPr>
        <w:t>ներկայացվում</w:t>
      </w:r>
      <w:r w:rsidR="00A45946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: </w:t>
      </w:r>
      <w:r w:rsidR="00A45946" w:rsidRPr="00FE4A6D">
        <w:rPr>
          <w:rFonts w:ascii="GHEA Grapalat" w:hAnsi="GHEA Grapalat" w:cs="Sylfaen"/>
          <w:sz w:val="20"/>
          <w:szCs w:val="24"/>
          <w:lang w:val="hy-AM" w:eastAsia="en-US"/>
        </w:rPr>
        <w:t>Եթե</w:t>
      </w:r>
      <w:r w:rsidR="00A45946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220C7C" w:rsidRPr="00FE4A6D">
        <w:rPr>
          <w:rFonts w:ascii="GHEA Grapalat" w:hAnsi="GHEA Grapalat" w:cs="Sylfaen"/>
          <w:sz w:val="20"/>
          <w:szCs w:val="24"/>
          <w:lang w:eastAsia="en-US"/>
        </w:rPr>
        <w:t>մ</w:t>
      </w:r>
      <w:r w:rsidR="00A45946" w:rsidRPr="00FE4A6D">
        <w:rPr>
          <w:rFonts w:ascii="GHEA Grapalat" w:hAnsi="GHEA Grapalat" w:cs="Sylfaen"/>
          <w:sz w:val="20"/>
          <w:szCs w:val="24"/>
          <w:lang w:val="hy-AM" w:eastAsia="en-US"/>
        </w:rPr>
        <w:t>ասնակիցը</w:t>
      </w:r>
      <w:r w:rsidR="00A45946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FE4A6D">
        <w:rPr>
          <w:rFonts w:ascii="GHEA Grapalat" w:hAnsi="GHEA Grapalat" w:cs="Sylfaen"/>
          <w:sz w:val="20"/>
          <w:szCs w:val="24"/>
          <w:lang w:val="hy-AM" w:eastAsia="en-US"/>
        </w:rPr>
        <w:t>տվյալ</w:t>
      </w:r>
      <w:r w:rsidR="00A45946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FE4A6D">
        <w:rPr>
          <w:rFonts w:ascii="GHEA Grapalat" w:hAnsi="GHEA Grapalat" w:cs="Sylfaen"/>
          <w:sz w:val="20"/>
          <w:szCs w:val="24"/>
          <w:lang w:val="hy-AM" w:eastAsia="en-US"/>
        </w:rPr>
        <w:t>գործարքի</w:t>
      </w:r>
      <w:r w:rsidR="00A45946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FE4A6D">
        <w:rPr>
          <w:rFonts w:ascii="GHEA Grapalat" w:hAnsi="GHEA Grapalat" w:cs="Sylfaen"/>
          <w:sz w:val="20"/>
          <w:szCs w:val="24"/>
          <w:lang w:val="hy-AM" w:eastAsia="en-US"/>
        </w:rPr>
        <w:t>գծով</w:t>
      </w:r>
      <w:r w:rsidR="00A45946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FE4A6D">
        <w:rPr>
          <w:rFonts w:ascii="GHEA Grapalat" w:hAnsi="GHEA Grapalat" w:cs="Sylfaen"/>
          <w:sz w:val="20"/>
          <w:szCs w:val="24"/>
          <w:lang w:val="hy-AM" w:eastAsia="en-US"/>
        </w:rPr>
        <w:t>Հայաստանի</w:t>
      </w:r>
      <w:r w:rsidR="00A45946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FE4A6D">
        <w:rPr>
          <w:rFonts w:ascii="GHEA Grapalat" w:hAnsi="GHEA Grapalat" w:cs="Sylfaen"/>
          <w:sz w:val="20"/>
          <w:szCs w:val="24"/>
          <w:lang w:val="hy-AM" w:eastAsia="en-US"/>
        </w:rPr>
        <w:t>Հանրապետության</w:t>
      </w:r>
      <w:r w:rsidR="00A45946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FE4A6D">
        <w:rPr>
          <w:rFonts w:ascii="GHEA Grapalat" w:hAnsi="GHEA Grapalat" w:cs="Sylfaen"/>
          <w:sz w:val="20"/>
          <w:szCs w:val="24"/>
          <w:lang w:val="hy-AM" w:eastAsia="en-US"/>
        </w:rPr>
        <w:t>պետական</w:t>
      </w:r>
      <w:r w:rsidR="00A45946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FE4A6D">
        <w:rPr>
          <w:rFonts w:ascii="GHEA Grapalat" w:hAnsi="GHEA Grapalat" w:cs="Sylfaen"/>
          <w:sz w:val="20"/>
          <w:szCs w:val="24"/>
          <w:lang w:val="hy-AM" w:eastAsia="en-US"/>
        </w:rPr>
        <w:t>բյուջե</w:t>
      </w:r>
      <w:r w:rsidR="00A45946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FE4A6D">
        <w:rPr>
          <w:rFonts w:ascii="GHEA Grapalat" w:hAnsi="GHEA Grapalat" w:cs="Sylfaen"/>
          <w:sz w:val="20"/>
          <w:szCs w:val="24"/>
          <w:lang w:val="hy-AM" w:eastAsia="en-US"/>
        </w:rPr>
        <w:t>պետք</w:t>
      </w:r>
      <w:r w:rsidR="00A45946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FE4A6D">
        <w:rPr>
          <w:rFonts w:ascii="GHEA Grapalat" w:hAnsi="GHEA Grapalat" w:cs="Sylfaen"/>
          <w:sz w:val="20"/>
          <w:szCs w:val="24"/>
          <w:lang w:val="hy-AM" w:eastAsia="en-US"/>
        </w:rPr>
        <w:t>է</w:t>
      </w:r>
      <w:r w:rsidR="00A45946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FE4A6D">
        <w:rPr>
          <w:rFonts w:ascii="GHEA Grapalat" w:hAnsi="GHEA Grapalat" w:cs="Sylfaen"/>
          <w:sz w:val="20"/>
          <w:szCs w:val="24"/>
          <w:lang w:val="hy-AM" w:eastAsia="en-US"/>
        </w:rPr>
        <w:t>վճարի</w:t>
      </w:r>
      <w:r w:rsidR="00A45946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FE4A6D">
        <w:rPr>
          <w:rFonts w:ascii="GHEA Grapalat" w:hAnsi="GHEA Grapalat" w:cs="Sylfaen"/>
          <w:sz w:val="20"/>
          <w:szCs w:val="24"/>
          <w:lang w:val="hy-AM" w:eastAsia="en-US"/>
        </w:rPr>
        <w:t>ավելացված</w:t>
      </w:r>
      <w:r w:rsidR="00A45946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FE4A6D">
        <w:rPr>
          <w:rFonts w:ascii="GHEA Grapalat" w:hAnsi="GHEA Grapalat" w:cs="Sylfaen"/>
          <w:sz w:val="20"/>
          <w:szCs w:val="24"/>
          <w:lang w:val="hy-AM" w:eastAsia="en-US"/>
        </w:rPr>
        <w:t>արժեքի</w:t>
      </w:r>
      <w:r w:rsidR="00A45946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FE4A6D">
        <w:rPr>
          <w:rFonts w:ascii="GHEA Grapalat" w:hAnsi="GHEA Grapalat" w:cs="Sylfaen"/>
          <w:sz w:val="20"/>
          <w:szCs w:val="24"/>
          <w:lang w:val="hy-AM" w:eastAsia="en-US"/>
        </w:rPr>
        <w:t>հարկ</w:t>
      </w:r>
      <w:r w:rsidR="00A45946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, </w:t>
      </w:r>
      <w:r w:rsidR="00A45946" w:rsidRPr="00FE4A6D">
        <w:rPr>
          <w:rFonts w:ascii="GHEA Grapalat" w:hAnsi="GHEA Grapalat" w:cs="Sylfaen"/>
          <w:sz w:val="20"/>
          <w:szCs w:val="24"/>
          <w:lang w:val="hy-AM" w:eastAsia="en-US"/>
        </w:rPr>
        <w:t>ապա</w:t>
      </w:r>
      <w:r w:rsidR="00A45946" w:rsidRPr="00FE4A6D">
        <w:rPr>
          <w:rFonts w:ascii="Arial LatArm" w:hAnsi="Arial LatArm" w:cs="Sylfaen"/>
          <w:sz w:val="20"/>
          <w:szCs w:val="24"/>
          <w:lang w:val="es-ES" w:eastAsia="en-US"/>
        </w:rPr>
        <w:t xml:space="preserve"> </w:t>
      </w:r>
      <w:r w:rsidR="00A45946" w:rsidRPr="00FE4A6D">
        <w:rPr>
          <w:rFonts w:ascii="GHEA Grapalat" w:hAnsi="GHEA Grapalat" w:cs="Sylfaen"/>
          <w:sz w:val="20"/>
          <w:lang w:val="ru-RU"/>
        </w:rPr>
        <w:t>ներկայաց</w:t>
      </w:r>
      <w:r w:rsidR="00A45946" w:rsidRPr="00FE4A6D">
        <w:rPr>
          <w:rFonts w:ascii="GHEA Grapalat" w:hAnsi="GHEA Grapalat" w:cs="Sylfaen"/>
          <w:sz w:val="20"/>
        </w:rPr>
        <w:t>վող</w:t>
      </w:r>
      <w:r w:rsidR="00A45946" w:rsidRPr="00FE4A6D">
        <w:rPr>
          <w:rFonts w:ascii="Arial LatArm" w:hAnsi="Arial LatArm" w:cs="Sylfaen"/>
          <w:sz w:val="20"/>
          <w:lang w:val="es-ES"/>
        </w:rPr>
        <w:t xml:space="preserve"> </w:t>
      </w:r>
      <w:r w:rsidR="00A45946" w:rsidRPr="00FE4A6D">
        <w:rPr>
          <w:rFonts w:ascii="GHEA Grapalat" w:hAnsi="GHEA Grapalat" w:cs="Sylfaen"/>
          <w:sz w:val="20"/>
          <w:lang w:val="ru-RU"/>
        </w:rPr>
        <w:t>գնային</w:t>
      </w:r>
      <w:r w:rsidR="00A45946" w:rsidRPr="00FE4A6D">
        <w:rPr>
          <w:rFonts w:ascii="Arial LatArm" w:hAnsi="Arial LatArm" w:cs="Sylfaen"/>
          <w:sz w:val="20"/>
          <w:lang w:val="es-ES"/>
        </w:rPr>
        <w:t xml:space="preserve"> </w:t>
      </w:r>
      <w:r w:rsidR="00A45946" w:rsidRPr="00FE4A6D">
        <w:rPr>
          <w:rFonts w:ascii="GHEA Grapalat" w:hAnsi="GHEA Grapalat" w:cs="Sylfaen"/>
          <w:sz w:val="20"/>
          <w:lang w:val="ru-RU"/>
        </w:rPr>
        <w:t>առաջարկում</w:t>
      </w:r>
      <w:r w:rsidR="00A45946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FE4A6D">
        <w:rPr>
          <w:rFonts w:ascii="GHEA Grapalat" w:hAnsi="GHEA Grapalat" w:cs="Sylfaen"/>
          <w:sz w:val="20"/>
          <w:szCs w:val="24"/>
          <w:lang w:val="hy-AM" w:eastAsia="en-US"/>
        </w:rPr>
        <w:t>առանձնացված</w:t>
      </w:r>
      <w:r w:rsidR="00A45946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FE4A6D">
        <w:rPr>
          <w:rFonts w:ascii="GHEA Grapalat" w:hAnsi="GHEA Grapalat" w:cs="Sylfaen"/>
          <w:sz w:val="20"/>
          <w:szCs w:val="24"/>
          <w:lang w:val="hy-AM" w:eastAsia="en-US"/>
        </w:rPr>
        <w:t>տողով</w:t>
      </w:r>
      <w:r w:rsidR="00A45946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FE4A6D">
        <w:rPr>
          <w:rFonts w:ascii="GHEA Grapalat" w:hAnsi="GHEA Grapalat" w:cs="Sylfaen"/>
          <w:sz w:val="20"/>
          <w:szCs w:val="24"/>
          <w:lang w:val="hy-AM" w:eastAsia="en-US"/>
        </w:rPr>
        <w:t>նախատեսվում</w:t>
      </w:r>
      <w:r w:rsidR="00A45946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FE4A6D">
        <w:rPr>
          <w:rFonts w:ascii="GHEA Grapalat" w:hAnsi="GHEA Grapalat" w:cs="Sylfaen"/>
          <w:sz w:val="20"/>
          <w:szCs w:val="24"/>
          <w:lang w:val="hy-AM" w:eastAsia="en-US"/>
        </w:rPr>
        <w:t>է</w:t>
      </w:r>
      <w:r w:rsidR="00A45946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FE4A6D">
        <w:rPr>
          <w:rFonts w:ascii="GHEA Grapalat" w:hAnsi="GHEA Grapalat" w:cs="Sylfaen"/>
          <w:sz w:val="20"/>
          <w:szCs w:val="24"/>
          <w:lang w:val="hy-AM" w:eastAsia="en-US"/>
        </w:rPr>
        <w:t>այդ</w:t>
      </w:r>
      <w:r w:rsidR="00A45946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FE4A6D">
        <w:rPr>
          <w:rFonts w:ascii="GHEA Grapalat" w:hAnsi="GHEA Grapalat" w:cs="Sylfaen"/>
          <w:sz w:val="20"/>
          <w:szCs w:val="24"/>
          <w:lang w:val="hy-AM" w:eastAsia="en-US"/>
        </w:rPr>
        <w:t>հարկատեսակի</w:t>
      </w:r>
      <w:r w:rsidR="00A45946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FE4A6D">
        <w:rPr>
          <w:rFonts w:ascii="GHEA Grapalat" w:hAnsi="GHEA Grapalat" w:cs="Sylfaen"/>
          <w:sz w:val="20"/>
          <w:szCs w:val="24"/>
          <w:lang w:val="hy-AM" w:eastAsia="en-US"/>
        </w:rPr>
        <w:t>գծով</w:t>
      </w:r>
      <w:r w:rsidR="00A45946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FE4A6D">
        <w:rPr>
          <w:rFonts w:ascii="GHEA Grapalat" w:hAnsi="GHEA Grapalat" w:cs="Sylfaen"/>
          <w:sz w:val="20"/>
          <w:szCs w:val="24"/>
          <w:lang w:val="hy-AM" w:eastAsia="en-US"/>
        </w:rPr>
        <w:t>վճարվելիք</w:t>
      </w:r>
      <w:r w:rsidR="00A45946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FE4A6D">
        <w:rPr>
          <w:rFonts w:ascii="GHEA Grapalat" w:hAnsi="GHEA Grapalat" w:cs="Sylfaen"/>
          <w:sz w:val="20"/>
          <w:szCs w:val="24"/>
          <w:lang w:val="hy-AM" w:eastAsia="en-US"/>
        </w:rPr>
        <w:t>գումարի</w:t>
      </w:r>
      <w:r w:rsidR="00A45946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FE4A6D">
        <w:rPr>
          <w:rFonts w:ascii="GHEA Grapalat" w:hAnsi="GHEA Grapalat" w:cs="Sylfaen"/>
          <w:sz w:val="20"/>
          <w:szCs w:val="24"/>
          <w:lang w:val="hy-AM" w:eastAsia="en-US"/>
        </w:rPr>
        <w:t>չափը</w:t>
      </w:r>
      <w:r w:rsidR="00A45946" w:rsidRPr="00FE4A6D">
        <w:rPr>
          <w:rFonts w:ascii="Arial LatArm" w:hAnsi="Arial LatArm" w:cs="Sylfaen"/>
          <w:sz w:val="20"/>
          <w:szCs w:val="24"/>
          <w:lang w:val="hy-AM" w:eastAsia="en-US"/>
        </w:rPr>
        <w:t>:</w:t>
      </w:r>
      <w:r w:rsidR="00A45946" w:rsidRPr="00FE4A6D">
        <w:rPr>
          <w:rFonts w:ascii="Arial LatArm" w:hAnsi="Arial LatArm" w:cs="Sylfaen"/>
          <w:sz w:val="20"/>
          <w:szCs w:val="24"/>
          <w:lang w:val="es-ES" w:eastAsia="en-US"/>
        </w:rPr>
        <w:t xml:space="preserve"> </w:t>
      </w:r>
    </w:p>
    <w:p w14:paraId="04340FD7" w14:textId="77777777" w:rsidR="00B95FE0" w:rsidRPr="00FE4A6D" w:rsidRDefault="00B95FE0" w:rsidP="006C1D25">
      <w:pPr>
        <w:pStyle w:val="norm"/>
        <w:spacing w:line="240" w:lineRule="auto"/>
        <w:rPr>
          <w:rFonts w:ascii="Arial LatArm" w:hAnsi="Arial LatArm" w:cs="Sylfaen"/>
          <w:sz w:val="20"/>
          <w:szCs w:val="24"/>
          <w:lang w:val="hy-AM" w:eastAsia="en-US"/>
        </w:rPr>
      </w:pPr>
      <w:r w:rsidRPr="00FE4A6D">
        <w:rPr>
          <w:rFonts w:ascii="GHEA Grapalat" w:hAnsi="GHEA Grapalat" w:cs="Sylfaen"/>
          <w:sz w:val="20"/>
          <w:szCs w:val="24"/>
          <w:lang w:eastAsia="en-US"/>
        </w:rPr>
        <w:t>Մ</w:t>
      </w:r>
      <w:r w:rsidR="00A45946" w:rsidRPr="00FE4A6D">
        <w:rPr>
          <w:rFonts w:ascii="GHEA Grapalat" w:hAnsi="GHEA Grapalat" w:cs="Sylfaen"/>
          <w:sz w:val="20"/>
          <w:szCs w:val="24"/>
          <w:lang w:val="hy-AM" w:eastAsia="en-US"/>
        </w:rPr>
        <w:t>ասնակիցների</w:t>
      </w:r>
      <w:r w:rsidR="00A45946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FE4A6D">
        <w:rPr>
          <w:rFonts w:ascii="GHEA Grapalat" w:hAnsi="GHEA Grapalat" w:cs="Sylfaen"/>
          <w:sz w:val="20"/>
          <w:szCs w:val="24"/>
          <w:lang w:val="hy-AM" w:eastAsia="en-US"/>
        </w:rPr>
        <w:t>գնային</w:t>
      </w:r>
      <w:r w:rsidR="00A45946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FE4A6D">
        <w:rPr>
          <w:rFonts w:ascii="GHEA Grapalat" w:hAnsi="GHEA Grapalat" w:cs="Sylfaen"/>
          <w:sz w:val="20"/>
          <w:szCs w:val="24"/>
          <w:lang w:val="hy-AM" w:eastAsia="en-US"/>
        </w:rPr>
        <w:t>առաջարկների</w:t>
      </w:r>
      <w:r w:rsidR="00A45946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934B33" w:rsidRPr="00FE4A6D">
        <w:rPr>
          <w:rFonts w:ascii="GHEA Grapalat" w:hAnsi="GHEA Grapalat" w:cs="Sylfaen"/>
          <w:sz w:val="20"/>
          <w:szCs w:val="24"/>
          <w:lang w:val="hy-AM" w:eastAsia="en-US"/>
        </w:rPr>
        <w:t>գնահատում</w:t>
      </w:r>
      <w:r w:rsidR="00934B33" w:rsidRPr="00FE4A6D">
        <w:rPr>
          <w:rFonts w:ascii="GHEA Grapalat" w:hAnsi="GHEA Grapalat" w:cs="Sylfaen"/>
          <w:sz w:val="20"/>
          <w:szCs w:val="24"/>
          <w:lang w:eastAsia="en-US"/>
        </w:rPr>
        <w:t>ն</w:t>
      </w:r>
      <w:r w:rsidR="00934B33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934B33" w:rsidRPr="00FE4A6D">
        <w:rPr>
          <w:rFonts w:ascii="GHEA Grapalat" w:hAnsi="GHEA Grapalat" w:cs="Sylfaen"/>
          <w:sz w:val="20"/>
          <w:szCs w:val="24"/>
          <w:lang w:eastAsia="en-US"/>
        </w:rPr>
        <w:t>ու</w:t>
      </w:r>
      <w:r w:rsidR="00A45946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FE4A6D">
        <w:rPr>
          <w:rFonts w:ascii="GHEA Grapalat" w:hAnsi="GHEA Grapalat" w:cs="Sylfaen"/>
          <w:sz w:val="20"/>
          <w:szCs w:val="24"/>
          <w:lang w:val="hy-AM" w:eastAsia="en-US"/>
        </w:rPr>
        <w:t>համեմատումն</w:t>
      </w:r>
      <w:r w:rsidR="00A45946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FE4A6D">
        <w:rPr>
          <w:rFonts w:ascii="GHEA Grapalat" w:hAnsi="GHEA Grapalat" w:cs="Sylfaen"/>
          <w:sz w:val="20"/>
          <w:szCs w:val="24"/>
          <w:lang w:val="hy-AM" w:eastAsia="en-US"/>
        </w:rPr>
        <w:t>իրականացվում</w:t>
      </w:r>
      <w:r w:rsidR="00A45946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934B33" w:rsidRPr="00FE4A6D">
        <w:rPr>
          <w:rFonts w:ascii="GHEA Grapalat" w:hAnsi="GHEA Grapalat" w:cs="Sylfaen"/>
          <w:sz w:val="20"/>
          <w:szCs w:val="24"/>
          <w:lang w:eastAsia="en-US"/>
        </w:rPr>
        <w:t>են</w:t>
      </w:r>
      <w:r w:rsidR="00A45946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FE4A6D">
        <w:rPr>
          <w:rFonts w:ascii="GHEA Grapalat" w:hAnsi="GHEA Grapalat" w:cs="Sylfaen"/>
          <w:sz w:val="20"/>
          <w:szCs w:val="24"/>
          <w:lang w:val="hy-AM" w:eastAsia="en-US"/>
        </w:rPr>
        <w:t>առանց</w:t>
      </w:r>
      <w:r w:rsidR="00A45946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FE4A6D">
        <w:rPr>
          <w:rFonts w:ascii="GHEA Grapalat" w:hAnsi="GHEA Grapalat" w:cs="Sylfaen"/>
          <w:sz w:val="20"/>
          <w:szCs w:val="24"/>
          <w:lang w:val="hy-AM" w:eastAsia="en-US"/>
        </w:rPr>
        <w:t>սույն</w:t>
      </w:r>
      <w:r w:rsidR="00A45946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FE4A6D">
        <w:rPr>
          <w:rFonts w:ascii="GHEA Grapalat" w:hAnsi="GHEA Grapalat" w:cs="Sylfaen"/>
          <w:sz w:val="20"/>
          <w:szCs w:val="24"/>
          <w:lang w:val="hy-AM" w:eastAsia="en-US"/>
        </w:rPr>
        <w:t>կետում</w:t>
      </w:r>
      <w:r w:rsidR="00A45946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FE4A6D">
        <w:rPr>
          <w:rFonts w:ascii="GHEA Grapalat" w:hAnsi="GHEA Grapalat" w:cs="Sylfaen"/>
          <w:sz w:val="20"/>
          <w:szCs w:val="24"/>
          <w:lang w:val="hy-AM" w:eastAsia="en-US"/>
        </w:rPr>
        <w:t>նշված</w:t>
      </w:r>
      <w:r w:rsidR="00A45946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FE4A6D">
        <w:rPr>
          <w:rFonts w:ascii="GHEA Grapalat" w:hAnsi="GHEA Grapalat" w:cs="Sylfaen"/>
          <w:sz w:val="20"/>
          <w:szCs w:val="24"/>
          <w:lang w:val="hy-AM" w:eastAsia="en-US"/>
        </w:rPr>
        <w:t>հարկի</w:t>
      </w:r>
      <w:r w:rsidR="00A45946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FE4A6D">
        <w:rPr>
          <w:rFonts w:ascii="GHEA Grapalat" w:hAnsi="GHEA Grapalat" w:cs="Sylfaen"/>
          <w:sz w:val="20"/>
          <w:szCs w:val="24"/>
          <w:lang w:val="hy-AM" w:eastAsia="en-US"/>
        </w:rPr>
        <w:t>գումարի</w:t>
      </w:r>
      <w:r w:rsidR="00A45946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FE4A6D">
        <w:rPr>
          <w:rFonts w:ascii="GHEA Grapalat" w:hAnsi="GHEA Grapalat" w:cs="Sylfaen"/>
          <w:sz w:val="20"/>
          <w:szCs w:val="24"/>
          <w:lang w:val="hy-AM" w:eastAsia="en-US"/>
        </w:rPr>
        <w:t>հաշվարկման</w:t>
      </w:r>
      <w:r w:rsidR="00A45946" w:rsidRPr="00FE4A6D">
        <w:rPr>
          <w:rFonts w:ascii="Arial LatArm" w:hAnsi="Arial LatArm" w:cs="Sylfaen"/>
          <w:sz w:val="20"/>
          <w:szCs w:val="24"/>
          <w:lang w:val="hy-AM" w:eastAsia="en-US"/>
        </w:rPr>
        <w:t>: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Ընդ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որում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,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մասնակցի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հայտը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ենթակա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չէ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մերժման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,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եթե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>`</w:t>
      </w:r>
    </w:p>
    <w:p w14:paraId="5C5068EB" w14:textId="77777777" w:rsidR="00B95FE0" w:rsidRPr="00FE4A6D" w:rsidRDefault="00B95FE0" w:rsidP="00877F78">
      <w:pPr>
        <w:pStyle w:val="norm"/>
        <w:spacing w:line="240" w:lineRule="auto"/>
        <w:rPr>
          <w:rFonts w:ascii="Arial LatArm" w:hAnsi="Arial LatArm" w:cs="Sylfaen"/>
          <w:sz w:val="20"/>
          <w:szCs w:val="24"/>
          <w:lang w:val="hy-AM" w:eastAsia="en-US"/>
        </w:rPr>
      </w:pP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ա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.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գնային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առաջարկի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052F61" w:rsidRPr="00FE4A6D">
        <w:rPr>
          <w:rFonts w:ascii="GHEA Grapalat" w:hAnsi="GHEA Grapalat" w:cs="Sylfaen"/>
          <w:sz w:val="20"/>
          <w:szCs w:val="24"/>
          <w:lang w:val="hy-AM" w:eastAsia="en-US"/>
        </w:rPr>
        <w:t>արժեք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և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ավելացված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արժեքի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հարկ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սյունակները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լրացված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են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միայն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թվերով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,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իսկ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ընդհանուր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գնի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սյունակը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`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և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տառերով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և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թվերով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կամ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միայն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տառերով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>.</w:t>
      </w:r>
    </w:p>
    <w:p w14:paraId="13D5F9F5" w14:textId="77777777" w:rsidR="00B95FE0" w:rsidRPr="00FE4A6D" w:rsidRDefault="00B95FE0" w:rsidP="00C75A7D">
      <w:pPr>
        <w:pStyle w:val="norm"/>
        <w:spacing w:line="240" w:lineRule="auto"/>
        <w:rPr>
          <w:rFonts w:ascii="Arial LatArm" w:hAnsi="Arial LatArm" w:cs="Sylfaen"/>
          <w:sz w:val="20"/>
          <w:szCs w:val="24"/>
          <w:lang w:val="hy-AM" w:eastAsia="en-US"/>
        </w:rPr>
      </w:pP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բ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.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գնային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առաջարկի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42084B" w:rsidRPr="00FE4A6D">
        <w:rPr>
          <w:rFonts w:ascii="GHEA Grapalat" w:hAnsi="GHEA Grapalat" w:cs="Sylfaen"/>
          <w:sz w:val="20"/>
          <w:szCs w:val="24"/>
          <w:lang w:val="hy-AM" w:eastAsia="en-US"/>
        </w:rPr>
        <w:t>արժեք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և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ավելացված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արժեքի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հարկ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սյունակներում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տառերով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կամ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թվերով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նշված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գումարների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միջև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առկա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է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անհամապատասխանություն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,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սակայն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տառերով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կամ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թվերով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նշված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գումարներից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որևէ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մեկի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հանրագումարը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համապատասխանում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է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ընդհանուր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գնի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սյունակում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տառերով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նշված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գումարին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>.</w:t>
      </w:r>
    </w:p>
    <w:p w14:paraId="12E2E5C7" w14:textId="77777777" w:rsidR="00A45946" w:rsidRPr="00FE4A6D" w:rsidRDefault="00B95FE0" w:rsidP="001E17BA">
      <w:pPr>
        <w:pStyle w:val="norm"/>
        <w:spacing w:line="240" w:lineRule="auto"/>
        <w:rPr>
          <w:rFonts w:ascii="Arial LatArm" w:hAnsi="Arial LatArm" w:cs="Sylfaen"/>
          <w:sz w:val="20"/>
          <w:szCs w:val="24"/>
          <w:lang w:val="hy-AM" w:eastAsia="en-US"/>
        </w:rPr>
      </w:pP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գ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.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գնային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առաջարկում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չափաբաժնի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համարը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սխալ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է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նշված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,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սակայն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92394C" w:rsidRPr="00FE4A6D">
        <w:rPr>
          <w:rFonts w:ascii="GHEA Grapalat" w:hAnsi="GHEA Grapalat" w:cs="Sylfaen"/>
          <w:sz w:val="20"/>
          <w:szCs w:val="24"/>
          <w:lang w:val="hy-AM" w:eastAsia="en-US"/>
        </w:rPr>
        <w:t>Սննդամթերքի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ճիշտ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է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լրացված</w:t>
      </w:r>
      <w:r w:rsidR="008128C9" w:rsidRPr="00FE4A6D">
        <w:rPr>
          <w:rFonts w:ascii="Arial LatArm" w:hAnsi="Arial LatArm" w:cs="Sylfaen"/>
          <w:sz w:val="20"/>
          <w:szCs w:val="24"/>
          <w:lang w:val="hy-AM" w:eastAsia="en-US"/>
        </w:rPr>
        <w:t>.</w:t>
      </w:r>
    </w:p>
    <w:p w14:paraId="2595B87E" w14:textId="77777777" w:rsidR="00A63118" w:rsidRPr="00FE4A6D" w:rsidRDefault="00A63118" w:rsidP="00972668">
      <w:pPr>
        <w:shd w:val="clear" w:color="auto" w:fill="FFFFFF"/>
        <w:ind w:firstLine="375"/>
        <w:jc w:val="both"/>
        <w:rPr>
          <w:rFonts w:ascii="Arial LatArm" w:hAnsi="Arial LatArm" w:cs="Sylfaen"/>
          <w:sz w:val="20"/>
          <w:lang w:val="hy-AM"/>
        </w:rPr>
      </w:pPr>
      <w:r w:rsidRPr="00FE4A6D">
        <w:rPr>
          <w:rFonts w:ascii="Arial LatArm" w:hAnsi="Arial LatArm" w:cs="Sylfaen"/>
          <w:sz w:val="20"/>
          <w:lang w:val="hy-AM"/>
        </w:rPr>
        <w:t xml:space="preserve">      </w:t>
      </w:r>
      <w:r w:rsidRPr="00FE4A6D">
        <w:rPr>
          <w:rFonts w:ascii="GHEA Grapalat" w:hAnsi="GHEA Grapalat" w:cs="Sylfaen"/>
          <w:sz w:val="20"/>
          <w:lang w:val="hy-AM"/>
        </w:rPr>
        <w:t>դ</w:t>
      </w:r>
      <w:r w:rsidRPr="00FE4A6D">
        <w:rPr>
          <w:rFonts w:ascii="Arial LatArm" w:hAnsi="Arial LatArm" w:cs="Sylfaen"/>
          <w:sz w:val="20"/>
          <w:lang w:val="hy-AM"/>
        </w:rPr>
        <w:t xml:space="preserve">. </w:t>
      </w:r>
      <w:r w:rsidRPr="00FE4A6D">
        <w:rPr>
          <w:rFonts w:ascii="GHEA Grapalat" w:hAnsi="GHEA Grapalat" w:cs="Sylfaen"/>
          <w:sz w:val="20"/>
          <w:lang w:val="hy-AM"/>
        </w:rPr>
        <w:t>գնային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առաջարկի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արժեք</w:t>
      </w:r>
      <w:r w:rsidRPr="00FE4A6D">
        <w:rPr>
          <w:rFonts w:ascii="Arial LatArm" w:hAnsi="Arial LatArm" w:cs="Sylfaen"/>
          <w:sz w:val="20"/>
          <w:lang w:val="hy-AM"/>
        </w:rPr>
        <w:t xml:space="preserve">, </w:t>
      </w:r>
      <w:r w:rsidRPr="00FE4A6D">
        <w:rPr>
          <w:rFonts w:ascii="GHEA Grapalat" w:hAnsi="GHEA Grapalat" w:cs="Sylfaen"/>
          <w:sz w:val="20"/>
          <w:lang w:val="hy-AM"/>
        </w:rPr>
        <w:t>ավելացված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արժեքի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հարկ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և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ընդհանուր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գումար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սյունակներում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տառերով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կամ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թվերով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նշված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գումարների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լումաները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կլորացված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են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մինչև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հինգ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տասնորդականը՝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դեպի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ներքև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ամբողջ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թիվը</w:t>
      </w:r>
      <w:r w:rsidRPr="00FE4A6D">
        <w:rPr>
          <w:rFonts w:ascii="Arial LatArm" w:hAnsi="Arial LatArm" w:cs="Sylfaen"/>
          <w:sz w:val="20"/>
          <w:lang w:val="hy-AM"/>
        </w:rPr>
        <w:t xml:space="preserve">, </w:t>
      </w:r>
      <w:r w:rsidRPr="00FE4A6D">
        <w:rPr>
          <w:rFonts w:ascii="GHEA Grapalat" w:hAnsi="GHEA Grapalat" w:cs="Sylfaen"/>
          <w:sz w:val="20"/>
          <w:lang w:val="hy-AM"/>
        </w:rPr>
        <w:t>իսկ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հինգ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տասնորդական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և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դրանից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ավելին՝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դեպի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վերև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ամբողջ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թիվը</w:t>
      </w:r>
      <w:r w:rsidRPr="00FE4A6D">
        <w:rPr>
          <w:rFonts w:ascii="Arial LatArm" w:hAnsi="Arial LatArm" w:cs="Sylfaen"/>
          <w:sz w:val="20"/>
          <w:lang w:val="hy-AM"/>
        </w:rPr>
        <w:t xml:space="preserve">.  </w:t>
      </w:r>
    </w:p>
    <w:p w14:paraId="7BD39243" w14:textId="77777777" w:rsidR="00A63118" w:rsidRPr="00FE4A6D" w:rsidRDefault="00A63118" w:rsidP="00972668">
      <w:pPr>
        <w:tabs>
          <w:tab w:val="left" w:pos="0"/>
        </w:tabs>
        <w:ind w:firstLine="360"/>
        <w:jc w:val="both"/>
        <w:rPr>
          <w:rFonts w:ascii="Arial LatArm" w:hAnsi="Arial LatArm" w:cs="Sylfaen"/>
          <w:sz w:val="20"/>
          <w:lang w:val="hy-AM"/>
        </w:rPr>
      </w:pPr>
      <w:r w:rsidRPr="00FE4A6D">
        <w:rPr>
          <w:rFonts w:ascii="Arial LatArm" w:hAnsi="Arial LatArm" w:cs="Sylfaen"/>
          <w:sz w:val="20"/>
          <w:lang w:val="hy-AM"/>
        </w:rPr>
        <w:t xml:space="preserve">       </w:t>
      </w:r>
      <w:r w:rsidRPr="00FE4A6D">
        <w:rPr>
          <w:rFonts w:ascii="GHEA Grapalat" w:hAnsi="GHEA Grapalat" w:cs="Sylfaen"/>
          <w:sz w:val="20"/>
          <w:lang w:val="hy-AM"/>
        </w:rPr>
        <w:t>ե</w:t>
      </w:r>
      <w:r w:rsidRPr="00FE4A6D">
        <w:rPr>
          <w:rFonts w:ascii="Arial LatArm" w:hAnsi="Arial LatArm" w:cs="Sylfaen"/>
          <w:sz w:val="20"/>
          <w:lang w:val="hy-AM"/>
        </w:rPr>
        <w:t xml:space="preserve">. </w:t>
      </w:r>
      <w:r w:rsidRPr="00FE4A6D">
        <w:rPr>
          <w:rFonts w:ascii="GHEA Grapalat" w:hAnsi="GHEA Grapalat" w:cs="Sylfaen"/>
          <w:sz w:val="20"/>
          <w:lang w:val="hy-AM"/>
        </w:rPr>
        <w:t>գնային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առաջարկի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արժեք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և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ավելացված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արժեքի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հարկ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սյունակներում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գումարները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լրացված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են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ինչպես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թվերով</w:t>
      </w:r>
      <w:r w:rsidRPr="00FE4A6D">
        <w:rPr>
          <w:rFonts w:ascii="Arial LatArm" w:hAnsi="Arial LatArm" w:cs="Sylfaen"/>
          <w:sz w:val="20"/>
          <w:lang w:val="hy-AM"/>
        </w:rPr>
        <w:t xml:space="preserve">, </w:t>
      </w:r>
      <w:r w:rsidRPr="00FE4A6D">
        <w:rPr>
          <w:rFonts w:ascii="GHEA Grapalat" w:hAnsi="GHEA Grapalat" w:cs="Sylfaen"/>
          <w:sz w:val="20"/>
          <w:lang w:val="hy-AM"/>
        </w:rPr>
        <w:t>այնպես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էլ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տառերով</w:t>
      </w:r>
      <w:r w:rsidRPr="00FE4A6D">
        <w:rPr>
          <w:rFonts w:ascii="Arial LatArm" w:hAnsi="Arial LatArm" w:cs="Sylfaen"/>
          <w:sz w:val="20"/>
          <w:lang w:val="hy-AM"/>
        </w:rPr>
        <w:t xml:space="preserve">, </w:t>
      </w:r>
      <w:r w:rsidRPr="00FE4A6D">
        <w:rPr>
          <w:rFonts w:ascii="GHEA Grapalat" w:hAnsi="GHEA Grapalat" w:cs="Sylfaen"/>
          <w:sz w:val="20"/>
          <w:lang w:val="hy-AM"/>
        </w:rPr>
        <w:t>և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դրանք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համապատասխանում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են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միմյանց</w:t>
      </w:r>
      <w:r w:rsidRPr="00FE4A6D">
        <w:rPr>
          <w:rFonts w:ascii="Arial LatArm" w:hAnsi="Arial LatArm" w:cs="Sylfaen"/>
          <w:sz w:val="20"/>
          <w:lang w:val="hy-AM"/>
        </w:rPr>
        <w:t xml:space="preserve">, </w:t>
      </w:r>
      <w:r w:rsidRPr="00FE4A6D">
        <w:rPr>
          <w:rFonts w:ascii="GHEA Grapalat" w:hAnsi="GHEA Grapalat" w:cs="Sylfaen"/>
          <w:sz w:val="20"/>
          <w:lang w:val="hy-AM"/>
        </w:rPr>
        <w:t>իսկ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ընդհանուր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գնի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սյունակում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տառերով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նշված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գումարի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մեջ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լրացված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են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ավելորդ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բառեր</w:t>
      </w:r>
      <w:r w:rsidRPr="00FE4A6D">
        <w:rPr>
          <w:rFonts w:ascii="Arial LatArm" w:hAnsi="Arial LatArm" w:cs="Sylfaen"/>
          <w:sz w:val="20"/>
          <w:lang w:val="hy-AM"/>
        </w:rPr>
        <w:t xml:space="preserve">, </w:t>
      </w:r>
      <w:r w:rsidRPr="00FE4A6D">
        <w:rPr>
          <w:rFonts w:ascii="GHEA Grapalat" w:hAnsi="GHEA Grapalat" w:cs="Sylfaen"/>
          <w:sz w:val="20"/>
          <w:lang w:val="hy-AM"/>
        </w:rPr>
        <w:t>որի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արդյունքում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ստացվում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է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գոյություն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չունեցող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թիվ</w:t>
      </w:r>
      <w:r w:rsidRPr="00FE4A6D">
        <w:rPr>
          <w:rFonts w:ascii="Arial LatArm" w:hAnsi="Arial LatArm" w:cs="Sylfaen"/>
          <w:sz w:val="20"/>
          <w:lang w:val="hy-AM"/>
        </w:rPr>
        <w:t xml:space="preserve">: </w:t>
      </w:r>
      <w:r w:rsidRPr="00FE4A6D">
        <w:rPr>
          <w:rFonts w:ascii="GHEA Grapalat" w:hAnsi="GHEA Grapalat" w:cs="Sylfaen"/>
          <w:sz w:val="20"/>
          <w:lang w:val="hy-AM"/>
        </w:rPr>
        <w:t>Ընդ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որում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սույն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պարբերության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մեջ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նշված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դեպքում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գնահատող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հանձնաժողովը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հայտը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գնահատելիս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հիմք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է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ընդունում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արժեք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և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ավելացված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արժեքի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հարկ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սյունակներում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տառերով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լրացված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գումարների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հանրագումարը</w:t>
      </w:r>
      <w:r w:rsidRPr="00FE4A6D">
        <w:rPr>
          <w:rFonts w:ascii="Arial LatArm" w:hAnsi="Arial LatArm" w:cs="Sylfaen"/>
          <w:sz w:val="20"/>
          <w:lang w:val="hy-AM"/>
        </w:rPr>
        <w:t>.</w:t>
      </w:r>
    </w:p>
    <w:p w14:paraId="7E9F0208" w14:textId="77777777" w:rsidR="00A63118" w:rsidRPr="00FE4A6D" w:rsidRDefault="00A63118" w:rsidP="00A63118">
      <w:pPr>
        <w:pStyle w:val="norm"/>
        <w:spacing w:line="240" w:lineRule="auto"/>
        <w:rPr>
          <w:rFonts w:ascii="Arial LatArm" w:hAnsi="Arial LatArm" w:cs="Sylfaen"/>
          <w:sz w:val="20"/>
          <w:szCs w:val="24"/>
          <w:lang w:val="hy-AM" w:eastAsia="en-US"/>
        </w:rPr>
      </w:pP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զ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.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գնային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առաջարկի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սյունակներում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տառերով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լրացված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գումարների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մեջ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լումաները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նշված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են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թվերով</w:t>
      </w:r>
      <w:r w:rsidR="008128C9" w:rsidRPr="00FE4A6D">
        <w:rPr>
          <w:rFonts w:ascii="Arial LatArm" w:hAnsi="Arial LatArm" w:cs="Sylfaen"/>
          <w:sz w:val="20"/>
          <w:szCs w:val="24"/>
          <w:lang w:val="hy-AM" w:eastAsia="en-US"/>
        </w:rPr>
        <w:t>:</w:t>
      </w:r>
    </w:p>
    <w:p w14:paraId="351DEA1D" w14:textId="77777777" w:rsidR="00A45946" w:rsidRPr="00FE4A6D" w:rsidRDefault="00C8055A" w:rsidP="00EF3662">
      <w:pPr>
        <w:pStyle w:val="norm"/>
        <w:spacing w:line="240" w:lineRule="auto"/>
        <w:ind w:firstLine="567"/>
        <w:rPr>
          <w:rFonts w:ascii="Arial LatArm" w:hAnsi="Arial LatArm"/>
          <w:sz w:val="20"/>
          <w:lang w:val="es-ES"/>
        </w:rPr>
      </w:pPr>
      <w:r w:rsidRPr="00FE4A6D">
        <w:rPr>
          <w:rFonts w:ascii="Arial LatArm" w:hAnsi="Arial LatArm"/>
          <w:sz w:val="20"/>
          <w:lang w:val="es-ES"/>
        </w:rPr>
        <w:t>5</w:t>
      </w:r>
      <w:r w:rsidR="00A45946" w:rsidRPr="00FE4A6D">
        <w:rPr>
          <w:rFonts w:ascii="Arial LatArm" w:hAnsi="Arial LatArm"/>
          <w:sz w:val="20"/>
          <w:lang w:val="es-ES"/>
        </w:rPr>
        <w:t>.</w:t>
      </w:r>
      <w:r w:rsidR="00A45946" w:rsidRPr="00FE4A6D">
        <w:rPr>
          <w:rFonts w:ascii="Arial LatArm" w:hAnsi="Arial LatArm"/>
          <w:sz w:val="20"/>
          <w:lang w:val="hy-AM"/>
        </w:rPr>
        <w:t>3</w:t>
      </w:r>
      <w:r w:rsidR="00A45946" w:rsidRPr="00FE4A6D">
        <w:rPr>
          <w:rFonts w:ascii="Arial LatArm" w:hAnsi="Arial LatArm"/>
          <w:sz w:val="20"/>
          <w:lang w:val="es-ES"/>
        </w:rPr>
        <w:t xml:space="preserve"> </w:t>
      </w:r>
      <w:r w:rsidR="00A45946" w:rsidRPr="00FE4A6D">
        <w:rPr>
          <w:rFonts w:ascii="GHEA Grapalat" w:hAnsi="GHEA Grapalat"/>
          <w:sz w:val="20"/>
          <w:lang w:val="es-ES"/>
        </w:rPr>
        <w:t>Եթե</w:t>
      </w:r>
      <w:r w:rsidR="00A45946" w:rsidRPr="00FE4A6D">
        <w:rPr>
          <w:rFonts w:ascii="Arial LatArm" w:hAnsi="Arial LatArm"/>
          <w:sz w:val="20"/>
          <w:lang w:val="es-ES"/>
        </w:rPr>
        <w:t xml:space="preserve"> </w:t>
      </w:r>
      <w:r w:rsidR="00A45946" w:rsidRPr="00FE4A6D">
        <w:rPr>
          <w:rFonts w:ascii="GHEA Grapalat" w:hAnsi="GHEA Grapalat"/>
          <w:sz w:val="20"/>
          <w:lang w:val="es-ES"/>
        </w:rPr>
        <w:t>կնքվելիք</w:t>
      </w:r>
      <w:r w:rsidR="00A45946" w:rsidRPr="00FE4A6D">
        <w:rPr>
          <w:rFonts w:ascii="Arial LatArm" w:hAnsi="Arial LatArm"/>
          <w:sz w:val="20"/>
          <w:lang w:val="es-ES"/>
        </w:rPr>
        <w:t xml:space="preserve"> </w:t>
      </w:r>
      <w:r w:rsidR="00A45946" w:rsidRPr="00FE4A6D">
        <w:rPr>
          <w:rFonts w:ascii="GHEA Grapalat" w:hAnsi="GHEA Grapalat"/>
          <w:sz w:val="20"/>
          <w:lang w:val="es-ES"/>
        </w:rPr>
        <w:t>պայմանագրի</w:t>
      </w:r>
      <w:r w:rsidR="00A45946" w:rsidRPr="00FE4A6D">
        <w:rPr>
          <w:rFonts w:ascii="Arial LatArm" w:hAnsi="Arial LatArm"/>
          <w:sz w:val="20"/>
          <w:lang w:val="es-ES"/>
        </w:rPr>
        <w:t xml:space="preserve"> </w:t>
      </w:r>
      <w:r w:rsidR="00A45946" w:rsidRPr="00FE4A6D">
        <w:rPr>
          <w:rFonts w:ascii="GHEA Grapalat" w:hAnsi="GHEA Grapalat"/>
          <w:sz w:val="20"/>
          <w:lang w:val="es-ES"/>
        </w:rPr>
        <w:t>գինը</w:t>
      </w:r>
      <w:r w:rsidR="00A45946" w:rsidRPr="00FE4A6D">
        <w:rPr>
          <w:rFonts w:ascii="Arial LatArm" w:hAnsi="Arial LatArm"/>
          <w:sz w:val="20"/>
          <w:lang w:val="es-ES"/>
        </w:rPr>
        <w:t xml:space="preserve"> </w:t>
      </w:r>
      <w:r w:rsidR="00A45946" w:rsidRPr="00FE4A6D">
        <w:rPr>
          <w:rFonts w:ascii="GHEA Grapalat" w:hAnsi="GHEA Grapalat"/>
          <w:sz w:val="20"/>
          <w:lang w:val="es-ES"/>
        </w:rPr>
        <w:t>կայուն</w:t>
      </w:r>
      <w:r w:rsidR="00A45946" w:rsidRPr="00FE4A6D">
        <w:rPr>
          <w:rFonts w:ascii="Arial LatArm" w:hAnsi="Arial LatArm"/>
          <w:sz w:val="20"/>
          <w:lang w:val="es-ES"/>
        </w:rPr>
        <w:t xml:space="preserve"> </w:t>
      </w:r>
      <w:r w:rsidR="00A45946" w:rsidRPr="00FE4A6D">
        <w:rPr>
          <w:rFonts w:ascii="GHEA Grapalat" w:hAnsi="GHEA Grapalat"/>
          <w:sz w:val="20"/>
          <w:lang w:val="es-ES"/>
        </w:rPr>
        <w:t>է</w:t>
      </w:r>
      <w:r w:rsidR="00A45946" w:rsidRPr="00FE4A6D">
        <w:rPr>
          <w:rFonts w:ascii="Arial LatArm" w:hAnsi="Arial LatArm"/>
          <w:sz w:val="20"/>
          <w:lang w:val="es-ES"/>
        </w:rPr>
        <w:t xml:space="preserve">, </w:t>
      </w:r>
      <w:r w:rsidR="00A45946" w:rsidRPr="00FE4A6D">
        <w:rPr>
          <w:rFonts w:ascii="GHEA Grapalat" w:hAnsi="GHEA Grapalat"/>
          <w:sz w:val="20"/>
          <w:lang w:val="es-ES"/>
        </w:rPr>
        <w:t>ապա</w:t>
      </w:r>
      <w:r w:rsidR="00A45946" w:rsidRPr="00FE4A6D">
        <w:rPr>
          <w:rFonts w:ascii="Arial LatArm" w:hAnsi="Arial LatArm"/>
          <w:sz w:val="20"/>
          <w:lang w:val="es-ES"/>
        </w:rPr>
        <w:t xml:space="preserve"> </w:t>
      </w:r>
      <w:r w:rsidR="00A45946" w:rsidRPr="00FE4A6D">
        <w:rPr>
          <w:rFonts w:ascii="GHEA Grapalat" w:hAnsi="GHEA Grapalat"/>
          <w:sz w:val="20"/>
          <w:lang w:val="es-ES"/>
        </w:rPr>
        <w:t>գնային</w:t>
      </w:r>
      <w:r w:rsidR="00A45946" w:rsidRPr="00FE4A6D">
        <w:rPr>
          <w:rFonts w:ascii="Arial LatArm" w:hAnsi="Arial LatArm"/>
          <w:sz w:val="20"/>
          <w:lang w:val="es-ES"/>
        </w:rPr>
        <w:t xml:space="preserve"> </w:t>
      </w:r>
      <w:r w:rsidR="00A45946" w:rsidRPr="00FE4A6D">
        <w:rPr>
          <w:rFonts w:ascii="GHEA Grapalat" w:hAnsi="GHEA Grapalat"/>
          <w:sz w:val="20"/>
          <w:lang w:val="es-ES"/>
        </w:rPr>
        <w:t>առաջարկը</w:t>
      </w:r>
      <w:r w:rsidR="00A45946" w:rsidRPr="00FE4A6D">
        <w:rPr>
          <w:rFonts w:ascii="Arial LatArm" w:hAnsi="Arial LatArm"/>
          <w:sz w:val="20"/>
          <w:lang w:val="es-ES"/>
        </w:rPr>
        <w:t xml:space="preserve"> </w:t>
      </w:r>
      <w:r w:rsidR="00A45946" w:rsidRPr="00FE4A6D">
        <w:rPr>
          <w:rFonts w:ascii="GHEA Grapalat" w:hAnsi="GHEA Grapalat"/>
          <w:sz w:val="20"/>
          <w:lang w:val="es-ES"/>
        </w:rPr>
        <w:t>ներկայացվում</w:t>
      </w:r>
      <w:r w:rsidR="00A45946" w:rsidRPr="00FE4A6D">
        <w:rPr>
          <w:rFonts w:ascii="Arial LatArm" w:hAnsi="Arial LatArm"/>
          <w:sz w:val="20"/>
          <w:lang w:val="es-ES"/>
        </w:rPr>
        <w:t xml:space="preserve"> </w:t>
      </w:r>
      <w:r w:rsidR="00A45946" w:rsidRPr="00FE4A6D">
        <w:rPr>
          <w:rFonts w:ascii="GHEA Grapalat" w:hAnsi="GHEA Grapalat"/>
          <w:sz w:val="20"/>
          <w:lang w:val="es-ES"/>
        </w:rPr>
        <w:t>է</w:t>
      </w:r>
      <w:r w:rsidR="00A45946" w:rsidRPr="00FE4A6D">
        <w:rPr>
          <w:rFonts w:ascii="Arial LatArm" w:hAnsi="Arial LatArm"/>
          <w:sz w:val="20"/>
          <w:lang w:val="es-ES"/>
        </w:rPr>
        <w:t xml:space="preserve"> </w:t>
      </w:r>
      <w:r w:rsidR="00A45946" w:rsidRPr="00FE4A6D">
        <w:rPr>
          <w:rFonts w:ascii="GHEA Grapalat" w:hAnsi="GHEA Grapalat"/>
          <w:sz w:val="20"/>
          <w:lang w:val="es-ES"/>
        </w:rPr>
        <w:t>մեկ</w:t>
      </w:r>
      <w:r w:rsidR="00A45946" w:rsidRPr="00FE4A6D">
        <w:rPr>
          <w:rFonts w:ascii="Arial LatArm" w:hAnsi="Arial LatArm"/>
          <w:sz w:val="20"/>
          <w:lang w:val="es-ES"/>
        </w:rPr>
        <w:t xml:space="preserve"> </w:t>
      </w:r>
      <w:r w:rsidR="00A45946" w:rsidRPr="00FE4A6D">
        <w:rPr>
          <w:rFonts w:ascii="GHEA Grapalat" w:hAnsi="GHEA Grapalat"/>
          <w:sz w:val="20"/>
          <w:lang w:val="es-ES"/>
        </w:rPr>
        <w:t>թվով՝</w:t>
      </w:r>
      <w:r w:rsidR="00A45946" w:rsidRPr="00FE4A6D">
        <w:rPr>
          <w:rFonts w:ascii="Arial LatArm" w:hAnsi="Arial LatArm"/>
          <w:sz w:val="20"/>
          <w:lang w:val="es-ES"/>
        </w:rPr>
        <w:t xml:space="preserve"> </w:t>
      </w:r>
      <w:r w:rsidR="00A45946" w:rsidRPr="00FE4A6D">
        <w:rPr>
          <w:rFonts w:ascii="GHEA Grapalat" w:hAnsi="GHEA Grapalat"/>
          <w:sz w:val="20"/>
          <w:lang w:val="es-ES"/>
        </w:rPr>
        <w:t>պայմանագրի</w:t>
      </w:r>
      <w:r w:rsidR="00A45946" w:rsidRPr="00FE4A6D">
        <w:rPr>
          <w:rFonts w:ascii="Arial LatArm" w:hAnsi="Arial LatArm"/>
          <w:sz w:val="20"/>
          <w:lang w:val="es-ES"/>
        </w:rPr>
        <w:t xml:space="preserve"> </w:t>
      </w:r>
      <w:r w:rsidR="00A45946" w:rsidRPr="00FE4A6D">
        <w:rPr>
          <w:rFonts w:ascii="GHEA Grapalat" w:hAnsi="GHEA Grapalat"/>
          <w:sz w:val="20"/>
          <w:lang w:val="es-ES"/>
        </w:rPr>
        <w:t>կատարման</w:t>
      </w:r>
      <w:r w:rsidR="00A45946" w:rsidRPr="00FE4A6D">
        <w:rPr>
          <w:rFonts w:ascii="Arial LatArm" w:hAnsi="Arial LatArm"/>
          <w:sz w:val="20"/>
          <w:lang w:val="es-ES"/>
        </w:rPr>
        <w:t xml:space="preserve"> </w:t>
      </w:r>
      <w:r w:rsidR="00A45946" w:rsidRPr="00FE4A6D">
        <w:rPr>
          <w:rFonts w:ascii="GHEA Grapalat" w:hAnsi="GHEA Grapalat"/>
          <w:sz w:val="20"/>
          <w:lang w:val="es-ES"/>
        </w:rPr>
        <w:t>համար</w:t>
      </w:r>
      <w:r w:rsidR="00A45946" w:rsidRPr="00FE4A6D">
        <w:rPr>
          <w:rFonts w:ascii="Arial LatArm" w:hAnsi="Arial LatArm"/>
          <w:sz w:val="20"/>
          <w:lang w:val="es-ES"/>
        </w:rPr>
        <w:t xml:space="preserve"> </w:t>
      </w:r>
      <w:r w:rsidR="00A45946" w:rsidRPr="00FE4A6D">
        <w:rPr>
          <w:rFonts w:ascii="GHEA Grapalat" w:hAnsi="GHEA Grapalat"/>
          <w:sz w:val="20"/>
          <w:lang w:val="es-ES"/>
        </w:rPr>
        <w:t>առաջարկվող</w:t>
      </w:r>
      <w:r w:rsidR="00A45946" w:rsidRPr="00FE4A6D">
        <w:rPr>
          <w:rFonts w:ascii="Arial LatArm" w:hAnsi="Arial LatArm"/>
          <w:sz w:val="20"/>
          <w:lang w:val="es-ES"/>
        </w:rPr>
        <w:t xml:space="preserve"> </w:t>
      </w:r>
      <w:r w:rsidR="00A45946" w:rsidRPr="00FE4A6D">
        <w:rPr>
          <w:rFonts w:ascii="GHEA Grapalat" w:hAnsi="GHEA Grapalat"/>
          <w:sz w:val="20"/>
          <w:lang w:val="es-ES"/>
        </w:rPr>
        <w:t>ընդհանուր</w:t>
      </w:r>
      <w:r w:rsidR="00A45946" w:rsidRPr="00FE4A6D">
        <w:rPr>
          <w:rFonts w:ascii="Arial LatArm" w:hAnsi="Arial LatArm"/>
          <w:sz w:val="20"/>
          <w:lang w:val="es-ES"/>
        </w:rPr>
        <w:t xml:space="preserve"> </w:t>
      </w:r>
      <w:r w:rsidR="00A45946" w:rsidRPr="00FE4A6D">
        <w:rPr>
          <w:rFonts w:ascii="GHEA Grapalat" w:hAnsi="GHEA Grapalat"/>
          <w:sz w:val="20"/>
          <w:lang w:val="es-ES"/>
        </w:rPr>
        <w:t>գնով</w:t>
      </w:r>
      <w:r w:rsidR="00F9314A" w:rsidRPr="00FE4A6D">
        <w:rPr>
          <w:rFonts w:ascii="Arial LatArm" w:hAnsi="Arial LatArm"/>
          <w:sz w:val="20"/>
          <w:lang w:val="es-ES"/>
        </w:rPr>
        <w:t xml:space="preserve">: </w:t>
      </w:r>
      <w:r w:rsidR="00A45946" w:rsidRPr="00FE4A6D">
        <w:rPr>
          <w:rFonts w:ascii="GHEA Grapalat" w:hAnsi="GHEA Grapalat"/>
          <w:sz w:val="20"/>
          <w:lang w:val="es-ES"/>
        </w:rPr>
        <w:t>Ընդ</w:t>
      </w:r>
      <w:r w:rsidR="00A45946" w:rsidRPr="00FE4A6D">
        <w:rPr>
          <w:rFonts w:ascii="Arial LatArm" w:hAnsi="Arial LatArm"/>
          <w:sz w:val="20"/>
          <w:lang w:val="es-ES"/>
        </w:rPr>
        <w:t xml:space="preserve"> </w:t>
      </w:r>
      <w:r w:rsidR="00A45946" w:rsidRPr="00FE4A6D">
        <w:rPr>
          <w:rFonts w:ascii="GHEA Grapalat" w:hAnsi="GHEA Grapalat"/>
          <w:sz w:val="20"/>
          <w:lang w:val="es-ES"/>
        </w:rPr>
        <w:t>որում</w:t>
      </w:r>
      <w:r w:rsidR="00A45946" w:rsidRPr="00FE4A6D">
        <w:rPr>
          <w:rFonts w:ascii="Arial LatArm" w:hAnsi="Arial LatArm"/>
          <w:sz w:val="20"/>
          <w:lang w:val="es-ES"/>
        </w:rPr>
        <w:t xml:space="preserve"> </w:t>
      </w:r>
      <w:r w:rsidR="00A45946" w:rsidRPr="00FE4A6D">
        <w:rPr>
          <w:rFonts w:ascii="GHEA Grapalat" w:hAnsi="GHEA Grapalat"/>
          <w:sz w:val="20"/>
          <w:lang w:val="es-ES"/>
        </w:rPr>
        <w:t>մասնակցից</w:t>
      </w:r>
      <w:r w:rsidR="00A45946" w:rsidRPr="00FE4A6D">
        <w:rPr>
          <w:rFonts w:ascii="Arial LatArm" w:hAnsi="Arial LatArm"/>
          <w:sz w:val="20"/>
          <w:lang w:val="es-ES"/>
        </w:rPr>
        <w:t xml:space="preserve"> </w:t>
      </w:r>
      <w:r w:rsidR="00A45946" w:rsidRPr="00FE4A6D">
        <w:rPr>
          <w:rFonts w:ascii="GHEA Grapalat" w:hAnsi="GHEA Grapalat"/>
          <w:sz w:val="20"/>
          <w:lang w:val="es-ES"/>
        </w:rPr>
        <w:t>չի</w:t>
      </w:r>
      <w:r w:rsidR="00A45946" w:rsidRPr="00FE4A6D">
        <w:rPr>
          <w:rFonts w:ascii="Arial LatArm" w:hAnsi="Arial LatArm"/>
          <w:sz w:val="20"/>
          <w:lang w:val="es-ES"/>
        </w:rPr>
        <w:t xml:space="preserve"> </w:t>
      </w:r>
      <w:r w:rsidR="00A45946" w:rsidRPr="00FE4A6D">
        <w:rPr>
          <w:rFonts w:ascii="GHEA Grapalat" w:hAnsi="GHEA Grapalat"/>
          <w:sz w:val="20"/>
          <w:lang w:val="es-ES"/>
        </w:rPr>
        <w:t>կարող</w:t>
      </w:r>
      <w:r w:rsidR="00A45946" w:rsidRPr="00FE4A6D">
        <w:rPr>
          <w:rFonts w:ascii="Arial LatArm" w:hAnsi="Arial LatArm"/>
          <w:sz w:val="20"/>
          <w:lang w:val="es-ES"/>
        </w:rPr>
        <w:t xml:space="preserve"> </w:t>
      </w:r>
      <w:r w:rsidR="00A45946" w:rsidRPr="00FE4A6D">
        <w:rPr>
          <w:rFonts w:ascii="GHEA Grapalat" w:hAnsi="GHEA Grapalat"/>
          <w:sz w:val="20"/>
          <w:lang w:val="es-ES"/>
        </w:rPr>
        <w:t>պահանջվել</w:t>
      </w:r>
      <w:r w:rsidR="00A45946" w:rsidRPr="00FE4A6D">
        <w:rPr>
          <w:rFonts w:ascii="Arial LatArm" w:hAnsi="Arial LatArm"/>
          <w:sz w:val="20"/>
          <w:lang w:val="es-ES"/>
        </w:rPr>
        <w:t xml:space="preserve">, </w:t>
      </w:r>
      <w:r w:rsidR="00A45946" w:rsidRPr="00FE4A6D">
        <w:rPr>
          <w:rFonts w:ascii="GHEA Grapalat" w:hAnsi="GHEA Grapalat"/>
          <w:sz w:val="20"/>
          <w:lang w:val="es-ES"/>
        </w:rPr>
        <w:t>որ</w:t>
      </w:r>
      <w:r w:rsidR="00A45946" w:rsidRPr="00FE4A6D">
        <w:rPr>
          <w:rFonts w:ascii="Arial LatArm" w:hAnsi="Arial LatArm"/>
          <w:sz w:val="20"/>
          <w:lang w:val="es-ES"/>
        </w:rPr>
        <w:t xml:space="preserve"> </w:t>
      </w:r>
      <w:r w:rsidR="00A45946" w:rsidRPr="00FE4A6D">
        <w:rPr>
          <w:rFonts w:ascii="GHEA Grapalat" w:hAnsi="GHEA Grapalat"/>
          <w:sz w:val="20"/>
          <w:lang w:val="es-ES"/>
        </w:rPr>
        <w:t>նա</w:t>
      </w:r>
      <w:r w:rsidR="00A45946" w:rsidRPr="00FE4A6D">
        <w:rPr>
          <w:rFonts w:ascii="Arial LatArm" w:hAnsi="Arial LatArm"/>
          <w:sz w:val="20"/>
          <w:lang w:val="es-ES"/>
        </w:rPr>
        <w:t xml:space="preserve"> </w:t>
      </w:r>
      <w:r w:rsidR="00A45946" w:rsidRPr="00FE4A6D">
        <w:rPr>
          <w:rFonts w:ascii="GHEA Grapalat" w:hAnsi="GHEA Grapalat"/>
          <w:sz w:val="20"/>
          <w:lang w:val="es-ES"/>
        </w:rPr>
        <w:t>ներկայացնի</w:t>
      </w:r>
      <w:r w:rsidR="00A45946" w:rsidRPr="00FE4A6D">
        <w:rPr>
          <w:rFonts w:ascii="Arial LatArm" w:hAnsi="Arial LatArm"/>
          <w:sz w:val="20"/>
          <w:lang w:val="es-ES"/>
        </w:rPr>
        <w:t xml:space="preserve"> </w:t>
      </w:r>
      <w:r w:rsidR="00A45946" w:rsidRPr="00FE4A6D">
        <w:rPr>
          <w:rFonts w:ascii="GHEA Grapalat" w:hAnsi="GHEA Grapalat"/>
          <w:sz w:val="20"/>
          <w:lang w:val="es-ES"/>
        </w:rPr>
        <w:t>գնային</w:t>
      </w:r>
      <w:r w:rsidR="00A45946" w:rsidRPr="00FE4A6D">
        <w:rPr>
          <w:rFonts w:ascii="Arial LatArm" w:hAnsi="Arial LatArm"/>
          <w:sz w:val="20"/>
          <w:lang w:val="es-ES"/>
        </w:rPr>
        <w:t xml:space="preserve"> </w:t>
      </w:r>
      <w:r w:rsidR="00A45946" w:rsidRPr="00FE4A6D">
        <w:rPr>
          <w:rFonts w:ascii="GHEA Grapalat" w:hAnsi="GHEA Grapalat"/>
          <w:sz w:val="20"/>
          <w:lang w:val="es-ES"/>
        </w:rPr>
        <w:t>առաջարկի</w:t>
      </w:r>
      <w:r w:rsidR="00A45946" w:rsidRPr="00FE4A6D">
        <w:rPr>
          <w:rFonts w:ascii="Arial LatArm" w:hAnsi="Arial LatArm"/>
          <w:sz w:val="20"/>
          <w:lang w:val="es-ES"/>
        </w:rPr>
        <w:t xml:space="preserve"> </w:t>
      </w:r>
      <w:r w:rsidR="00A45946" w:rsidRPr="00FE4A6D">
        <w:rPr>
          <w:rFonts w:ascii="GHEA Grapalat" w:hAnsi="GHEA Grapalat"/>
          <w:sz w:val="20"/>
          <w:lang w:val="es-ES"/>
        </w:rPr>
        <w:t>հիմնավորումներ</w:t>
      </w:r>
      <w:r w:rsidR="00A45946" w:rsidRPr="00FE4A6D">
        <w:rPr>
          <w:rFonts w:ascii="Arial LatArm" w:hAnsi="Arial LatArm"/>
          <w:sz w:val="20"/>
          <w:lang w:val="es-ES"/>
        </w:rPr>
        <w:t xml:space="preserve"> </w:t>
      </w:r>
      <w:r w:rsidR="00A45946" w:rsidRPr="00FE4A6D">
        <w:rPr>
          <w:rFonts w:ascii="GHEA Grapalat" w:hAnsi="GHEA Grapalat"/>
          <w:sz w:val="20"/>
          <w:lang w:val="es-ES"/>
        </w:rPr>
        <w:t>կամ</w:t>
      </w:r>
      <w:r w:rsidR="00A45946" w:rsidRPr="00FE4A6D">
        <w:rPr>
          <w:rFonts w:ascii="Arial LatArm" w:hAnsi="Arial LatArm"/>
          <w:sz w:val="20"/>
          <w:lang w:val="es-ES"/>
        </w:rPr>
        <w:t xml:space="preserve"> </w:t>
      </w:r>
      <w:r w:rsidR="00A45946" w:rsidRPr="00FE4A6D">
        <w:rPr>
          <w:rFonts w:ascii="GHEA Grapalat" w:hAnsi="GHEA Grapalat"/>
          <w:sz w:val="20"/>
          <w:lang w:val="es-ES"/>
        </w:rPr>
        <w:t>որևէ</w:t>
      </w:r>
      <w:r w:rsidR="00A45946" w:rsidRPr="00FE4A6D">
        <w:rPr>
          <w:rFonts w:ascii="Arial LatArm" w:hAnsi="Arial LatArm"/>
          <w:sz w:val="20"/>
          <w:lang w:val="es-ES"/>
        </w:rPr>
        <w:t xml:space="preserve"> </w:t>
      </w:r>
      <w:r w:rsidR="00A45946" w:rsidRPr="00FE4A6D">
        <w:rPr>
          <w:rFonts w:ascii="GHEA Grapalat" w:hAnsi="GHEA Grapalat"/>
          <w:sz w:val="20"/>
          <w:lang w:val="es-ES"/>
        </w:rPr>
        <w:t>այլ</w:t>
      </w:r>
      <w:r w:rsidR="00A45946" w:rsidRPr="00FE4A6D">
        <w:rPr>
          <w:rFonts w:ascii="Arial LatArm" w:hAnsi="Arial LatArm"/>
          <w:sz w:val="20"/>
          <w:lang w:val="es-ES"/>
        </w:rPr>
        <w:t xml:space="preserve"> </w:t>
      </w:r>
      <w:r w:rsidR="00A45946" w:rsidRPr="00FE4A6D">
        <w:rPr>
          <w:rFonts w:ascii="GHEA Grapalat" w:hAnsi="GHEA Grapalat"/>
          <w:sz w:val="20"/>
          <w:lang w:val="es-ES"/>
        </w:rPr>
        <w:t>տիպի</w:t>
      </w:r>
      <w:r w:rsidR="00A45946" w:rsidRPr="00FE4A6D">
        <w:rPr>
          <w:rFonts w:ascii="Arial LatArm" w:hAnsi="Arial LatArm"/>
          <w:sz w:val="20"/>
          <w:lang w:val="es-ES"/>
        </w:rPr>
        <w:t xml:space="preserve"> </w:t>
      </w:r>
      <w:r w:rsidR="00A45946" w:rsidRPr="00FE4A6D">
        <w:rPr>
          <w:rFonts w:ascii="GHEA Grapalat" w:hAnsi="GHEA Grapalat"/>
          <w:sz w:val="20"/>
          <w:lang w:val="es-ES"/>
        </w:rPr>
        <w:t>տեղեկություններ</w:t>
      </w:r>
      <w:r w:rsidR="00A45946" w:rsidRPr="00FE4A6D">
        <w:rPr>
          <w:rFonts w:ascii="Arial LatArm" w:hAnsi="Arial LatArm"/>
          <w:sz w:val="20"/>
          <w:lang w:val="es-ES"/>
        </w:rPr>
        <w:t xml:space="preserve"> </w:t>
      </w:r>
      <w:r w:rsidR="00A45946" w:rsidRPr="00FE4A6D">
        <w:rPr>
          <w:rFonts w:ascii="GHEA Grapalat" w:hAnsi="GHEA Grapalat"/>
          <w:sz w:val="20"/>
          <w:lang w:val="es-ES"/>
        </w:rPr>
        <w:t>կամ</w:t>
      </w:r>
      <w:r w:rsidR="00A45946" w:rsidRPr="00FE4A6D">
        <w:rPr>
          <w:rFonts w:ascii="Arial LatArm" w:hAnsi="Arial LatArm"/>
          <w:sz w:val="20"/>
          <w:lang w:val="es-ES"/>
        </w:rPr>
        <w:t xml:space="preserve"> </w:t>
      </w:r>
      <w:r w:rsidR="00A45946" w:rsidRPr="00FE4A6D">
        <w:rPr>
          <w:rFonts w:ascii="GHEA Grapalat" w:hAnsi="GHEA Grapalat"/>
          <w:sz w:val="20"/>
          <w:lang w:val="es-ES"/>
        </w:rPr>
        <w:t>փաստաթղթեր</w:t>
      </w:r>
      <w:r w:rsidR="00A45946" w:rsidRPr="00FE4A6D">
        <w:rPr>
          <w:rFonts w:ascii="Arial LatArm" w:hAnsi="Arial LatArm"/>
          <w:sz w:val="20"/>
          <w:lang w:val="es-ES"/>
        </w:rPr>
        <w:t xml:space="preserve">, </w:t>
      </w:r>
      <w:r w:rsidR="00A45946" w:rsidRPr="00FE4A6D">
        <w:rPr>
          <w:rFonts w:ascii="GHEA Grapalat" w:hAnsi="GHEA Grapalat"/>
          <w:sz w:val="20"/>
          <w:lang w:val="es-ES"/>
        </w:rPr>
        <w:t>ինչպես</w:t>
      </w:r>
      <w:r w:rsidR="00A45946" w:rsidRPr="00FE4A6D">
        <w:rPr>
          <w:rFonts w:ascii="Arial LatArm" w:hAnsi="Arial LatArm"/>
          <w:sz w:val="20"/>
          <w:lang w:val="es-ES"/>
        </w:rPr>
        <w:t xml:space="preserve"> </w:t>
      </w:r>
      <w:r w:rsidR="00A45946" w:rsidRPr="00FE4A6D">
        <w:rPr>
          <w:rFonts w:ascii="GHEA Grapalat" w:hAnsi="GHEA Grapalat"/>
          <w:sz w:val="20"/>
          <w:lang w:val="es-ES"/>
        </w:rPr>
        <w:t>նաև</w:t>
      </w:r>
      <w:r w:rsidR="00A45946" w:rsidRPr="00FE4A6D">
        <w:rPr>
          <w:rFonts w:ascii="Arial LatArm" w:hAnsi="Arial LatArm"/>
          <w:sz w:val="20"/>
          <w:lang w:val="es-ES"/>
        </w:rPr>
        <w:t xml:space="preserve"> </w:t>
      </w:r>
      <w:r w:rsidR="00220C7C" w:rsidRPr="00FE4A6D">
        <w:rPr>
          <w:rFonts w:ascii="GHEA Grapalat" w:hAnsi="GHEA Grapalat"/>
          <w:sz w:val="20"/>
          <w:lang w:val="es-ES"/>
        </w:rPr>
        <w:t>մ</w:t>
      </w:r>
      <w:r w:rsidR="00A45946" w:rsidRPr="00FE4A6D">
        <w:rPr>
          <w:rFonts w:ascii="GHEA Grapalat" w:hAnsi="GHEA Grapalat"/>
          <w:sz w:val="20"/>
          <w:lang w:val="es-ES"/>
        </w:rPr>
        <w:t>ասնակցի</w:t>
      </w:r>
      <w:r w:rsidR="00A45946" w:rsidRPr="00FE4A6D">
        <w:rPr>
          <w:rFonts w:ascii="Arial LatArm" w:hAnsi="Arial LatArm"/>
          <w:sz w:val="20"/>
          <w:lang w:val="es-ES"/>
        </w:rPr>
        <w:t xml:space="preserve"> </w:t>
      </w:r>
      <w:r w:rsidR="00A45946" w:rsidRPr="00FE4A6D">
        <w:rPr>
          <w:rFonts w:ascii="GHEA Grapalat" w:hAnsi="GHEA Grapalat"/>
          <w:sz w:val="20"/>
          <w:lang w:val="es-ES"/>
        </w:rPr>
        <w:t>շահույթի</w:t>
      </w:r>
      <w:r w:rsidR="00A45946" w:rsidRPr="00FE4A6D">
        <w:rPr>
          <w:rFonts w:ascii="Arial LatArm" w:hAnsi="Arial LatArm"/>
          <w:sz w:val="20"/>
          <w:lang w:val="es-ES"/>
        </w:rPr>
        <w:t xml:space="preserve"> </w:t>
      </w:r>
      <w:r w:rsidR="00A45946" w:rsidRPr="00FE4A6D">
        <w:rPr>
          <w:rFonts w:ascii="GHEA Grapalat" w:hAnsi="GHEA Grapalat"/>
          <w:sz w:val="20"/>
          <w:lang w:val="es-ES"/>
        </w:rPr>
        <w:t>չափը</w:t>
      </w:r>
      <w:r w:rsidR="00A45946" w:rsidRPr="00FE4A6D">
        <w:rPr>
          <w:rFonts w:ascii="Arial LatArm" w:hAnsi="Arial LatArm"/>
          <w:sz w:val="20"/>
          <w:lang w:val="es-ES"/>
        </w:rPr>
        <w:t xml:space="preserve"> </w:t>
      </w:r>
      <w:r w:rsidR="00A45946" w:rsidRPr="00FE4A6D">
        <w:rPr>
          <w:rFonts w:ascii="GHEA Grapalat" w:hAnsi="GHEA Grapalat"/>
          <w:sz w:val="20"/>
          <w:lang w:val="es-ES"/>
        </w:rPr>
        <w:t>չի</w:t>
      </w:r>
      <w:r w:rsidR="00A45946" w:rsidRPr="00FE4A6D">
        <w:rPr>
          <w:rFonts w:ascii="Arial LatArm" w:hAnsi="Arial LatArm"/>
          <w:sz w:val="20"/>
          <w:lang w:val="es-ES"/>
        </w:rPr>
        <w:t xml:space="preserve"> </w:t>
      </w:r>
      <w:r w:rsidR="00A45946" w:rsidRPr="00FE4A6D">
        <w:rPr>
          <w:rFonts w:ascii="GHEA Grapalat" w:hAnsi="GHEA Grapalat"/>
          <w:sz w:val="20"/>
          <w:lang w:val="es-ES"/>
        </w:rPr>
        <w:t>կարող</w:t>
      </w:r>
      <w:r w:rsidR="00A45946" w:rsidRPr="00FE4A6D">
        <w:rPr>
          <w:rFonts w:ascii="Arial LatArm" w:hAnsi="Arial LatArm"/>
          <w:sz w:val="20"/>
          <w:lang w:val="es-ES"/>
        </w:rPr>
        <w:t xml:space="preserve"> </w:t>
      </w:r>
      <w:r w:rsidR="00A45946" w:rsidRPr="00FE4A6D">
        <w:rPr>
          <w:rFonts w:ascii="GHEA Grapalat" w:hAnsi="GHEA Grapalat"/>
          <w:sz w:val="20"/>
          <w:lang w:val="es-ES"/>
        </w:rPr>
        <w:t>հրավերով</w:t>
      </w:r>
      <w:r w:rsidR="00A45946" w:rsidRPr="00FE4A6D">
        <w:rPr>
          <w:rFonts w:ascii="Arial LatArm" w:hAnsi="Arial LatArm"/>
          <w:sz w:val="20"/>
          <w:lang w:val="es-ES"/>
        </w:rPr>
        <w:t xml:space="preserve"> </w:t>
      </w:r>
      <w:r w:rsidR="00A45946" w:rsidRPr="00FE4A6D">
        <w:rPr>
          <w:rFonts w:ascii="GHEA Grapalat" w:hAnsi="GHEA Grapalat"/>
          <w:sz w:val="20"/>
          <w:lang w:val="es-ES"/>
        </w:rPr>
        <w:t>սահմանափակվել</w:t>
      </w:r>
      <w:r w:rsidR="00A45946" w:rsidRPr="00FE4A6D">
        <w:rPr>
          <w:rFonts w:ascii="Arial LatArm" w:hAnsi="Arial LatArm"/>
          <w:sz w:val="20"/>
          <w:lang w:val="es-ES"/>
        </w:rPr>
        <w:t>:</w:t>
      </w:r>
    </w:p>
    <w:p w14:paraId="57AB2217" w14:textId="77777777" w:rsidR="00096865" w:rsidRPr="00FE4A6D" w:rsidRDefault="00096865" w:rsidP="00EF3662">
      <w:pPr>
        <w:pStyle w:val="23"/>
        <w:spacing w:line="240" w:lineRule="auto"/>
        <w:ind w:firstLine="567"/>
        <w:rPr>
          <w:rFonts w:ascii="Arial LatArm" w:hAnsi="Arial LatArm"/>
          <w:lang w:val="es-ES"/>
        </w:rPr>
      </w:pPr>
    </w:p>
    <w:p w14:paraId="5B47B81A" w14:textId="77777777" w:rsidR="00096865" w:rsidRPr="00FE4A6D" w:rsidRDefault="00220C7C" w:rsidP="00EF3662">
      <w:pPr>
        <w:jc w:val="center"/>
        <w:rPr>
          <w:rFonts w:ascii="Arial LatArm" w:hAnsi="Arial LatArm"/>
          <w:b/>
          <w:sz w:val="20"/>
          <w:lang w:val="es-ES"/>
        </w:rPr>
      </w:pPr>
      <w:r w:rsidRPr="00FE4A6D">
        <w:rPr>
          <w:rFonts w:ascii="Arial LatArm" w:hAnsi="Arial LatArm"/>
          <w:b/>
          <w:sz w:val="20"/>
          <w:lang w:val="es-ES"/>
        </w:rPr>
        <w:t>6</w:t>
      </w:r>
      <w:r w:rsidR="00955A1E" w:rsidRPr="00FE4A6D">
        <w:rPr>
          <w:rFonts w:ascii="Arial LatArm" w:hAnsi="Arial LatArm"/>
          <w:b/>
          <w:sz w:val="20"/>
          <w:lang w:val="es-ES"/>
        </w:rPr>
        <w:t xml:space="preserve">. </w:t>
      </w:r>
      <w:r w:rsidR="00955A1E" w:rsidRPr="00FE4A6D">
        <w:rPr>
          <w:rFonts w:ascii="GHEA Grapalat" w:hAnsi="GHEA Grapalat"/>
          <w:b/>
          <w:sz w:val="20"/>
        </w:rPr>
        <w:t>ՀԱՅՏԻ</w:t>
      </w:r>
      <w:r w:rsidR="00955A1E" w:rsidRPr="00FE4A6D">
        <w:rPr>
          <w:rFonts w:ascii="Arial LatArm" w:hAnsi="Arial LatArm"/>
          <w:b/>
          <w:sz w:val="20"/>
          <w:lang w:val="es-ES"/>
        </w:rPr>
        <w:t xml:space="preserve"> </w:t>
      </w:r>
      <w:r w:rsidR="00955A1E" w:rsidRPr="00FE4A6D">
        <w:rPr>
          <w:rFonts w:ascii="GHEA Grapalat" w:hAnsi="GHEA Grapalat"/>
          <w:b/>
          <w:sz w:val="20"/>
        </w:rPr>
        <w:t>ԳՈՐԾՈՂՈՒԹՅԱՆ</w:t>
      </w:r>
      <w:r w:rsidR="00955A1E" w:rsidRPr="00FE4A6D">
        <w:rPr>
          <w:rFonts w:ascii="Arial LatArm" w:hAnsi="Arial LatArm"/>
          <w:b/>
          <w:sz w:val="20"/>
          <w:lang w:val="es-ES"/>
        </w:rPr>
        <w:t xml:space="preserve"> </w:t>
      </w:r>
      <w:r w:rsidR="00955A1E" w:rsidRPr="00FE4A6D">
        <w:rPr>
          <w:rFonts w:ascii="GHEA Grapalat" w:hAnsi="GHEA Grapalat"/>
          <w:b/>
          <w:sz w:val="20"/>
        </w:rPr>
        <w:t>ԺԱՄԿԵՏԸ</w:t>
      </w:r>
      <w:r w:rsidR="00955A1E" w:rsidRPr="00FE4A6D">
        <w:rPr>
          <w:rFonts w:ascii="Arial LatArm" w:hAnsi="Arial LatArm"/>
          <w:b/>
          <w:sz w:val="20"/>
          <w:lang w:val="es-ES"/>
        </w:rPr>
        <w:t xml:space="preserve">, </w:t>
      </w:r>
      <w:r w:rsidR="00955A1E" w:rsidRPr="00FE4A6D">
        <w:rPr>
          <w:rFonts w:ascii="GHEA Grapalat" w:hAnsi="GHEA Grapalat"/>
          <w:b/>
          <w:sz w:val="20"/>
        </w:rPr>
        <w:t>ՀԱՅՏԵՐՈՒՄ</w:t>
      </w:r>
      <w:r w:rsidR="00955A1E" w:rsidRPr="00FE4A6D">
        <w:rPr>
          <w:rFonts w:ascii="Arial LatArm" w:hAnsi="Arial LatArm"/>
          <w:b/>
          <w:sz w:val="20"/>
          <w:lang w:val="es-ES"/>
        </w:rPr>
        <w:t xml:space="preserve"> </w:t>
      </w:r>
      <w:r w:rsidR="00955A1E" w:rsidRPr="00FE4A6D">
        <w:rPr>
          <w:rFonts w:ascii="GHEA Grapalat" w:hAnsi="GHEA Grapalat"/>
          <w:b/>
          <w:sz w:val="20"/>
        </w:rPr>
        <w:t>ՓՈՓՈԽՈՒԹՅՈՒՆ</w:t>
      </w:r>
      <w:r w:rsidR="00955A1E" w:rsidRPr="00FE4A6D">
        <w:rPr>
          <w:rFonts w:ascii="Arial LatArm" w:hAnsi="Arial LatArm"/>
          <w:b/>
          <w:sz w:val="20"/>
          <w:lang w:val="es-ES"/>
        </w:rPr>
        <w:t xml:space="preserve"> </w:t>
      </w:r>
      <w:r w:rsidR="00955A1E" w:rsidRPr="00FE4A6D">
        <w:rPr>
          <w:rFonts w:ascii="GHEA Grapalat" w:hAnsi="GHEA Grapalat"/>
          <w:b/>
          <w:sz w:val="20"/>
        </w:rPr>
        <w:t>ԿԱՏԱՐԵԼՈՒ</w:t>
      </w:r>
    </w:p>
    <w:p w14:paraId="696E9EED" w14:textId="77777777" w:rsidR="00096865" w:rsidRPr="00FE4A6D" w:rsidRDefault="00955A1E" w:rsidP="00EF3662">
      <w:pPr>
        <w:jc w:val="center"/>
        <w:rPr>
          <w:rFonts w:ascii="Arial LatArm" w:hAnsi="Arial LatArm"/>
          <w:b/>
          <w:sz w:val="20"/>
          <w:lang w:val="es-ES"/>
        </w:rPr>
      </w:pPr>
      <w:r w:rsidRPr="00FE4A6D">
        <w:rPr>
          <w:rFonts w:ascii="GHEA Grapalat" w:hAnsi="GHEA Grapalat"/>
          <w:b/>
          <w:sz w:val="20"/>
        </w:rPr>
        <w:t>ԵՎ</w:t>
      </w:r>
      <w:r w:rsidRPr="00FE4A6D">
        <w:rPr>
          <w:rFonts w:ascii="Arial LatArm" w:hAnsi="Arial LatArm"/>
          <w:b/>
          <w:sz w:val="20"/>
          <w:lang w:val="es-ES"/>
        </w:rPr>
        <w:t xml:space="preserve"> </w:t>
      </w:r>
      <w:r w:rsidRPr="00FE4A6D">
        <w:rPr>
          <w:rFonts w:ascii="GHEA Grapalat" w:hAnsi="GHEA Grapalat"/>
          <w:b/>
          <w:sz w:val="20"/>
        </w:rPr>
        <w:t>ԴՐԱՆՔ</w:t>
      </w:r>
      <w:r w:rsidRPr="00FE4A6D">
        <w:rPr>
          <w:rFonts w:ascii="Arial LatArm" w:hAnsi="Arial LatArm"/>
          <w:b/>
          <w:sz w:val="20"/>
          <w:lang w:val="es-ES"/>
        </w:rPr>
        <w:t xml:space="preserve"> </w:t>
      </w:r>
      <w:r w:rsidRPr="00FE4A6D">
        <w:rPr>
          <w:rFonts w:ascii="GHEA Grapalat" w:hAnsi="GHEA Grapalat"/>
          <w:b/>
          <w:sz w:val="20"/>
        </w:rPr>
        <w:t>ՀԵՏ</w:t>
      </w:r>
      <w:r w:rsidRPr="00FE4A6D">
        <w:rPr>
          <w:rFonts w:ascii="Arial LatArm" w:hAnsi="Arial LatArm"/>
          <w:b/>
          <w:sz w:val="20"/>
          <w:lang w:val="es-ES"/>
        </w:rPr>
        <w:t xml:space="preserve"> </w:t>
      </w:r>
      <w:r w:rsidRPr="00FE4A6D">
        <w:rPr>
          <w:rFonts w:ascii="GHEA Grapalat" w:hAnsi="GHEA Grapalat"/>
          <w:b/>
          <w:sz w:val="20"/>
        </w:rPr>
        <w:t>ՎԵՐՑՆԵԼՈՒ</w:t>
      </w:r>
      <w:r w:rsidRPr="00FE4A6D">
        <w:rPr>
          <w:rFonts w:ascii="Arial LatArm" w:hAnsi="Arial LatArm"/>
          <w:b/>
          <w:sz w:val="20"/>
          <w:lang w:val="es-ES"/>
        </w:rPr>
        <w:t xml:space="preserve"> </w:t>
      </w:r>
      <w:r w:rsidRPr="00FE4A6D">
        <w:rPr>
          <w:rFonts w:ascii="GHEA Grapalat" w:hAnsi="GHEA Grapalat"/>
          <w:b/>
          <w:sz w:val="20"/>
        </w:rPr>
        <w:t>ԿԱՐԳԸ</w:t>
      </w:r>
    </w:p>
    <w:p w14:paraId="53D3D000" w14:textId="77777777" w:rsidR="00096865" w:rsidRPr="00FE4A6D" w:rsidRDefault="00096865" w:rsidP="00EF3662">
      <w:pPr>
        <w:pStyle w:val="a3"/>
        <w:spacing w:line="240" w:lineRule="auto"/>
        <w:ind w:firstLine="567"/>
        <w:rPr>
          <w:b/>
          <w:lang w:val="af-ZA"/>
        </w:rPr>
      </w:pPr>
    </w:p>
    <w:p w14:paraId="7FDF6B09" w14:textId="77777777" w:rsidR="00096865" w:rsidRPr="00FE4A6D" w:rsidRDefault="00220C7C" w:rsidP="00EF3662">
      <w:pPr>
        <w:pStyle w:val="a3"/>
        <w:spacing w:line="240" w:lineRule="auto"/>
        <w:ind w:firstLine="567"/>
        <w:rPr>
          <w:rFonts w:cs="Sylfaen"/>
          <w:i w:val="0"/>
          <w:szCs w:val="24"/>
          <w:lang w:val="af-ZA"/>
        </w:rPr>
      </w:pPr>
      <w:r w:rsidRPr="00FE4A6D">
        <w:rPr>
          <w:i w:val="0"/>
          <w:lang w:val="af-ZA"/>
        </w:rPr>
        <w:lastRenderedPageBreak/>
        <w:t>6</w:t>
      </w:r>
      <w:r w:rsidR="00096865" w:rsidRPr="00FE4A6D">
        <w:rPr>
          <w:i w:val="0"/>
          <w:lang w:val="af-ZA"/>
        </w:rPr>
        <w:t>.1</w:t>
      </w:r>
      <w:r w:rsidR="00096865" w:rsidRPr="00FE4A6D">
        <w:rPr>
          <w:lang w:val="af-ZA"/>
        </w:rPr>
        <w:t xml:space="preserve"> </w:t>
      </w:r>
      <w:r w:rsidR="00096865" w:rsidRPr="00FE4A6D">
        <w:rPr>
          <w:rFonts w:ascii="GHEA Grapalat" w:hAnsi="GHEA Grapalat" w:cs="Sylfaen"/>
          <w:i w:val="0"/>
          <w:szCs w:val="24"/>
          <w:lang w:val="ru-RU"/>
        </w:rPr>
        <w:t>Օրենքի</w:t>
      </w:r>
      <w:r w:rsidR="00096865" w:rsidRPr="00FE4A6D">
        <w:rPr>
          <w:rFonts w:cs="Sylfaen"/>
          <w:i w:val="0"/>
          <w:szCs w:val="24"/>
          <w:lang w:val="af-ZA"/>
        </w:rPr>
        <w:t xml:space="preserve"> </w:t>
      </w:r>
      <w:r w:rsidR="00A64339" w:rsidRPr="00FE4A6D">
        <w:rPr>
          <w:rFonts w:cs="Sylfaen"/>
          <w:i w:val="0"/>
          <w:szCs w:val="24"/>
          <w:lang w:val="af-ZA"/>
        </w:rPr>
        <w:t>31</w:t>
      </w:r>
      <w:r w:rsidR="00096865" w:rsidRPr="00FE4A6D">
        <w:rPr>
          <w:rFonts w:cs="Sylfaen"/>
          <w:i w:val="0"/>
          <w:szCs w:val="24"/>
          <w:lang w:val="af-ZA"/>
        </w:rPr>
        <w:t>-</w:t>
      </w:r>
      <w:r w:rsidR="00096865" w:rsidRPr="00FE4A6D">
        <w:rPr>
          <w:rFonts w:ascii="GHEA Grapalat" w:hAnsi="GHEA Grapalat" w:cs="Sylfaen"/>
          <w:i w:val="0"/>
          <w:szCs w:val="24"/>
          <w:lang w:val="ru-RU"/>
        </w:rPr>
        <w:t>րդ</w:t>
      </w:r>
      <w:r w:rsidR="00096865" w:rsidRPr="00FE4A6D">
        <w:rPr>
          <w:rFonts w:cs="Sylfaen"/>
          <w:i w:val="0"/>
          <w:szCs w:val="24"/>
          <w:lang w:val="af-ZA"/>
        </w:rPr>
        <w:t xml:space="preserve"> </w:t>
      </w:r>
      <w:r w:rsidR="00096865" w:rsidRPr="00FE4A6D">
        <w:rPr>
          <w:rFonts w:ascii="GHEA Grapalat" w:hAnsi="GHEA Grapalat" w:cs="Sylfaen"/>
          <w:i w:val="0"/>
          <w:szCs w:val="24"/>
          <w:lang w:val="ru-RU"/>
        </w:rPr>
        <w:t>հոդվածի</w:t>
      </w:r>
      <w:r w:rsidR="00096865" w:rsidRPr="00FE4A6D">
        <w:rPr>
          <w:rFonts w:cs="Sylfaen"/>
          <w:i w:val="0"/>
          <w:szCs w:val="24"/>
          <w:lang w:val="af-ZA"/>
        </w:rPr>
        <w:t xml:space="preserve"> </w:t>
      </w:r>
      <w:r w:rsidR="00096865" w:rsidRPr="00FE4A6D">
        <w:rPr>
          <w:rFonts w:ascii="GHEA Grapalat" w:hAnsi="GHEA Grapalat" w:cs="Sylfaen"/>
          <w:i w:val="0"/>
          <w:szCs w:val="24"/>
          <w:lang w:val="ru-RU"/>
        </w:rPr>
        <w:t>համաձայն</w:t>
      </w:r>
      <w:r w:rsidR="00096865" w:rsidRPr="00FE4A6D">
        <w:rPr>
          <w:rFonts w:cs="Sylfaen"/>
          <w:i w:val="0"/>
          <w:szCs w:val="24"/>
          <w:lang w:val="af-ZA"/>
        </w:rPr>
        <w:t xml:space="preserve">` </w:t>
      </w:r>
      <w:r w:rsidR="00096865" w:rsidRPr="00FE4A6D">
        <w:rPr>
          <w:rFonts w:ascii="GHEA Grapalat" w:hAnsi="GHEA Grapalat" w:cs="Sylfaen"/>
          <w:i w:val="0"/>
          <w:szCs w:val="24"/>
          <w:lang w:val="ru-RU"/>
        </w:rPr>
        <w:t>հայտը</w:t>
      </w:r>
      <w:r w:rsidR="00096865" w:rsidRPr="00FE4A6D">
        <w:rPr>
          <w:rFonts w:cs="Sylfaen"/>
          <w:i w:val="0"/>
          <w:szCs w:val="24"/>
          <w:lang w:val="af-ZA"/>
        </w:rPr>
        <w:t xml:space="preserve"> </w:t>
      </w:r>
      <w:r w:rsidR="00096865" w:rsidRPr="00FE4A6D">
        <w:rPr>
          <w:rFonts w:ascii="GHEA Grapalat" w:hAnsi="GHEA Grapalat" w:cs="Sylfaen"/>
          <w:i w:val="0"/>
          <w:szCs w:val="24"/>
          <w:lang w:val="ru-RU"/>
        </w:rPr>
        <w:t>վավեր</w:t>
      </w:r>
      <w:r w:rsidR="00096865" w:rsidRPr="00FE4A6D">
        <w:rPr>
          <w:rFonts w:cs="Sylfaen"/>
          <w:i w:val="0"/>
          <w:szCs w:val="24"/>
          <w:lang w:val="af-ZA"/>
        </w:rPr>
        <w:t xml:space="preserve"> </w:t>
      </w:r>
      <w:r w:rsidR="00096865" w:rsidRPr="00FE4A6D">
        <w:rPr>
          <w:rFonts w:ascii="GHEA Grapalat" w:hAnsi="GHEA Grapalat" w:cs="Sylfaen"/>
          <w:i w:val="0"/>
          <w:szCs w:val="24"/>
          <w:lang w:val="ru-RU"/>
        </w:rPr>
        <w:t>է</w:t>
      </w:r>
      <w:r w:rsidR="00096865" w:rsidRPr="00FE4A6D">
        <w:rPr>
          <w:rFonts w:cs="Sylfaen"/>
          <w:i w:val="0"/>
          <w:szCs w:val="24"/>
          <w:lang w:val="af-ZA"/>
        </w:rPr>
        <w:t xml:space="preserve"> </w:t>
      </w:r>
      <w:r w:rsidR="00096865" w:rsidRPr="00FE4A6D">
        <w:rPr>
          <w:rFonts w:ascii="GHEA Grapalat" w:hAnsi="GHEA Grapalat" w:cs="Sylfaen"/>
          <w:i w:val="0"/>
          <w:szCs w:val="24"/>
          <w:lang w:val="ru-RU"/>
        </w:rPr>
        <w:t>մինչև</w:t>
      </w:r>
      <w:r w:rsidR="00096865" w:rsidRPr="00FE4A6D">
        <w:rPr>
          <w:rFonts w:cs="Sylfaen"/>
          <w:i w:val="0"/>
          <w:szCs w:val="24"/>
          <w:lang w:val="af-ZA"/>
        </w:rPr>
        <w:t xml:space="preserve"> </w:t>
      </w:r>
      <w:r w:rsidR="00096865" w:rsidRPr="00FE4A6D">
        <w:rPr>
          <w:rFonts w:ascii="GHEA Grapalat" w:hAnsi="GHEA Grapalat" w:cs="Sylfaen"/>
          <w:i w:val="0"/>
          <w:szCs w:val="24"/>
          <w:lang w:val="ru-RU"/>
        </w:rPr>
        <w:t>Օրենքին</w:t>
      </w:r>
      <w:r w:rsidR="00096865" w:rsidRPr="00FE4A6D">
        <w:rPr>
          <w:rFonts w:cs="Sylfaen"/>
          <w:i w:val="0"/>
          <w:szCs w:val="24"/>
          <w:lang w:val="af-ZA"/>
        </w:rPr>
        <w:t xml:space="preserve"> </w:t>
      </w:r>
      <w:r w:rsidR="00096865" w:rsidRPr="00FE4A6D">
        <w:rPr>
          <w:rFonts w:ascii="GHEA Grapalat" w:hAnsi="GHEA Grapalat" w:cs="Sylfaen"/>
          <w:i w:val="0"/>
          <w:szCs w:val="24"/>
          <w:lang w:val="ru-RU"/>
        </w:rPr>
        <w:t>համապատասխան</w:t>
      </w:r>
      <w:r w:rsidR="00096865" w:rsidRPr="00FE4A6D">
        <w:rPr>
          <w:rFonts w:cs="Sylfaen"/>
          <w:i w:val="0"/>
          <w:szCs w:val="24"/>
          <w:lang w:val="af-ZA"/>
        </w:rPr>
        <w:t xml:space="preserve"> </w:t>
      </w:r>
      <w:r w:rsidR="00096865" w:rsidRPr="00FE4A6D">
        <w:rPr>
          <w:rFonts w:ascii="GHEA Grapalat" w:hAnsi="GHEA Grapalat" w:cs="Sylfaen"/>
          <w:i w:val="0"/>
          <w:szCs w:val="24"/>
          <w:lang w:val="ru-RU"/>
        </w:rPr>
        <w:t>պայմանագրի</w:t>
      </w:r>
      <w:r w:rsidR="00096865" w:rsidRPr="00FE4A6D">
        <w:rPr>
          <w:rFonts w:cs="Sylfaen"/>
          <w:i w:val="0"/>
          <w:szCs w:val="24"/>
          <w:lang w:val="af-ZA"/>
        </w:rPr>
        <w:t xml:space="preserve"> </w:t>
      </w:r>
      <w:r w:rsidR="00096865" w:rsidRPr="00FE4A6D">
        <w:rPr>
          <w:rFonts w:ascii="GHEA Grapalat" w:hAnsi="GHEA Grapalat" w:cs="Sylfaen"/>
          <w:i w:val="0"/>
          <w:szCs w:val="24"/>
          <w:lang w:val="ru-RU"/>
        </w:rPr>
        <w:t>կնքումը</w:t>
      </w:r>
      <w:r w:rsidR="00096865" w:rsidRPr="00FE4A6D">
        <w:rPr>
          <w:rFonts w:cs="Sylfaen"/>
          <w:i w:val="0"/>
          <w:szCs w:val="24"/>
          <w:lang w:val="af-ZA"/>
        </w:rPr>
        <w:t xml:space="preserve">, </w:t>
      </w:r>
      <w:r w:rsidR="00705706" w:rsidRPr="00FE4A6D">
        <w:rPr>
          <w:rFonts w:ascii="GHEA Grapalat" w:hAnsi="GHEA Grapalat" w:cs="Sylfaen"/>
          <w:i w:val="0"/>
          <w:szCs w:val="24"/>
          <w:lang w:val="en-US"/>
        </w:rPr>
        <w:t>մ</w:t>
      </w:r>
      <w:r w:rsidR="00096865" w:rsidRPr="00FE4A6D">
        <w:rPr>
          <w:rFonts w:ascii="GHEA Grapalat" w:hAnsi="GHEA Grapalat" w:cs="Sylfaen"/>
          <w:i w:val="0"/>
          <w:szCs w:val="24"/>
          <w:lang w:val="ru-RU"/>
        </w:rPr>
        <w:t>ասնակցի</w:t>
      </w:r>
      <w:r w:rsidR="00096865" w:rsidRPr="00FE4A6D">
        <w:rPr>
          <w:rFonts w:cs="Sylfaen"/>
          <w:i w:val="0"/>
          <w:szCs w:val="24"/>
          <w:lang w:val="af-ZA"/>
        </w:rPr>
        <w:t xml:space="preserve"> </w:t>
      </w:r>
      <w:r w:rsidR="00096865" w:rsidRPr="00FE4A6D">
        <w:rPr>
          <w:rFonts w:ascii="GHEA Grapalat" w:hAnsi="GHEA Grapalat" w:cs="Sylfaen"/>
          <w:i w:val="0"/>
          <w:szCs w:val="24"/>
          <w:lang w:val="ru-RU"/>
        </w:rPr>
        <w:t>կողմից</w:t>
      </w:r>
      <w:r w:rsidR="00096865" w:rsidRPr="00FE4A6D">
        <w:rPr>
          <w:rFonts w:cs="Sylfaen"/>
          <w:i w:val="0"/>
          <w:szCs w:val="24"/>
          <w:lang w:val="af-ZA"/>
        </w:rPr>
        <w:t xml:space="preserve"> </w:t>
      </w:r>
      <w:r w:rsidR="00096865" w:rsidRPr="00FE4A6D">
        <w:rPr>
          <w:rFonts w:ascii="GHEA Grapalat" w:hAnsi="GHEA Grapalat" w:cs="Sylfaen"/>
          <w:i w:val="0"/>
          <w:szCs w:val="24"/>
          <w:lang w:val="ru-RU"/>
        </w:rPr>
        <w:t>հայտի</w:t>
      </w:r>
      <w:r w:rsidR="00096865" w:rsidRPr="00FE4A6D">
        <w:rPr>
          <w:rFonts w:cs="Sylfaen"/>
          <w:i w:val="0"/>
          <w:szCs w:val="24"/>
          <w:lang w:val="af-ZA"/>
        </w:rPr>
        <w:t xml:space="preserve"> </w:t>
      </w:r>
      <w:r w:rsidR="00096865" w:rsidRPr="00FE4A6D">
        <w:rPr>
          <w:rFonts w:ascii="GHEA Grapalat" w:hAnsi="GHEA Grapalat" w:cs="Sylfaen"/>
          <w:i w:val="0"/>
          <w:szCs w:val="24"/>
          <w:lang w:val="ru-RU"/>
        </w:rPr>
        <w:t>հետ</w:t>
      </w:r>
      <w:r w:rsidR="00096865" w:rsidRPr="00FE4A6D">
        <w:rPr>
          <w:rFonts w:cs="Sylfaen"/>
          <w:i w:val="0"/>
          <w:szCs w:val="24"/>
          <w:lang w:val="af-ZA"/>
        </w:rPr>
        <w:t xml:space="preserve"> </w:t>
      </w:r>
      <w:r w:rsidR="00096865" w:rsidRPr="00FE4A6D">
        <w:rPr>
          <w:rFonts w:ascii="GHEA Grapalat" w:hAnsi="GHEA Grapalat" w:cs="Sylfaen"/>
          <w:i w:val="0"/>
          <w:szCs w:val="24"/>
          <w:lang w:val="ru-RU"/>
        </w:rPr>
        <w:t>վերցնելը</w:t>
      </w:r>
      <w:r w:rsidR="00096865" w:rsidRPr="00FE4A6D">
        <w:rPr>
          <w:rFonts w:cs="Sylfaen"/>
          <w:i w:val="0"/>
          <w:szCs w:val="24"/>
          <w:lang w:val="af-ZA"/>
        </w:rPr>
        <w:t xml:space="preserve">, </w:t>
      </w:r>
      <w:r w:rsidR="00096865" w:rsidRPr="00FE4A6D">
        <w:rPr>
          <w:rFonts w:ascii="GHEA Grapalat" w:hAnsi="GHEA Grapalat" w:cs="Sylfaen"/>
          <w:i w:val="0"/>
          <w:szCs w:val="24"/>
          <w:lang w:val="ru-RU"/>
        </w:rPr>
        <w:t>հայտի</w:t>
      </w:r>
      <w:r w:rsidR="00096865" w:rsidRPr="00FE4A6D">
        <w:rPr>
          <w:rFonts w:cs="Sylfaen"/>
          <w:i w:val="0"/>
          <w:szCs w:val="24"/>
          <w:lang w:val="af-ZA"/>
        </w:rPr>
        <w:t xml:space="preserve"> </w:t>
      </w:r>
      <w:r w:rsidR="00096865" w:rsidRPr="00FE4A6D">
        <w:rPr>
          <w:rFonts w:ascii="GHEA Grapalat" w:hAnsi="GHEA Grapalat" w:cs="Sylfaen"/>
          <w:i w:val="0"/>
          <w:szCs w:val="24"/>
          <w:lang w:val="ru-RU"/>
        </w:rPr>
        <w:t>մերժումը</w:t>
      </w:r>
      <w:r w:rsidR="00096865" w:rsidRPr="00FE4A6D">
        <w:rPr>
          <w:rFonts w:cs="Sylfaen"/>
          <w:i w:val="0"/>
          <w:szCs w:val="24"/>
          <w:lang w:val="af-ZA"/>
        </w:rPr>
        <w:t xml:space="preserve"> </w:t>
      </w:r>
      <w:r w:rsidR="00096865" w:rsidRPr="00FE4A6D">
        <w:rPr>
          <w:rFonts w:ascii="GHEA Grapalat" w:hAnsi="GHEA Grapalat" w:cs="Sylfaen"/>
          <w:i w:val="0"/>
          <w:szCs w:val="24"/>
          <w:lang w:val="ru-RU"/>
        </w:rPr>
        <w:t>կամ</w:t>
      </w:r>
      <w:r w:rsidR="00096865" w:rsidRPr="00FE4A6D">
        <w:rPr>
          <w:rFonts w:cs="Sylfaen"/>
          <w:i w:val="0"/>
          <w:szCs w:val="24"/>
          <w:lang w:val="af-ZA"/>
        </w:rPr>
        <w:t xml:space="preserve"> </w:t>
      </w:r>
      <w:r w:rsidR="00402941" w:rsidRPr="00FE4A6D">
        <w:rPr>
          <w:rFonts w:ascii="GHEA Grapalat" w:hAnsi="GHEA Grapalat" w:cs="Sylfaen"/>
          <w:i w:val="0"/>
          <w:szCs w:val="24"/>
          <w:lang w:val="af-ZA"/>
        </w:rPr>
        <w:t>սույն</w:t>
      </w:r>
      <w:r w:rsidR="00402941" w:rsidRPr="00FE4A6D">
        <w:rPr>
          <w:rFonts w:cs="Sylfaen"/>
          <w:i w:val="0"/>
          <w:szCs w:val="24"/>
          <w:lang w:val="af-ZA"/>
        </w:rPr>
        <w:t xml:space="preserve"> </w:t>
      </w:r>
      <w:r w:rsidR="00096865" w:rsidRPr="00FE4A6D">
        <w:rPr>
          <w:rFonts w:ascii="GHEA Grapalat" w:hAnsi="GHEA Grapalat" w:cs="Sylfaen"/>
          <w:i w:val="0"/>
          <w:szCs w:val="24"/>
          <w:lang w:val="ru-RU"/>
        </w:rPr>
        <w:t>ընթացակարգը</w:t>
      </w:r>
      <w:r w:rsidR="00096865" w:rsidRPr="00FE4A6D">
        <w:rPr>
          <w:rFonts w:cs="Sylfaen"/>
          <w:i w:val="0"/>
          <w:szCs w:val="24"/>
          <w:lang w:val="af-ZA"/>
        </w:rPr>
        <w:t xml:space="preserve"> </w:t>
      </w:r>
      <w:r w:rsidR="00096865" w:rsidRPr="00FE4A6D">
        <w:rPr>
          <w:rFonts w:ascii="GHEA Grapalat" w:hAnsi="GHEA Grapalat" w:cs="Sylfaen"/>
          <w:i w:val="0"/>
          <w:szCs w:val="24"/>
          <w:lang w:val="ru-RU"/>
        </w:rPr>
        <w:t>չկայացած</w:t>
      </w:r>
      <w:r w:rsidR="00096865" w:rsidRPr="00FE4A6D">
        <w:rPr>
          <w:rFonts w:cs="Sylfaen"/>
          <w:i w:val="0"/>
          <w:szCs w:val="24"/>
          <w:lang w:val="af-ZA"/>
        </w:rPr>
        <w:t xml:space="preserve"> </w:t>
      </w:r>
      <w:r w:rsidR="00096865" w:rsidRPr="00FE4A6D">
        <w:rPr>
          <w:rFonts w:ascii="GHEA Grapalat" w:hAnsi="GHEA Grapalat" w:cs="Sylfaen"/>
          <w:i w:val="0"/>
          <w:szCs w:val="24"/>
          <w:lang w:val="ru-RU"/>
        </w:rPr>
        <w:t>հայտարարվելը</w:t>
      </w:r>
      <w:r w:rsidR="004D5671" w:rsidRPr="00FE4A6D">
        <w:rPr>
          <w:rFonts w:ascii="GHEA Grapalat" w:hAnsi="GHEA Grapalat" w:cs="Sylfaen"/>
          <w:i w:val="0"/>
          <w:szCs w:val="24"/>
          <w:lang w:val="ru-RU"/>
        </w:rPr>
        <w:t>։</w:t>
      </w:r>
    </w:p>
    <w:p w14:paraId="391A2CB5" w14:textId="77777777" w:rsidR="00096865" w:rsidRPr="00FE4A6D" w:rsidRDefault="00220C7C" w:rsidP="00EF3662">
      <w:pPr>
        <w:pStyle w:val="a3"/>
        <w:spacing w:line="240" w:lineRule="auto"/>
        <w:ind w:firstLine="567"/>
        <w:rPr>
          <w:rFonts w:cs="Sylfaen"/>
          <w:i w:val="0"/>
          <w:szCs w:val="24"/>
          <w:lang w:val="af-ZA"/>
        </w:rPr>
      </w:pPr>
      <w:r w:rsidRPr="00FE4A6D">
        <w:rPr>
          <w:rFonts w:cs="Sylfaen"/>
          <w:i w:val="0"/>
          <w:szCs w:val="24"/>
          <w:lang w:val="af-ZA"/>
        </w:rPr>
        <w:t>6</w:t>
      </w:r>
      <w:r w:rsidR="00096865" w:rsidRPr="00FE4A6D">
        <w:rPr>
          <w:rFonts w:cs="Sylfaen"/>
          <w:i w:val="0"/>
          <w:szCs w:val="24"/>
          <w:lang w:val="af-ZA"/>
        </w:rPr>
        <w:t xml:space="preserve">.2 </w:t>
      </w:r>
      <w:r w:rsidR="00F20DA5" w:rsidRPr="00FE4A6D">
        <w:rPr>
          <w:rFonts w:cs="Sylfaen"/>
          <w:i w:val="0"/>
          <w:szCs w:val="24"/>
          <w:lang w:val="af-ZA"/>
        </w:rPr>
        <w:t xml:space="preserve"> </w:t>
      </w:r>
      <w:r w:rsidR="00096865" w:rsidRPr="00FE4A6D">
        <w:rPr>
          <w:rFonts w:ascii="GHEA Grapalat" w:hAnsi="GHEA Grapalat" w:cs="Sylfaen"/>
          <w:i w:val="0"/>
          <w:szCs w:val="24"/>
          <w:lang w:val="ru-RU"/>
        </w:rPr>
        <w:t>Օրենքի</w:t>
      </w:r>
      <w:r w:rsidR="00096865" w:rsidRPr="00FE4A6D">
        <w:rPr>
          <w:rFonts w:cs="Sylfaen"/>
          <w:i w:val="0"/>
          <w:szCs w:val="24"/>
          <w:lang w:val="af-ZA"/>
        </w:rPr>
        <w:t xml:space="preserve"> </w:t>
      </w:r>
      <w:r w:rsidR="00A64339" w:rsidRPr="00FE4A6D">
        <w:rPr>
          <w:rFonts w:cs="Sylfaen"/>
          <w:i w:val="0"/>
          <w:szCs w:val="24"/>
          <w:lang w:val="af-ZA"/>
        </w:rPr>
        <w:t>31</w:t>
      </w:r>
      <w:r w:rsidR="00096865" w:rsidRPr="00FE4A6D">
        <w:rPr>
          <w:rFonts w:cs="Sylfaen"/>
          <w:i w:val="0"/>
          <w:szCs w:val="24"/>
          <w:lang w:val="af-ZA"/>
        </w:rPr>
        <w:t>-</w:t>
      </w:r>
      <w:r w:rsidR="00096865" w:rsidRPr="00FE4A6D">
        <w:rPr>
          <w:rFonts w:ascii="GHEA Grapalat" w:hAnsi="GHEA Grapalat" w:cs="Sylfaen"/>
          <w:i w:val="0"/>
          <w:szCs w:val="24"/>
          <w:lang w:val="ru-RU"/>
        </w:rPr>
        <w:t>րդ</w:t>
      </w:r>
      <w:r w:rsidR="00096865" w:rsidRPr="00FE4A6D">
        <w:rPr>
          <w:rFonts w:cs="Sylfaen"/>
          <w:i w:val="0"/>
          <w:szCs w:val="24"/>
          <w:lang w:val="af-ZA"/>
        </w:rPr>
        <w:t xml:space="preserve"> </w:t>
      </w:r>
      <w:r w:rsidR="00096865" w:rsidRPr="00FE4A6D">
        <w:rPr>
          <w:rFonts w:ascii="GHEA Grapalat" w:hAnsi="GHEA Grapalat" w:cs="Sylfaen"/>
          <w:i w:val="0"/>
          <w:szCs w:val="24"/>
          <w:lang w:val="ru-RU"/>
        </w:rPr>
        <w:t>հոդվածի</w:t>
      </w:r>
      <w:r w:rsidR="00096865" w:rsidRPr="00FE4A6D">
        <w:rPr>
          <w:rFonts w:cs="Sylfaen"/>
          <w:i w:val="0"/>
          <w:szCs w:val="24"/>
          <w:lang w:val="af-ZA"/>
        </w:rPr>
        <w:t xml:space="preserve"> </w:t>
      </w:r>
      <w:r w:rsidR="00096865" w:rsidRPr="00FE4A6D">
        <w:rPr>
          <w:rFonts w:ascii="GHEA Grapalat" w:hAnsi="GHEA Grapalat" w:cs="Sylfaen"/>
          <w:i w:val="0"/>
          <w:szCs w:val="24"/>
          <w:lang w:val="ru-RU"/>
        </w:rPr>
        <w:t>համաձայն</w:t>
      </w:r>
      <w:r w:rsidR="00096865" w:rsidRPr="00FE4A6D">
        <w:rPr>
          <w:rFonts w:cs="Sylfaen"/>
          <w:i w:val="0"/>
          <w:szCs w:val="24"/>
          <w:lang w:val="af-ZA"/>
        </w:rPr>
        <w:t xml:space="preserve">` </w:t>
      </w:r>
      <w:r w:rsidR="00F70E55" w:rsidRPr="00FE4A6D">
        <w:rPr>
          <w:rFonts w:ascii="GHEA Grapalat" w:hAnsi="GHEA Grapalat" w:cs="Sylfaen"/>
          <w:i w:val="0"/>
          <w:szCs w:val="24"/>
          <w:lang w:val="en-US"/>
        </w:rPr>
        <w:t>մ</w:t>
      </w:r>
      <w:r w:rsidR="00096865" w:rsidRPr="00FE4A6D">
        <w:rPr>
          <w:rFonts w:ascii="GHEA Grapalat" w:hAnsi="GHEA Grapalat" w:cs="Sylfaen"/>
          <w:i w:val="0"/>
          <w:szCs w:val="24"/>
          <w:lang w:val="ru-RU"/>
        </w:rPr>
        <w:t>ասնակիցը</w:t>
      </w:r>
      <w:r w:rsidR="00096865" w:rsidRPr="00FE4A6D">
        <w:rPr>
          <w:rFonts w:cs="Sylfaen"/>
          <w:i w:val="0"/>
          <w:szCs w:val="24"/>
          <w:lang w:val="af-ZA"/>
        </w:rPr>
        <w:t xml:space="preserve">, </w:t>
      </w:r>
      <w:r w:rsidR="00096865" w:rsidRPr="00FE4A6D">
        <w:rPr>
          <w:rFonts w:ascii="GHEA Grapalat" w:hAnsi="GHEA Grapalat" w:cs="Sylfaen"/>
          <w:i w:val="0"/>
          <w:szCs w:val="24"/>
          <w:lang w:val="ru-RU"/>
        </w:rPr>
        <w:t>մինչև</w:t>
      </w:r>
      <w:r w:rsidR="00096865" w:rsidRPr="00FE4A6D">
        <w:rPr>
          <w:rFonts w:cs="Sylfaen"/>
          <w:i w:val="0"/>
          <w:szCs w:val="24"/>
          <w:lang w:val="af-ZA"/>
        </w:rPr>
        <w:t xml:space="preserve"> </w:t>
      </w:r>
      <w:r w:rsidR="00096865" w:rsidRPr="00FE4A6D">
        <w:rPr>
          <w:rFonts w:ascii="GHEA Grapalat" w:hAnsi="GHEA Grapalat" w:cs="Sylfaen"/>
          <w:i w:val="0"/>
          <w:szCs w:val="24"/>
          <w:lang w:val="ru-RU"/>
        </w:rPr>
        <w:t>սույն</w:t>
      </w:r>
      <w:r w:rsidR="00096865" w:rsidRPr="00FE4A6D">
        <w:rPr>
          <w:rFonts w:cs="Sylfaen"/>
          <w:i w:val="0"/>
          <w:szCs w:val="24"/>
          <w:lang w:val="af-ZA"/>
        </w:rPr>
        <w:t xml:space="preserve"> </w:t>
      </w:r>
      <w:r w:rsidR="00096865" w:rsidRPr="00FE4A6D">
        <w:rPr>
          <w:rFonts w:ascii="GHEA Grapalat" w:hAnsi="GHEA Grapalat" w:cs="Sylfaen"/>
          <w:i w:val="0"/>
          <w:szCs w:val="24"/>
          <w:lang w:val="ru-RU"/>
        </w:rPr>
        <w:t>հրավերի</w:t>
      </w:r>
      <w:r w:rsidR="00096865" w:rsidRPr="00FE4A6D">
        <w:rPr>
          <w:rFonts w:cs="Sylfaen"/>
          <w:i w:val="0"/>
          <w:szCs w:val="24"/>
          <w:lang w:val="af-ZA"/>
        </w:rPr>
        <w:t xml:space="preserve"> </w:t>
      </w:r>
      <w:r w:rsidRPr="00FE4A6D">
        <w:rPr>
          <w:rFonts w:cs="Sylfaen"/>
          <w:i w:val="0"/>
          <w:szCs w:val="24"/>
          <w:lang w:val="af-ZA"/>
        </w:rPr>
        <w:t>1-</w:t>
      </w:r>
      <w:r w:rsidRPr="00FE4A6D">
        <w:rPr>
          <w:rFonts w:ascii="GHEA Grapalat" w:hAnsi="GHEA Grapalat" w:cs="Sylfaen"/>
          <w:i w:val="0"/>
          <w:szCs w:val="24"/>
          <w:lang w:val="af-ZA"/>
        </w:rPr>
        <w:t>ին</w:t>
      </w:r>
      <w:r w:rsidRPr="00FE4A6D">
        <w:rPr>
          <w:rFonts w:cs="Sylfaen"/>
          <w:i w:val="0"/>
          <w:szCs w:val="24"/>
          <w:lang w:val="af-ZA"/>
        </w:rPr>
        <w:t xml:space="preserve"> </w:t>
      </w:r>
      <w:r w:rsidRPr="00FE4A6D">
        <w:rPr>
          <w:rFonts w:ascii="GHEA Grapalat" w:hAnsi="GHEA Grapalat" w:cs="Sylfaen"/>
          <w:i w:val="0"/>
          <w:szCs w:val="24"/>
          <w:lang w:val="af-ZA"/>
        </w:rPr>
        <w:t>մասի</w:t>
      </w:r>
      <w:r w:rsidRPr="00FE4A6D">
        <w:rPr>
          <w:rFonts w:cs="Sylfaen"/>
          <w:i w:val="0"/>
          <w:szCs w:val="24"/>
          <w:lang w:val="af-ZA"/>
        </w:rPr>
        <w:t xml:space="preserve"> </w:t>
      </w:r>
      <w:r w:rsidR="00096865" w:rsidRPr="00FE4A6D">
        <w:rPr>
          <w:rFonts w:cs="Sylfaen"/>
          <w:i w:val="0"/>
          <w:szCs w:val="24"/>
          <w:lang w:val="af-ZA"/>
        </w:rPr>
        <w:t xml:space="preserve">4.2 </w:t>
      </w:r>
      <w:r w:rsidR="00096865" w:rsidRPr="00FE4A6D">
        <w:rPr>
          <w:rFonts w:ascii="GHEA Grapalat" w:hAnsi="GHEA Grapalat" w:cs="Sylfaen"/>
          <w:i w:val="0"/>
          <w:szCs w:val="24"/>
          <w:lang w:val="ru-RU"/>
        </w:rPr>
        <w:t>կետում</w:t>
      </w:r>
      <w:r w:rsidR="00096865" w:rsidRPr="00FE4A6D">
        <w:rPr>
          <w:rFonts w:cs="Sylfaen"/>
          <w:i w:val="0"/>
          <w:szCs w:val="24"/>
          <w:lang w:val="af-ZA"/>
        </w:rPr>
        <w:t xml:space="preserve"> </w:t>
      </w:r>
      <w:r w:rsidR="00096865" w:rsidRPr="00FE4A6D">
        <w:rPr>
          <w:rFonts w:ascii="GHEA Grapalat" w:hAnsi="GHEA Grapalat" w:cs="Sylfaen"/>
          <w:i w:val="0"/>
          <w:szCs w:val="24"/>
          <w:lang w:val="ru-RU"/>
        </w:rPr>
        <w:t>նշված</w:t>
      </w:r>
      <w:r w:rsidR="00096865" w:rsidRPr="00FE4A6D">
        <w:rPr>
          <w:rFonts w:cs="Sylfaen"/>
          <w:i w:val="0"/>
          <w:szCs w:val="24"/>
          <w:lang w:val="af-ZA"/>
        </w:rPr>
        <w:t xml:space="preserve">` </w:t>
      </w:r>
      <w:r w:rsidR="00096865" w:rsidRPr="00FE4A6D">
        <w:rPr>
          <w:rFonts w:ascii="GHEA Grapalat" w:hAnsi="GHEA Grapalat" w:cs="Sylfaen"/>
          <w:i w:val="0"/>
          <w:szCs w:val="24"/>
          <w:lang w:val="ru-RU"/>
        </w:rPr>
        <w:t>հայտերի</w:t>
      </w:r>
      <w:r w:rsidR="00096865" w:rsidRPr="00FE4A6D">
        <w:rPr>
          <w:rFonts w:cs="Sylfaen"/>
          <w:i w:val="0"/>
          <w:szCs w:val="24"/>
          <w:lang w:val="af-ZA"/>
        </w:rPr>
        <w:t xml:space="preserve"> </w:t>
      </w:r>
      <w:r w:rsidR="00096865" w:rsidRPr="00FE4A6D">
        <w:rPr>
          <w:rFonts w:ascii="GHEA Grapalat" w:hAnsi="GHEA Grapalat" w:cs="Sylfaen"/>
          <w:i w:val="0"/>
          <w:szCs w:val="24"/>
          <w:lang w:val="ru-RU"/>
        </w:rPr>
        <w:t>ներկայացման</w:t>
      </w:r>
      <w:r w:rsidR="00096865" w:rsidRPr="00FE4A6D">
        <w:rPr>
          <w:rFonts w:cs="Sylfaen"/>
          <w:i w:val="0"/>
          <w:szCs w:val="24"/>
          <w:lang w:val="af-ZA"/>
        </w:rPr>
        <w:t xml:space="preserve"> </w:t>
      </w:r>
      <w:r w:rsidR="00096865" w:rsidRPr="00FE4A6D">
        <w:rPr>
          <w:rFonts w:ascii="GHEA Grapalat" w:hAnsi="GHEA Grapalat" w:cs="Sylfaen"/>
          <w:i w:val="0"/>
          <w:szCs w:val="24"/>
          <w:lang w:val="ru-RU"/>
        </w:rPr>
        <w:t>վերջնաժամկետը</w:t>
      </w:r>
      <w:r w:rsidR="00096865" w:rsidRPr="00FE4A6D">
        <w:rPr>
          <w:rFonts w:cs="Sylfaen"/>
          <w:i w:val="0"/>
          <w:szCs w:val="24"/>
          <w:lang w:val="af-ZA"/>
        </w:rPr>
        <w:t xml:space="preserve">, </w:t>
      </w:r>
      <w:r w:rsidR="00096865" w:rsidRPr="00FE4A6D">
        <w:rPr>
          <w:rFonts w:ascii="GHEA Grapalat" w:hAnsi="GHEA Grapalat" w:cs="Sylfaen"/>
          <w:i w:val="0"/>
          <w:szCs w:val="24"/>
          <w:lang w:val="ru-RU"/>
        </w:rPr>
        <w:t>կարող</w:t>
      </w:r>
      <w:r w:rsidR="00096865" w:rsidRPr="00FE4A6D">
        <w:rPr>
          <w:rFonts w:cs="Sylfaen"/>
          <w:i w:val="0"/>
          <w:szCs w:val="24"/>
          <w:lang w:val="af-ZA"/>
        </w:rPr>
        <w:t xml:space="preserve"> </w:t>
      </w:r>
      <w:r w:rsidR="00096865" w:rsidRPr="00FE4A6D">
        <w:rPr>
          <w:rFonts w:ascii="GHEA Grapalat" w:hAnsi="GHEA Grapalat" w:cs="Sylfaen"/>
          <w:i w:val="0"/>
          <w:szCs w:val="24"/>
          <w:lang w:val="ru-RU"/>
        </w:rPr>
        <w:t>է</w:t>
      </w:r>
      <w:r w:rsidR="00096865" w:rsidRPr="00FE4A6D">
        <w:rPr>
          <w:rFonts w:cs="Sylfaen"/>
          <w:i w:val="0"/>
          <w:szCs w:val="24"/>
          <w:lang w:val="af-ZA"/>
        </w:rPr>
        <w:t xml:space="preserve"> </w:t>
      </w:r>
      <w:r w:rsidR="00096865" w:rsidRPr="00FE4A6D">
        <w:rPr>
          <w:rFonts w:ascii="GHEA Grapalat" w:hAnsi="GHEA Grapalat" w:cs="Sylfaen"/>
          <w:i w:val="0"/>
          <w:szCs w:val="24"/>
          <w:lang w:val="ru-RU"/>
        </w:rPr>
        <w:t>փոփոխել</w:t>
      </w:r>
      <w:r w:rsidR="00096865" w:rsidRPr="00FE4A6D">
        <w:rPr>
          <w:rFonts w:cs="Sylfaen"/>
          <w:i w:val="0"/>
          <w:szCs w:val="24"/>
          <w:lang w:val="af-ZA"/>
        </w:rPr>
        <w:t xml:space="preserve"> </w:t>
      </w:r>
      <w:r w:rsidR="00096865" w:rsidRPr="00FE4A6D">
        <w:rPr>
          <w:rFonts w:ascii="GHEA Grapalat" w:hAnsi="GHEA Grapalat" w:cs="Sylfaen"/>
          <w:i w:val="0"/>
          <w:szCs w:val="24"/>
          <w:lang w:val="ru-RU"/>
        </w:rPr>
        <w:t>կամ</w:t>
      </w:r>
      <w:r w:rsidR="00096865" w:rsidRPr="00FE4A6D">
        <w:rPr>
          <w:rFonts w:cs="Sylfaen"/>
          <w:i w:val="0"/>
          <w:szCs w:val="24"/>
          <w:lang w:val="af-ZA"/>
        </w:rPr>
        <w:t xml:space="preserve"> </w:t>
      </w:r>
      <w:r w:rsidR="00096865" w:rsidRPr="00FE4A6D">
        <w:rPr>
          <w:rFonts w:ascii="GHEA Grapalat" w:hAnsi="GHEA Grapalat" w:cs="Sylfaen"/>
          <w:i w:val="0"/>
          <w:szCs w:val="24"/>
          <w:lang w:val="ru-RU"/>
        </w:rPr>
        <w:t>հետ</w:t>
      </w:r>
      <w:r w:rsidR="00096865" w:rsidRPr="00FE4A6D">
        <w:rPr>
          <w:rFonts w:cs="Sylfaen"/>
          <w:i w:val="0"/>
          <w:szCs w:val="24"/>
          <w:lang w:val="af-ZA"/>
        </w:rPr>
        <w:t xml:space="preserve"> </w:t>
      </w:r>
      <w:r w:rsidR="00096865" w:rsidRPr="00FE4A6D">
        <w:rPr>
          <w:rFonts w:ascii="GHEA Grapalat" w:hAnsi="GHEA Grapalat" w:cs="Sylfaen"/>
          <w:i w:val="0"/>
          <w:szCs w:val="24"/>
          <w:lang w:val="ru-RU"/>
        </w:rPr>
        <w:t>վերցնել</w:t>
      </w:r>
      <w:r w:rsidR="00096865" w:rsidRPr="00FE4A6D">
        <w:rPr>
          <w:rFonts w:cs="Sylfaen"/>
          <w:i w:val="0"/>
          <w:szCs w:val="24"/>
          <w:lang w:val="af-ZA"/>
        </w:rPr>
        <w:t xml:space="preserve"> </w:t>
      </w:r>
      <w:r w:rsidR="00096865" w:rsidRPr="00FE4A6D">
        <w:rPr>
          <w:rFonts w:ascii="GHEA Grapalat" w:hAnsi="GHEA Grapalat" w:cs="Sylfaen"/>
          <w:i w:val="0"/>
          <w:szCs w:val="24"/>
          <w:lang w:val="ru-RU"/>
        </w:rPr>
        <w:t>իր</w:t>
      </w:r>
      <w:r w:rsidR="00096865" w:rsidRPr="00FE4A6D">
        <w:rPr>
          <w:rFonts w:cs="Sylfaen"/>
          <w:i w:val="0"/>
          <w:szCs w:val="24"/>
          <w:lang w:val="af-ZA"/>
        </w:rPr>
        <w:t xml:space="preserve"> </w:t>
      </w:r>
      <w:r w:rsidR="00096865" w:rsidRPr="00FE4A6D">
        <w:rPr>
          <w:rFonts w:ascii="GHEA Grapalat" w:hAnsi="GHEA Grapalat" w:cs="Sylfaen"/>
          <w:i w:val="0"/>
          <w:szCs w:val="24"/>
          <w:lang w:val="ru-RU"/>
        </w:rPr>
        <w:t>հայտը</w:t>
      </w:r>
      <w:r w:rsidR="004D5671" w:rsidRPr="00FE4A6D">
        <w:rPr>
          <w:rFonts w:ascii="GHEA Grapalat" w:hAnsi="GHEA Grapalat" w:cs="Sylfaen"/>
          <w:i w:val="0"/>
          <w:szCs w:val="24"/>
          <w:lang w:val="ru-RU"/>
        </w:rPr>
        <w:t>։</w:t>
      </w:r>
    </w:p>
    <w:p w14:paraId="3C320015" w14:textId="77777777" w:rsidR="00FA0E41" w:rsidRPr="00FE4A6D" w:rsidRDefault="00FA0E41" w:rsidP="00EF3662">
      <w:pPr>
        <w:ind w:firstLine="567"/>
        <w:jc w:val="center"/>
        <w:rPr>
          <w:rFonts w:ascii="Arial LatArm" w:hAnsi="Arial LatArm"/>
          <w:b/>
          <w:sz w:val="20"/>
          <w:lang w:val="af-ZA"/>
        </w:rPr>
      </w:pPr>
    </w:p>
    <w:p w14:paraId="653489A0" w14:textId="41B10C90" w:rsidR="00807178" w:rsidRPr="00AB2617" w:rsidRDefault="00FD2748" w:rsidP="00AB2617">
      <w:pPr>
        <w:jc w:val="center"/>
        <w:rPr>
          <w:rFonts w:ascii="Arial LatArm" w:hAnsi="Arial LatArm" w:cs="Sylfaen"/>
          <w:sz w:val="20"/>
          <w:lang w:val="af-ZA"/>
        </w:rPr>
      </w:pPr>
      <w:r w:rsidRPr="00FE4A6D">
        <w:rPr>
          <w:rFonts w:ascii="Arial LatArm" w:hAnsi="Arial LatArm"/>
          <w:b/>
          <w:sz w:val="20"/>
          <w:lang w:val="af-ZA"/>
        </w:rPr>
        <w:t>8</w:t>
      </w:r>
      <w:r w:rsidR="008D5016" w:rsidRPr="00FE4A6D">
        <w:rPr>
          <w:rFonts w:ascii="Arial LatArm" w:hAnsi="Arial LatArm"/>
          <w:b/>
          <w:sz w:val="20"/>
          <w:lang w:val="af-ZA"/>
        </w:rPr>
        <w:t xml:space="preserve">.  </w:t>
      </w:r>
      <w:r w:rsidR="008D5016" w:rsidRPr="00FE4A6D">
        <w:rPr>
          <w:rFonts w:ascii="GHEA Grapalat" w:hAnsi="GHEA Grapalat"/>
          <w:b/>
          <w:sz w:val="20"/>
          <w:lang w:val="af-ZA"/>
        </w:rPr>
        <w:t>ՀԱՅՏԵՐԻ</w:t>
      </w:r>
      <w:r w:rsidR="008D5016" w:rsidRPr="00FE4A6D">
        <w:rPr>
          <w:rFonts w:ascii="Arial LatArm" w:hAnsi="Arial LatArm"/>
          <w:b/>
          <w:sz w:val="20"/>
          <w:lang w:val="af-ZA"/>
        </w:rPr>
        <w:t xml:space="preserve"> </w:t>
      </w:r>
      <w:r w:rsidR="008D5016" w:rsidRPr="00FE4A6D">
        <w:rPr>
          <w:rFonts w:ascii="GHEA Grapalat" w:hAnsi="GHEA Grapalat"/>
          <w:b/>
          <w:sz w:val="20"/>
          <w:lang w:val="af-ZA"/>
        </w:rPr>
        <w:t>ԲԱՑՈՒՄԸ</w:t>
      </w:r>
      <w:r w:rsidR="00807178" w:rsidRPr="00FE4A6D">
        <w:rPr>
          <w:rFonts w:ascii="Arial LatArm" w:hAnsi="Arial LatArm"/>
          <w:b/>
          <w:sz w:val="20"/>
          <w:lang w:val="hy-AM"/>
        </w:rPr>
        <w:t xml:space="preserve">, </w:t>
      </w:r>
      <w:r w:rsidR="00807178" w:rsidRPr="00FE4A6D">
        <w:rPr>
          <w:rFonts w:ascii="GHEA Grapalat" w:hAnsi="GHEA Grapalat"/>
          <w:b/>
          <w:sz w:val="20"/>
          <w:lang w:val="af-ZA"/>
        </w:rPr>
        <w:t>ԳՆԱՀԱՏՈՒՄԸ</w:t>
      </w:r>
      <w:r w:rsidR="00807178" w:rsidRPr="00FE4A6D">
        <w:rPr>
          <w:rFonts w:ascii="Arial LatArm" w:hAnsi="Arial LatArm"/>
          <w:b/>
          <w:sz w:val="20"/>
          <w:lang w:val="af-ZA"/>
        </w:rPr>
        <w:t xml:space="preserve">  </w:t>
      </w:r>
      <w:r w:rsidR="00807178" w:rsidRPr="00FE4A6D">
        <w:rPr>
          <w:rFonts w:ascii="GHEA Grapalat" w:hAnsi="GHEA Grapalat"/>
          <w:b/>
          <w:sz w:val="20"/>
          <w:lang w:val="af-ZA"/>
        </w:rPr>
        <w:t>ԵՎ</w:t>
      </w:r>
    </w:p>
    <w:p w14:paraId="2B9099B7" w14:textId="77777777" w:rsidR="00096865" w:rsidRPr="00FE4A6D" w:rsidRDefault="00807178" w:rsidP="00EF3662">
      <w:pPr>
        <w:ind w:firstLine="567"/>
        <w:jc w:val="center"/>
        <w:rPr>
          <w:rFonts w:ascii="Arial LatArm" w:hAnsi="Arial LatArm"/>
          <w:b/>
          <w:sz w:val="20"/>
          <w:lang w:val="af-ZA"/>
        </w:rPr>
      </w:pPr>
      <w:r w:rsidRPr="00FE4A6D">
        <w:rPr>
          <w:rFonts w:ascii="GHEA Grapalat" w:hAnsi="GHEA Grapalat"/>
          <w:b/>
          <w:sz w:val="20"/>
          <w:lang w:val="af-ZA"/>
        </w:rPr>
        <w:t>ԱՐԴՅՈՒՆՔՆԵՐԻ</w:t>
      </w:r>
      <w:r w:rsidRPr="00FE4A6D">
        <w:rPr>
          <w:rFonts w:ascii="Arial LatArm" w:hAnsi="Arial LatArm"/>
          <w:b/>
          <w:sz w:val="20"/>
          <w:lang w:val="af-ZA"/>
        </w:rPr>
        <w:t xml:space="preserve"> </w:t>
      </w:r>
      <w:r w:rsidRPr="00FE4A6D">
        <w:rPr>
          <w:rFonts w:ascii="GHEA Grapalat" w:hAnsi="GHEA Grapalat"/>
          <w:b/>
          <w:sz w:val="20"/>
          <w:lang w:val="af-ZA"/>
        </w:rPr>
        <w:t>ԱՄՓՈՓՈՒՄԸ</w:t>
      </w:r>
      <w:r w:rsidR="008D5016" w:rsidRPr="00FE4A6D">
        <w:rPr>
          <w:rFonts w:ascii="Arial LatArm" w:hAnsi="Arial LatArm"/>
          <w:b/>
          <w:sz w:val="20"/>
          <w:lang w:val="af-ZA"/>
        </w:rPr>
        <w:t xml:space="preserve"> </w:t>
      </w:r>
    </w:p>
    <w:p w14:paraId="6565CC1B" w14:textId="77777777" w:rsidR="00096865" w:rsidRPr="00FE4A6D" w:rsidRDefault="00096865" w:rsidP="00EF3662">
      <w:pPr>
        <w:ind w:firstLine="567"/>
        <w:jc w:val="both"/>
        <w:rPr>
          <w:rFonts w:ascii="Arial LatArm" w:hAnsi="Arial LatArm"/>
          <w:b/>
          <w:sz w:val="20"/>
          <w:lang w:val="af-ZA"/>
        </w:rPr>
      </w:pPr>
    </w:p>
    <w:p w14:paraId="0D5424B8" w14:textId="18D2BFEB" w:rsidR="004348F9" w:rsidRPr="00FE4A6D" w:rsidRDefault="00FD2748" w:rsidP="004348F9">
      <w:pPr>
        <w:pStyle w:val="23"/>
        <w:spacing w:line="240" w:lineRule="auto"/>
        <w:ind w:firstLine="567"/>
        <w:rPr>
          <w:rFonts w:ascii="Arial LatArm" w:hAnsi="Arial LatArm" w:cs="Sylfaen"/>
          <w:szCs w:val="24"/>
        </w:rPr>
      </w:pPr>
      <w:r w:rsidRPr="00FE4A6D">
        <w:rPr>
          <w:rFonts w:ascii="Arial LatArm" w:hAnsi="Arial LatArm"/>
        </w:rPr>
        <w:t>8</w:t>
      </w:r>
      <w:r w:rsidR="00096865" w:rsidRPr="00FE4A6D">
        <w:rPr>
          <w:rFonts w:ascii="Arial LatArm" w:hAnsi="Arial LatArm"/>
        </w:rPr>
        <w:t xml:space="preserve">.1 </w:t>
      </w:r>
      <w:r w:rsidR="002C3CAA" w:rsidRPr="00FE4A6D">
        <w:rPr>
          <w:rFonts w:ascii="GHEA Grapalat" w:hAnsi="GHEA Grapalat" w:cs="Sylfaen"/>
          <w:lang w:val="ru-RU"/>
        </w:rPr>
        <w:t>Հայտերի</w:t>
      </w:r>
      <w:r w:rsidR="002C3CAA" w:rsidRPr="00FE4A6D">
        <w:rPr>
          <w:rFonts w:ascii="Arial LatArm" w:hAnsi="Arial LatArm" w:cs="Sylfaen"/>
        </w:rPr>
        <w:t xml:space="preserve"> </w:t>
      </w:r>
      <w:r w:rsidR="002C3CAA" w:rsidRPr="00FE4A6D">
        <w:rPr>
          <w:rFonts w:ascii="GHEA Grapalat" w:hAnsi="GHEA Grapalat" w:cs="Sylfaen"/>
          <w:lang w:val="ru-RU"/>
        </w:rPr>
        <w:t>բացումը</w:t>
      </w:r>
      <w:r w:rsidR="002C3CAA" w:rsidRPr="00FE4A6D">
        <w:rPr>
          <w:rFonts w:ascii="Arial LatArm" w:hAnsi="Arial LatArm" w:cs="Sylfaen"/>
        </w:rPr>
        <w:t xml:space="preserve"> </w:t>
      </w:r>
      <w:r w:rsidR="002C3CAA" w:rsidRPr="00FE4A6D">
        <w:rPr>
          <w:rFonts w:ascii="GHEA Grapalat" w:hAnsi="GHEA Grapalat" w:cs="Sylfaen"/>
          <w:lang w:val="ru-RU"/>
        </w:rPr>
        <w:t>կկատարվի</w:t>
      </w:r>
      <w:r w:rsidR="002C3CAA" w:rsidRPr="00FE4A6D">
        <w:rPr>
          <w:rFonts w:ascii="Arial LatArm" w:hAnsi="Arial LatArm" w:cs="Sylfaen"/>
        </w:rPr>
        <w:t xml:space="preserve"> </w:t>
      </w:r>
      <w:r w:rsidR="004348F9" w:rsidRPr="00FE4A6D">
        <w:rPr>
          <w:rFonts w:ascii="GHEA Grapalat" w:hAnsi="GHEA Grapalat" w:cs="Sylfaen"/>
        </w:rPr>
        <w:t>հանձնաժողովի՝</w:t>
      </w:r>
      <w:r w:rsidR="004348F9" w:rsidRPr="00FE4A6D">
        <w:rPr>
          <w:rFonts w:ascii="Arial LatArm" w:hAnsi="Arial LatArm" w:cs="Sylfaen"/>
        </w:rPr>
        <w:t xml:space="preserve"> </w:t>
      </w:r>
      <w:r w:rsidR="004348F9" w:rsidRPr="00FE4A6D">
        <w:rPr>
          <w:rFonts w:ascii="GHEA Grapalat" w:hAnsi="GHEA Grapalat" w:cs="Sylfaen"/>
        </w:rPr>
        <w:t>հայտերի</w:t>
      </w:r>
      <w:r w:rsidR="004348F9" w:rsidRPr="00FE4A6D">
        <w:rPr>
          <w:rFonts w:ascii="Arial LatArm" w:hAnsi="Arial LatArm" w:cs="Sylfaen"/>
        </w:rPr>
        <w:t xml:space="preserve"> </w:t>
      </w:r>
      <w:r w:rsidR="004348F9" w:rsidRPr="00FE4A6D">
        <w:rPr>
          <w:rFonts w:ascii="GHEA Grapalat" w:hAnsi="GHEA Grapalat" w:cs="Sylfaen"/>
        </w:rPr>
        <w:t>բացման</w:t>
      </w:r>
      <w:r w:rsidR="004348F9" w:rsidRPr="00FE4A6D">
        <w:rPr>
          <w:rFonts w:ascii="Arial LatArm" w:hAnsi="Arial LatArm" w:cs="Sylfaen"/>
        </w:rPr>
        <w:t xml:space="preserve"> </w:t>
      </w:r>
      <w:r w:rsidR="004348F9" w:rsidRPr="00FE4A6D">
        <w:rPr>
          <w:rFonts w:ascii="GHEA Grapalat" w:hAnsi="GHEA Grapalat" w:cs="Sylfaen"/>
        </w:rPr>
        <w:t>և</w:t>
      </w:r>
      <w:r w:rsidR="004348F9" w:rsidRPr="00FE4A6D">
        <w:rPr>
          <w:rFonts w:ascii="Arial LatArm" w:hAnsi="Arial LatArm" w:cs="Sylfaen"/>
        </w:rPr>
        <w:t xml:space="preserve"> </w:t>
      </w:r>
      <w:r w:rsidR="004348F9" w:rsidRPr="00FE4A6D">
        <w:rPr>
          <w:rFonts w:ascii="GHEA Grapalat" w:hAnsi="GHEA Grapalat" w:cs="Sylfaen"/>
        </w:rPr>
        <w:t>գնահատման</w:t>
      </w:r>
      <w:r w:rsidR="004348F9" w:rsidRPr="00FE4A6D">
        <w:rPr>
          <w:rFonts w:ascii="Arial LatArm" w:hAnsi="Arial LatArm" w:cs="Sylfaen"/>
        </w:rPr>
        <w:t xml:space="preserve"> </w:t>
      </w:r>
      <w:r w:rsidR="004348F9" w:rsidRPr="00FE4A6D">
        <w:rPr>
          <w:rFonts w:ascii="GHEA Grapalat" w:hAnsi="GHEA Grapalat" w:cs="Sylfaen"/>
        </w:rPr>
        <w:t>նիստում՝</w:t>
      </w:r>
      <w:r w:rsidR="004348F9" w:rsidRPr="00FE4A6D">
        <w:rPr>
          <w:rFonts w:ascii="Arial LatArm" w:hAnsi="Arial LatArm" w:cs="Sylfaen"/>
        </w:rPr>
        <w:t xml:space="preserve"> </w:t>
      </w:r>
      <w:r w:rsidR="004348F9" w:rsidRPr="00FE4A6D">
        <w:rPr>
          <w:rFonts w:ascii="GHEA Grapalat" w:hAnsi="GHEA Grapalat" w:cs="Sylfaen"/>
          <w:szCs w:val="24"/>
          <w:lang w:val="ru-RU"/>
        </w:rPr>
        <w:t>սույն</w:t>
      </w:r>
      <w:r w:rsidR="004348F9" w:rsidRPr="00FE4A6D">
        <w:rPr>
          <w:rFonts w:ascii="Arial LatArm" w:hAnsi="Arial LatArm" w:cs="Sylfaen"/>
          <w:szCs w:val="24"/>
        </w:rPr>
        <w:t xml:space="preserve"> </w:t>
      </w:r>
      <w:r w:rsidR="004348F9" w:rsidRPr="00FE4A6D">
        <w:rPr>
          <w:rFonts w:ascii="GHEA Grapalat" w:hAnsi="GHEA Grapalat" w:cs="Sylfaen"/>
          <w:szCs w:val="24"/>
          <w:lang w:val="ru-RU"/>
        </w:rPr>
        <w:t>ընթացակարգի</w:t>
      </w:r>
      <w:r w:rsidR="004348F9" w:rsidRPr="00FE4A6D">
        <w:rPr>
          <w:rFonts w:ascii="Arial LatArm" w:hAnsi="Arial LatArm" w:cs="Sylfaen"/>
          <w:szCs w:val="24"/>
        </w:rPr>
        <w:t xml:space="preserve"> </w:t>
      </w:r>
      <w:r w:rsidR="004348F9" w:rsidRPr="00FE4A6D">
        <w:rPr>
          <w:rFonts w:ascii="GHEA Grapalat" w:hAnsi="GHEA Grapalat" w:cs="Sylfaen"/>
          <w:szCs w:val="24"/>
          <w:lang w:val="en-US"/>
        </w:rPr>
        <w:t>հայտարարությունը</w:t>
      </w:r>
      <w:r w:rsidR="004348F9" w:rsidRPr="00FE4A6D">
        <w:rPr>
          <w:rFonts w:ascii="Arial LatArm" w:hAnsi="Arial LatArm" w:cs="Sylfaen"/>
          <w:szCs w:val="24"/>
        </w:rPr>
        <w:t xml:space="preserve"> </w:t>
      </w:r>
      <w:r w:rsidR="004348F9" w:rsidRPr="00FE4A6D">
        <w:rPr>
          <w:rFonts w:ascii="GHEA Grapalat" w:hAnsi="GHEA Grapalat" w:cs="Sylfaen"/>
          <w:szCs w:val="24"/>
          <w:lang w:val="en-US"/>
        </w:rPr>
        <w:t>և</w:t>
      </w:r>
      <w:r w:rsidR="004348F9" w:rsidRPr="00FE4A6D">
        <w:rPr>
          <w:rFonts w:ascii="Arial LatArm" w:hAnsi="Arial LatArm" w:cs="Sylfaen"/>
          <w:szCs w:val="24"/>
        </w:rPr>
        <w:t xml:space="preserve"> </w:t>
      </w:r>
      <w:r w:rsidR="004348F9" w:rsidRPr="00FE4A6D">
        <w:rPr>
          <w:rFonts w:ascii="GHEA Grapalat" w:hAnsi="GHEA Grapalat" w:cs="Sylfaen"/>
          <w:szCs w:val="24"/>
          <w:lang w:val="en-US"/>
        </w:rPr>
        <w:t>հրավերը</w:t>
      </w:r>
      <w:r w:rsidR="004348F9" w:rsidRPr="00FE4A6D">
        <w:rPr>
          <w:rFonts w:ascii="Arial LatArm" w:hAnsi="Arial LatArm" w:cs="Sylfaen"/>
          <w:szCs w:val="24"/>
        </w:rPr>
        <w:t xml:space="preserve"> </w:t>
      </w:r>
      <w:r w:rsidR="00627351" w:rsidRPr="00FE4A6D">
        <w:rPr>
          <w:rFonts w:ascii="GHEA Grapalat" w:hAnsi="GHEA Grapalat" w:cs="Sylfaen"/>
          <w:szCs w:val="24"/>
          <w:lang w:val="en-US"/>
        </w:rPr>
        <w:t>տեղեկագրում</w:t>
      </w:r>
      <w:r w:rsidR="004348F9" w:rsidRPr="00FE4A6D">
        <w:rPr>
          <w:rFonts w:ascii="Arial LatArm" w:hAnsi="Arial LatArm" w:cs="Sylfaen"/>
          <w:szCs w:val="24"/>
        </w:rPr>
        <w:t xml:space="preserve"> </w:t>
      </w:r>
      <w:r w:rsidR="004348F9" w:rsidRPr="00FE4A6D">
        <w:rPr>
          <w:rFonts w:ascii="GHEA Grapalat" w:hAnsi="GHEA Grapalat" w:cs="Sylfaen"/>
          <w:szCs w:val="24"/>
          <w:lang w:val="en-US"/>
        </w:rPr>
        <w:t>հրապարակվելու</w:t>
      </w:r>
      <w:r w:rsidR="004348F9" w:rsidRPr="00FE4A6D">
        <w:rPr>
          <w:rFonts w:ascii="Arial LatArm" w:hAnsi="Arial LatArm" w:cs="Sylfaen"/>
          <w:szCs w:val="24"/>
        </w:rPr>
        <w:t xml:space="preserve"> </w:t>
      </w:r>
      <w:r w:rsidR="004348F9" w:rsidRPr="00FE4A6D">
        <w:rPr>
          <w:rFonts w:ascii="GHEA Grapalat" w:hAnsi="GHEA Grapalat" w:cs="Sylfaen"/>
          <w:szCs w:val="24"/>
          <w:lang w:val="en-US"/>
        </w:rPr>
        <w:t>օրվանից</w:t>
      </w:r>
      <w:r w:rsidR="004348F9" w:rsidRPr="00FE4A6D">
        <w:rPr>
          <w:rFonts w:ascii="Arial LatArm" w:hAnsi="Arial LatArm" w:cs="Sylfaen"/>
          <w:szCs w:val="24"/>
        </w:rPr>
        <w:t xml:space="preserve"> </w:t>
      </w:r>
      <w:r w:rsidR="004348F9" w:rsidRPr="00FE4A6D">
        <w:rPr>
          <w:rFonts w:ascii="GHEA Grapalat" w:hAnsi="GHEA Grapalat" w:cs="Sylfaen"/>
          <w:szCs w:val="24"/>
          <w:lang w:val="en-US"/>
        </w:rPr>
        <w:t>հաշված</w:t>
      </w:r>
      <w:r w:rsidR="004348F9" w:rsidRPr="00FE4A6D">
        <w:rPr>
          <w:rFonts w:ascii="Arial LatArm" w:hAnsi="Arial LatArm" w:cs="Sylfaen"/>
          <w:szCs w:val="24"/>
        </w:rPr>
        <w:t xml:space="preserve"> </w:t>
      </w:r>
      <w:r w:rsidR="004348F9" w:rsidRPr="00F12887">
        <w:rPr>
          <w:rFonts w:ascii="Arial LatArm" w:hAnsi="Arial LatArm" w:cs="Sylfaen"/>
          <w:b/>
          <w:szCs w:val="24"/>
        </w:rPr>
        <w:t>«</w:t>
      </w:r>
      <w:r w:rsidR="00E71B87" w:rsidRPr="00F12887">
        <w:rPr>
          <w:rFonts w:ascii="Arial LatArm" w:hAnsi="Arial LatArm" w:cs="Sylfaen"/>
          <w:b/>
          <w:szCs w:val="24"/>
        </w:rPr>
        <w:t>7</w:t>
      </w:r>
      <w:r w:rsidR="00F12887">
        <w:rPr>
          <w:rFonts w:ascii="Arial LatArm" w:hAnsi="Arial LatArm" w:cs="Sylfaen"/>
          <w:b/>
          <w:szCs w:val="24"/>
        </w:rPr>
        <w:t>-</w:t>
      </w:r>
      <w:r w:rsidR="004348F9" w:rsidRPr="00F12887">
        <w:rPr>
          <w:rFonts w:ascii="GHEA Grapalat" w:hAnsi="GHEA Grapalat" w:cs="Sylfaen"/>
          <w:b/>
          <w:szCs w:val="24"/>
          <w:lang w:val="en-US"/>
        </w:rPr>
        <w:t>րդ</w:t>
      </w:r>
      <w:r w:rsidR="004348F9" w:rsidRPr="00F12887">
        <w:rPr>
          <w:rFonts w:ascii="Arial LatArm" w:hAnsi="Arial LatArm" w:cs="Sylfaen"/>
          <w:b/>
          <w:szCs w:val="24"/>
        </w:rPr>
        <w:t xml:space="preserve"> </w:t>
      </w:r>
      <w:r w:rsidR="004348F9" w:rsidRPr="00F12887">
        <w:rPr>
          <w:rFonts w:ascii="GHEA Grapalat" w:hAnsi="GHEA Grapalat" w:cs="Sylfaen"/>
          <w:b/>
          <w:szCs w:val="24"/>
          <w:lang w:val="en-US"/>
        </w:rPr>
        <w:t>օրվա</w:t>
      </w:r>
      <w:r w:rsidR="004348F9" w:rsidRPr="00F12887">
        <w:rPr>
          <w:rFonts w:ascii="Arial LatArm" w:hAnsi="Arial LatArm" w:cs="Sylfaen"/>
          <w:b/>
          <w:szCs w:val="24"/>
        </w:rPr>
        <w:t xml:space="preserve"> </w:t>
      </w:r>
      <w:r w:rsidR="004348F9" w:rsidRPr="00F12887">
        <w:rPr>
          <w:rFonts w:ascii="GHEA Grapalat" w:hAnsi="GHEA Grapalat" w:cs="Sylfaen"/>
          <w:b/>
          <w:szCs w:val="24"/>
          <w:lang w:val="en-US"/>
        </w:rPr>
        <w:t>ժամը</w:t>
      </w:r>
      <w:r w:rsidR="004348F9" w:rsidRPr="00F12887">
        <w:rPr>
          <w:rFonts w:ascii="Arial LatArm" w:hAnsi="Arial LatArm" w:cs="Sylfaen"/>
          <w:b/>
          <w:szCs w:val="24"/>
        </w:rPr>
        <w:t xml:space="preserve"> «</w:t>
      </w:r>
      <w:r w:rsidR="00F12887">
        <w:rPr>
          <w:rFonts w:ascii="Arial LatArm" w:hAnsi="Arial LatArm" w:cs="Sylfaen"/>
          <w:b/>
          <w:szCs w:val="24"/>
        </w:rPr>
        <w:t>1</w:t>
      </w:r>
      <w:r w:rsidR="00977895">
        <w:rPr>
          <w:rFonts w:ascii="Arial LatArm" w:hAnsi="Arial LatArm" w:cs="Sylfaen"/>
          <w:b/>
          <w:szCs w:val="24"/>
        </w:rPr>
        <w:t>3</w:t>
      </w:r>
      <w:r w:rsidR="00F12887">
        <w:rPr>
          <w:rFonts w:ascii="Arial LatArm" w:hAnsi="Arial LatArm" w:cs="Sylfaen"/>
          <w:b/>
          <w:szCs w:val="24"/>
        </w:rPr>
        <w:t>:</w:t>
      </w:r>
      <w:r w:rsidR="00A27DEF">
        <w:rPr>
          <w:rFonts w:ascii="Arial LatArm" w:hAnsi="Arial LatArm" w:cs="Sylfaen"/>
          <w:b/>
          <w:szCs w:val="24"/>
        </w:rPr>
        <w:t>00</w:t>
      </w:r>
      <w:r w:rsidR="00F12887">
        <w:rPr>
          <w:rFonts w:ascii="Arial LatArm" w:hAnsi="Arial LatArm" w:cs="Sylfaen"/>
          <w:b/>
          <w:szCs w:val="24"/>
        </w:rPr>
        <w:t xml:space="preserve"> </w:t>
      </w:r>
      <w:r w:rsidR="004348F9" w:rsidRPr="00F12887">
        <w:rPr>
          <w:rFonts w:ascii="Arial LatArm" w:hAnsi="Arial LatArm" w:cs="Sylfaen"/>
          <w:b/>
          <w:szCs w:val="24"/>
        </w:rPr>
        <w:t>-</w:t>
      </w:r>
      <w:r w:rsidR="004348F9" w:rsidRPr="00FE4A6D">
        <w:rPr>
          <w:rFonts w:ascii="GHEA Grapalat" w:hAnsi="GHEA Grapalat" w:cs="Sylfaen"/>
          <w:szCs w:val="24"/>
          <w:lang w:val="en-US"/>
        </w:rPr>
        <w:t>ին։</w:t>
      </w:r>
      <w:r w:rsidR="004348F9" w:rsidRPr="00FE4A6D">
        <w:rPr>
          <w:rFonts w:ascii="Arial LatArm" w:hAnsi="Arial LatArm" w:cs="Sylfaen"/>
          <w:szCs w:val="24"/>
        </w:rPr>
        <w:t xml:space="preserve"> </w:t>
      </w:r>
    </w:p>
    <w:p w14:paraId="70115273" w14:textId="77777777" w:rsidR="004348F9" w:rsidRPr="00FE4A6D" w:rsidRDefault="004348F9" w:rsidP="004348F9">
      <w:pPr>
        <w:ind w:firstLine="567"/>
        <w:jc w:val="both"/>
        <w:rPr>
          <w:rFonts w:ascii="Arial LatArm" w:hAnsi="Arial LatArm" w:cs="Sylfaen"/>
          <w:sz w:val="20"/>
          <w:lang w:val="af-ZA"/>
        </w:rPr>
      </w:pPr>
      <w:r w:rsidRPr="00FE4A6D">
        <w:rPr>
          <w:rFonts w:ascii="GHEA Grapalat" w:hAnsi="GHEA Grapalat" w:cs="Sylfaen"/>
          <w:sz w:val="20"/>
          <w:lang w:val="ru-RU"/>
        </w:rPr>
        <w:t>Հայտերի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բացման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և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գնահատման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նիստում</w:t>
      </w:r>
      <w:r w:rsidRPr="00FE4A6D">
        <w:rPr>
          <w:rFonts w:ascii="GHEA Grapalat" w:hAnsi="GHEA Grapalat" w:cs="Sylfaen"/>
          <w:sz w:val="20"/>
        </w:rPr>
        <w:t>՝</w:t>
      </w:r>
    </w:p>
    <w:p w14:paraId="6394FB0A" w14:textId="77777777" w:rsidR="004348F9" w:rsidRPr="00FE4A6D" w:rsidRDefault="004348F9" w:rsidP="004348F9">
      <w:pPr>
        <w:ind w:firstLine="567"/>
        <w:jc w:val="both"/>
        <w:rPr>
          <w:rFonts w:ascii="Arial LatArm" w:hAnsi="Arial LatArm" w:cs="Sylfaen"/>
          <w:sz w:val="20"/>
          <w:lang w:val="af-ZA"/>
        </w:rPr>
      </w:pPr>
      <w:r w:rsidRPr="00FE4A6D">
        <w:rPr>
          <w:rFonts w:ascii="Arial LatArm" w:hAnsi="Arial LatArm" w:cs="Sylfaen"/>
          <w:sz w:val="20"/>
          <w:lang w:val="af-ZA"/>
        </w:rPr>
        <w:t xml:space="preserve">1) </w:t>
      </w:r>
      <w:r w:rsidRPr="00FE4A6D">
        <w:rPr>
          <w:rFonts w:ascii="GHEA Grapalat" w:hAnsi="GHEA Grapalat" w:cs="Sylfaen"/>
          <w:sz w:val="20"/>
        </w:rPr>
        <w:t>հանձնաժողովի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նախագահը</w:t>
      </w:r>
      <w:r w:rsidRPr="00FE4A6D">
        <w:rPr>
          <w:rFonts w:ascii="Arial LatArm" w:hAnsi="Arial LatArm" w:cs="Sylfaen"/>
          <w:sz w:val="20"/>
          <w:lang w:val="af-ZA"/>
        </w:rPr>
        <w:t xml:space="preserve"> (</w:t>
      </w:r>
      <w:r w:rsidRPr="00FE4A6D">
        <w:rPr>
          <w:rFonts w:ascii="GHEA Grapalat" w:hAnsi="GHEA Grapalat" w:cs="Sylfaen"/>
          <w:sz w:val="20"/>
          <w:lang w:val="hy-AM"/>
        </w:rPr>
        <w:t>նիստը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նախագահողը</w:t>
      </w:r>
      <w:r w:rsidRPr="00FE4A6D">
        <w:rPr>
          <w:rFonts w:ascii="Arial LatArm" w:hAnsi="Arial LatArm" w:cs="Sylfaen"/>
          <w:sz w:val="20"/>
          <w:lang w:val="af-ZA"/>
        </w:rPr>
        <w:t xml:space="preserve">) </w:t>
      </w:r>
      <w:r w:rsidRPr="00FE4A6D">
        <w:rPr>
          <w:rFonts w:ascii="GHEA Grapalat" w:hAnsi="GHEA Grapalat" w:cs="Sylfaen"/>
          <w:sz w:val="20"/>
          <w:lang w:val="hy-AM"/>
        </w:rPr>
        <w:t>նիստը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հայտարարում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է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բացված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և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հրապա</w:t>
      </w:r>
      <w:r w:rsidRPr="00FE4A6D">
        <w:rPr>
          <w:rFonts w:ascii="Arial LatArm" w:hAnsi="Arial LatArm" w:cs="Sylfaen"/>
          <w:sz w:val="20"/>
          <w:lang w:val="hy-AM"/>
        </w:rPr>
        <w:softHyphen/>
      </w:r>
      <w:r w:rsidRPr="00FE4A6D">
        <w:rPr>
          <w:rFonts w:ascii="GHEA Grapalat" w:hAnsi="GHEA Grapalat" w:cs="Sylfaen"/>
          <w:sz w:val="20"/>
          <w:lang w:val="hy-AM"/>
        </w:rPr>
        <w:t>րակում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է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գնման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հայտով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սահմանված</w:t>
      </w:r>
      <w:r w:rsidRPr="00FE4A6D">
        <w:rPr>
          <w:rFonts w:ascii="Arial LatArm" w:hAnsi="Arial LatArm" w:cs="Sylfaen"/>
          <w:sz w:val="20"/>
          <w:lang w:val="af-ZA"/>
        </w:rPr>
        <w:t>`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</w:rPr>
        <w:t>սույն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ընթացակարգի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շրջանակում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գնվելիք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ապրանքների</w:t>
      </w:r>
      <w:r w:rsidR="00880C5E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880C5E" w:rsidRPr="00FE4A6D">
        <w:rPr>
          <w:rFonts w:ascii="GHEA Grapalat" w:hAnsi="GHEA Grapalat" w:cs="Sylfaen"/>
          <w:sz w:val="20"/>
          <w:lang w:val="hy-AM"/>
        </w:rPr>
        <w:t>գնման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գինը՝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մեկ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թվով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արտահայտված</w:t>
      </w:r>
      <w:r w:rsidRPr="00FE4A6D">
        <w:rPr>
          <w:rFonts w:ascii="Arial LatArm" w:hAnsi="Arial LatArm" w:cs="Sylfaen"/>
          <w:sz w:val="20"/>
          <w:lang w:val="af-ZA"/>
        </w:rPr>
        <w:t xml:space="preserve">, </w:t>
      </w:r>
      <w:r w:rsidRPr="00FE4A6D">
        <w:rPr>
          <w:rFonts w:ascii="GHEA Grapalat" w:hAnsi="GHEA Grapalat" w:cs="Sylfaen"/>
          <w:sz w:val="20"/>
        </w:rPr>
        <w:t>ինչպես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նաև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հայտեր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ներկայացրած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մասնակիցների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գնային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առաջարկները՝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մեկ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թվով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արտահայտված</w:t>
      </w:r>
      <w:r w:rsidRPr="00FE4A6D">
        <w:rPr>
          <w:rFonts w:ascii="Arial LatArm" w:hAnsi="Arial LatArm" w:cs="Sylfaen"/>
          <w:sz w:val="20"/>
          <w:lang w:val="hy-AM"/>
        </w:rPr>
        <w:t xml:space="preserve">, </w:t>
      </w:r>
      <w:r w:rsidRPr="00FE4A6D">
        <w:rPr>
          <w:rFonts w:ascii="GHEA Grapalat" w:hAnsi="GHEA Grapalat" w:cs="Sylfaen"/>
          <w:sz w:val="20"/>
          <w:lang w:val="hy-AM"/>
        </w:rPr>
        <w:t>հիմք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ընդունելով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տառերով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գրվածը</w:t>
      </w:r>
      <w:r w:rsidRPr="00FE4A6D">
        <w:rPr>
          <w:rFonts w:ascii="Arial LatArm" w:hAnsi="Arial LatArm" w:cs="Sylfaen"/>
          <w:sz w:val="20"/>
          <w:lang w:val="af-ZA"/>
        </w:rPr>
        <w:t>.</w:t>
      </w:r>
    </w:p>
    <w:p w14:paraId="656F92CF" w14:textId="77777777" w:rsidR="004348F9" w:rsidRPr="00FE4A6D" w:rsidRDefault="004348F9" w:rsidP="004348F9">
      <w:pPr>
        <w:ind w:firstLine="567"/>
        <w:jc w:val="both"/>
        <w:rPr>
          <w:rFonts w:ascii="Arial LatArm" w:hAnsi="Arial LatArm"/>
          <w:sz w:val="20"/>
          <w:szCs w:val="20"/>
          <w:lang w:val="hy-AM"/>
        </w:rPr>
      </w:pPr>
      <w:r w:rsidRPr="00FE4A6D">
        <w:rPr>
          <w:rFonts w:ascii="Arial LatArm" w:hAnsi="Arial LatArm"/>
          <w:sz w:val="20"/>
          <w:szCs w:val="20"/>
          <w:lang w:val="hy-AM"/>
        </w:rPr>
        <w:t xml:space="preserve">2) </w:t>
      </w:r>
      <w:r w:rsidRPr="00FE4A6D">
        <w:rPr>
          <w:rFonts w:ascii="GHEA Grapalat" w:hAnsi="GHEA Grapalat" w:cs="Sylfaen"/>
          <w:sz w:val="20"/>
          <w:szCs w:val="20"/>
          <w:lang w:val="hy-AM"/>
        </w:rPr>
        <w:t>սույն</w:t>
      </w:r>
      <w:r w:rsidRPr="00FE4A6D">
        <w:rPr>
          <w:rFonts w:ascii="Arial LatArm" w:hAnsi="Arial LatArm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szCs w:val="20"/>
          <w:lang w:val="hy-AM"/>
        </w:rPr>
        <w:t>կետի</w:t>
      </w:r>
      <w:r w:rsidRPr="00FE4A6D">
        <w:rPr>
          <w:rFonts w:ascii="Arial LatArm" w:hAnsi="Arial LatArm"/>
          <w:sz w:val="20"/>
          <w:szCs w:val="20"/>
          <w:lang w:val="hy-AM"/>
        </w:rPr>
        <w:t xml:space="preserve"> 1-</w:t>
      </w:r>
      <w:r w:rsidRPr="00FE4A6D">
        <w:rPr>
          <w:rFonts w:ascii="GHEA Grapalat" w:hAnsi="GHEA Grapalat" w:cs="Sylfaen"/>
          <w:sz w:val="20"/>
          <w:szCs w:val="20"/>
          <w:lang w:val="hy-AM"/>
        </w:rPr>
        <w:t>ին</w:t>
      </w:r>
      <w:r w:rsidRPr="00FE4A6D">
        <w:rPr>
          <w:rFonts w:ascii="Arial LatArm" w:hAnsi="Arial LatArm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szCs w:val="20"/>
          <w:lang w:val="hy-AM"/>
        </w:rPr>
        <w:t>ենթակետում</w:t>
      </w:r>
      <w:r w:rsidRPr="00FE4A6D">
        <w:rPr>
          <w:rFonts w:ascii="Arial LatArm" w:hAnsi="Arial LatArm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szCs w:val="20"/>
          <w:lang w:val="hy-AM"/>
        </w:rPr>
        <w:t>նշված</w:t>
      </w:r>
      <w:r w:rsidRPr="00FE4A6D">
        <w:rPr>
          <w:rFonts w:ascii="Arial LatArm" w:hAnsi="Arial LatArm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szCs w:val="20"/>
          <w:lang w:val="hy-AM"/>
        </w:rPr>
        <w:t>փաստաթղթերը</w:t>
      </w:r>
      <w:r w:rsidRPr="00FE4A6D">
        <w:rPr>
          <w:rFonts w:ascii="Arial LatArm" w:hAnsi="Arial LatArm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szCs w:val="20"/>
          <w:lang w:val="hy-AM"/>
        </w:rPr>
        <w:t>նախագահին</w:t>
      </w:r>
      <w:r w:rsidRPr="00FE4A6D">
        <w:rPr>
          <w:rFonts w:ascii="Arial LatArm" w:hAnsi="Arial LatArm"/>
          <w:sz w:val="20"/>
          <w:szCs w:val="20"/>
          <w:lang w:val="hy-AM"/>
        </w:rPr>
        <w:t xml:space="preserve"> (</w:t>
      </w:r>
      <w:r w:rsidRPr="00FE4A6D">
        <w:rPr>
          <w:rFonts w:ascii="GHEA Grapalat" w:hAnsi="GHEA Grapalat"/>
          <w:sz w:val="20"/>
          <w:szCs w:val="20"/>
          <w:lang w:val="hy-AM"/>
        </w:rPr>
        <w:t>նիստը</w:t>
      </w:r>
      <w:r w:rsidRPr="00FE4A6D">
        <w:rPr>
          <w:rFonts w:ascii="Arial LatArm" w:hAnsi="Arial LatArm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sz w:val="20"/>
          <w:szCs w:val="20"/>
          <w:lang w:val="hy-AM"/>
        </w:rPr>
        <w:t>նախագահողին</w:t>
      </w:r>
      <w:r w:rsidRPr="00FE4A6D">
        <w:rPr>
          <w:rFonts w:ascii="Arial LatArm" w:hAnsi="Arial LatArm"/>
          <w:sz w:val="20"/>
          <w:szCs w:val="20"/>
          <w:lang w:val="hy-AM"/>
        </w:rPr>
        <w:t xml:space="preserve">) </w:t>
      </w:r>
      <w:r w:rsidRPr="00FE4A6D">
        <w:rPr>
          <w:rFonts w:ascii="GHEA Grapalat" w:hAnsi="GHEA Grapalat" w:cs="Sylfaen"/>
          <w:sz w:val="20"/>
          <w:szCs w:val="20"/>
          <w:lang w:val="hy-AM"/>
        </w:rPr>
        <w:t>փոխանցվելուց</w:t>
      </w:r>
      <w:r w:rsidRPr="00FE4A6D">
        <w:rPr>
          <w:rFonts w:ascii="Arial LatArm" w:hAnsi="Arial LatArm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szCs w:val="20"/>
          <w:lang w:val="hy-AM"/>
        </w:rPr>
        <w:t>հետո</w:t>
      </w:r>
      <w:r w:rsidRPr="00FE4A6D">
        <w:rPr>
          <w:rFonts w:ascii="Arial LatArm" w:hAnsi="Arial LatArm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szCs w:val="20"/>
          <w:lang w:val="hy-AM"/>
        </w:rPr>
        <w:t>հանձնաժողովը</w:t>
      </w:r>
      <w:r w:rsidRPr="00FE4A6D">
        <w:rPr>
          <w:rFonts w:ascii="Arial LatArm" w:hAnsi="Arial LatArm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szCs w:val="20"/>
          <w:lang w:val="hy-AM"/>
        </w:rPr>
        <w:t>գնահատում</w:t>
      </w:r>
      <w:r w:rsidRPr="00FE4A6D">
        <w:rPr>
          <w:rFonts w:ascii="Arial LatArm" w:hAnsi="Arial LatArm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szCs w:val="20"/>
          <w:lang w:val="hy-AM"/>
        </w:rPr>
        <w:t>է</w:t>
      </w:r>
      <w:r w:rsidRPr="00FE4A6D">
        <w:rPr>
          <w:rFonts w:ascii="Arial LatArm" w:hAnsi="Arial LatArm"/>
          <w:sz w:val="20"/>
          <w:szCs w:val="20"/>
          <w:lang w:val="hy-AM"/>
        </w:rPr>
        <w:t>`</w:t>
      </w:r>
    </w:p>
    <w:p w14:paraId="046009C9" w14:textId="77777777" w:rsidR="004348F9" w:rsidRPr="00FE4A6D" w:rsidRDefault="004348F9" w:rsidP="004348F9">
      <w:pPr>
        <w:ind w:firstLine="567"/>
        <w:jc w:val="both"/>
        <w:rPr>
          <w:rFonts w:ascii="Arial LatArm" w:hAnsi="Arial LatArm"/>
          <w:sz w:val="20"/>
          <w:szCs w:val="20"/>
          <w:lang w:val="hy-AM"/>
        </w:rPr>
      </w:pPr>
      <w:r w:rsidRPr="00FE4A6D">
        <w:rPr>
          <w:rFonts w:ascii="GHEA Grapalat" w:hAnsi="GHEA Grapalat" w:cs="Sylfaen"/>
          <w:sz w:val="20"/>
          <w:szCs w:val="20"/>
          <w:lang w:val="hy-AM"/>
        </w:rPr>
        <w:t>ա</w:t>
      </w:r>
      <w:r w:rsidRPr="00FE4A6D">
        <w:rPr>
          <w:rFonts w:ascii="Arial LatArm" w:hAnsi="Arial LatArm"/>
          <w:sz w:val="20"/>
          <w:szCs w:val="20"/>
          <w:lang w:val="hy-AM"/>
        </w:rPr>
        <w:t xml:space="preserve">. </w:t>
      </w:r>
      <w:r w:rsidRPr="00FE4A6D">
        <w:rPr>
          <w:rFonts w:ascii="GHEA Grapalat" w:hAnsi="GHEA Grapalat" w:cs="Sylfaen"/>
          <w:sz w:val="20"/>
          <w:szCs w:val="20"/>
          <w:lang w:val="hy-AM"/>
        </w:rPr>
        <w:t>հայտեր</w:t>
      </w:r>
      <w:r w:rsidRPr="00FE4A6D">
        <w:rPr>
          <w:rFonts w:ascii="Arial LatArm" w:hAnsi="Arial LatArm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szCs w:val="20"/>
          <w:lang w:val="hy-AM"/>
        </w:rPr>
        <w:t>պարունակող</w:t>
      </w:r>
      <w:r w:rsidRPr="00FE4A6D">
        <w:rPr>
          <w:rFonts w:ascii="Arial LatArm" w:hAnsi="Arial LatArm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szCs w:val="20"/>
          <w:lang w:val="hy-AM"/>
        </w:rPr>
        <w:t>ծրարները</w:t>
      </w:r>
      <w:r w:rsidRPr="00FE4A6D">
        <w:rPr>
          <w:rFonts w:ascii="Arial LatArm" w:hAnsi="Arial LatArm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szCs w:val="20"/>
          <w:lang w:val="hy-AM"/>
        </w:rPr>
        <w:t>կազմելու</w:t>
      </w:r>
      <w:r w:rsidRPr="00FE4A6D">
        <w:rPr>
          <w:rFonts w:ascii="Arial LatArm" w:hAnsi="Arial LatArm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szCs w:val="20"/>
          <w:lang w:val="hy-AM"/>
        </w:rPr>
        <w:t>և</w:t>
      </w:r>
      <w:r w:rsidRPr="00FE4A6D">
        <w:rPr>
          <w:rFonts w:ascii="Arial LatArm" w:hAnsi="Arial LatArm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szCs w:val="20"/>
          <w:lang w:val="hy-AM"/>
        </w:rPr>
        <w:t>ներկայացնելու</w:t>
      </w:r>
      <w:r w:rsidRPr="00FE4A6D">
        <w:rPr>
          <w:rFonts w:ascii="Arial LatArm" w:hAnsi="Arial LatArm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szCs w:val="20"/>
          <w:lang w:val="hy-AM"/>
        </w:rPr>
        <w:t>համապատասխանությունը</w:t>
      </w:r>
      <w:r w:rsidRPr="00FE4A6D">
        <w:rPr>
          <w:rFonts w:ascii="Arial LatArm" w:hAnsi="Arial LatArm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FE4A6D">
        <w:rPr>
          <w:rFonts w:ascii="Arial LatArm" w:hAnsi="Arial LatArm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szCs w:val="20"/>
          <w:lang w:val="hy-AM"/>
        </w:rPr>
        <w:t>կարգին</w:t>
      </w:r>
      <w:r w:rsidRPr="00FE4A6D">
        <w:rPr>
          <w:rFonts w:ascii="Arial LatArm" w:hAnsi="Arial LatArm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szCs w:val="20"/>
          <w:lang w:val="hy-AM"/>
        </w:rPr>
        <w:t>և</w:t>
      </w:r>
      <w:r w:rsidRPr="00FE4A6D">
        <w:rPr>
          <w:rFonts w:ascii="Arial LatArm" w:hAnsi="Arial LatArm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szCs w:val="20"/>
          <w:lang w:val="hy-AM"/>
        </w:rPr>
        <w:t>բացում</w:t>
      </w:r>
      <w:r w:rsidRPr="00FE4A6D">
        <w:rPr>
          <w:rFonts w:ascii="Arial LatArm" w:hAnsi="Arial LatArm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szCs w:val="20"/>
          <w:lang w:val="hy-AM"/>
        </w:rPr>
        <w:t>համապատասխանող</w:t>
      </w:r>
      <w:r w:rsidRPr="00FE4A6D">
        <w:rPr>
          <w:rFonts w:ascii="Arial LatArm" w:hAnsi="Arial LatArm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szCs w:val="20"/>
          <w:lang w:val="hy-AM"/>
        </w:rPr>
        <w:t>գնահատված</w:t>
      </w:r>
      <w:r w:rsidRPr="00FE4A6D">
        <w:rPr>
          <w:rFonts w:ascii="Arial LatArm" w:hAnsi="Arial LatArm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szCs w:val="20"/>
          <w:lang w:val="hy-AM"/>
        </w:rPr>
        <w:t>հայտերը</w:t>
      </w:r>
      <w:r w:rsidRPr="00FE4A6D">
        <w:rPr>
          <w:rFonts w:ascii="Arial LatArm" w:hAnsi="Arial LatArm"/>
          <w:sz w:val="20"/>
          <w:szCs w:val="20"/>
          <w:lang w:val="hy-AM"/>
        </w:rPr>
        <w:t>,</w:t>
      </w:r>
    </w:p>
    <w:p w14:paraId="73641DC9" w14:textId="77777777" w:rsidR="004348F9" w:rsidRPr="00FE4A6D" w:rsidRDefault="004348F9" w:rsidP="004348F9">
      <w:pPr>
        <w:ind w:firstLine="567"/>
        <w:jc w:val="both"/>
        <w:rPr>
          <w:rFonts w:ascii="Arial LatArm" w:hAnsi="Arial LatArm"/>
          <w:sz w:val="20"/>
          <w:szCs w:val="20"/>
          <w:lang w:val="hy-AM"/>
        </w:rPr>
      </w:pPr>
      <w:r w:rsidRPr="00FE4A6D">
        <w:rPr>
          <w:rFonts w:ascii="GHEA Grapalat" w:hAnsi="GHEA Grapalat" w:cs="Sylfaen"/>
          <w:sz w:val="20"/>
          <w:szCs w:val="20"/>
          <w:lang w:val="hy-AM"/>
        </w:rPr>
        <w:t>բ</w:t>
      </w:r>
      <w:r w:rsidRPr="00FE4A6D">
        <w:rPr>
          <w:rFonts w:ascii="Arial LatArm" w:hAnsi="Arial LatArm"/>
          <w:sz w:val="20"/>
          <w:szCs w:val="20"/>
          <w:lang w:val="hy-AM"/>
        </w:rPr>
        <w:t xml:space="preserve">. </w:t>
      </w:r>
      <w:r w:rsidRPr="00FE4A6D">
        <w:rPr>
          <w:rFonts w:ascii="GHEA Grapalat" w:hAnsi="GHEA Grapalat" w:cs="Sylfaen"/>
          <w:sz w:val="20"/>
          <w:szCs w:val="20"/>
          <w:lang w:val="hy-AM"/>
        </w:rPr>
        <w:t>բացված</w:t>
      </w:r>
      <w:r w:rsidRPr="00FE4A6D">
        <w:rPr>
          <w:rFonts w:ascii="Arial LatArm" w:hAnsi="Arial LatArm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szCs w:val="20"/>
          <w:lang w:val="hy-AM"/>
        </w:rPr>
        <w:t>յուրաքանչյուր</w:t>
      </w:r>
      <w:r w:rsidRPr="00FE4A6D">
        <w:rPr>
          <w:rFonts w:ascii="Arial LatArm" w:hAnsi="Arial LatArm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szCs w:val="20"/>
          <w:lang w:val="hy-AM"/>
        </w:rPr>
        <w:t>ծրարում</w:t>
      </w:r>
      <w:r w:rsidRPr="00FE4A6D">
        <w:rPr>
          <w:rFonts w:ascii="Arial LatArm" w:hAnsi="Arial LatArm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szCs w:val="20"/>
          <w:lang w:val="hy-AM"/>
        </w:rPr>
        <w:t>պահանջվող</w:t>
      </w:r>
      <w:r w:rsidRPr="00FE4A6D">
        <w:rPr>
          <w:rFonts w:ascii="Arial LatArm" w:hAnsi="Arial LatArm"/>
          <w:sz w:val="20"/>
          <w:szCs w:val="20"/>
          <w:lang w:val="hy-AM"/>
        </w:rPr>
        <w:t xml:space="preserve"> (</w:t>
      </w:r>
      <w:r w:rsidRPr="00FE4A6D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Pr="00FE4A6D">
        <w:rPr>
          <w:rFonts w:ascii="Arial LatArm" w:hAnsi="Arial LatArm"/>
          <w:sz w:val="20"/>
          <w:szCs w:val="20"/>
          <w:lang w:val="hy-AM"/>
        </w:rPr>
        <w:t xml:space="preserve">) </w:t>
      </w:r>
      <w:r w:rsidRPr="00FE4A6D">
        <w:rPr>
          <w:rFonts w:ascii="GHEA Grapalat" w:hAnsi="GHEA Grapalat" w:cs="Sylfaen"/>
          <w:sz w:val="20"/>
          <w:szCs w:val="20"/>
          <w:lang w:val="hy-AM"/>
        </w:rPr>
        <w:t>փաստաթղթերի</w:t>
      </w:r>
      <w:r w:rsidRPr="00FE4A6D">
        <w:rPr>
          <w:rFonts w:ascii="Arial LatArm" w:hAnsi="Arial LatArm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szCs w:val="20"/>
          <w:lang w:val="hy-AM"/>
        </w:rPr>
        <w:t>առկայությունը</w:t>
      </w:r>
      <w:r w:rsidRPr="00FE4A6D">
        <w:rPr>
          <w:rFonts w:ascii="Arial LatArm" w:hAnsi="Arial LatArm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szCs w:val="20"/>
          <w:lang w:val="hy-AM"/>
        </w:rPr>
        <w:t>և</w:t>
      </w:r>
      <w:r w:rsidRPr="00FE4A6D">
        <w:rPr>
          <w:rFonts w:ascii="Arial LatArm" w:hAnsi="Arial LatArm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szCs w:val="20"/>
          <w:lang w:val="hy-AM"/>
        </w:rPr>
        <w:t>դրանց</w:t>
      </w:r>
      <w:r w:rsidRPr="00FE4A6D">
        <w:rPr>
          <w:rFonts w:ascii="Arial LatArm" w:hAnsi="Arial LatArm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szCs w:val="20"/>
          <w:lang w:val="hy-AM"/>
        </w:rPr>
        <w:t>կազմման</w:t>
      </w:r>
      <w:r w:rsidRPr="00FE4A6D">
        <w:rPr>
          <w:rFonts w:ascii="Arial LatArm" w:hAnsi="Arial LatArm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szCs w:val="20"/>
          <w:lang w:val="hy-AM"/>
        </w:rPr>
        <w:t>համապատասխանությունը</w:t>
      </w:r>
      <w:r w:rsidRPr="00FE4A6D">
        <w:rPr>
          <w:rFonts w:ascii="Arial LatArm" w:hAnsi="Arial LatArm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szCs w:val="20"/>
          <w:lang w:val="hy-AM"/>
        </w:rPr>
        <w:t>հրավերով</w:t>
      </w:r>
      <w:r w:rsidRPr="00FE4A6D">
        <w:rPr>
          <w:rFonts w:ascii="Arial LatArm" w:hAnsi="Arial LatArm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FE4A6D">
        <w:rPr>
          <w:rFonts w:ascii="Arial LatArm" w:hAnsi="Arial LatArm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szCs w:val="20"/>
          <w:lang w:val="hy-AM"/>
        </w:rPr>
        <w:t>վավերապայմաններին</w:t>
      </w:r>
      <w:r w:rsidRPr="00FE4A6D">
        <w:rPr>
          <w:rFonts w:ascii="Arial LatArm" w:hAnsi="Arial LatArm"/>
          <w:sz w:val="20"/>
          <w:szCs w:val="20"/>
          <w:lang w:val="hy-AM"/>
        </w:rPr>
        <w:t>.</w:t>
      </w:r>
    </w:p>
    <w:p w14:paraId="62D7A9F2" w14:textId="77777777" w:rsidR="004348F9" w:rsidRPr="00FE4A6D" w:rsidRDefault="004348F9" w:rsidP="004348F9">
      <w:pPr>
        <w:ind w:firstLine="567"/>
        <w:jc w:val="both"/>
        <w:rPr>
          <w:rFonts w:ascii="Arial LatArm" w:hAnsi="Arial LatArm" w:cs="Sylfaen"/>
          <w:sz w:val="20"/>
          <w:lang w:val="hy-AM"/>
        </w:rPr>
      </w:pPr>
      <w:r w:rsidRPr="00FE4A6D">
        <w:rPr>
          <w:rFonts w:ascii="Arial LatArm" w:hAnsi="Arial LatArm"/>
          <w:sz w:val="20"/>
          <w:szCs w:val="20"/>
          <w:lang w:val="hy-AM"/>
        </w:rPr>
        <w:t xml:space="preserve">3) </w:t>
      </w:r>
      <w:r w:rsidRPr="00FE4A6D">
        <w:rPr>
          <w:rFonts w:ascii="GHEA Grapalat" w:hAnsi="GHEA Grapalat" w:cs="Sylfaen"/>
          <w:sz w:val="20"/>
          <w:szCs w:val="20"/>
          <w:lang w:val="hy-AM"/>
        </w:rPr>
        <w:t>հանձնաժողովի</w:t>
      </w:r>
      <w:r w:rsidRPr="00FE4A6D">
        <w:rPr>
          <w:rFonts w:ascii="Arial LatArm" w:hAnsi="Arial LatArm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szCs w:val="20"/>
          <w:lang w:val="hy-AM"/>
        </w:rPr>
        <w:t>նախագահը</w:t>
      </w:r>
      <w:r w:rsidRPr="00FE4A6D">
        <w:rPr>
          <w:rFonts w:ascii="Arial LatArm" w:hAnsi="Arial LatArm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szCs w:val="20"/>
          <w:lang w:val="hy-AM"/>
        </w:rPr>
        <w:t>հայտարարում</w:t>
      </w:r>
      <w:r w:rsidRPr="00FE4A6D">
        <w:rPr>
          <w:rFonts w:ascii="Arial LatArm" w:hAnsi="Arial LatArm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szCs w:val="20"/>
          <w:lang w:val="hy-AM"/>
        </w:rPr>
        <w:t>է</w:t>
      </w:r>
      <w:r w:rsidRPr="00FE4A6D">
        <w:rPr>
          <w:rFonts w:ascii="Arial LatArm" w:hAnsi="Arial LatArm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szCs w:val="20"/>
          <w:lang w:val="hy-AM"/>
        </w:rPr>
        <w:t>հայտեր</w:t>
      </w:r>
      <w:r w:rsidRPr="00FE4A6D">
        <w:rPr>
          <w:rFonts w:ascii="Arial LatArm" w:hAnsi="Arial LatArm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szCs w:val="20"/>
          <w:lang w:val="hy-AM"/>
        </w:rPr>
        <w:t>ներկայացրած</w:t>
      </w:r>
      <w:r w:rsidRPr="00FE4A6D">
        <w:rPr>
          <w:rFonts w:ascii="Arial LatArm" w:hAnsi="Arial LatArm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szCs w:val="20"/>
          <w:lang w:val="hy-AM"/>
        </w:rPr>
        <w:t>մասնակիցների</w:t>
      </w:r>
      <w:r w:rsidRPr="00FE4A6D">
        <w:rPr>
          <w:rFonts w:ascii="Arial LatArm" w:hAnsi="Arial LatArm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szCs w:val="20"/>
          <w:lang w:val="hy-AM"/>
        </w:rPr>
        <w:t>գնային</w:t>
      </w:r>
      <w:r w:rsidRPr="00FE4A6D">
        <w:rPr>
          <w:rFonts w:ascii="Arial LatArm" w:hAnsi="Arial LatArm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szCs w:val="20"/>
          <w:lang w:val="hy-AM"/>
        </w:rPr>
        <w:t>առաջարկները՝</w:t>
      </w:r>
      <w:r w:rsidRPr="00FE4A6D">
        <w:rPr>
          <w:rFonts w:ascii="Arial LatArm" w:hAnsi="Arial LatArm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szCs w:val="20"/>
          <w:lang w:val="hy-AM"/>
        </w:rPr>
        <w:t>մեկ</w:t>
      </w:r>
      <w:r w:rsidRPr="00FE4A6D">
        <w:rPr>
          <w:rFonts w:ascii="Arial LatArm" w:hAnsi="Arial LatArm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szCs w:val="20"/>
          <w:lang w:val="hy-AM"/>
        </w:rPr>
        <w:t>թվով</w:t>
      </w:r>
      <w:r w:rsidRPr="00FE4A6D">
        <w:rPr>
          <w:rFonts w:ascii="Arial LatArm" w:hAnsi="Arial LatArm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szCs w:val="20"/>
          <w:lang w:val="hy-AM"/>
        </w:rPr>
        <w:t>արտահայտված</w:t>
      </w:r>
      <w:r w:rsidRPr="00FE4A6D">
        <w:rPr>
          <w:rFonts w:ascii="Arial LatArm" w:hAnsi="Arial LatArm" w:cs="Sylfaen"/>
          <w:sz w:val="20"/>
          <w:szCs w:val="20"/>
          <w:lang w:val="hy-AM"/>
        </w:rPr>
        <w:t>,</w:t>
      </w:r>
      <w:r w:rsidRPr="00FE4A6D">
        <w:rPr>
          <w:rFonts w:ascii="Arial LatArm" w:hAnsi="Arial LatArm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szCs w:val="20"/>
          <w:lang w:val="hy-AM"/>
        </w:rPr>
        <w:t>հիմք</w:t>
      </w:r>
      <w:r w:rsidRPr="00FE4A6D">
        <w:rPr>
          <w:rFonts w:ascii="Arial LatArm" w:hAnsi="Arial LatArm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szCs w:val="20"/>
          <w:lang w:val="hy-AM"/>
        </w:rPr>
        <w:t>ընդունելով</w:t>
      </w:r>
      <w:r w:rsidRPr="00FE4A6D">
        <w:rPr>
          <w:rFonts w:ascii="Arial LatArm" w:hAnsi="Arial LatArm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szCs w:val="20"/>
          <w:lang w:val="hy-AM"/>
        </w:rPr>
        <w:t>տառերով</w:t>
      </w:r>
      <w:r w:rsidRPr="00FE4A6D">
        <w:rPr>
          <w:rFonts w:ascii="Arial LatArm" w:hAnsi="Arial LatArm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szCs w:val="20"/>
          <w:lang w:val="hy-AM"/>
        </w:rPr>
        <w:t>գրվածը</w:t>
      </w:r>
      <w:r w:rsidRPr="00FE4A6D">
        <w:rPr>
          <w:rFonts w:ascii="Arial LatArm" w:hAnsi="Arial LatArm" w:cs="Sylfaen"/>
          <w:sz w:val="20"/>
          <w:szCs w:val="20"/>
          <w:lang w:val="hy-AM"/>
        </w:rPr>
        <w:t>:</w:t>
      </w:r>
    </w:p>
    <w:p w14:paraId="069F818F" w14:textId="77777777" w:rsidR="009A796C" w:rsidRPr="00FE4A6D" w:rsidRDefault="00FD2748" w:rsidP="00EF3662">
      <w:pPr>
        <w:ind w:firstLine="567"/>
        <w:jc w:val="both"/>
        <w:rPr>
          <w:rFonts w:ascii="Arial LatArm" w:hAnsi="Arial LatArm" w:cs="Sylfaen"/>
          <w:sz w:val="20"/>
          <w:lang w:val="af-ZA"/>
        </w:rPr>
      </w:pPr>
      <w:r w:rsidRPr="00FE4A6D">
        <w:rPr>
          <w:rFonts w:ascii="Arial LatArm" w:hAnsi="Arial LatArm" w:cs="Sylfaen"/>
          <w:sz w:val="20"/>
          <w:lang w:val="af-ZA"/>
        </w:rPr>
        <w:t>8</w:t>
      </w:r>
      <w:r w:rsidR="00152564" w:rsidRPr="00FE4A6D">
        <w:rPr>
          <w:rFonts w:ascii="Arial LatArm" w:hAnsi="Arial LatArm" w:cs="Sylfaen"/>
          <w:sz w:val="20"/>
          <w:lang w:val="af-ZA"/>
        </w:rPr>
        <w:t>.</w:t>
      </w:r>
      <w:r w:rsidR="00C029B6" w:rsidRPr="00FE4A6D">
        <w:rPr>
          <w:rFonts w:ascii="Arial LatArm" w:hAnsi="Arial LatArm" w:cs="Sylfaen"/>
          <w:sz w:val="20"/>
          <w:lang w:val="af-ZA"/>
        </w:rPr>
        <w:t>2</w:t>
      </w:r>
      <w:r w:rsidR="00152564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61898" w:rsidRPr="00FE4A6D">
        <w:rPr>
          <w:rFonts w:ascii="GHEA Grapalat" w:hAnsi="GHEA Grapalat" w:cs="Sylfaen"/>
          <w:sz w:val="20"/>
          <w:lang w:val="hy-AM"/>
        </w:rPr>
        <w:t>Հայտերը</w:t>
      </w:r>
      <w:r w:rsidR="00F61898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61898" w:rsidRPr="00FE4A6D">
        <w:rPr>
          <w:rFonts w:ascii="GHEA Grapalat" w:hAnsi="GHEA Grapalat" w:cs="Sylfaen"/>
          <w:sz w:val="20"/>
          <w:lang w:val="hy-AM"/>
        </w:rPr>
        <w:t>գնահատվում</w:t>
      </w:r>
      <w:r w:rsidR="00F61898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61898" w:rsidRPr="00FE4A6D">
        <w:rPr>
          <w:rFonts w:ascii="GHEA Grapalat" w:hAnsi="GHEA Grapalat" w:cs="Sylfaen"/>
          <w:sz w:val="20"/>
          <w:lang w:val="hy-AM"/>
        </w:rPr>
        <w:t>են</w:t>
      </w:r>
      <w:r w:rsidR="00F61898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61898" w:rsidRPr="00FE4A6D">
        <w:rPr>
          <w:rFonts w:ascii="GHEA Grapalat" w:hAnsi="GHEA Grapalat" w:cs="Sylfaen"/>
          <w:sz w:val="20"/>
          <w:lang w:val="hy-AM"/>
        </w:rPr>
        <w:t>սույն</w:t>
      </w:r>
      <w:r w:rsidR="00F61898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61898" w:rsidRPr="00FE4A6D">
        <w:rPr>
          <w:rFonts w:ascii="GHEA Grapalat" w:hAnsi="GHEA Grapalat" w:cs="Sylfaen"/>
          <w:sz w:val="20"/>
          <w:lang w:val="hy-AM"/>
        </w:rPr>
        <w:t>հրավերով</w:t>
      </w:r>
      <w:r w:rsidR="00F61898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61898" w:rsidRPr="00FE4A6D">
        <w:rPr>
          <w:rFonts w:ascii="GHEA Grapalat" w:hAnsi="GHEA Grapalat" w:cs="Sylfaen"/>
          <w:sz w:val="20"/>
          <w:lang w:val="hy-AM"/>
        </w:rPr>
        <w:t>սահմանված</w:t>
      </w:r>
      <w:r w:rsidR="00F61898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61898" w:rsidRPr="00FE4A6D">
        <w:rPr>
          <w:rFonts w:ascii="GHEA Grapalat" w:hAnsi="GHEA Grapalat" w:cs="Sylfaen"/>
          <w:sz w:val="20"/>
          <w:lang w:val="hy-AM"/>
        </w:rPr>
        <w:t>կարգով</w:t>
      </w:r>
      <w:r w:rsidR="00152564" w:rsidRPr="00FE4A6D">
        <w:rPr>
          <w:rFonts w:ascii="Arial LatArm" w:hAnsi="Arial LatArm" w:cs="Sylfaen"/>
          <w:sz w:val="20"/>
          <w:lang w:val="af-ZA"/>
        </w:rPr>
        <w:t>:</w:t>
      </w:r>
      <w:r w:rsidR="00B46279" w:rsidRPr="00FE4A6D">
        <w:rPr>
          <w:rFonts w:ascii="Arial LatArm" w:hAnsi="Arial LatArm" w:cs="Sylfaen"/>
          <w:sz w:val="20"/>
          <w:lang w:val="af-ZA"/>
        </w:rPr>
        <w:t xml:space="preserve"> </w:t>
      </w:r>
    </w:p>
    <w:p w14:paraId="3039F9DB" w14:textId="77777777" w:rsidR="009A796C" w:rsidRPr="00FE4A6D" w:rsidRDefault="00F7009A" w:rsidP="00F7009A">
      <w:pPr>
        <w:ind w:firstLine="567"/>
        <w:jc w:val="both"/>
        <w:rPr>
          <w:rFonts w:ascii="Arial LatArm" w:hAnsi="Arial LatArm" w:cs="Sylfaen"/>
          <w:sz w:val="20"/>
          <w:lang w:val="af-ZA"/>
        </w:rPr>
      </w:pPr>
      <w:r w:rsidRPr="00FE4A6D">
        <w:rPr>
          <w:rFonts w:ascii="GHEA Grapalat" w:hAnsi="GHEA Grapalat" w:cs="Sylfaen"/>
          <w:sz w:val="20"/>
        </w:rPr>
        <w:t>Գնման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ընթացակարգի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չափաբաժինների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քանակը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յոթանասունհինգը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չգերազանցելու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դեպքում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հ</w:t>
      </w:r>
      <w:r w:rsidR="009A796C" w:rsidRPr="00FE4A6D">
        <w:rPr>
          <w:rFonts w:ascii="GHEA Grapalat" w:hAnsi="GHEA Grapalat" w:cs="Sylfaen"/>
          <w:sz w:val="20"/>
        </w:rPr>
        <w:t>այտերի</w:t>
      </w:r>
      <w:r w:rsidR="009A796C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9A796C" w:rsidRPr="00FE4A6D">
        <w:rPr>
          <w:rFonts w:ascii="GHEA Grapalat" w:hAnsi="GHEA Grapalat" w:cs="Sylfaen"/>
          <w:sz w:val="20"/>
        </w:rPr>
        <w:t>գնահատումն</w:t>
      </w:r>
      <w:r w:rsidR="009A796C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9A796C" w:rsidRPr="00FE4A6D">
        <w:rPr>
          <w:rFonts w:ascii="GHEA Grapalat" w:hAnsi="GHEA Grapalat" w:cs="Sylfaen"/>
          <w:sz w:val="20"/>
        </w:rPr>
        <w:t>իրականացվում</w:t>
      </w:r>
      <w:r w:rsidR="009A796C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9A796C" w:rsidRPr="00FE4A6D">
        <w:rPr>
          <w:rFonts w:ascii="GHEA Grapalat" w:hAnsi="GHEA Grapalat" w:cs="Sylfaen"/>
          <w:sz w:val="20"/>
        </w:rPr>
        <w:t>է</w:t>
      </w:r>
      <w:r w:rsidR="009A796C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9A796C" w:rsidRPr="00FE4A6D">
        <w:rPr>
          <w:rFonts w:ascii="GHEA Grapalat" w:hAnsi="GHEA Grapalat" w:cs="Sylfaen"/>
          <w:sz w:val="20"/>
        </w:rPr>
        <w:t>դրանց</w:t>
      </w:r>
      <w:r w:rsidR="009A796C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9A796C" w:rsidRPr="00FE4A6D">
        <w:rPr>
          <w:rFonts w:ascii="GHEA Grapalat" w:hAnsi="GHEA Grapalat" w:cs="Sylfaen"/>
          <w:sz w:val="20"/>
        </w:rPr>
        <w:t>ներկայացման</w:t>
      </w:r>
      <w:r w:rsidR="009A796C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9A796C" w:rsidRPr="00FE4A6D">
        <w:rPr>
          <w:rFonts w:ascii="GHEA Grapalat" w:hAnsi="GHEA Grapalat" w:cs="Sylfaen"/>
          <w:sz w:val="20"/>
        </w:rPr>
        <w:t>վերջնաժամկետը</w:t>
      </w:r>
      <w:r w:rsidR="009A796C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9A796C" w:rsidRPr="00FE4A6D">
        <w:rPr>
          <w:rFonts w:ascii="GHEA Grapalat" w:hAnsi="GHEA Grapalat" w:cs="Sylfaen"/>
          <w:sz w:val="20"/>
        </w:rPr>
        <w:t>լրանալու</w:t>
      </w:r>
      <w:r w:rsidR="009A796C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9A796C" w:rsidRPr="00FE4A6D">
        <w:rPr>
          <w:rFonts w:ascii="GHEA Grapalat" w:hAnsi="GHEA Grapalat" w:cs="Sylfaen"/>
          <w:sz w:val="20"/>
        </w:rPr>
        <w:t>օրվանից</w:t>
      </w:r>
      <w:r w:rsidR="009A796C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9A796C" w:rsidRPr="00FE4A6D">
        <w:rPr>
          <w:rFonts w:ascii="GHEA Grapalat" w:hAnsi="GHEA Grapalat" w:cs="Sylfaen"/>
          <w:sz w:val="20"/>
        </w:rPr>
        <w:t>հաշված</w:t>
      </w:r>
      <w:r w:rsidR="009A796C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DA10C9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9A796C" w:rsidRPr="00FE4A6D">
        <w:rPr>
          <w:rFonts w:ascii="GHEA Grapalat" w:hAnsi="GHEA Grapalat" w:cs="Sylfaen"/>
          <w:sz w:val="20"/>
        </w:rPr>
        <w:t>տաս</w:t>
      </w:r>
      <w:r w:rsidR="00880C5E" w:rsidRPr="00FE4A6D">
        <w:rPr>
          <w:rFonts w:ascii="GHEA Grapalat" w:hAnsi="GHEA Grapalat" w:cs="Sylfaen"/>
          <w:sz w:val="20"/>
          <w:lang w:val="hy-AM"/>
        </w:rPr>
        <w:t>նհինգ</w:t>
      </w:r>
      <w:r w:rsidRPr="00FE4A6D">
        <w:rPr>
          <w:rFonts w:ascii="Arial LatArm" w:hAnsi="Arial LatArm" w:cs="Sylfaen"/>
          <w:sz w:val="20"/>
          <w:lang w:val="af-ZA"/>
        </w:rPr>
        <w:t xml:space="preserve">, </w:t>
      </w:r>
      <w:r w:rsidRPr="00FE4A6D">
        <w:rPr>
          <w:rFonts w:ascii="GHEA Grapalat" w:hAnsi="GHEA Grapalat" w:cs="Sylfaen"/>
          <w:sz w:val="20"/>
        </w:rPr>
        <w:t>իսկ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գերազանցելու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դեպքում՝</w:t>
      </w:r>
      <w:r w:rsidR="009A796C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880C5E" w:rsidRPr="00FE4A6D">
        <w:rPr>
          <w:rFonts w:ascii="GHEA Grapalat" w:hAnsi="GHEA Grapalat" w:cs="Sylfaen"/>
          <w:sz w:val="20"/>
          <w:lang w:val="hy-AM"/>
        </w:rPr>
        <w:t>քսան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="009A796C" w:rsidRPr="00FE4A6D">
        <w:rPr>
          <w:rFonts w:ascii="GHEA Grapalat" w:hAnsi="GHEA Grapalat" w:cs="Sylfaen"/>
          <w:sz w:val="20"/>
        </w:rPr>
        <w:t>աշխատանքային</w:t>
      </w:r>
      <w:r w:rsidR="009A796C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9A796C" w:rsidRPr="00FE4A6D">
        <w:rPr>
          <w:rFonts w:ascii="GHEA Grapalat" w:hAnsi="GHEA Grapalat" w:cs="Sylfaen"/>
          <w:sz w:val="20"/>
        </w:rPr>
        <w:t>օրվա</w:t>
      </w:r>
      <w:r w:rsidR="009A796C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9A796C" w:rsidRPr="00FE4A6D">
        <w:rPr>
          <w:rFonts w:ascii="GHEA Grapalat" w:hAnsi="GHEA Grapalat" w:cs="Sylfaen"/>
          <w:sz w:val="20"/>
        </w:rPr>
        <w:t>ընթացքում</w:t>
      </w:r>
      <w:r w:rsidR="009A796C" w:rsidRPr="00FE4A6D">
        <w:rPr>
          <w:rFonts w:ascii="Arial LatArm" w:hAnsi="Arial LatArm" w:cs="Sylfaen"/>
          <w:sz w:val="20"/>
          <w:lang w:val="af-ZA"/>
        </w:rPr>
        <w:t>:</w:t>
      </w:r>
      <w:r w:rsidR="001E17BA" w:rsidRPr="00FE4A6D">
        <w:rPr>
          <w:rFonts w:ascii="Arial LatArm" w:hAnsi="Arial LatArm" w:cs="Sylfaen"/>
          <w:sz w:val="20"/>
          <w:lang w:val="af-ZA"/>
        </w:rPr>
        <w:t xml:space="preserve"> </w:t>
      </w:r>
    </w:p>
    <w:p w14:paraId="3B331529" w14:textId="77777777" w:rsidR="00ED6836" w:rsidRPr="00FE4A6D" w:rsidRDefault="00745561" w:rsidP="00EF3662">
      <w:pPr>
        <w:ind w:firstLine="567"/>
        <w:jc w:val="both"/>
        <w:rPr>
          <w:rFonts w:ascii="Arial LatArm" w:hAnsi="Arial LatArm" w:cs="Sylfaen"/>
          <w:sz w:val="20"/>
          <w:lang w:val="af-ZA"/>
        </w:rPr>
      </w:pPr>
      <w:r w:rsidRPr="00FE4A6D">
        <w:rPr>
          <w:rFonts w:ascii="GHEA Grapalat" w:hAnsi="GHEA Grapalat" w:cs="Sylfaen"/>
          <w:sz w:val="20"/>
        </w:rPr>
        <w:t>Բավարար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են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գնահատվում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սույն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հրավերով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նախատեսված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պայմաններին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համապատասխանող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հայտերը</w:t>
      </w:r>
      <w:r w:rsidRPr="00FE4A6D">
        <w:rPr>
          <w:rFonts w:ascii="Arial LatArm" w:hAnsi="Arial LatArm" w:cs="Sylfaen"/>
          <w:sz w:val="20"/>
          <w:lang w:val="af-ZA"/>
        </w:rPr>
        <w:t xml:space="preserve">, </w:t>
      </w:r>
      <w:r w:rsidRPr="00FE4A6D">
        <w:rPr>
          <w:rFonts w:ascii="GHEA Grapalat" w:hAnsi="GHEA Grapalat" w:cs="Sylfaen"/>
          <w:sz w:val="20"/>
        </w:rPr>
        <w:t>հակառակ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դեպքում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հայտերը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գնահատվում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են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անբավարար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և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մերժվում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են</w:t>
      </w:r>
      <w:r w:rsidR="00F20DA5" w:rsidRPr="00FE4A6D">
        <w:rPr>
          <w:rFonts w:ascii="Arial LatArm" w:hAnsi="Arial LatArm" w:cs="Sylfaen"/>
          <w:sz w:val="20"/>
          <w:lang w:val="af-ZA"/>
        </w:rPr>
        <w:t>: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="00B46279" w:rsidRPr="00FE4A6D">
        <w:rPr>
          <w:rFonts w:ascii="GHEA Grapalat" w:hAnsi="GHEA Grapalat" w:cs="Sylfaen"/>
          <w:sz w:val="20"/>
        </w:rPr>
        <w:t>Ընդ</w:t>
      </w:r>
      <w:r w:rsidR="00B46279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B46279" w:rsidRPr="00FE4A6D">
        <w:rPr>
          <w:rFonts w:ascii="GHEA Grapalat" w:hAnsi="GHEA Grapalat" w:cs="Sylfaen"/>
          <w:sz w:val="20"/>
          <w:lang w:val="af-ZA"/>
        </w:rPr>
        <w:t>որում</w:t>
      </w:r>
      <w:r w:rsidR="00B46279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B46279" w:rsidRPr="00FE4A6D">
        <w:rPr>
          <w:rFonts w:ascii="GHEA Grapalat" w:hAnsi="GHEA Grapalat" w:cs="Sylfaen"/>
          <w:sz w:val="20"/>
          <w:lang w:val="af-ZA"/>
        </w:rPr>
        <w:t>հայտերի</w:t>
      </w:r>
      <w:r w:rsidR="00B46279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B46279" w:rsidRPr="00FE4A6D">
        <w:rPr>
          <w:rFonts w:ascii="GHEA Grapalat" w:hAnsi="GHEA Grapalat" w:cs="Sylfaen"/>
          <w:sz w:val="20"/>
          <w:lang w:val="af-ZA"/>
        </w:rPr>
        <w:t>բացման</w:t>
      </w:r>
      <w:r w:rsidR="00B46279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7009A" w:rsidRPr="00FE4A6D">
        <w:rPr>
          <w:rFonts w:ascii="GHEA Grapalat" w:hAnsi="GHEA Grapalat" w:cs="Sylfaen"/>
          <w:sz w:val="20"/>
          <w:lang w:val="af-ZA"/>
        </w:rPr>
        <w:t>և</w:t>
      </w:r>
      <w:r w:rsidR="00F7009A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7009A" w:rsidRPr="00FE4A6D">
        <w:rPr>
          <w:rFonts w:ascii="GHEA Grapalat" w:hAnsi="GHEA Grapalat" w:cs="Sylfaen"/>
          <w:sz w:val="20"/>
          <w:lang w:val="af-ZA"/>
        </w:rPr>
        <w:t>գնահատման</w:t>
      </w:r>
      <w:r w:rsidR="00F7009A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B46279" w:rsidRPr="00FE4A6D">
        <w:rPr>
          <w:rFonts w:ascii="GHEA Grapalat" w:hAnsi="GHEA Grapalat" w:cs="Sylfaen"/>
          <w:sz w:val="20"/>
          <w:lang w:val="af-ZA"/>
        </w:rPr>
        <w:t>նիստում</w:t>
      </w:r>
      <w:r w:rsidR="00B46279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B46279" w:rsidRPr="00FE4A6D">
        <w:rPr>
          <w:rFonts w:ascii="GHEA Grapalat" w:hAnsi="GHEA Grapalat" w:cs="Sylfaen"/>
          <w:sz w:val="20"/>
          <w:lang w:val="af-ZA"/>
        </w:rPr>
        <w:t>հանձնաժողովը</w:t>
      </w:r>
      <w:r w:rsidR="00B46279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B46279" w:rsidRPr="00FE4A6D">
        <w:rPr>
          <w:rFonts w:ascii="GHEA Grapalat" w:hAnsi="GHEA Grapalat" w:cs="Sylfaen"/>
          <w:sz w:val="20"/>
          <w:lang w:val="af-ZA"/>
        </w:rPr>
        <w:t>մերժում</w:t>
      </w:r>
      <w:r w:rsidR="00B46279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B46279" w:rsidRPr="00FE4A6D">
        <w:rPr>
          <w:rFonts w:ascii="GHEA Grapalat" w:hAnsi="GHEA Grapalat" w:cs="Sylfaen"/>
          <w:sz w:val="20"/>
          <w:lang w:val="af-ZA"/>
        </w:rPr>
        <w:t>է</w:t>
      </w:r>
      <w:r w:rsidR="00B46279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B46279" w:rsidRPr="00FE4A6D">
        <w:rPr>
          <w:rFonts w:ascii="GHEA Grapalat" w:hAnsi="GHEA Grapalat" w:cs="Sylfaen"/>
          <w:sz w:val="20"/>
          <w:lang w:val="af-ZA"/>
        </w:rPr>
        <w:t>այն</w:t>
      </w:r>
      <w:r w:rsidR="00B46279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B46279" w:rsidRPr="00FE4A6D">
        <w:rPr>
          <w:rFonts w:ascii="GHEA Grapalat" w:hAnsi="GHEA Grapalat" w:cs="Sylfaen"/>
          <w:sz w:val="20"/>
          <w:lang w:val="af-ZA"/>
        </w:rPr>
        <w:t>հայտերը</w:t>
      </w:r>
      <w:r w:rsidR="00B46279" w:rsidRPr="00FE4A6D">
        <w:rPr>
          <w:rFonts w:ascii="Arial LatArm" w:hAnsi="Arial LatArm" w:cs="Sylfaen"/>
          <w:sz w:val="20"/>
          <w:lang w:val="af-ZA"/>
        </w:rPr>
        <w:t xml:space="preserve">, </w:t>
      </w:r>
      <w:r w:rsidR="00B46279" w:rsidRPr="00FE4A6D">
        <w:rPr>
          <w:rFonts w:ascii="GHEA Grapalat" w:hAnsi="GHEA Grapalat" w:cs="Sylfaen"/>
          <w:sz w:val="20"/>
        </w:rPr>
        <w:t>որոնցում</w:t>
      </w:r>
      <w:r w:rsidR="00B46279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ED6836" w:rsidRPr="00FE4A6D">
        <w:rPr>
          <w:rFonts w:ascii="GHEA Grapalat" w:hAnsi="GHEA Grapalat" w:cs="Sylfaen"/>
          <w:sz w:val="20"/>
        </w:rPr>
        <w:t>բացակայում</w:t>
      </w:r>
      <w:r w:rsidR="00ED6836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880C5E" w:rsidRPr="00FE4A6D">
        <w:rPr>
          <w:rFonts w:ascii="GHEA Grapalat" w:hAnsi="GHEA Grapalat" w:cs="Sylfaen"/>
          <w:sz w:val="20"/>
          <w:lang w:val="hy-AM"/>
        </w:rPr>
        <w:t>են</w:t>
      </w:r>
      <w:r w:rsidR="00763EF7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ED6836" w:rsidRPr="00FE4A6D">
        <w:rPr>
          <w:rFonts w:ascii="GHEA Grapalat" w:hAnsi="GHEA Grapalat" w:cs="Sylfaen"/>
          <w:sz w:val="20"/>
        </w:rPr>
        <w:t>գնային</w:t>
      </w:r>
      <w:r w:rsidR="00ED6836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ED6836" w:rsidRPr="00FE4A6D">
        <w:rPr>
          <w:rFonts w:ascii="GHEA Grapalat" w:hAnsi="GHEA Grapalat" w:cs="Sylfaen"/>
          <w:sz w:val="20"/>
        </w:rPr>
        <w:t>առաջարկ</w:t>
      </w:r>
      <w:r w:rsidR="00771A92" w:rsidRPr="00FE4A6D">
        <w:rPr>
          <w:rFonts w:ascii="GHEA Grapalat" w:hAnsi="GHEA Grapalat" w:cs="Sylfaen"/>
          <w:sz w:val="20"/>
        </w:rPr>
        <w:t>ներ</w:t>
      </w:r>
      <w:r w:rsidR="00ED6836" w:rsidRPr="00FE4A6D">
        <w:rPr>
          <w:rFonts w:ascii="GHEA Grapalat" w:hAnsi="GHEA Grapalat" w:cs="Sylfaen"/>
          <w:sz w:val="20"/>
        </w:rPr>
        <w:t>ը</w:t>
      </w:r>
      <w:r w:rsidR="00880C5E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880C5E" w:rsidRPr="00FE4A6D">
        <w:rPr>
          <w:rFonts w:ascii="GHEA Grapalat" w:hAnsi="GHEA Grapalat" w:cs="Sylfaen"/>
          <w:sz w:val="20"/>
          <w:lang w:val="hy-AM"/>
        </w:rPr>
        <w:t>և</w:t>
      </w:r>
      <w:r w:rsidR="00880C5E" w:rsidRPr="00FE4A6D">
        <w:rPr>
          <w:rFonts w:ascii="Arial LatArm" w:hAnsi="Arial LatArm" w:cs="Sylfaen"/>
          <w:sz w:val="20"/>
          <w:lang w:val="hy-AM"/>
        </w:rPr>
        <w:t>/</w:t>
      </w:r>
      <w:r w:rsidR="00880C5E" w:rsidRPr="00FE4A6D">
        <w:rPr>
          <w:rFonts w:ascii="GHEA Grapalat" w:hAnsi="GHEA Grapalat" w:cs="Sylfaen"/>
          <w:sz w:val="20"/>
          <w:lang w:val="hy-AM"/>
        </w:rPr>
        <w:t>կամ</w:t>
      </w:r>
      <w:r w:rsidR="00880C5E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880C5E" w:rsidRPr="00FE4A6D">
        <w:rPr>
          <w:rFonts w:ascii="GHEA Grapalat" w:hAnsi="GHEA Grapalat" w:cs="Sylfaen"/>
          <w:sz w:val="20"/>
          <w:lang w:val="hy-AM"/>
        </w:rPr>
        <w:t>հայտի</w:t>
      </w:r>
      <w:r w:rsidR="00880C5E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880C5E" w:rsidRPr="00FE4A6D">
        <w:rPr>
          <w:rFonts w:ascii="GHEA Grapalat" w:hAnsi="GHEA Grapalat" w:cs="Sylfaen"/>
          <w:sz w:val="20"/>
          <w:lang w:val="hy-AM"/>
        </w:rPr>
        <w:t>ապահովումը</w:t>
      </w:r>
      <w:r w:rsidR="00ED6836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ED6836" w:rsidRPr="00FE4A6D">
        <w:rPr>
          <w:rFonts w:ascii="GHEA Grapalat" w:hAnsi="GHEA Grapalat" w:cs="Sylfaen"/>
          <w:sz w:val="20"/>
        </w:rPr>
        <w:t>կամ</w:t>
      </w:r>
      <w:r w:rsidR="00ED6836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771A92" w:rsidRPr="00FE4A6D">
        <w:rPr>
          <w:rFonts w:ascii="GHEA Grapalat" w:hAnsi="GHEA Grapalat" w:cs="Sylfaen"/>
          <w:sz w:val="20"/>
          <w:lang w:val="af-ZA"/>
        </w:rPr>
        <w:t>դրանք</w:t>
      </w:r>
      <w:r w:rsidR="00771A92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ED6836" w:rsidRPr="00FE4A6D">
        <w:rPr>
          <w:rFonts w:ascii="GHEA Grapalat" w:hAnsi="GHEA Grapalat" w:cs="Sylfaen"/>
          <w:sz w:val="20"/>
        </w:rPr>
        <w:t>ներկայացված</w:t>
      </w:r>
      <w:r w:rsidR="00ED6836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ED6836" w:rsidRPr="00FE4A6D">
        <w:rPr>
          <w:rFonts w:ascii="GHEA Grapalat" w:hAnsi="GHEA Grapalat" w:cs="Sylfaen"/>
          <w:sz w:val="20"/>
        </w:rPr>
        <w:t>են</w:t>
      </w:r>
      <w:r w:rsidR="00B1695D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ED6836" w:rsidRPr="00FE4A6D">
        <w:rPr>
          <w:rFonts w:ascii="GHEA Grapalat" w:hAnsi="GHEA Grapalat" w:cs="Sylfaen"/>
          <w:sz w:val="20"/>
        </w:rPr>
        <w:t>հրավերի</w:t>
      </w:r>
      <w:r w:rsidR="00ED6836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ED6836" w:rsidRPr="00FE4A6D">
        <w:rPr>
          <w:rFonts w:ascii="GHEA Grapalat" w:hAnsi="GHEA Grapalat" w:cs="Sylfaen"/>
          <w:sz w:val="20"/>
        </w:rPr>
        <w:t>պահանջներին</w:t>
      </w:r>
      <w:r w:rsidR="00ED6836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ED6836" w:rsidRPr="00FE4A6D">
        <w:rPr>
          <w:rFonts w:ascii="GHEA Grapalat" w:hAnsi="GHEA Grapalat" w:cs="Sylfaen"/>
          <w:sz w:val="20"/>
        </w:rPr>
        <w:t>անհամապատասխան</w:t>
      </w:r>
      <w:r w:rsidR="004348F9" w:rsidRPr="00FE4A6D">
        <w:rPr>
          <w:rFonts w:ascii="Arial LatArm" w:hAnsi="Arial LatArm" w:cs="Sylfaen"/>
          <w:sz w:val="20"/>
          <w:lang w:val="af-ZA"/>
        </w:rPr>
        <w:t>:</w:t>
      </w:r>
    </w:p>
    <w:p w14:paraId="31BF8E20" w14:textId="77777777" w:rsidR="00B514E8" w:rsidRPr="00FE4A6D" w:rsidRDefault="00FD2748" w:rsidP="00EF3662">
      <w:pPr>
        <w:pStyle w:val="23"/>
        <w:spacing w:line="240" w:lineRule="auto"/>
        <w:ind w:firstLine="567"/>
        <w:rPr>
          <w:rFonts w:ascii="Arial LatArm" w:hAnsi="Arial LatArm" w:cs="Sylfaen"/>
          <w:szCs w:val="24"/>
          <w:lang w:val="hy-AM"/>
        </w:rPr>
      </w:pPr>
      <w:r w:rsidRPr="00FE4A6D">
        <w:rPr>
          <w:rFonts w:ascii="Arial LatArm" w:hAnsi="Arial LatArm" w:cs="Sylfaen"/>
          <w:szCs w:val="24"/>
        </w:rPr>
        <w:t>8</w:t>
      </w:r>
      <w:r w:rsidR="00096865" w:rsidRPr="00FE4A6D">
        <w:rPr>
          <w:rFonts w:ascii="Arial LatArm" w:hAnsi="Arial LatArm" w:cs="Sylfaen"/>
          <w:szCs w:val="24"/>
        </w:rPr>
        <w:t>.</w:t>
      </w:r>
      <w:r w:rsidR="004348F9" w:rsidRPr="00FE4A6D">
        <w:rPr>
          <w:rFonts w:ascii="Arial LatArm" w:hAnsi="Arial LatArm" w:cs="Sylfaen"/>
          <w:szCs w:val="24"/>
        </w:rPr>
        <w:t>3</w:t>
      </w:r>
      <w:r w:rsidR="00D7435F" w:rsidRPr="00FE4A6D">
        <w:rPr>
          <w:rFonts w:ascii="Arial LatArm" w:hAnsi="Arial LatArm" w:cs="Sylfaen"/>
          <w:szCs w:val="24"/>
        </w:rPr>
        <w:t xml:space="preserve"> </w:t>
      </w:r>
      <w:r w:rsidR="00A85E5D" w:rsidRPr="00FE4A6D">
        <w:rPr>
          <w:rFonts w:ascii="GHEA Grapalat" w:hAnsi="GHEA Grapalat" w:cs="Sylfaen"/>
          <w:szCs w:val="24"/>
          <w:lang w:val="hy-AM"/>
        </w:rPr>
        <w:t>Ընտրված</w:t>
      </w:r>
      <w:r w:rsidR="00B514E8" w:rsidRPr="00FE4A6D">
        <w:rPr>
          <w:rFonts w:ascii="Arial LatArm" w:hAnsi="Arial LatArm" w:cs="Sylfaen"/>
          <w:szCs w:val="24"/>
        </w:rPr>
        <w:t xml:space="preserve"> </w:t>
      </w:r>
      <w:r w:rsidR="00B514E8" w:rsidRPr="00FE4A6D">
        <w:rPr>
          <w:rFonts w:ascii="GHEA Grapalat" w:hAnsi="GHEA Grapalat" w:cs="Sylfaen"/>
          <w:szCs w:val="24"/>
          <w:lang w:val="ru-RU"/>
        </w:rPr>
        <w:t>մասնակիցը</w:t>
      </w:r>
      <w:r w:rsidR="00B514E8" w:rsidRPr="00FE4A6D">
        <w:rPr>
          <w:rFonts w:ascii="Arial LatArm" w:hAnsi="Arial LatArm" w:cs="Sylfaen"/>
          <w:szCs w:val="24"/>
        </w:rPr>
        <w:t xml:space="preserve"> </w:t>
      </w:r>
      <w:r w:rsidR="00B514E8" w:rsidRPr="00FE4A6D">
        <w:rPr>
          <w:rFonts w:ascii="GHEA Grapalat" w:hAnsi="GHEA Grapalat" w:cs="Sylfaen"/>
          <w:szCs w:val="24"/>
          <w:lang w:val="ru-RU"/>
        </w:rPr>
        <w:t>որոշվում</w:t>
      </w:r>
      <w:r w:rsidR="00B514E8" w:rsidRPr="00FE4A6D">
        <w:rPr>
          <w:rFonts w:ascii="Arial LatArm" w:hAnsi="Arial LatArm" w:cs="Sylfaen"/>
          <w:szCs w:val="24"/>
        </w:rPr>
        <w:t xml:space="preserve"> </w:t>
      </w:r>
      <w:r w:rsidR="00B514E8" w:rsidRPr="00FE4A6D">
        <w:rPr>
          <w:rFonts w:ascii="GHEA Grapalat" w:hAnsi="GHEA Grapalat" w:cs="Sylfaen"/>
          <w:szCs w:val="24"/>
          <w:lang w:val="ru-RU"/>
        </w:rPr>
        <w:t>է</w:t>
      </w:r>
      <w:r w:rsidR="00B514E8" w:rsidRPr="00FE4A6D">
        <w:rPr>
          <w:rFonts w:ascii="Arial LatArm" w:hAnsi="Arial LatArm" w:cs="Sylfaen"/>
          <w:szCs w:val="24"/>
        </w:rPr>
        <w:t xml:space="preserve">` </w:t>
      </w:r>
      <w:r w:rsidR="00B514E8" w:rsidRPr="00FE4A6D">
        <w:rPr>
          <w:rFonts w:ascii="GHEA Grapalat" w:hAnsi="GHEA Grapalat" w:cs="Sylfaen"/>
          <w:szCs w:val="24"/>
          <w:lang w:val="ru-RU"/>
        </w:rPr>
        <w:t>բավարար</w:t>
      </w:r>
      <w:r w:rsidR="00B514E8" w:rsidRPr="00FE4A6D">
        <w:rPr>
          <w:rFonts w:ascii="Arial LatArm" w:hAnsi="Arial LatArm" w:cs="Sylfaen"/>
          <w:szCs w:val="24"/>
        </w:rPr>
        <w:t xml:space="preserve"> </w:t>
      </w:r>
      <w:r w:rsidR="00B514E8" w:rsidRPr="00FE4A6D">
        <w:rPr>
          <w:rFonts w:ascii="GHEA Grapalat" w:hAnsi="GHEA Grapalat" w:cs="Sylfaen"/>
          <w:szCs w:val="24"/>
          <w:lang w:val="ru-RU"/>
        </w:rPr>
        <w:t>գնահատված</w:t>
      </w:r>
      <w:r w:rsidR="00B514E8" w:rsidRPr="00FE4A6D">
        <w:rPr>
          <w:rFonts w:ascii="Arial LatArm" w:hAnsi="Arial LatArm" w:cs="Sylfaen"/>
          <w:szCs w:val="24"/>
        </w:rPr>
        <w:t xml:space="preserve"> </w:t>
      </w:r>
      <w:r w:rsidR="00B514E8" w:rsidRPr="00FE4A6D">
        <w:rPr>
          <w:rFonts w:ascii="GHEA Grapalat" w:hAnsi="GHEA Grapalat" w:cs="Sylfaen"/>
          <w:szCs w:val="24"/>
          <w:lang w:val="ru-RU"/>
        </w:rPr>
        <w:t>հայտեր</w:t>
      </w:r>
      <w:r w:rsidR="00B514E8" w:rsidRPr="00FE4A6D">
        <w:rPr>
          <w:rFonts w:ascii="Arial LatArm" w:hAnsi="Arial LatArm" w:cs="Sylfaen"/>
          <w:szCs w:val="24"/>
        </w:rPr>
        <w:t xml:space="preserve"> </w:t>
      </w:r>
      <w:r w:rsidR="00B514E8" w:rsidRPr="00FE4A6D">
        <w:rPr>
          <w:rFonts w:ascii="GHEA Grapalat" w:hAnsi="GHEA Grapalat" w:cs="Sylfaen"/>
          <w:szCs w:val="24"/>
          <w:lang w:val="ru-RU"/>
        </w:rPr>
        <w:t>ներկայացրած</w:t>
      </w:r>
      <w:r w:rsidR="00B514E8" w:rsidRPr="00FE4A6D">
        <w:rPr>
          <w:rFonts w:ascii="Arial LatArm" w:hAnsi="Arial LatArm" w:cs="Sylfaen"/>
          <w:szCs w:val="24"/>
        </w:rPr>
        <w:t xml:space="preserve"> </w:t>
      </w:r>
      <w:r w:rsidR="00B514E8" w:rsidRPr="00FE4A6D">
        <w:rPr>
          <w:rFonts w:ascii="GHEA Grapalat" w:hAnsi="GHEA Grapalat" w:cs="Sylfaen"/>
          <w:szCs w:val="24"/>
          <w:lang w:val="ru-RU"/>
        </w:rPr>
        <w:t>մասնակիցների</w:t>
      </w:r>
      <w:r w:rsidR="00B514E8" w:rsidRPr="00FE4A6D">
        <w:rPr>
          <w:rFonts w:ascii="Arial LatArm" w:hAnsi="Arial LatArm" w:cs="Sylfaen"/>
          <w:szCs w:val="24"/>
        </w:rPr>
        <w:t xml:space="preserve"> </w:t>
      </w:r>
      <w:r w:rsidR="00B514E8" w:rsidRPr="00FE4A6D">
        <w:rPr>
          <w:rFonts w:ascii="GHEA Grapalat" w:hAnsi="GHEA Grapalat" w:cs="Sylfaen"/>
          <w:szCs w:val="24"/>
          <w:lang w:val="ru-RU"/>
        </w:rPr>
        <w:t>թվից</w:t>
      </w:r>
      <w:r w:rsidR="00B514E8" w:rsidRPr="00FE4A6D">
        <w:rPr>
          <w:rFonts w:ascii="Arial LatArm" w:hAnsi="Arial LatArm" w:cs="Sylfaen"/>
          <w:szCs w:val="24"/>
        </w:rPr>
        <w:t xml:space="preserve">` </w:t>
      </w:r>
      <w:r w:rsidR="00B514E8" w:rsidRPr="00FE4A6D">
        <w:rPr>
          <w:rFonts w:ascii="GHEA Grapalat" w:hAnsi="GHEA Grapalat" w:cs="Sylfaen"/>
          <w:szCs w:val="24"/>
          <w:lang w:val="ru-RU"/>
        </w:rPr>
        <w:t>նվազագույն</w:t>
      </w:r>
      <w:r w:rsidR="00B514E8" w:rsidRPr="00FE4A6D">
        <w:rPr>
          <w:rFonts w:ascii="Arial LatArm" w:hAnsi="Arial LatArm" w:cs="Sylfaen"/>
          <w:szCs w:val="24"/>
        </w:rPr>
        <w:t xml:space="preserve"> </w:t>
      </w:r>
      <w:r w:rsidR="00B514E8" w:rsidRPr="00FE4A6D">
        <w:rPr>
          <w:rFonts w:ascii="GHEA Grapalat" w:hAnsi="GHEA Grapalat" w:cs="Sylfaen"/>
          <w:szCs w:val="24"/>
          <w:lang w:val="ru-RU"/>
        </w:rPr>
        <w:t>գնային</w:t>
      </w:r>
      <w:r w:rsidR="00B514E8" w:rsidRPr="00FE4A6D">
        <w:rPr>
          <w:rFonts w:ascii="Arial LatArm" w:hAnsi="Arial LatArm" w:cs="Sylfaen"/>
          <w:szCs w:val="24"/>
        </w:rPr>
        <w:t xml:space="preserve"> </w:t>
      </w:r>
      <w:r w:rsidR="00B514E8" w:rsidRPr="00FE4A6D">
        <w:rPr>
          <w:rFonts w:ascii="GHEA Grapalat" w:hAnsi="GHEA Grapalat" w:cs="Sylfaen"/>
          <w:szCs w:val="24"/>
          <w:lang w:val="ru-RU"/>
        </w:rPr>
        <w:t>առաջարկ</w:t>
      </w:r>
      <w:r w:rsidR="00B514E8" w:rsidRPr="00FE4A6D">
        <w:rPr>
          <w:rFonts w:ascii="Arial LatArm" w:hAnsi="Arial LatArm" w:cs="Sylfaen"/>
          <w:szCs w:val="24"/>
        </w:rPr>
        <w:t xml:space="preserve"> </w:t>
      </w:r>
      <w:r w:rsidR="00B514E8" w:rsidRPr="00FE4A6D">
        <w:rPr>
          <w:rFonts w:ascii="GHEA Grapalat" w:hAnsi="GHEA Grapalat" w:cs="Sylfaen"/>
          <w:szCs w:val="24"/>
          <w:lang w:val="ru-RU"/>
        </w:rPr>
        <w:t>ներկայացրած</w:t>
      </w:r>
      <w:r w:rsidR="00B514E8" w:rsidRPr="00FE4A6D">
        <w:rPr>
          <w:rFonts w:ascii="Arial LatArm" w:hAnsi="Arial LatArm" w:cs="Sylfaen"/>
          <w:szCs w:val="24"/>
        </w:rPr>
        <w:t xml:space="preserve"> </w:t>
      </w:r>
      <w:r w:rsidR="00153C87" w:rsidRPr="00FE4A6D">
        <w:rPr>
          <w:rFonts w:ascii="GHEA Grapalat" w:hAnsi="GHEA Grapalat" w:cs="Sylfaen"/>
          <w:szCs w:val="24"/>
          <w:lang w:val="en-US"/>
        </w:rPr>
        <w:t>մ</w:t>
      </w:r>
      <w:r w:rsidR="00153C87" w:rsidRPr="00FE4A6D">
        <w:rPr>
          <w:rFonts w:ascii="GHEA Grapalat" w:hAnsi="GHEA Grapalat" w:cs="Sylfaen"/>
          <w:szCs w:val="24"/>
          <w:lang w:val="ru-RU"/>
        </w:rPr>
        <w:t>ասնակցին</w:t>
      </w:r>
      <w:r w:rsidR="00153C87" w:rsidRPr="00FE4A6D">
        <w:rPr>
          <w:rFonts w:ascii="Arial LatArm" w:hAnsi="Arial LatArm" w:cs="Sylfaen"/>
          <w:szCs w:val="24"/>
        </w:rPr>
        <w:t xml:space="preserve"> </w:t>
      </w:r>
      <w:r w:rsidR="00B514E8" w:rsidRPr="00FE4A6D">
        <w:rPr>
          <w:rFonts w:ascii="GHEA Grapalat" w:hAnsi="GHEA Grapalat" w:cs="Sylfaen"/>
          <w:szCs w:val="24"/>
          <w:lang w:val="ru-RU"/>
        </w:rPr>
        <w:t>նախապատվություն</w:t>
      </w:r>
      <w:r w:rsidR="00B514E8" w:rsidRPr="00FE4A6D">
        <w:rPr>
          <w:rFonts w:ascii="Arial LatArm" w:hAnsi="Arial LatArm" w:cs="Sylfaen"/>
          <w:szCs w:val="24"/>
        </w:rPr>
        <w:t xml:space="preserve"> </w:t>
      </w:r>
      <w:r w:rsidR="00B514E8" w:rsidRPr="00FE4A6D">
        <w:rPr>
          <w:rFonts w:ascii="GHEA Grapalat" w:hAnsi="GHEA Grapalat" w:cs="Sylfaen"/>
          <w:szCs w:val="24"/>
          <w:lang w:val="ru-RU"/>
        </w:rPr>
        <w:t>տալու</w:t>
      </w:r>
      <w:r w:rsidR="00B514E8" w:rsidRPr="00FE4A6D">
        <w:rPr>
          <w:rFonts w:ascii="Arial LatArm" w:hAnsi="Arial LatArm" w:cs="Sylfaen"/>
          <w:szCs w:val="24"/>
        </w:rPr>
        <w:t xml:space="preserve"> </w:t>
      </w:r>
      <w:r w:rsidR="00B514E8" w:rsidRPr="00FE4A6D">
        <w:rPr>
          <w:rFonts w:ascii="GHEA Grapalat" w:hAnsi="GHEA Grapalat" w:cs="Sylfaen"/>
          <w:szCs w:val="24"/>
          <w:lang w:val="ru-RU"/>
        </w:rPr>
        <w:t>սկզբունքով։</w:t>
      </w:r>
      <w:r w:rsidR="00B514E8" w:rsidRPr="00FE4A6D">
        <w:rPr>
          <w:rFonts w:ascii="Arial LatArm" w:hAnsi="Arial LatArm" w:cs="Sylfaen"/>
          <w:szCs w:val="24"/>
        </w:rPr>
        <w:t xml:space="preserve"> </w:t>
      </w:r>
      <w:r w:rsidR="00B514E8" w:rsidRPr="00FE4A6D">
        <w:rPr>
          <w:rFonts w:ascii="GHEA Grapalat" w:hAnsi="GHEA Grapalat" w:cs="Sylfaen"/>
          <w:szCs w:val="24"/>
          <w:lang w:val="ru-RU"/>
        </w:rPr>
        <w:t>Ընդ</w:t>
      </w:r>
      <w:r w:rsidR="00B514E8" w:rsidRPr="00FE4A6D">
        <w:rPr>
          <w:rFonts w:ascii="Arial LatArm" w:hAnsi="Arial LatArm" w:cs="Sylfaen"/>
          <w:szCs w:val="24"/>
        </w:rPr>
        <w:t xml:space="preserve"> </w:t>
      </w:r>
      <w:r w:rsidR="00B514E8" w:rsidRPr="00FE4A6D">
        <w:rPr>
          <w:rFonts w:ascii="GHEA Grapalat" w:hAnsi="GHEA Grapalat" w:cs="Sylfaen"/>
          <w:szCs w:val="24"/>
          <w:lang w:val="ru-RU"/>
        </w:rPr>
        <w:t>որում</w:t>
      </w:r>
      <w:r w:rsidR="00B514E8" w:rsidRPr="00FE4A6D">
        <w:rPr>
          <w:rFonts w:ascii="Arial LatArm" w:hAnsi="Arial LatArm" w:cs="Sylfaen"/>
          <w:szCs w:val="24"/>
        </w:rPr>
        <w:t xml:space="preserve">, </w:t>
      </w:r>
      <w:r w:rsidR="00B514E8" w:rsidRPr="00FE4A6D">
        <w:rPr>
          <w:rFonts w:ascii="GHEA Grapalat" w:hAnsi="GHEA Grapalat" w:cs="Sylfaen"/>
          <w:szCs w:val="24"/>
          <w:lang w:val="ru-RU"/>
        </w:rPr>
        <w:t>հանձնաժողովի</w:t>
      </w:r>
      <w:r w:rsidR="00B514E8" w:rsidRPr="00FE4A6D">
        <w:rPr>
          <w:rFonts w:ascii="Arial LatArm" w:hAnsi="Arial LatArm" w:cs="Sylfaen"/>
          <w:szCs w:val="24"/>
        </w:rPr>
        <w:t xml:space="preserve"> </w:t>
      </w:r>
      <w:r w:rsidR="00B514E8" w:rsidRPr="00FE4A6D">
        <w:rPr>
          <w:rFonts w:ascii="GHEA Grapalat" w:hAnsi="GHEA Grapalat" w:cs="Sylfaen"/>
          <w:szCs w:val="24"/>
          <w:lang w:val="ru-RU"/>
        </w:rPr>
        <w:t>կողմից</w:t>
      </w:r>
      <w:r w:rsidR="00B514E8" w:rsidRPr="00FE4A6D">
        <w:rPr>
          <w:rFonts w:ascii="Arial LatArm" w:hAnsi="Arial LatArm" w:cs="Sylfaen"/>
          <w:szCs w:val="24"/>
        </w:rPr>
        <w:t xml:space="preserve"> </w:t>
      </w:r>
      <w:r w:rsidR="00A85E5D" w:rsidRPr="00FE4A6D">
        <w:rPr>
          <w:rFonts w:ascii="GHEA Grapalat" w:hAnsi="GHEA Grapalat" w:cs="Sylfaen"/>
          <w:szCs w:val="24"/>
          <w:lang w:val="hy-AM"/>
        </w:rPr>
        <w:t>ընտրված</w:t>
      </w:r>
      <w:r w:rsidR="00A85E5D" w:rsidRPr="00FE4A6D">
        <w:rPr>
          <w:rFonts w:ascii="Arial LatArm" w:hAnsi="Arial LatArm" w:cs="Sylfaen"/>
          <w:szCs w:val="24"/>
        </w:rPr>
        <w:t xml:space="preserve"> </w:t>
      </w:r>
      <w:r w:rsidR="00B514E8" w:rsidRPr="00FE4A6D">
        <w:rPr>
          <w:rFonts w:ascii="GHEA Grapalat" w:hAnsi="GHEA Grapalat" w:cs="Sylfaen"/>
          <w:szCs w:val="24"/>
          <w:lang w:val="en-US"/>
        </w:rPr>
        <w:t>և</w:t>
      </w:r>
      <w:r w:rsidR="00B514E8" w:rsidRPr="00FE4A6D">
        <w:rPr>
          <w:rFonts w:ascii="Arial LatArm" w:hAnsi="Arial LatArm" w:cs="Sylfaen"/>
          <w:szCs w:val="24"/>
        </w:rPr>
        <w:t xml:space="preserve"> </w:t>
      </w:r>
      <w:r w:rsidR="00880C5E" w:rsidRPr="00FE4A6D">
        <w:rPr>
          <w:rFonts w:ascii="GHEA Grapalat" w:hAnsi="GHEA Grapalat" w:cs="Sylfaen"/>
          <w:szCs w:val="24"/>
          <w:lang w:val="hy-AM"/>
        </w:rPr>
        <w:t>այդպիսին</w:t>
      </w:r>
      <w:r w:rsidR="00880C5E" w:rsidRPr="00FE4A6D">
        <w:rPr>
          <w:rFonts w:ascii="Arial LatArm" w:hAnsi="Arial LatArm" w:cs="Sylfaen"/>
          <w:szCs w:val="24"/>
          <w:lang w:val="hy-AM"/>
        </w:rPr>
        <w:t xml:space="preserve"> </w:t>
      </w:r>
      <w:r w:rsidR="00880C5E" w:rsidRPr="00FE4A6D">
        <w:rPr>
          <w:rFonts w:ascii="GHEA Grapalat" w:hAnsi="GHEA Grapalat" w:cs="Sylfaen"/>
          <w:szCs w:val="24"/>
          <w:lang w:val="hy-AM"/>
        </w:rPr>
        <w:t>չճանաչված</w:t>
      </w:r>
      <w:r w:rsidR="00B514E8" w:rsidRPr="00FE4A6D">
        <w:rPr>
          <w:rFonts w:ascii="GHEA Grapalat" w:hAnsi="GHEA Grapalat" w:cs="Sylfaen"/>
          <w:szCs w:val="24"/>
          <w:lang w:val="ru-RU"/>
        </w:rPr>
        <w:t>մասնակիցներին</w:t>
      </w:r>
      <w:r w:rsidR="00B514E8" w:rsidRPr="00FE4A6D">
        <w:rPr>
          <w:rFonts w:ascii="Arial LatArm" w:hAnsi="Arial LatArm" w:cs="Sylfaen"/>
          <w:szCs w:val="24"/>
        </w:rPr>
        <w:t xml:space="preserve"> </w:t>
      </w:r>
      <w:r w:rsidR="00B514E8" w:rsidRPr="00FE4A6D">
        <w:rPr>
          <w:rFonts w:ascii="GHEA Grapalat" w:hAnsi="GHEA Grapalat" w:cs="Sylfaen"/>
          <w:szCs w:val="24"/>
          <w:lang w:val="ru-RU"/>
        </w:rPr>
        <w:t>որոշելիս</w:t>
      </w:r>
      <w:r w:rsidR="00B514E8" w:rsidRPr="00FE4A6D">
        <w:rPr>
          <w:rFonts w:ascii="Arial LatArm" w:hAnsi="Arial LatArm" w:cs="Sylfaen"/>
          <w:szCs w:val="24"/>
        </w:rPr>
        <w:t xml:space="preserve"> </w:t>
      </w:r>
      <w:r w:rsidR="00B514E8" w:rsidRPr="00FE4A6D">
        <w:rPr>
          <w:rFonts w:ascii="GHEA Grapalat" w:hAnsi="GHEA Grapalat" w:cs="Sylfaen"/>
          <w:szCs w:val="24"/>
          <w:lang w:val="ru-RU"/>
        </w:rPr>
        <w:t>գնային</w:t>
      </w:r>
      <w:r w:rsidR="00B514E8" w:rsidRPr="00FE4A6D">
        <w:rPr>
          <w:rFonts w:ascii="Arial LatArm" w:hAnsi="Arial LatArm" w:cs="Sylfaen"/>
          <w:szCs w:val="24"/>
        </w:rPr>
        <w:t xml:space="preserve"> </w:t>
      </w:r>
      <w:r w:rsidR="00B514E8" w:rsidRPr="00FE4A6D">
        <w:rPr>
          <w:rFonts w:ascii="GHEA Grapalat" w:hAnsi="GHEA Grapalat" w:cs="Sylfaen"/>
          <w:szCs w:val="24"/>
          <w:lang w:val="ru-RU"/>
        </w:rPr>
        <w:t>առաջարկների</w:t>
      </w:r>
      <w:r w:rsidR="00B514E8" w:rsidRPr="00FE4A6D">
        <w:rPr>
          <w:rFonts w:ascii="Arial LatArm" w:hAnsi="Arial LatArm" w:cs="Sylfaen"/>
          <w:szCs w:val="24"/>
        </w:rPr>
        <w:t xml:space="preserve"> </w:t>
      </w:r>
      <w:r w:rsidR="00B514E8" w:rsidRPr="00FE4A6D">
        <w:rPr>
          <w:rFonts w:ascii="GHEA Grapalat" w:hAnsi="GHEA Grapalat" w:cs="Sylfaen"/>
          <w:szCs w:val="24"/>
        </w:rPr>
        <w:t>գնահատումը</w:t>
      </w:r>
      <w:r w:rsidR="00B514E8" w:rsidRPr="00FE4A6D">
        <w:rPr>
          <w:rFonts w:ascii="Arial LatArm" w:hAnsi="Arial LatArm" w:cs="Sylfaen"/>
          <w:szCs w:val="24"/>
        </w:rPr>
        <w:t xml:space="preserve"> </w:t>
      </w:r>
      <w:r w:rsidR="00B514E8" w:rsidRPr="00FE4A6D">
        <w:rPr>
          <w:rFonts w:ascii="GHEA Grapalat" w:hAnsi="GHEA Grapalat" w:cs="Sylfaen"/>
          <w:szCs w:val="24"/>
        </w:rPr>
        <w:t>և</w:t>
      </w:r>
      <w:r w:rsidR="00B514E8" w:rsidRPr="00FE4A6D">
        <w:rPr>
          <w:rFonts w:ascii="Arial LatArm" w:hAnsi="Arial LatArm" w:cs="Sylfaen"/>
          <w:szCs w:val="24"/>
        </w:rPr>
        <w:t xml:space="preserve"> </w:t>
      </w:r>
      <w:r w:rsidR="00B514E8" w:rsidRPr="00FE4A6D">
        <w:rPr>
          <w:rFonts w:ascii="GHEA Grapalat" w:hAnsi="GHEA Grapalat" w:cs="Sylfaen"/>
          <w:szCs w:val="24"/>
          <w:lang w:val="ru-RU"/>
        </w:rPr>
        <w:t>համեմատումն</w:t>
      </w:r>
      <w:r w:rsidR="00B514E8" w:rsidRPr="00FE4A6D">
        <w:rPr>
          <w:rFonts w:ascii="Arial LatArm" w:hAnsi="Arial LatArm" w:cs="Sylfaen"/>
          <w:szCs w:val="24"/>
        </w:rPr>
        <w:t xml:space="preserve"> </w:t>
      </w:r>
      <w:r w:rsidR="00B514E8" w:rsidRPr="00FE4A6D">
        <w:rPr>
          <w:rFonts w:ascii="GHEA Grapalat" w:hAnsi="GHEA Grapalat" w:cs="Sylfaen"/>
          <w:szCs w:val="24"/>
          <w:lang w:val="ru-RU"/>
        </w:rPr>
        <w:t>իրականացվում</w:t>
      </w:r>
      <w:r w:rsidR="00B514E8" w:rsidRPr="00FE4A6D">
        <w:rPr>
          <w:rFonts w:ascii="Arial LatArm" w:hAnsi="Arial LatArm" w:cs="Sylfaen"/>
          <w:szCs w:val="24"/>
        </w:rPr>
        <w:t xml:space="preserve"> </w:t>
      </w:r>
      <w:r w:rsidR="00B514E8" w:rsidRPr="00FE4A6D">
        <w:rPr>
          <w:rFonts w:ascii="GHEA Grapalat" w:hAnsi="GHEA Grapalat" w:cs="Sylfaen"/>
          <w:szCs w:val="24"/>
          <w:lang w:val="ru-RU"/>
        </w:rPr>
        <w:t>է</w:t>
      </w:r>
      <w:r w:rsidR="00B514E8" w:rsidRPr="00FE4A6D">
        <w:rPr>
          <w:rFonts w:ascii="Arial LatArm" w:hAnsi="Arial LatArm" w:cs="Sylfaen"/>
          <w:szCs w:val="24"/>
        </w:rPr>
        <w:t xml:space="preserve"> </w:t>
      </w:r>
      <w:r w:rsidR="00B514E8" w:rsidRPr="00FE4A6D">
        <w:rPr>
          <w:rFonts w:ascii="GHEA Grapalat" w:hAnsi="GHEA Grapalat" w:cs="Sylfaen"/>
          <w:szCs w:val="24"/>
          <w:lang w:val="ru-RU"/>
        </w:rPr>
        <w:t>առանց</w:t>
      </w:r>
      <w:r w:rsidR="00B514E8" w:rsidRPr="00FE4A6D">
        <w:rPr>
          <w:rFonts w:ascii="Arial LatArm" w:hAnsi="Arial LatArm" w:cs="Sylfaen"/>
          <w:szCs w:val="24"/>
        </w:rPr>
        <w:t xml:space="preserve"> </w:t>
      </w:r>
      <w:r w:rsidR="00B514E8" w:rsidRPr="00FE4A6D">
        <w:rPr>
          <w:rFonts w:ascii="GHEA Grapalat" w:hAnsi="GHEA Grapalat" w:cs="Sylfaen"/>
          <w:szCs w:val="24"/>
          <w:lang w:val="ru-RU"/>
        </w:rPr>
        <w:t>սույն</w:t>
      </w:r>
      <w:r w:rsidR="00B514E8" w:rsidRPr="00FE4A6D">
        <w:rPr>
          <w:rFonts w:ascii="Arial LatArm" w:hAnsi="Arial LatArm" w:cs="Sylfaen"/>
          <w:szCs w:val="24"/>
        </w:rPr>
        <w:t xml:space="preserve"> </w:t>
      </w:r>
      <w:r w:rsidR="00B514E8" w:rsidRPr="00FE4A6D">
        <w:rPr>
          <w:rFonts w:ascii="GHEA Grapalat" w:hAnsi="GHEA Grapalat" w:cs="Sylfaen"/>
          <w:szCs w:val="24"/>
          <w:lang w:val="ru-RU"/>
        </w:rPr>
        <w:t>հրավերի</w:t>
      </w:r>
      <w:r w:rsidR="00B514E8" w:rsidRPr="00FE4A6D">
        <w:rPr>
          <w:rFonts w:ascii="Arial LatArm" w:hAnsi="Arial LatArm" w:cs="Sylfaen"/>
          <w:szCs w:val="24"/>
        </w:rPr>
        <w:t xml:space="preserve"> </w:t>
      </w:r>
      <w:r w:rsidR="00AE4008" w:rsidRPr="00FE4A6D">
        <w:rPr>
          <w:rFonts w:ascii="Arial LatArm" w:hAnsi="Arial LatArm" w:cs="Sylfaen"/>
          <w:szCs w:val="24"/>
        </w:rPr>
        <w:t>1-</w:t>
      </w:r>
      <w:r w:rsidR="00AE4008" w:rsidRPr="00FE4A6D">
        <w:rPr>
          <w:rFonts w:ascii="GHEA Grapalat" w:hAnsi="GHEA Grapalat" w:cs="Sylfaen"/>
          <w:szCs w:val="24"/>
        </w:rPr>
        <w:t>ին</w:t>
      </w:r>
      <w:r w:rsidR="00B514E8" w:rsidRPr="00FE4A6D">
        <w:rPr>
          <w:rFonts w:ascii="Arial LatArm" w:hAnsi="Arial LatArm" w:cs="Sylfaen"/>
          <w:szCs w:val="24"/>
        </w:rPr>
        <w:t xml:space="preserve"> </w:t>
      </w:r>
      <w:r w:rsidR="00B514E8" w:rsidRPr="00FE4A6D">
        <w:rPr>
          <w:rFonts w:ascii="GHEA Grapalat" w:hAnsi="GHEA Grapalat" w:cs="Sylfaen"/>
          <w:szCs w:val="24"/>
          <w:lang w:val="ru-RU"/>
        </w:rPr>
        <w:t>մասի</w:t>
      </w:r>
      <w:r w:rsidR="00B514E8" w:rsidRPr="00FE4A6D">
        <w:rPr>
          <w:rFonts w:ascii="Arial LatArm" w:hAnsi="Arial LatArm" w:cs="Sylfaen"/>
          <w:szCs w:val="24"/>
        </w:rPr>
        <w:t xml:space="preserve"> </w:t>
      </w:r>
      <w:r w:rsidR="00AE4008" w:rsidRPr="00FE4A6D">
        <w:rPr>
          <w:rFonts w:ascii="Arial LatArm" w:hAnsi="Arial LatArm" w:cs="Sylfaen"/>
          <w:szCs w:val="24"/>
        </w:rPr>
        <w:t>5</w:t>
      </w:r>
      <w:r w:rsidR="00B514E8" w:rsidRPr="00FE4A6D">
        <w:rPr>
          <w:rFonts w:ascii="Arial LatArm" w:hAnsi="Arial LatArm" w:cs="Sylfaen"/>
          <w:szCs w:val="24"/>
        </w:rPr>
        <w:t>.2</w:t>
      </w:r>
      <w:r w:rsidR="00F20DA5" w:rsidRPr="00FE4A6D">
        <w:rPr>
          <w:rFonts w:ascii="Arial LatArm" w:hAnsi="Arial LatArm" w:cs="Sylfaen"/>
          <w:szCs w:val="24"/>
        </w:rPr>
        <w:t>-</w:t>
      </w:r>
      <w:r w:rsidR="00F20DA5" w:rsidRPr="00FE4A6D">
        <w:rPr>
          <w:rFonts w:ascii="GHEA Grapalat" w:hAnsi="GHEA Grapalat" w:cs="Sylfaen"/>
          <w:szCs w:val="24"/>
        </w:rPr>
        <w:t>րդ</w:t>
      </w:r>
      <w:r w:rsidR="00B514E8" w:rsidRPr="00FE4A6D">
        <w:rPr>
          <w:rFonts w:ascii="Arial LatArm" w:hAnsi="Arial LatArm" w:cs="Sylfaen"/>
          <w:szCs w:val="24"/>
        </w:rPr>
        <w:t xml:space="preserve"> </w:t>
      </w:r>
      <w:r w:rsidR="00B514E8" w:rsidRPr="00FE4A6D">
        <w:rPr>
          <w:rFonts w:ascii="GHEA Grapalat" w:hAnsi="GHEA Grapalat" w:cs="Sylfaen"/>
          <w:szCs w:val="24"/>
          <w:lang w:val="ru-RU"/>
        </w:rPr>
        <w:t>կետում</w:t>
      </w:r>
      <w:r w:rsidR="00B514E8" w:rsidRPr="00FE4A6D">
        <w:rPr>
          <w:rFonts w:ascii="Arial LatArm" w:hAnsi="Arial LatArm" w:cs="Sylfaen"/>
          <w:szCs w:val="24"/>
        </w:rPr>
        <w:t xml:space="preserve"> </w:t>
      </w:r>
      <w:r w:rsidR="00B514E8" w:rsidRPr="00FE4A6D">
        <w:rPr>
          <w:rFonts w:ascii="GHEA Grapalat" w:hAnsi="GHEA Grapalat" w:cs="Sylfaen"/>
          <w:szCs w:val="24"/>
          <w:lang w:val="ru-RU"/>
        </w:rPr>
        <w:t>նշված</w:t>
      </w:r>
      <w:r w:rsidR="00B514E8" w:rsidRPr="00FE4A6D">
        <w:rPr>
          <w:rFonts w:ascii="Arial LatArm" w:hAnsi="Arial LatArm" w:cs="Sylfaen"/>
          <w:szCs w:val="24"/>
        </w:rPr>
        <w:t xml:space="preserve"> </w:t>
      </w:r>
      <w:r w:rsidR="00B514E8" w:rsidRPr="00FE4A6D">
        <w:rPr>
          <w:rFonts w:ascii="GHEA Grapalat" w:hAnsi="GHEA Grapalat" w:cs="Sylfaen"/>
          <w:szCs w:val="24"/>
          <w:lang w:val="ru-RU"/>
        </w:rPr>
        <w:t>հարկի</w:t>
      </w:r>
      <w:r w:rsidR="00B514E8" w:rsidRPr="00FE4A6D">
        <w:rPr>
          <w:rFonts w:ascii="Arial LatArm" w:hAnsi="Arial LatArm" w:cs="Sylfaen"/>
          <w:szCs w:val="24"/>
        </w:rPr>
        <w:t xml:space="preserve"> </w:t>
      </w:r>
      <w:r w:rsidR="00B514E8" w:rsidRPr="00FE4A6D">
        <w:rPr>
          <w:rFonts w:ascii="GHEA Grapalat" w:hAnsi="GHEA Grapalat" w:cs="Sylfaen"/>
          <w:szCs w:val="24"/>
          <w:lang w:val="ru-RU"/>
        </w:rPr>
        <w:t>գումարի</w:t>
      </w:r>
      <w:r w:rsidR="00B514E8" w:rsidRPr="00FE4A6D">
        <w:rPr>
          <w:rFonts w:ascii="Arial LatArm" w:hAnsi="Arial LatArm" w:cs="Sylfaen"/>
          <w:szCs w:val="24"/>
        </w:rPr>
        <w:t xml:space="preserve"> </w:t>
      </w:r>
      <w:r w:rsidR="00B514E8" w:rsidRPr="00FE4A6D">
        <w:rPr>
          <w:rFonts w:ascii="GHEA Grapalat" w:hAnsi="GHEA Grapalat" w:cs="Sylfaen"/>
          <w:szCs w:val="24"/>
          <w:lang w:val="ru-RU"/>
        </w:rPr>
        <w:t>հաշվարկման</w:t>
      </w:r>
      <w:r w:rsidR="00F61898" w:rsidRPr="00FE4A6D">
        <w:rPr>
          <w:rFonts w:ascii="Arial LatArm" w:hAnsi="Arial LatArm" w:cs="Sylfaen"/>
          <w:lang w:val="hy-AM"/>
        </w:rPr>
        <w:t>:</w:t>
      </w:r>
    </w:p>
    <w:p w14:paraId="1CBC3F5D" w14:textId="77777777" w:rsidR="00096865" w:rsidRPr="00FE4A6D" w:rsidRDefault="00FD2748" w:rsidP="00EF3662">
      <w:pPr>
        <w:pStyle w:val="a3"/>
        <w:spacing w:line="240" w:lineRule="auto"/>
        <w:ind w:firstLine="567"/>
        <w:rPr>
          <w:rFonts w:cs="Sylfaen"/>
          <w:i w:val="0"/>
          <w:szCs w:val="24"/>
          <w:lang w:val="af-ZA"/>
        </w:rPr>
      </w:pPr>
      <w:r w:rsidRPr="00FE4A6D">
        <w:rPr>
          <w:rFonts w:cs="Sylfaen"/>
          <w:i w:val="0"/>
          <w:szCs w:val="24"/>
          <w:lang w:val="af-ZA"/>
        </w:rPr>
        <w:t>8</w:t>
      </w:r>
      <w:r w:rsidR="00096865" w:rsidRPr="00FE4A6D">
        <w:rPr>
          <w:rFonts w:cs="Sylfaen"/>
          <w:i w:val="0"/>
          <w:szCs w:val="24"/>
          <w:lang w:val="af-ZA"/>
        </w:rPr>
        <w:t>.</w:t>
      </w:r>
      <w:r w:rsidR="004348F9" w:rsidRPr="00FE4A6D">
        <w:rPr>
          <w:rFonts w:cs="Sylfaen"/>
          <w:i w:val="0"/>
          <w:szCs w:val="24"/>
          <w:lang w:val="af-ZA"/>
        </w:rPr>
        <w:t>4</w:t>
      </w:r>
      <w:r w:rsidR="00D7435F" w:rsidRPr="00FE4A6D">
        <w:rPr>
          <w:rFonts w:cs="Sylfaen"/>
          <w:i w:val="0"/>
          <w:szCs w:val="24"/>
          <w:lang w:val="af-ZA"/>
        </w:rPr>
        <w:t xml:space="preserve"> </w:t>
      </w:r>
      <w:r w:rsidR="00096865" w:rsidRPr="00FE4A6D">
        <w:rPr>
          <w:rFonts w:ascii="GHEA Grapalat" w:hAnsi="GHEA Grapalat" w:cs="Sylfaen"/>
          <w:i w:val="0"/>
          <w:szCs w:val="24"/>
          <w:lang w:val="hy-AM"/>
        </w:rPr>
        <w:t>Եթե</w:t>
      </w:r>
      <w:r w:rsidR="00096865" w:rsidRPr="00FE4A6D">
        <w:rPr>
          <w:rFonts w:cs="Sylfaen"/>
          <w:i w:val="0"/>
          <w:szCs w:val="24"/>
          <w:lang w:val="af-ZA"/>
        </w:rPr>
        <w:t xml:space="preserve"> </w:t>
      </w:r>
      <w:r w:rsidR="00096865" w:rsidRPr="00FE4A6D">
        <w:rPr>
          <w:rFonts w:ascii="GHEA Grapalat" w:hAnsi="GHEA Grapalat" w:cs="Sylfaen"/>
          <w:i w:val="0"/>
          <w:szCs w:val="24"/>
          <w:lang w:val="hy-AM"/>
        </w:rPr>
        <w:t>հայտում</w:t>
      </w:r>
      <w:r w:rsidR="00096865" w:rsidRPr="00FE4A6D">
        <w:rPr>
          <w:rFonts w:cs="Sylfaen"/>
          <w:i w:val="0"/>
          <w:szCs w:val="24"/>
          <w:lang w:val="af-ZA"/>
        </w:rPr>
        <w:t xml:space="preserve"> </w:t>
      </w:r>
      <w:r w:rsidR="00096865" w:rsidRPr="00FE4A6D">
        <w:rPr>
          <w:rFonts w:ascii="GHEA Grapalat" w:hAnsi="GHEA Grapalat" w:cs="Sylfaen"/>
          <w:i w:val="0"/>
          <w:szCs w:val="24"/>
          <w:lang w:val="hy-AM"/>
        </w:rPr>
        <w:t>անհամապատասխանություն</w:t>
      </w:r>
      <w:r w:rsidR="00096865" w:rsidRPr="00FE4A6D">
        <w:rPr>
          <w:rFonts w:cs="Sylfaen"/>
          <w:i w:val="0"/>
          <w:szCs w:val="24"/>
          <w:lang w:val="af-ZA"/>
        </w:rPr>
        <w:t xml:space="preserve"> </w:t>
      </w:r>
      <w:r w:rsidR="00096865" w:rsidRPr="00FE4A6D">
        <w:rPr>
          <w:rFonts w:ascii="GHEA Grapalat" w:hAnsi="GHEA Grapalat" w:cs="Sylfaen"/>
          <w:i w:val="0"/>
          <w:szCs w:val="24"/>
          <w:lang w:val="hy-AM"/>
        </w:rPr>
        <w:t>է</w:t>
      </w:r>
      <w:r w:rsidR="00096865" w:rsidRPr="00FE4A6D">
        <w:rPr>
          <w:rFonts w:cs="Sylfaen"/>
          <w:i w:val="0"/>
          <w:szCs w:val="24"/>
          <w:lang w:val="af-ZA"/>
        </w:rPr>
        <w:t xml:space="preserve"> </w:t>
      </w:r>
      <w:r w:rsidR="00096865" w:rsidRPr="00FE4A6D">
        <w:rPr>
          <w:rFonts w:ascii="GHEA Grapalat" w:hAnsi="GHEA Grapalat" w:cs="Sylfaen"/>
          <w:i w:val="0"/>
          <w:szCs w:val="24"/>
          <w:lang w:val="hy-AM"/>
        </w:rPr>
        <w:t>տեղ</w:t>
      </w:r>
      <w:r w:rsidR="00096865" w:rsidRPr="00FE4A6D">
        <w:rPr>
          <w:rFonts w:cs="Sylfaen"/>
          <w:i w:val="0"/>
          <w:szCs w:val="24"/>
          <w:lang w:val="af-ZA"/>
        </w:rPr>
        <w:t xml:space="preserve"> </w:t>
      </w:r>
      <w:r w:rsidR="00096865" w:rsidRPr="00FE4A6D">
        <w:rPr>
          <w:rFonts w:ascii="GHEA Grapalat" w:hAnsi="GHEA Grapalat" w:cs="Sylfaen"/>
          <w:i w:val="0"/>
          <w:szCs w:val="24"/>
          <w:lang w:val="hy-AM"/>
        </w:rPr>
        <w:t>գտել</w:t>
      </w:r>
      <w:r w:rsidR="00096865" w:rsidRPr="00FE4A6D">
        <w:rPr>
          <w:rFonts w:cs="Sylfaen"/>
          <w:i w:val="0"/>
          <w:szCs w:val="24"/>
          <w:lang w:val="af-ZA"/>
        </w:rPr>
        <w:t xml:space="preserve"> </w:t>
      </w:r>
      <w:r w:rsidR="00096865" w:rsidRPr="00FE4A6D">
        <w:rPr>
          <w:rFonts w:ascii="GHEA Grapalat" w:hAnsi="GHEA Grapalat" w:cs="Sylfaen"/>
          <w:i w:val="0"/>
          <w:szCs w:val="24"/>
          <w:lang w:val="hy-AM"/>
        </w:rPr>
        <w:t>տառերով</w:t>
      </w:r>
      <w:r w:rsidR="00096865" w:rsidRPr="00FE4A6D">
        <w:rPr>
          <w:rFonts w:cs="Sylfaen"/>
          <w:i w:val="0"/>
          <w:szCs w:val="24"/>
          <w:lang w:val="af-ZA"/>
        </w:rPr>
        <w:t xml:space="preserve"> </w:t>
      </w:r>
      <w:r w:rsidR="00096865" w:rsidRPr="00FE4A6D">
        <w:rPr>
          <w:rFonts w:ascii="GHEA Grapalat" w:hAnsi="GHEA Grapalat" w:cs="Sylfaen"/>
          <w:i w:val="0"/>
          <w:szCs w:val="24"/>
          <w:lang w:val="hy-AM"/>
        </w:rPr>
        <w:t>և</w:t>
      </w:r>
      <w:r w:rsidR="00096865" w:rsidRPr="00FE4A6D">
        <w:rPr>
          <w:rFonts w:cs="Sylfaen"/>
          <w:i w:val="0"/>
          <w:szCs w:val="24"/>
          <w:lang w:val="af-ZA"/>
        </w:rPr>
        <w:t xml:space="preserve"> </w:t>
      </w:r>
      <w:r w:rsidR="00096865" w:rsidRPr="00FE4A6D">
        <w:rPr>
          <w:rFonts w:ascii="GHEA Grapalat" w:hAnsi="GHEA Grapalat" w:cs="Sylfaen"/>
          <w:i w:val="0"/>
          <w:szCs w:val="24"/>
          <w:lang w:val="hy-AM"/>
        </w:rPr>
        <w:t>թվերով</w:t>
      </w:r>
      <w:r w:rsidR="00096865" w:rsidRPr="00FE4A6D">
        <w:rPr>
          <w:rFonts w:cs="Sylfaen"/>
          <w:i w:val="0"/>
          <w:szCs w:val="24"/>
          <w:lang w:val="af-ZA"/>
        </w:rPr>
        <w:t xml:space="preserve"> </w:t>
      </w:r>
      <w:r w:rsidR="00096865" w:rsidRPr="00FE4A6D">
        <w:rPr>
          <w:rFonts w:ascii="GHEA Grapalat" w:hAnsi="GHEA Grapalat" w:cs="Sylfaen"/>
          <w:i w:val="0"/>
          <w:szCs w:val="24"/>
          <w:lang w:val="hy-AM"/>
        </w:rPr>
        <w:t>գրված</w:t>
      </w:r>
      <w:r w:rsidR="00096865" w:rsidRPr="00FE4A6D">
        <w:rPr>
          <w:rFonts w:cs="Sylfaen"/>
          <w:i w:val="0"/>
          <w:szCs w:val="24"/>
          <w:lang w:val="af-ZA"/>
        </w:rPr>
        <w:t xml:space="preserve"> </w:t>
      </w:r>
      <w:r w:rsidR="00096865" w:rsidRPr="00FE4A6D">
        <w:rPr>
          <w:rFonts w:ascii="GHEA Grapalat" w:hAnsi="GHEA Grapalat" w:cs="Sylfaen"/>
          <w:i w:val="0"/>
          <w:szCs w:val="24"/>
          <w:lang w:val="hy-AM"/>
        </w:rPr>
        <w:t>գումարների</w:t>
      </w:r>
      <w:r w:rsidR="00096865" w:rsidRPr="00FE4A6D">
        <w:rPr>
          <w:rFonts w:cs="Sylfaen"/>
          <w:i w:val="0"/>
          <w:szCs w:val="24"/>
          <w:lang w:val="af-ZA"/>
        </w:rPr>
        <w:t xml:space="preserve"> </w:t>
      </w:r>
      <w:r w:rsidR="00096865" w:rsidRPr="00FE4A6D">
        <w:rPr>
          <w:rFonts w:ascii="GHEA Grapalat" w:hAnsi="GHEA Grapalat" w:cs="Sylfaen"/>
          <w:i w:val="0"/>
          <w:szCs w:val="24"/>
          <w:lang w:val="hy-AM"/>
        </w:rPr>
        <w:t>միջև</w:t>
      </w:r>
      <w:r w:rsidR="00096865" w:rsidRPr="00FE4A6D">
        <w:rPr>
          <w:rFonts w:cs="Sylfaen"/>
          <w:i w:val="0"/>
          <w:szCs w:val="24"/>
          <w:lang w:val="af-ZA"/>
        </w:rPr>
        <w:t xml:space="preserve">, </w:t>
      </w:r>
      <w:r w:rsidR="00096865" w:rsidRPr="00FE4A6D">
        <w:rPr>
          <w:rFonts w:ascii="GHEA Grapalat" w:hAnsi="GHEA Grapalat" w:cs="Sylfaen"/>
          <w:i w:val="0"/>
          <w:szCs w:val="24"/>
          <w:lang w:val="hy-AM"/>
        </w:rPr>
        <w:t>ապա</w:t>
      </w:r>
      <w:r w:rsidR="00096865" w:rsidRPr="00FE4A6D">
        <w:rPr>
          <w:rFonts w:cs="Sylfaen"/>
          <w:i w:val="0"/>
          <w:szCs w:val="24"/>
          <w:lang w:val="af-ZA"/>
        </w:rPr>
        <w:t xml:space="preserve"> </w:t>
      </w:r>
      <w:r w:rsidR="00096865" w:rsidRPr="00FE4A6D">
        <w:rPr>
          <w:rFonts w:ascii="GHEA Grapalat" w:hAnsi="GHEA Grapalat" w:cs="Sylfaen"/>
          <w:i w:val="0"/>
          <w:szCs w:val="24"/>
          <w:lang w:val="hy-AM"/>
        </w:rPr>
        <w:t>հիմք</w:t>
      </w:r>
      <w:r w:rsidR="00096865" w:rsidRPr="00FE4A6D">
        <w:rPr>
          <w:rFonts w:cs="Sylfaen"/>
          <w:i w:val="0"/>
          <w:szCs w:val="24"/>
          <w:lang w:val="af-ZA"/>
        </w:rPr>
        <w:t xml:space="preserve"> </w:t>
      </w:r>
      <w:r w:rsidR="00096865" w:rsidRPr="00FE4A6D">
        <w:rPr>
          <w:rFonts w:ascii="GHEA Grapalat" w:hAnsi="GHEA Grapalat" w:cs="Sylfaen"/>
          <w:i w:val="0"/>
          <w:szCs w:val="24"/>
          <w:lang w:val="hy-AM"/>
        </w:rPr>
        <w:t>է</w:t>
      </w:r>
      <w:r w:rsidR="00096865" w:rsidRPr="00FE4A6D">
        <w:rPr>
          <w:rFonts w:cs="Sylfaen"/>
          <w:i w:val="0"/>
          <w:szCs w:val="24"/>
          <w:lang w:val="af-ZA"/>
        </w:rPr>
        <w:t xml:space="preserve"> </w:t>
      </w:r>
      <w:r w:rsidR="00096865" w:rsidRPr="00FE4A6D">
        <w:rPr>
          <w:rFonts w:ascii="GHEA Grapalat" w:hAnsi="GHEA Grapalat" w:cs="Sylfaen"/>
          <w:i w:val="0"/>
          <w:szCs w:val="24"/>
          <w:lang w:val="hy-AM"/>
        </w:rPr>
        <w:t>ընդունվում</w:t>
      </w:r>
      <w:r w:rsidR="00096865" w:rsidRPr="00FE4A6D">
        <w:rPr>
          <w:rFonts w:cs="Sylfaen"/>
          <w:i w:val="0"/>
          <w:szCs w:val="24"/>
          <w:lang w:val="af-ZA"/>
        </w:rPr>
        <w:t xml:space="preserve"> </w:t>
      </w:r>
      <w:r w:rsidR="00096865" w:rsidRPr="00FE4A6D">
        <w:rPr>
          <w:rFonts w:ascii="GHEA Grapalat" w:hAnsi="GHEA Grapalat" w:cs="Sylfaen"/>
          <w:i w:val="0"/>
          <w:szCs w:val="24"/>
          <w:lang w:val="hy-AM"/>
        </w:rPr>
        <w:t>տառերով</w:t>
      </w:r>
      <w:r w:rsidR="00096865" w:rsidRPr="00FE4A6D">
        <w:rPr>
          <w:rFonts w:cs="Sylfaen"/>
          <w:i w:val="0"/>
          <w:szCs w:val="24"/>
          <w:lang w:val="af-ZA"/>
        </w:rPr>
        <w:t xml:space="preserve"> </w:t>
      </w:r>
      <w:r w:rsidR="00096865" w:rsidRPr="00FE4A6D">
        <w:rPr>
          <w:rFonts w:ascii="GHEA Grapalat" w:hAnsi="GHEA Grapalat" w:cs="Sylfaen"/>
          <w:i w:val="0"/>
          <w:szCs w:val="24"/>
          <w:lang w:val="hy-AM"/>
        </w:rPr>
        <w:t>գրված</w:t>
      </w:r>
      <w:r w:rsidR="00096865" w:rsidRPr="00FE4A6D">
        <w:rPr>
          <w:rFonts w:cs="Sylfaen"/>
          <w:i w:val="0"/>
          <w:szCs w:val="24"/>
          <w:lang w:val="af-ZA"/>
        </w:rPr>
        <w:t xml:space="preserve"> </w:t>
      </w:r>
      <w:r w:rsidR="00096865" w:rsidRPr="00FE4A6D">
        <w:rPr>
          <w:rFonts w:ascii="GHEA Grapalat" w:hAnsi="GHEA Grapalat" w:cs="Sylfaen"/>
          <w:i w:val="0"/>
          <w:szCs w:val="24"/>
          <w:lang w:val="hy-AM"/>
        </w:rPr>
        <w:t>գումարը</w:t>
      </w:r>
      <w:r w:rsidR="004D5671" w:rsidRPr="00FE4A6D">
        <w:rPr>
          <w:rFonts w:ascii="GHEA Grapalat" w:hAnsi="GHEA Grapalat" w:cs="Sylfaen"/>
          <w:i w:val="0"/>
          <w:szCs w:val="24"/>
          <w:lang w:val="hy-AM"/>
        </w:rPr>
        <w:t>։</w:t>
      </w:r>
      <w:r w:rsidR="00096865" w:rsidRPr="00FE4A6D">
        <w:rPr>
          <w:rFonts w:cs="Sylfaen"/>
          <w:i w:val="0"/>
          <w:szCs w:val="24"/>
          <w:lang w:val="af-ZA"/>
        </w:rPr>
        <w:t xml:space="preserve"> </w:t>
      </w:r>
      <w:r w:rsidR="00096865" w:rsidRPr="00FE4A6D">
        <w:rPr>
          <w:rFonts w:ascii="GHEA Grapalat" w:hAnsi="GHEA Grapalat" w:cs="Sylfaen"/>
          <w:i w:val="0"/>
          <w:szCs w:val="24"/>
          <w:lang w:val="ru-RU"/>
        </w:rPr>
        <w:t>Եթե</w:t>
      </w:r>
      <w:r w:rsidR="00096865" w:rsidRPr="00FE4A6D">
        <w:rPr>
          <w:rFonts w:cs="Sylfaen"/>
          <w:i w:val="0"/>
          <w:szCs w:val="24"/>
          <w:lang w:val="af-ZA"/>
        </w:rPr>
        <w:t xml:space="preserve"> </w:t>
      </w:r>
      <w:r w:rsidR="00096865" w:rsidRPr="00FE4A6D">
        <w:rPr>
          <w:rFonts w:ascii="GHEA Grapalat" w:hAnsi="GHEA Grapalat" w:cs="Sylfaen"/>
          <w:i w:val="0"/>
          <w:szCs w:val="24"/>
          <w:lang w:val="ru-RU"/>
        </w:rPr>
        <w:t>առաջարկվող</w:t>
      </w:r>
      <w:r w:rsidR="00096865" w:rsidRPr="00FE4A6D">
        <w:rPr>
          <w:rFonts w:cs="Sylfaen"/>
          <w:i w:val="0"/>
          <w:szCs w:val="24"/>
          <w:lang w:val="af-ZA"/>
        </w:rPr>
        <w:t xml:space="preserve"> </w:t>
      </w:r>
      <w:r w:rsidR="00096865" w:rsidRPr="00FE4A6D">
        <w:rPr>
          <w:rFonts w:ascii="GHEA Grapalat" w:hAnsi="GHEA Grapalat" w:cs="Sylfaen"/>
          <w:i w:val="0"/>
          <w:szCs w:val="24"/>
          <w:lang w:val="ru-RU"/>
        </w:rPr>
        <w:t>գները</w:t>
      </w:r>
      <w:r w:rsidR="00096865" w:rsidRPr="00FE4A6D">
        <w:rPr>
          <w:rFonts w:cs="Sylfaen"/>
          <w:i w:val="0"/>
          <w:szCs w:val="24"/>
          <w:lang w:val="af-ZA"/>
        </w:rPr>
        <w:t xml:space="preserve"> </w:t>
      </w:r>
      <w:r w:rsidR="00096865" w:rsidRPr="00FE4A6D">
        <w:rPr>
          <w:rFonts w:ascii="GHEA Grapalat" w:hAnsi="GHEA Grapalat" w:cs="Sylfaen"/>
          <w:i w:val="0"/>
          <w:szCs w:val="24"/>
          <w:lang w:val="ru-RU"/>
        </w:rPr>
        <w:t>ներկայացված</w:t>
      </w:r>
      <w:r w:rsidR="00096865" w:rsidRPr="00FE4A6D">
        <w:rPr>
          <w:rFonts w:cs="Sylfaen"/>
          <w:i w:val="0"/>
          <w:szCs w:val="24"/>
          <w:lang w:val="af-ZA"/>
        </w:rPr>
        <w:t xml:space="preserve"> </w:t>
      </w:r>
      <w:r w:rsidR="00096865" w:rsidRPr="00FE4A6D">
        <w:rPr>
          <w:rFonts w:ascii="GHEA Grapalat" w:hAnsi="GHEA Grapalat" w:cs="Sylfaen"/>
          <w:i w:val="0"/>
          <w:szCs w:val="24"/>
          <w:lang w:val="ru-RU"/>
        </w:rPr>
        <w:t>են</w:t>
      </w:r>
      <w:r w:rsidR="00096865" w:rsidRPr="00FE4A6D">
        <w:rPr>
          <w:rFonts w:cs="Sylfaen"/>
          <w:i w:val="0"/>
          <w:szCs w:val="24"/>
          <w:lang w:val="af-ZA"/>
        </w:rPr>
        <w:t xml:space="preserve"> </w:t>
      </w:r>
      <w:r w:rsidR="00096865" w:rsidRPr="00FE4A6D">
        <w:rPr>
          <w:rFonts w:ascii="GHEA Grapalat" w:hAnsi="GHEA Grapalat" w:cs="Sylfaen"/>
          <w:i w:val="0"/>
          <w:szCs w:val="24"/>
          <w:lang w:val="ru-RU"/>
        </w:rPr>
        <w:t>երկու</w:t>
      </w:r>
      <w:r w:rsidR="00096865" w:rsidRPr="00FE4A6D">
        <w:rPr>
          <w:rFonts w:cs="Sylfaen"/>
          <w:i w:val="0"/>
          <w:szCs w:val="24"/>
          <w:lang w:val="af-ZA"/>
        </w:rPr>
        <w:t xml:space="preserve"> </w:t>
      </w:r>
      <w:r w:rsidR="00096865" w:rsidRPr="00FE4A6D">
        <w:rPr>
          <w:rFonts w:ascii="GHEA Grapalat" w:hAnsi="GHEA Grapalat" w:cs="Sylfaen"/>
          <w:i w:val="0"/>
          <w:szCs w:val="24"/>
          <w:lang w:val="ru-RU"/>
        </w:rPr>
        <w:t>կամ</w:t>
      </w:r>
      <w:r w:rsidR="00096865" w:rsidRPr="00FE4A6D">
        <w:rPr>
          <w:rFonts w:cs="Sylfaen"/>
          <w:i w:val="0"/>
          <w:szCs w:val="24"/>
          <w:lang w:val="af-ZA"/>
        </w:rPr>
        <w:t xml:space="preserve"> </w:t>
      </w:r>
      <w:r w:rsidR="00096865" w:rsidRPr="00FE4A6D">
        <w:rPr>
          <w:rFonts w:ascii="GHEA Grapalat" w:hAnsi="GHEA Grapalat" w:cs="Sylfaen"/>
          <w:i w:val="0"/>
          <w:szCs w:val="24"/>
          <w:lang w:val="ru-RU"/>
        </w:rPr>
        <w:t>ավելի</w:t>
      </w:r>
      <w:r w:rsidR="00096865" w:rsidRPr="00FE4A6D">
        <w:rPr>
          <w:rFonts w:cs="Sylfaen"/>
          <w:i w:val="0"/>
          <w:szCs w:val="24"/>
          <w:lang w:val="af-ZA"/>
        </w:rPr>
        <w:t xml:space="preserve"> </w:t>
      </w:r>
      <w:r w:rsidR="00096865" w:rsidRPr="00FE4A6D">
        <w:rPr>
          <w:rFonts w:ascii="GHEA Grapalat" w:hAnsi="GHEA Grapalat" w:cs="Sylfaen"/>
          <w:i w:val="0"/>
          <w:szCs w:val="24"/>
          <w:lang w:val="ru-RU"/>
        </w:rPr>
        <w:t>արժույթներով</w:t>
      </w:r>
      <w:r w:rsidR="00096865" w:rsidRPr="00FE4A6D">
        <w:rPr>
          <w:rFonts w:cs="Sylfaen"/>
          <w:i w:val="0"/>
          <w:szCs w:val="24"/>
          <w:lang w:val="af-ZA"/>
        </w:rPr>
        <w:t xml:space="preserve">, </w:t>
      </w:r>
      <w:r w:rsidR="00096865" w:rsidRPr="00FE4A6D">
        <w:rPr>
          <w:rFonts w:ascii="GHEA Grapalat" w:hAnsi="GHEA Grapalat" w:cs="Sylfaen"/>
          <w:i w:val="0"/>
          <w:szCs w:val="24"/>
          <w:lang w:val="ru-RU"/>
        </w:rPr>
        <w:t>ապա</w:t>
      </w:r>
      <w:r w:rsidR="00096865" w:rsidRPr="00FE4A6D">
        <w:rPr>
          <w:rFonts w:cs="Sylfaen"/>
          <w:i w:val="0"/>
          <w:szCs w:val="24"/>
          <w:lang w:val="af-ZA"/>
        </w:rPr>
        <w:t xml:space="preserve"> </w:t>
      </w:r>
      <w:r w:rsidR="00096865" w:rsidRPr="00FE4A6D">
        <w:rPr>
          <w:rFonts w:ascii="GHEA Grapalat" w:hAnsi="GHEA Grapalat" w:cs="Sylfaen"/>
          <w:i w:val="0"/>
          <w:szCs w:val="24"/>
          <w:lang w:val="ru-RU"/>
        </w:rPr>
        <w:t>դրանք</w:t>
      </w:r>
      <w:r w:rsidR="00096865" w:rsidRPr="00FE4A6D">
        <w:rPr>
          <w:rFonts w:cs="Sylfaen"/>
          <w:i w:val="0"/>
          <w:szCs w:val="24"/>
          <w:lang w:val="af-ZA"/>
        </w:rPr>
        <w:t xml:space="preserve"> </w:t>
      </w:r>
      <w:r w:rsidR="00096865" w:rsidRPr="00FE4A6D">
        <w:rPr>
          <w:rFonts w:ascii="GHEA Grapalat" w:hAnsi="GHEA Grapalat" w:cs="Sylfaen"/>
          <w:i w:val="0"/>
          <w:szCs w:val="24"/>
          <w:lang w:val="ru-RU"/>
        </w:rPr>
        <w:t>համեմատվում</w:t>
      </w:r>
      <w:r w:rsidR="00096865" w:rsidRPr="00FE4A6D">
        <w:rPr>
          <w:rFonts w:cs="Sylfaen"/>
          <w:i w:val="0"/>
          <w:szCs w:val="24"/>
          <w:lang w:val="af-ZA"/>
        </w:rPr>
        <w:t xml:space="preserve"> </w:t>
      </w:r>
      <w:r w:rsidR="00096865" w:rsidRPr="00FE4A6D">
        <w:rPr>
          <w:rFonts w:ascii="GHEA Grapalat" w:hAnsi="GHEA Grapalat" w:cs="Sylfaen"/>
          <w:i w:val="0"/>
          <w:szCs w:val="24"/>
          <w:lang w:val="ru-RU"/>
        </w:rPr>
        <w:t>են</w:t>
      </w:r>
      <w:r w:rsidR="00096865" w:rsidRPr="00FE4A6D">
        <w:rPr>
          <w:rFonts w:cs="Sylfaen"/>
          <w:i w:val="0"/>
          <w:szCs w:val="24"/>
          <w:lang w:val="af-ZA"/>
        </w:rPr>
        <w:t xml:space="preserve"> </w:t>
      </w:r>
      <w:r w:rsidR="00096865" w:rsidRPr="00FE4A6D">
        <w:rPr>
          <w:rFonts w:ascii="GHEA Grapalat" w:hAnsi="GHEA Grapalat" w:cs="Sylfaen"/>
          <w:i w:val="0"/>
          <w:szCs w:val="24"/>
          <w:lang w:val="ru-RU"/>
        </w:rPr>
        <w:t>Հայաստանի</w:t>
      </w:r>
      <w:r w:rsidR="00096865" w:rsidRPr="00FE4A6D">
        <w:rPr>
          <w:rFonts w:cs="Sylfaen"/>
          <w:i w:val="0"/>
          <w:szCs w:val="24"/>
          <w:lang w:val="af-ZA"/>
        </w:rPr>
        <w:t xml:space="preserve"> </w:t>
      </w:r>
      <w:r w:rsidR="00096865" w:rsidRPr="00FE4A6D">
        <w:rPr>
          <w:rFonts w:ascii="GHEA Grapalat" w:hAnsi="GHEA Grapalat" w:cs="Sylfaen"/>
          <w:i w:val="0"/>
          <w:szCs w:val="24"/>
          <w:lang w:val="ru-RU"/>
        </w:rPr>
        <w:t>Հանրապետության</w:t>
      </w:r>
      <w:r w:rsidR="00096865" w:rsidRPr="00FE4A6D">
        <w:rPr>
          <w:rFonts w:cs="Sylfaen"/>
          <w:i w:val="0"/>
          <w:szCs w:val="24"/>
          <w:lang w:val="af-ZA"/>
        </w:rPr>
        <w:t xml:space="preserve"> </w:t>
      </w:r>
      <w:r w:rsidR="00096865" w:rsidRPr="00FE4A6D">
        <w:rPr>
          <w:rFonts w:ascii="GHEA Grapalat" w:hAnsi="GHEA Grapalat" w:cs="Sylfaen"/>
          <w:i w:val="0"/>
          <w:szCs w:val="24"/>
          <w:lang w:val="ru-RU"/>
        </w:rPr>
        <w:t>դրամով</w:t>
      </w:r>
      <w:r w:rsidR="00096865" w:rsidRPr="00FE4A6D">
        <w:rPr>
          <w:rFonts w:cs="Sylfaen"/>
          <w:i w:val="0"/>
          <w:szCs w:val="24"/>
          <w:lang w:val="af-ZA"/>
        </w:rPr>
        <w:t xml:space="preserve">` </w:t>
      </w:r>
      <w:r w:rsidR="00F11794" w:rsidRPr="00FE4A6D">
        <w:rPr>
          <w:rFonts w:cs="Sylfaen"/>
          <w:i w:val="0"/>
          <w:szCs w:val="24"/>
          <w:lang w:val="af-ZA"/>
        </w:rPr>
        <w:t>------------</w:t>
      </w:r>
      <w:r w:rsidR="00096865" w:rsidRPr="00FE4A6D">
        <w:rPr>
          <w:rFonts w:cs="Sylfaen"/>
          <w:i w:val="0"/>
          <w:szCs w:val="24"/>
          <w:lang w:val="af-ZA"/>
        </w:rPr>
        <w:t xml:space="preserve"> </w:t>
      </w:r>
      <w:r w:rsidR="00616808" w:rsidRPr="00FE4A6D">
        <w:rPr>
          <w:rFonts w:cs="Sylfaen"/>
          <w:i w:val="0"/>
          <w:szCs w:val="24"/>
          <w:vertAlign w:val="superscript"/>
          <w:lang w:val="af-ZA"/>
        </w:rPr>
        <w:t>1</w:t>
      </w:r>
      <w:r w:rsidR="006265F4" w:rsidRPr="00FE4A6D">
        <w:rPr>
          <w:rFonts w:cs="Sylfaen"/>
          <w:i w:val="0"/>
          <w:szCs w:val="24"/>
          <w:vertAlign w:val="superscript"/>
          <w:lang w:val="af-ZA"/>
        </w:rPr>
        <w:t>0</w:t>
      </w:r>
      <w:r w:rsidR="00F11794" w:rsidRPr="00FE4A6D">
        <w:rPr>
          <w:rStyle w:val="af6"/>
          <w:rFonts w:cs="Sylfaen"/>
          <w:i w:val="0"/>
          <w:color w:val="FFFFFF"/>
          <w:szCs w:val="24"/>
          <w:lang w:val="af-ZA"/>
        </w:rPr>
        <w:footnoteReference w:id="2"/>
      </w:r>
      <w:r w:rsidR="00F11794" w:rsidRPr="00FE4A6D">
        <w:rPr>
          <w:rFonts w:cs="Sylfaen"/>
          <w:i w:val="0"/>
          <w:szCs w:val="24"/>
          <w:lang w:val="af-ZA"/>
        </w:rPr>
        <w:t xml:space="preserve"> </w:t>
      </w:r>
      <w:r w:rsidR="00096865" w:rsidRPr="00FE4A6D">
        <w:rPr>
          <w:rFonts w:ascii="GHEA Grapalat" w:hAnsi="GHEA Grapalat" w:cs="Sylfaen"/>
          <w:i w:val="0"/>
          <w:szCs w:val="24"/>
          <w:lang w:val="ru-RU"/>
        </w:rPr>
        <w:t>փոխարժեքով</w:t>
      </w:r>
      <w:r w:rsidR="004D5671" w:rsidRPr="00FE4A6D">
        <w:rPr>
          <w:rFonts w:ascii="GHEA Grapalat" w:hAnsi="GHEA Grapalat" w:cs="Sylfaen"/>
          <w:i w:val="0"/>
          <w:szCs w:val="24"/>
          <w:lang w:val="ru-RU"/>
        </w:rPr>
        <w:t>։</w:t>
      </w:r>
      <w:r w:rsidR="00507FEA" w:rsidRPr="00FE4A6D">
        <w:rPr>
          <w:rFonts w:cs="Sylfaen"/>
          <w:i w:val="0"/>
          <w:szCs w:val="24"/>
          <w:lang w:val="af-ZA"/>
        </w:rPr>
        <w:t xml:space="preserve"> </w:t>
      </w:r>
    </w:p>
    <w:p w14:paraId="7CD78F2D" w14:textId="77777777" w:rsidR="009B6D58" w:rsidRPr="00FE4A6D" w:rsidRDefault="00FD2748" w:rsidP="00EF3662">
      <w:pPr>
        <w:pStyle w:val="norm"/>
        <w:spacing w:line="240" w:lineRule="auto"/>
        <w:rPr>
          <w:rFonts w:ascii="Arial LatArm" w:hAnsi="Arial LatArm" w:cs="Sylfaen"/>
          <w:sz w:val="20"/>
          <w:szCs w:val="24"/>
          <w:lang w:val="af-ZA" w:eastAsia="en-US"/>
        </w:rPr>
      </w:pPr>
      <w:r w:rsidRPr="00FE4A6D">
        <w:rPr>
          <w:rFonts w:ascii="Arial LatArm" w:hAnsi="Arial LatArm"/>
          <w:sz w:val="20"/>
          <w:lang w:val="af-ZA"/>
        </w:rPr>
        <w:t>8</w:t>
      </w:r>
      <w:r w:rsidR="00633389" w:rsidRPr="00FE4A6D">
        <w:rPr>
          <w:rFonts w:ascii="Arial LatArm" w:hAnsi="Arial LatArm"/>
          <w:sz w:val="20"/>
          <w:lang w:val="af-ZA"/>
        </w:rPr>
        <w:t>.</w:t>
      </w:r>
      <w:r w:rsidR="00E56508" w:rsidRPr="00FE4A6D">
        <w:rPr>
          <w:rFonts w:ascii="Arial LatArm" w:hAnsi="Arial LatArm"/>
          <w:sz w:val="20"/>
          <w:lang w:val="hy-AM"/>
        </w:rPr>
        <w:t>5</w:t>
      </w:r>
      <w:r w:rsidR="00E56508" w:rsidRPr="00FE4A6D">
        <w:rPr>
          <w:rFonts w:ascii="Arial LatArm" w:hAnsi="Arial LatArm"/>
          <w:sz w:val="20"/>
          <w:lang w:val="af-ZA"/>
        </w:rPr>
        <w:t xml:space="preserve"> </w:t>
      </w:r>
      <w:r w:rsidR="00973FB1" w:rsidRPr="00FE4A6D">
        <w:rPr>
          <w:rFonts w:ascii="GHEA Grapalat" w:hAnsi="GHEA Grapalat"/>
          <w:sz w:val="20"/>
          <w:lang w:val="af-ZA"/>
        </w:rPr>
        <w:t>Հ</w:t>
      </w:r>
      <w:r w:rsidR="00973FB1" w:rsidRPr="00FE4A6D">
        <w:rPr>
          <w:rFonts w:ascii="GHEA Grapalat" w:hAnsi="GHEA Grapalat" w:cs="Sylfaen"/>
          <w:sz w:val="20"/>
          <w:szCs w:val="24"/>
          <w:lang w:val="ru-RU" w:eastAsia="en-US"/>
        </w:rPr>
        <w:t>անձնաժողովը</w:t>
      </w:r>
      <w:r w:rsidR="00973FB1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973FB1" w:rsidRPr="00FE4A6D">
        <w:rPr>
          <w:rFonts w:ascii="GHEA Grapalat" w:hAnsi="GHEA Grapalat" w:cs="Sylfaen"/>
          <w:sz w:val="20"/>
          <w:szCs w:val="24"/>
          <w:lang w:val="ru-RU" w:eastAsia="en-US"/>
        </w:rPr>
        <w:t>հրավերի</w:t>
      </w:r>
      <w:r w:rsidR="00973FB1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973FB1" w:rsidRPr="00FE4A6D">
        <w:rPr>
          <w:rFonts w:ascii="GHEA Grapalat" w:hAnsi="GHEA Grapalat" w:cs="Sylfaen"/>
          <w:sz w:val="20"/>
          <w:szCs w:val="24"/>
          <w:lang w:val="ru-RU" w:eastAsia="en-US"/>
        </w:rPr>
        <w:t>պահանջների</w:t>
      </w:r>
      <w:r w:rsidR="00973FB1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973FB1" w:rsidRPr="00FE4A6D">
        <w:rPr>
          <w:rFonts w:ascii="GHEA Grapalat" w:hAnsi="GHEA Grapalat" w:cs="Sylfaen"/>
          <w:sz w:val="20"/>
          <w:szCs w:val="24"/>
          <w:lang w:val="ru-RU" w:eastAsia="en-US"/>
        </w:rPr>
        <w:t>նկատմամբ</w:t>
      </w:r>
      <w:r w:rsidR="00973FB1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973FB1" w:rsidRPr="00FE4A6D">
        <w:rPr>
          <w:rFonts w:ascii="GHEA Grapalat" w:hAnsi="GHEA Grapalat" w:cs="Sylfaen"/>
          <w:sz w:val="20"/>
          <w:szCs w:val="24"/>
          <w:lang w:val="ru-RU" w:eastAsia="en-US"/>
        </w:rPr>
        <w:t>բավարար</w:t>
      </w:r>
      <w:r w:rsidR="00973FB1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973FB1" w:rsidRPr="00FE4A6D">
        <w:rPr>
          <w:rFonts w:ascii="GHEA Grapalat" w:hAnsi="GHEA Grapalat" w:cs="Sylfaen"/>
          <w:sz w:val="20"/>
          <w:szCs w:val="24"/>
          <w:lang w:val="ru-RU" w:eastAsia="en-US"/>
        </w:rPr>
        <w:t>գնահատված</w:t>
      </w:r>
      <w:r w:rsidR="00973FB1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973FB1" w:rsidRPr="00FE4A6D">
        <w:rPr>
          <w:rFonts w:ascii="GHEA Grapalat" w:hAnsi="GHEA Grapalat" w:cs="Sylfaen"/>
          <w:sz w:val="20"/>
          <w:szCs w:val="24"/>
          <w:lang w:val="ru-RU" w:eastAsia="en-US"/>
        </w:rPr>
        <w:t>հայտեր</w:t>
      </w:r>
      <w:r w:rsidR="00973FB1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973FB1" w:rsidRPr="00FE4A6D">
        <w:rPr>
          <w:rFonts w:ascii="GHEA Grapalat" w:hAnsi="GHEA Grapalat" w:cs="Sylfaen"/>
          <w:sz w:val="20"/>
          <w:szCs w:val="24"/>
          <w:lang w:val="ru-RU" w:eastAsia="en-US"/>
        </w:rPr>
        <w:t>ներկայացրած</w:t>
      </w:r>
      <w:r w:rsidR="00973FB1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eastAsia="en-US"/>
        </w:rPr>
        <w:t>մ</w:t>
      </w:r>
      <w:r w:rsidR="00973FB1" w:rsidRPr="00FE4A6D">
        <w:rPr>
          <w:rFonts w:ascii="GHEA Grapalat" w:hAnsi="GHEA Grapalat" w:cs="Sylfaen"/>
          <w:sz w:val="20"/>
          <w:szCs w:val="24"/>
          <w:lang w:val="ru-RU" w:eastAsia="en-US"/>
        </w:rPr>
        <w:t>ասնակիցներից</w:t>
      </w:r>
      <w:r w:rsidR="00973FB1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973FB1" w:rsidRPr="00FE4A6D">
        <w:rPr>
          <w:rFonts w:ascii="GHEA Grapalat" w:hAnsi="GHEA Grapalat" w:cs="Sylfaen"/>
          <w:sz w:val="20"/>
          <w:szCs w:val="24"/>
          <w:lang w:val="ru-RU" w:eastAsia="en-US"/>
        </w:rPr>
        <w:t>որոշում</w:t>
      </w:r>
      <w:r w:rsidR="00973FB1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973FB1" w:rsidRPr="00FE4A6D">
        <w:rPr>
          <w:rFonts w:ascii="GHEA Grapalat" w:hAnsi="GHEA Grapalat" w:cs="Sylfaen"/>
          <w:sz w:val="20"/>
          <w:szCs w:val="24"/>
          <w:lang w:val="ru-RU" w:eastAsia="en-US"/>
        </w:rPr>
        <w:t>և</w:t>
      </w:r>
      <w:r w:rsidR="00973FB1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973FB1" w:rsidRPr="00FE4A6D">
        <w:rPr>
          <w:rFonts w:ascii="GHEA Grapalat" w:hAnsi="GHEA Grapalat" w:cs="Sylfaen"/>
          <w:sz w:val="20"/>
          <w:szCs w:val="24"/>
          <w:lang w:val="ru-RU" w:eastAsia="en-US"/>
        </w:rPr>
        <w:t>հայտարարում</w:t>
      </w:r>
      <w:r w:rsidR="00973FB1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973FB1" w:rsidRPr="00FE4A6D">
        <w:rPr>
          <w:rFonts w:ascii="GHEA Grapalat" w:hAnsi="GHEA Grapalat" w:cs="Sylfaen"/>
          <w:sz w:val="20"/>
          <w:szCs w:val="24"/>
          <w:lang w:val="ru-RU" w:eastAsia="en-US"/>
        </w:rPr>
        <w:t>է</w:t>
      </w:r>
      <w:r w:rsidR="00973FB1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D32414" w:rsidRPr="00FE4A6D">
        <w:rPr>
          <w:rFonts w:ascii="GHEA Grapalat" w:hAnsi="GHEA Grapalat" w:cs="Sylfaen"/>
          <w:sz w:val="20"/>
          <w:szCs w:val="24"/>
          <w:lang w:val="hy-AM" w:eastAsia="en-US"/>
        </w:rPr>
        <w:t>ընտրված</w:t>
      </w:r>
      <w:r w:rsidR="00D32414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973FB1" w:rsidRPr="00FE4A6D">
        <w:rPr>
          <w:rFonts w:ascii="GHEA Grapalat" w:hAnsi="GHEA Grapalat" w:cs="Sylfaen"/>
          <w:sz w:val="20"/>
          <w:szCs w:val="24"/>
          <w:lang w:val="ru-RU" w:eastAsia="en-US"/>
        </w:rPr>
        <w:t>և</w:t>
      </w:r>
      <w:r w:rsidR="00973FB1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880C5E" w:rsidRPr="00FE4A6D">
        <w:rPr>
          <w:rFonts w:ascii="GHEA Grapalat" w:hAnsi="GHEA Grapalat" w:cs="Sylfaen"/>
          <w:sz w:val="20"/>
          <w:szCs w:val="24"/>
          <w:lang w:val="hy-AM" w:eastAsia="en-US"/>
        </w:rPr>
        <w:t>այդպիսին</w:t>
      </w:r>
      <w:r w:rsidR="00880C5E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880C5E" w:rsidRPr="00FE4A6D">
        <w:rPr>
          <w:rFonts w:ascii="GHEA Grapalat" w:hAnsi="GHEA Grapalat" w:cs="Sylfaen"/>
          <w:sz w:val="20"/>
          <w:szCs w:val="24"/>
          <w:lang w:val="hy-AM" w:eastAsia="en-US"/>
        </w:rPr>
        <w:t>չճանաչված</w:t>
      </w:r>
      <w:r w:rsidR="00973FB1" w:rsidRPr="00FE4A6D">
        <w:rPr>
          <w:rFonts w:ascii="GHEA Grapalat" w:hAnsi="GHEA Grapalat" w:cs="Sylfaen"/>
          <w:sz w:val="20"/>
          <w:szCs w:val="24"/>
          <w:lang w:val="ru-RU" w:eastAsia="en-US"/>
        </w:rPr>
        <w:t>մասնակիցներին</w:t>
      </w:r>
      <w:r w:rsidR="00973FB1" w:rsidRPr="00FE4A6D">
        <w:rPr>
          <w:rFonts w:ascii="Arial LatArm" w:hAnsi="Arial LatArm" w:cs="Sylfaen"/>
          <w:sz w:val="20"/>
          <w:szCs w:val="24"/>
          <w:lang w:val="af-ZA" w:eastAsia="en-US"/>
        </w:rPr>
        <w:t>:</w:t>
      </w:r>
      <w:r w:rsidR="00D32414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D32414" w:rsidRPr="00FE4A6D">
        <w:rPr>
          <w:rFonts w:ascii="GHEA Grapalat" w:hAnsi="GHEA Grapalat" w:cs="Sylfaen"/>
          <w:sz w:val="20"/>
          <w:szCs w:val="24"/>
          <w:lang w:val="ru-RU" w:eastAsia="en-US"/>
        </w:rPr>
        <w:t>Ապրանքների</w:t>
      </w:r>
      <w:r w:rsidR="00D32414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D32414" w:rsidRPr="00FE4A6D">
        <w:rPr>
          <w:rFonts w:ascii="GHEA Grapalat" w:hAnsi="GHEA Grapalat" w:cs="Sylfaen"/>
          <w:sz w:val="20"/>
          <w:szCs w:val="24"/>
          <w:lang w:val="ru-RU" w:eastAsia="en-US"/>
        </w:rPr>
        <w:t>գնման</w:t>
      </w:r>
      <w:r w:rsidR="00D32414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D32414" w:rsidRPr="00FE4A6D">
        <w:rPr>
          <w:rFonts w:ascii="GHEA Grapalat" w:hAnsi="GHEA Grapalat" w:cs="Sylfaen"/>
          <w:sz w:val="20"/>
          <w:szCs w:val="24"/>
          <w:lang w:val="ru-RU" w:eastAsia="en-US"/>
        </w:rPr>
        <w:t>դեպքում</w:t>
      </w:r>
      <w:r w:rsidR="00D32414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D32414" w:rsidRPr="00FE4A6D">
        <w:rPr>
          <w:rFonts w:ascii="GHEA Grapalat" w:hAnsi="GHEA Grapalat" w:cs="Sylfaen"/>
          <w:sz w:val="20"/>
          <w:szCs w:val="24"/>
          <w:lang w:val="ru-RU" w:eastAsia="en-US"/>
        </w:rPr>
        <w:t>հանձնաժողովը</w:t>
      </w:r>
      <w:r w:rsidR="00D32414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D32414" w:rsidRPr="00FE4A6D">
        <w:rPr>
          <w:rFonts w:ascii="GHEA Grapalat" w:hAnsi="GHEA Grapalat" w:cs="Sylfaen"/>
          <w:sz w:val="20"/>
          <w:szCs w:val="24"/>
          <w:lang w:val="ru-RU" w:eastAsia="en-US"/>
        </w:rPr>
        <w:t>գնահատում</w:t>
      </w:r>
      <w:r w:rsidR="00D32414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D32414" w:rsidRPr="00FE4A6D">
        <w:rPr>
          <w:rFonts w:ascii="GHEA Grapalat" w:hAnsi="GHEA Grapalat" w:cs="Sylfaen"/>
          <w:sz w:val="20"/>
          <w:szCs w:val="24"/>
          <w:lang w:val="ru-RU" w:eastAsia="en-US"/>
        </w:rPr>
        <w:t>է</w:t>
      </w:r>
      <w:r w:rsidR="00D32414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D32414" w:rsidRPr="00FE4A6D">
        <w:rPr>
          <w:rFonts w:ascii="GHEA Grapalat" w:hAnsi="GHEA Grapalat" w:cs="Sylfaen"/>
          <w:sz w:val="20"/>
          <w:szCs w:val="24"/>
          <w:lang w:val="ru-RU" w:eastAsia="en-US"/>
        </w:rPr>
        <w:t>նաև</w:t>
      </w:r>
      <w:r w:rsidR="00D32414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D32414" w:rsidRPr="00FE4A6D">
        <w:rPr>
          <w:rFonts w:ascii="GHEA Grapalat" w:hAnsi="GHEA Grapalat" w:cs="Sylfaen"/>
          <w:sz w:val="20"/>
          <w:szCs w:val="24"/>
          <w:lang w:val="ru-RU" w:eastAsia="en-US"/>
        </w:rPr>
        <w:t>ներկայացված</w:t>
      </w:r>
      <w:r w:rsidR="00D32414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D32414" w:rsidRPr="00FE4A6D">
        <w:rPr>
          <w:rFonts w:ascii="GHEA Grapalat" w:hAnsi="GHEA Grapalat" w:cs="Sylfaen"/>
          <w:sz w:val="20"/>
          <w:szCs w:val="24"/>
          <w:lang w:val="ru-RU" w:eastAsia="en-US"/>
        </w:rPr>
        <w:t>ապրանքի</w:t>
      </w:r>
      <w:r w:rsidR="00D32414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D32414" w:rsidRPr="00FE4A6D">
        <w:rPr>
          <w:rFonts w:ascii="GHEA Grapalat" w:hAnsi="GHEA Grapalat" w:cs="Sylfaen"/>
          <w:sz w:val="20"/>
          <w:szCs w:val="24"/>
          <w:lang w:val="ru-RU" w:eastAsia="en-US"/>
        </w:rPr>
        <w:t>ամբողջական</w:t>
      </w:r>
      <w:r w:rsidR="00D32414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D32414" w:rsidRPr="00FE4A6D">
        <w:rPr>
          <w:rFonts w:ascii="GHEA Grapalat" w:hAnsi="GHEA Grapalat" w:cs="Sylfaen"/>
          <w:sz w:val="20"/>
          <w:szCs w:val="24"/>
          <w:lang w:val="ru-RU" w:eastAsia="en-US"/>
        </w:rPr>
        <w:t>նկարագրերի</w:t>
      </w:r>
      <w:r w:rsidR="00D32414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D32414" w:rsidRPr="00FE4A6D">
        <w:rPr>
          <w:rFonts w:ascii="GHEA Grapalat" w:hAnsi="GHEA Grapalat" w:cs="Sylfaen"/>
          <w:sz w:val="20"/>
          <w:szCs w:val="24"/>
          <w:lang w:val="ru-RU" w:eastAsia="en-US"/>
        </w:rPr>
        <w:t>համապատասխանությունը</w:t>
      </w:r>
      <w:r w:rsidR="00D32414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D32414" w:rsidRPr="00FE4A6D">
        <w:rPr>
          <w:rFonts w:ascii="GHEA Grapalat" w:hAnsi="GHEA Grapalat" w:cs="Sylfaen"/>
          <w:sz w:val="20"/>
          <w:szCs w:val="24"/>
          <w:lang w:val="ru-RU" w:eastAsia="en-US"/>
        </w:rPr>
        <w:t>հրավերի</w:t>
      </w:r>
      <w:r w:rsidR="00D32414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D32414" w:rsidRPr="00FE4A6D">
        <w:rPr>
          <w:rFonts w:ascii="GHEA Grapalat" w:hAnsi="GHEA Grapalat" w:cs="Sylfaen"/>
          <w:sz w:val="20"/>
          <w:szCs w:val="24"/>
          <w:lang w:val="ru-RU" w:eastAsia="en-US"/>
        </w:rPr>
        <w:t>պահանջներին</w:t>
      </w:r>
      <w:r w:rsidR="00D32414" w:rsidRPr="00FE4A6D">
        <w:rPr>
          <w:rFonts w:ascii="Arial LatArm" w:hAnsi="Arial LatArm" w:cs="Sylfaen"/>
          <w:sz w:val="20"/>
          <w:szCs w:val="24"/>
          <w:lang w:val="af-ZA" w:eastAsia="en-US"/>
        </w:rPr>
        <w:t>:</w:t>
      </w:r>
      <w:r w:rsidR="00973FB1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9B6D58" w:rsidRPr="00FE4A6D">
        <w:rPr>
          <w:rFonts w:ascii="GHEA Grapalat" w:hAnsi="GHEA Grapalat" w:cs="Sylfaen"/>
          <w:sz w:val="20"/>
          <w:szCs w:val="24"/>
          <w:lang w:val="ru-RU" w:eastAsia="en-US"/>
        </w:rPr>
        <w:t>Առաջարկված</w:t>
      </w:r>
      <w:r w:rsidR="009B6D58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9B6D58" w:rsidRPr="00FE4A6D">
        <w:rPr>
          <w:rFonts w:ascii="GHEA Grapalat" w:hAnsi="GHEA Grapalat" w:cs="Sylfaen"/>
          <w:sz w:val="20"/>
          <w:szCs w:val="24"/>
          <w:lang w:val="ru-RU" w:eastAsia="en-US"/>
        </w:rPr>
        <w:t>նվազագույն</w:t>
      </w:r>
      <w:r w:rsidR="009B6D58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9B6D58" w:rsidRPr="00FE4A6D">
        <w:rPr>
          <w:rFonts w:ascii="GHEA Grapalat" w:hAnsi="GHEA Grapalat" w:cs="Sylfaen"/>
          <w:sz w:val="20"/>
          <w:szCs w:val="24"/>
          <w:lang w:val="ru-RU" w:eastAsia="en-US"/>
        </w:rPr>
        <w:t>գների</w:t>
      </w:r>
      <w:r w:rsidR="009B6D58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9B6D58" w:rsidRPr="00FE4A6D">
        <w:rPr>
          <w:rFonts w:ascii="GHEA Grapalat" w:hAnsi="GHEA Grapalat" w:cs="Sylfaen"/>
          <w:sz w:val="20"/>
          <w:szCs w:val="24"/>
          <w:lang w:val="ru-RU" w:eastAsia="en-US"/>
        </w:rPr>
        <w:t>հավասարության</w:t>
      </w:r>
      <w:r w:rsidR="009B6D58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9B6D58" w:rsidRPr="00FE4A6D">
        <w:rPr>
          <w:rFonts w:ascii="GHEA Grapalat" w:hAnsi="GHEA Grapalat" w:cs="Sylfaen"/>
          <w:sz w:val="20"/>
          <w:szCs w:val="24"/>
          <w:lang w:val="ru-RU" w:eastAsia="en-US"/>
        </w:rPr>
        <w:t>դեպքում</w:t>
      </w:r>
      <w:r w:rsidR="00AE74A0" w:rsidRPr="00FE4A6D">
        <w:rPr>
          <w:rFonts w:ascii="GHEA Grapalat" w:hAnsi="GHEA Grapalat" w:cs="Sylfaen"/>
          <w:sz w:val="20"/>
          <w:szCs w:val="24"/>
          <w:lang w:val="hy-AM" w:eastAsia="en-US"/>
        </w:rPr>
        <w:t>՝</w:t>
      </w:r>
      <w:r w:rsidR="009B6D58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</w:p>
    <w:p w14:paraId="749C9A9E" w14:textId="77777777" w:rsidR="009B6D58" w:rsidRPr="00FE4A6D" w:rsidRDefault="009B6D58" w:rsidP="00EF3662">
      <w:pPr>
        <w:pStyle w:val="norm"/>
        <w:spacing w:line="240" w:lineRule="auto"/>
        <w:rPr>
          <w:rFonts w:ascii="Arial LatArm" w:hAnsi="Arial LatArm" w:cs="Sylfaen"/>
          <w:sz w:val="20"/>
          <w:szCs w:val="24"/>
          <w:lang w:val="af-ZA" w:eastAsia="en-US"/>
        </w:rPr>
      </w:pPr>
      <w:r w:rsidRPr="00FE4A6D">
        <w:rPr>
          <w:rFonts w:ascii="GHEA Grapalat" w:hAnsi="GHEA Grapalat" w:cs="Sylfaen"/>
          <w:sz w:val="20"/>
          <w:szCs w:val="24"/>
          <w:lang w:val="ru-RU" w:eastAsia="en-US"/>
        </w:rPr>
        <w:t>ա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. </w:t>
      </w:r>
      <w:r w:rsidR="00E34189" w:rsidRPr="00FE4A6D">
        <w:rPr>
          <w:rFonts w:ascii="GHEA Grapalat" w:hAnsi="GHEA Grapalat" w:cs="Sylfaen"/>
          <w:sz w:val="20"/>
          <w:szCs w:val="24"/>
          <w:lang w:val="hy-AM" w:eastAsia="en-US"/>
        </w:rPr>
        <w:t>ընտրված</w:t>
      </w:r>
      <w:r w:rsidR="00E34189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ru-RU" w:eastAsia="en-US"/>
        </w:rPr>
        <w:t>և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880C5E" w:rsidRPr="00FE4A6D">
        <w:rPr>
          <w:rFonts w:ascii="GHEA Grapalat" w:hAnsi="GHEA Grapalat" w:cs="Sylfaen"/>
          <w:sz w:val="20"/>
          <w:szCs w:val="24"/>
          <w:lang w:val="hy-AM" w:eastAsia="en-US"/>
        </w:rPr>
        <w:t>այդպիսին</w:t>
      </w:r>
      <w:r w:rsidR="00880C5E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880C5E" w:rsidRPr="00FE4A6D">
        <w:rPr>
          <w:rFonts w:ascii="GHEA Grapalat" w:hAnsi="GHEA Grapalat" w:cs="Sylfaen"/>
          <w:sz w:val="20"/>
          <w:szCs w:val="24"/>
          <w:lang w:val="hy-AM" w:eastAsia="en-US"/>
        </w:rPr>
        <w:t>չճանաչված</w:t>
      </w:r>
      <w:r w:rsidR="00FD2748" w:rsidRPr="00FE4A6D">
        <w:rPr>
          <w:rFonts w:ascii="GHEA Grapalat" w:hAnsi="GHEA Grapalat" w:cs="Sylfaen"/>
          <w:sz w:val="20"/>
          <w:szCs w:val="24"/>
          <w:lang w:val="af-ZA" w:eastAsia="en-US"/>
        </w:rPr>
        <w:t>մ</w:t>
      </w:r>
      <w:r w:rsidRPr="00FE4A6D">
        <w:rPr>
          <w:rFonts w:ascii="GHEA Grapalat" w:hAnsi="GHEA Grapalat" w:cs="Sylfaen"/>
          <w:sz w:val="20"/>
          <w:szCs w:val="24"/>
          <w:lang w:val="ru-RU" w:eastAsia="en-US"/>
        </w:rPr>
        <w:t>ասնակիցներին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ru-RU" w:eastAsia="en-US"/>
        </w:rPr>
        <w:t>որոշելու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ru-RU" w:eastAsia="en-US"/>
        </w:rPr>
        <w:t>նպատակով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ru-RU" w:eastAsia="en-US"/>
        </w:rPr>
        <w:t>հանձնաժողովի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ru-RU" w:eastAsia="en-US"/>
        </w:rPr>
        <w:t>նիստում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E56508" w:rsidRPr="00FE4A6D">
        <w:rPr>
          <w:rFonts w:ascii="GHEA Grapalat" w:hAnsi="GHEA Grapalat" w:cs="Sylfaen"/>
          <w:sz w:val="20"/>
          <w:szCs w:val="24"/>
          <w:lang w:val="hy-AM" w:eastAsia="en-US"/>
        </w:rPr>
        <w:t>հավասար</w:t>
      </w:r>
      <w:r w:rsidR="00E56508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E56508" w:rsidRPr="00FE4A6D">
        <w:rPr>
          <w:rFonts w:ascii="GHEA Grapalat" w:hAnsi="GHEA Grapalat" w:cs="Sylfaen"/>
          <w:sz w:val="20"/>
          <w:szCs w:val="24"/>
          <w:lang w:val="hy-AM" w:eastAsia="en-US"/>
        </w:rPr>
        <w:t>գներ</w:t>
      </w:r>
      <w:r w:rsidR="00E56508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E56508" w:rsidRPr="00FE4A6D">
        <w:rPr>
          <w:rFonts w:ascii="GHEA Grapalat" w:hAnsi="GHEA Grapalat" w:cs="Sylfaen"/>
          <w:sz w:val="20"/>
          <w:szCs w:val="24"/>
          <w:lang w:val="hy-AM" w:eastAsia="en-US"/>
        </w:rPr>
        <w:t>ներկայացրած</w:t>
      </w:r>
      <w:r w:rsidR="00E56508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FD2748" w:rsidRPr="00FE4A6D">
        <w:rPr>
          <w:rFonts w:ascii="GHEA Grapalat" w:hAnsi="GHEA Grapalat" w:cs="Sylfaen"/>
          <w:sz w:val="20"/>
          <w:szCs w:val="24"/>
          <w:lang w:val="af-ZA" w:eastAsia="en-US"/>
        </w:rPr>
        <w:t>մ</w:t>
      </w:r>
      <w:r w:rsidRPr="00FE4A6D">
        <w:rPr>
          <w:rFonts w:ascii="GHEA Grapalat" w:hAnsi="GHEA Grapalat" w:cs="Sylfaen"/>
          <w:sz w:val="20"/>
          <w:szCs w:val="24"/>
          <w:lang w:val="ru-RU" w:eastAsia="en-US"/>
        </w:rPr>
        <w:t>ասնակիցների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ru-RU" w:eastAsia="en-US"/>
        </w:rPr>
        <w:t>հետ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ru-RU" w:eastAsia="en-US"/>
        </w:rPr>
        <w:t>վարվում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ru-RU" w:eastAsia="en-US"/>
        </w:rPr>
        <w:t>են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ru-RU" w:eastAsia="en-US"/>
        </w:rPr>
        <w:t>միաժամանակյա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ru-RU" w:eastAsia="en-US"/>
        </w:rPr>
        <w:t>բանակցություններ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, </w:t>
      </w:r>
      <w:r w:rsidRPr="00FE4A6D">
        <w:rPr>
          <w:rFonts w:ascii="GHEA Grapalat" w:hAnsi="GHEA Grapalat" w:cs="Sylfaen"/>
          <w:sz w:val="20"/>
          <w:szCs w:val="24"/>
          <w:lang w:val="ru-RU" w:eastAsia="en-US"/>
        </w:rPr>
        <w:t>եթե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ru-RU" w:eastAsia="en-US"/>
        </w:rPr>
        <w:t>նիստին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ru-RU" w:eastAsia="en-US"/>
        </w:rPr>
        <w:t>ներկա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ru-RU" w:eastAsia="en-US"/>
        </w:rPr>
        <w:t>են</w:t>
      </w:r>
      <w:r w:rsidR="00E56508" w:rsidRPr="00FE4A6D">
        <w:rPr>
          <w:rFonts w:ascii="GHEA Grapalat" w:hAnsi="GHEA Grapalat" w:cs="Sylfaen"/>
          <w:sz w:val="20"/>
          <w:szCs w:val="24"/>
          <w:lang w:val="hy-AM" w:eastAsia="en-US"/>
        </w:rPr>
        <w:t>այդ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FD2748" w:rsidRPr="00FE4A6D">
        <w:rPr>
          <w:rFonts w:ascii="GHEA Grapalat" w:hAnsi="GHEA Grapalat" w:cs="Sylfaen"/>
          <w:sz w:val="20"/>
          <w:szCs w:val="24"/>
          <w:lang w:val="af-ZA" w:eastAsia="en-US"/>
        </w:rPr>
        <w:t>մ</w:t>
      </w:r>
      <w:r w:rsidRPr="00FE4A6D">
        <w:rPr>
          <w:rFonts w:ascii="GHEA Grapalat" w:hAnsi="GHEA Grapalat" w:cs="Sylfaen"/>
          <w:sz w:val="20"/>
          <w:szCs w:val="24"/>
          <w:lang w:val="ru-RU" w:eastAsia="en-US"/>
        </w:rPr>
        <w:t>ասնակիցները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(</w:t>
      </w:r>
      <w:r w:rsidRPr="00FE4A6D">
        <w:rPr>
          <w:rFonts w:ascii="GHEA Grapalat" w:hAnsi="GHEA Grapalat" w:cs="Sylfaen"/>
          <w:sz w:val="20"/>
          <w:szCs w:val="24"/>
          <w:lang w:val="ru-RU" w:eastAsia="en-US"/>
        </w:rPr>
        <w:t>համապատասխան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ru-RU" w:eastAsia="en-US"/>
        </w:rPr>
        <w:t>լիազորություն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ru-RU" w:eastAsia="en-US"/>
        </w:rPr>
        <w:t>ունեցող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ru-RU" w:eastAsia="en-US"/>
        </w:rPr>
        <w:t>ներկայացուցիչները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>),</w:t>
      </w:r>
    </w:p>
    <w:p w14:paraId="36E4A78B" w14:textId="77777777" w:rsidR="009B6D58" w:rsidRPr="00FE4A6D" w:rsidRDefault="009B6D58" w:rsidP="00EF3662">
      <w:pPr>
        <w:pStyle w:val="norm"/>
        <w:spacing w:line="240" w:lineRule="auto"/>
        <w:rPr>
          <w:rFonts w:ascii="Arial LatArm" w:hAnsi="Arial LatArm" w:cs="Sylfaen"/>
          <w:sz w:val="20"/>
          <w:szCs w:val="24"/>
          <w:lang w:val="af-ZA" w:eastAsia="en-US"/>
        </w:rPr>
      </w:pPr>
      <w:r w:rsidRPr="00FE4A6D">
        <w:rPr>
          <w:rFonts w:ascii="GHEA Grapalat" w:hAnsi="GHEA Grapalat" w:cs="Sylfaen"/>
          <w:sz w:val="20"/>
          <w:szCs w:val="24"/>
          <w:lang w:val="ru-RU" w:eastAsia="en-US"/>
        </w:rPr>
        <w:t>բ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. </w:t>
      </w:r>
      <w:r w:rsidRPr="00FE4A6D">
        <w:rPr>
          <w:rFonts w:ascii="GHEA Grapalat" w:hAnsi="GHEA Grapalat" w:cs="Sylfaen"/>
          <w:sz w:val="20"/>
          <w:szCs w:val="24"/>
          <w:lang w:val="ru-RU" w:eastAsia="en-US"/>
        </w:rPr>
        <w:t>հակառակ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ru-RU" w:eastAsia="en-US"/>
        </w:rPr>
        <w:t>դեպքում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ru-RU" w:eastAsia="en-US"/>
        </w:rPr>
        <w:t>հանձնաժողովի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ru-RU" w:eastAsia="en-US"/>
        </w:rPr>
        <w:t>նիստը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ru-RU" w:eastAsia="en-US"/>
        </w:rPr>
        <w:t>կասեցվում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ru-RU" w:eastAsia="en-US"/>
        </w:rPr>
        <w:t>է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, </w:t>
      </w:r>
      <w:r w:rsidRPr="00FE4A6D">
        <w:rPr>
          <w:rFonts w:ascii="GHEA Grapalat" w:hAnsi="GHEA Grapalat" w:cs="Sylfaen"/>
          <w:sz w:val="20"/>
          <w:szCs w:val="24"/>
          <w:lang w:val="ru-RU" w:eastAsia="en-US"/>
        </w:rPr>
        <w:t>և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ru-RU" w:eastAsia="en-US"/>
        </w:rPr>
        <w:t>մեկ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ru-RU" w:eastAsia="en-US"/>
        </w:rPr>
        <w:t>աշխատանքային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ru-RU" w:eastAsia="en-US"/>
        </w:rPr>
        <w:t>օրվա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ru-RU" w:eastAsia="en-US"/>
        </w:rPr>
        <w:t>ընթացքում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ru-RU" w:eastAsia="en-US"/>
        </w:rPr>
        <w:t>հանձնաժողովի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ru-RU" w:eastAsia="en-US"/>
        </w:rPr>
        <w:t>քարտուղարը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E56508" w:rsidRPr="00FE4A6D">
        <w:rPr>
          <w:rFonts w:ascii="GHEA Grapalat" w:hAnsi="GHEA Grapalat" w:cs="Sylfaen"/>
          <w:sz w:val="20"/>
          <w:szCs w:val="24"/>
          <w:lang w:val="hy-AM" w:eastAsia="en-US"/>
        </w:rPr>
        <w:t>հավասար</w:t>
      </w:r>
      <w:r w:rsidR="00E56508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E56508" w:rsidRPr="00FE4A6D">
        <w:rPr>
          <w:rFonts w:ascii="GHEA Grapalat" w:hAnsi="GHEA Grapalat" w:cs="Sylfaen"/>
          <w:sz w:val="20"/>
          <w:szCs w:val="24"/>
          <w:lang w:val="hy-AM" w:eastAsia="en-US"/>
        </w:rPr>
        <w:t>գներ</w:t>
      </w:r>
      <w:r w:rsidR="00E56508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143E8C" w:rsidRPr="00FE4A6D">
        <w:rPr>
          <w:rFonts w:ascii="GHEA Grapalat" w:hAnsi="GHEA Grapalat" w:cs="Sylfaen"/>
          <w:sz w:val="20"/>
          <w:szCs w:val="24"/>
          <w:lang w:val="ru-RU" w:eastAsia="en-US"/>
        </w:rPr>
        <w:t>ներկայացրած</w:t>
      </w:r>
      <w:r w:rsidR="00143E8C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143E8C" w:rsidRPr="00FE4A6D">
        <w:rPr>
          <w:rFonts w:ascii="GHEA Grapalat" w:hAnsi="GHEA Grapalat" w:cs="Sylfaen"/>
          <w:sz w:val="20"/>
          <w:szCs w:val="24"/>
          <w:lang w:val="ru-RU" w:eastAsia="en-US"/>
        </w:rPr>
        <w:t>մասնակիցներին</w:t>
      </w:r>
      <w:r w:rsidR="00143E8C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A232D9" w:rsidRPr="00FE4A6D">
        <w:rPr>
          <w:rFonts w:ascii="GHEA Grapalat" w:hAnsi="GHEA Grapalat" w:cs="Sylfaen"/>
          <w:sz w:val="20"/>
          <w:szCs w:val="24"/>
          <w:lang w:val="af-ZA" w:eastAsia="en-US"/>
        </w:rPr>
        <w:t>էլեկտրոնային</w:t>
      </w:r>
      <w:r w:rsidR="00A232D9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A232D9" w:rsidRPr="00FE4A6D">
        <w:rPr>
          <w:rFonts w:ascii="GHEA Grapalat" w:hAnsi="GHEA Grapalat" w:cs="Sylfaen"/>
          <w:sz w:val="20"/>
          <w:szCs w:val="24"/>
          <w:lang w:val="af-ZA" w:eastAsia="en-US"/>
        </w:rPr>
        <w:t>եղանակով</w:t>
      </w:r>
      <w:r w:rsidR="00A232D9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ru-RU" w:eastAsia="en-US"/>
        </w:rPr>
        <w:t>միաժամանակ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ru-RU" w:eastAsia="en-US"/>
        </w:rPr>
        <w:t>ծանուցում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ru-RU" w:eastAsia="en-US"/>
        </w:rPr>
        <w:t>է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ru-RU" w:eastAsia="en-US"/>
        </w:rPr>
        <w:t>գների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ru-RU" w:eastAsia="en-US"/>
        </w:rPr>
        <w:t>նվազեցման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ru-RU" w:eastAsia="en-US"/>
        </w:rPr>
        <w:t>շուրջ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ru-RU" w:eastAsia="en-US"/>
        </w:rPr>
        <w:t>միաժամանակյա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ru-RU" w:eastAsia="en-US"/>
        </w:rPr>
        <w:t>բանակցությունների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ru-RU" w:eastAsia="en-US"/>
        </w:rPr>
        <w:t>վարման</w:t>
      </w:r>
      <w:r w:rsidR="00880C5E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880C5E" w:rsidRPr="00FE4A6D">
        <w:rPr>
          <w:rFonts w:ascii="GHEA Grapalat" w:hAnsi="GHEA Grapalat" w:cs="Sylfaen"/>
          <w:sz w:val="20"/>
          <w:szCs w:val="24"/>
          <w:lang w:val="hy-AM" w:eastAsia="en-US"/>
        </w:rPr>
        <w:t>պայմանների</w:t>
      </w:r>
      <w:r w:rsidR="00880C5E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, </w:t>
      </w:r>
      <w:r w:rsidR="00880C5E" w:rsidRPr="00FE4A6D">
        <w:rPr>
          <w:rFonts w:ascii="GHEA Grapalat" w:hAnsi="GHEA Grapalat" w:cs="Sylfaen"/>
          <w:sz w:val="20"/>
          <w:szCs w:val="24"/>
          <w:lang w:val="hy-AM" w:eastAsia="en-US"/>
        </w:rPr>
        <w:t>տևողության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ru-RU" w:eastAsia="en-US"/>
        </w:rPr>
        <w:t>օրվա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, </w:t>
      </w:r>
      <w:r w:rsidRPr="00FE4A6D">
        <w:rPr>
          <w:rFonts w:ascii="GHEA Grapalat" w:hAnsi="GHEA Grapalat" w:cs="Sylfaen"/>
          <w:sz w:val="20"/>
          <w:szCs w:val="24"/>
          <w:lang w:val="ru-RU" w:eastAsia="en-US"/>
        </w:rPr>
        <w:t>ժամի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ru-RU" w:eastAsia="en-US"/>
        </w:rPr>
        <w:t>և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ru-RU" w:eastAsia="en-US"/>
        </w:rPr>
        <w:t>վայրի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ru-RU" w:eastAsia="en-US"/>
        </w:rPr>
        <w:t>մասին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>,</w:t>
      </w:r>
    </w:p>
    <w:p w14:paraId="7CFC5AFB" w14:textId="77777777" w:rsidR="009B6D58" w:rsidRPr="00FE4A6D" w:rsidRDefault="009B6D58" w:rsidP="00EF3662">
      <w:pPr>
        <w:pStyle w:val="norm"/>
        <w:spacing w:line="240" w:lineRule="auto"/>
        <w:rPr>
          <w:rFonts w:ascii="Arial LatArm" w:hAnsi="Arial LatArm" w:cs="Sylfaen"/>
          <w:color w:val="FF0000"/>
          <w:sz w:val="20"/>
          <w:szCs w:val="24"/>
          <w:lang w:val="af-ZA" w:eastAsia="en-US"/>
        </w:rPr>
      </w:pPr>
      <w:r w:rsidRPr="00FE4A6D">
        <w:rPr>
          <w:rFonts w:ascii="GHEA Grapalat" w:hAnsi="GHEA Grapalat" w:cs="Sylfaen"/>
          <w:sz w:val="20"/>
          <w:szCs w:val="24"/>
          <w:lang w:val="ru-RU" w:eastAsia="en-US"/>
        </w:rPr>
        <w:t>գ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. </w:t>
      </w:r>
      <w:r w:rsidRPr="00FE4A6D">
        <w:rPr>
          <w:rFonts w:ascii="GHEA Grapalat" w:hAnsi="GHEA Grapalat" w:cs="Sylfaen"/>
          <w:sz w:val="20"/>
          <w:szCs w:val="24"/>
          <w:lang w:val="ru-RU" w:eastAsia="en-US"/>
        </w:rPr>
        <w:t>բանակցությունները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ru-RU" w:eastAsia="en-US"/>
        </w:rPr>
        <w:t>վարվում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ru-RU" w:eastAsia="en-US"/>
        </w:rPr>
        <w:t>են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ru-RU" w:eastAsia="en-US"/>
        </w:rPr>
        <w:t>ոչ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ru-RU" w:eastAsia="en-US"/>
        </w:rPr>
        <w:t>շուտ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, </w:t>
      </w:r>
      <w:r w:rsidRPr="00FE4A6D">
        <w:rPr>
          <w:rFonts w:ascii="GHEA Grapalat" w:hAnsi="GHEA Grapalat" w:cs="Sylfaen"/>
          <w:sz w:val="20"/>
          <w:szCs w:val="24"/>
          <w:lang w:val="ru-RU" w:eastAsia="en-US"/>
        </w:rPr>
        <w:t>քան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ru-RU" w:eastAsia="en-US"/>
        </w:rPr>
        <w:t>ծանուցումն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ru-RU" w:eastAsia="en-US"/>
        </w:rPr>
        <w:t>ուղարկվելու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ru-RU" w:eastAsia="en-US"/>
        </w:rPr>
        <w:t>օրվան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ru-RU" w:eastAsia="en-US"/>
        </w:rPr>
        <w:t>հաջորդող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ru-RU" w:eastAsia="en-US"/>
        </w:rPr>
        <w:t>օրվանից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 </w:t>
      </w:r>
      <w:r w:rsidRPr="00FE4A6D">
        <w:rPr>
          <w:rFonts w:ascii="GHEA Grapalat" w:hAnsi="GHEA Grapalat" w:cs="Sylfaen"/>
          <w:sz w:val="20"/>
          <w:szCs w:val="24"/>
          <w:lang w:val="ru-RU" w:eastAsia="en-US"/>
        </w:rPr>
        <w:t>երկրորդ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973FB1" w:rsidRPr="00FE4A6D">
        <w:rPr>
          <w:rFonts w:ascii="GHEA Grapalat" w:hAnsi="GHEA Grapalat" w:cs="Sylfaen"/>
          <w:sz w:val="20"/>
          <w:szCs w:val="24"/>
          <w:lang w:val="af-ZA" w:eastAsia="en-US"/>
        </w:rPr>
        <w:t>և</w:t>
      </w:r>
      <w:r w:rsidR="00973FB1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973FB1" w:rsidRPr="00FE4A6D">
        <w:rPr>
          <w:rFonts w:ascii="GHEA Grapalat" w:hAnsi="GHEA Grapalat" w:cs="Sylfaen"/>
          <w:sz w:val="20"/>
          <w:szCs w:val="24"/>
          <w:lang w:val="af-ZA" w:eastAsia="en-US"/>
        </w:rPr>
        <w:t>ոչ</w:t>
      </w:r>
      <w:r w:rsidR="00973FB1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973FB1" w:rsidRPr="00FE4A6D">
        <w:rPr>
          <w:rFonts w:ascii="GHEA Grapalat" w:hAnsi="GHEA Grapalat" w:cs="Sylfaen"/>
          <w:sz w:val="20"/>
          <w:szCs w:val="24"/>
          <w:lang w:val="af-ZA" w:eastAsia="en-US"/>
        </w:rPr>
        <w:t>ուշ</w:t>
      </w:r>
      <w:r w:rsidR="00973FB1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, </w:t>
      </w:r>
      <w:r w:rsidR="00973FB1" w:rsidRPr="00FE4A6D">
        <w:rPr>
          <w:rFonts w:ascii="GHEA Grapalat" w:hAnsi="GHEA Grapalat" w:cs="Sylfaen"/>
          <w:sz w:val="20"/>
          <w:szCs w:val="24"/>
          <w:lang w:val="af-ZA" w:eastAsia="en-US"/>
        </w:rPr>
        <w:t>քան</w:t>
      </w:r>
      <w:r w:rsidR="00973FB1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8A2FF1" w:rsidRPr="00FE4A6D">
        <w:rPr>
          <w:rFonts w:ascii="GHEA Grapalat" w:hAnsi="GHEA Grapalat" w:cs="Sylfaen"/>
          <w:sz w:val="20"/>
          <w:szCs w:val="24"/>
          <w:lang w:val="hy-AM" w:eastAsia="en-US"/>
        </w:rPr>
        <w:t>հինգերորդ</w:t>
      </w:r>
      <w:r w:rsidR="008A2FF1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ru-RU" w:eastAsia="en-US"/>
        </w:rPr>
        <w:t>աշխատանքային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ru-RU" w:eastAsia="en-US"/>
        </w:rPr>
        <w:t>օրը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, </w:t>
      </w:r>
    </w:p>
    <w:p w14:paraId="783B4711" w14:textId="77777777" w:rsidR="009B6D58" w:rsidRPr="00FE4A6D" w:rsidRDefault="009B6D58" w:rsidP="00154FCB">
      <w:pPr>
        <w:pStyle w:val="norm"/>
        <w:spacing w:line="240" w:lineRule="auto"/>
        <w:rPr>
          <w:rFonts w:ascii="Arial LatArm" w:hAnsi="Arial LatArm" w:cs="Sylfaen"/>
          <w:sz w:val="20"/>
          <w:szCs w:val="24"/>
          <w:lang w:val="af-ZA" w:eastAsia="en-US"/>
        </w:rPr>
      </w:pPr>
      <w:r w:rsidRPr="00FE4A6D">
        <w:rPr>
          <w:rFonts w:ascii="GHEA Grapalat" w:hAnsi="GHEA Grapalat" w:cs="Sylfaen"/>
          <w:sz w:val="20"/>
          <w:szCs w:val="24"/>
          <w:lang w:val="ru-RU" w:eastAsia="en-US"/>
        </w:rPr>
        <w:t>դ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. </w:t>
      </w:r>
      <w:r w:rsidRPr="00FE4A6D">
        <w:rPr>
          <w:rFonts w:ascii="GHEA Grapalat" w:hAnsi="GHEA Grapalat" w:cs="Sylfaen"/>
          <w:sz w:val="20"/>
          <w:szCs w:val="24"/>
          <w:lang w:val="ru-RU" w:eastAsia="en-US"/>
        </w:rPr>
        <w:t>յուրաքանչյուր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7210AC" w:rsidRPr="00FE4A6D">
        <w:rPr>
          <w:rFonts w:ascii="GHEA Grapalat" w:hAnsi="GHEA Grapalat" w:cs="Sylfaen"/>
          <w:sz w:val="20"/>
          <w:szCs w:val="24"/>
          <w:lang w:eastAsia="en-US"/>
        </w:rPr>
        <w:t>մ</w:t>
      </w:r>
      <w:r w:rsidR="003B1FC0" w:rsidRPr="00FE4A6D">
        <w:rPr>
          <w:rFonts w:ascii="GHEA Grapalat" w:hAnsi="GHEA Grapalat" w:cs="Sylfaen"/>
          <w:sz w:val="20"/>
          <w:szCs w:val="24"/>
          <w:lang w:eastAsia="en-US"/>
        </w:rPr>
        <w:t>ա</w:t>
      </w:r>
      <w:r w:rsidRPr="00FE4A6D">
        <w:rPr>
          <w:rFonts w:ascii="GHEA Grapalat" w:hAnsi="GHEA Grapalat" w:cs="Sylfaen"/>
          <w:sz w:val="20"/>
          <w:szCs w:val="24"/>
          <w:lang w:val="ru-RU" w:eastAsia="en-US"/>
        </w:rPr>
        <w:t>սնակցի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` </w:t>
      </w:r>
      <w:r w:rsidRPr="00FE4A6D">
        <w:rPr>
          <w:rFonts w:ascii="GHEA Grapalat" w:hAnsi="GHEA Grapalat" w:cs="Sylfaen"/>
          <w:sz w:val="20"/>
          <w:szCs w:val="24"/>
          <w:lang w:val="ru-RU" w:eastAsia="en-US"/>
        </w:rPr>
        <w:t>տվյալ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ru-RU" w:eastAsia="en-US"/>
        </w:rPr>
        <w:t>պահին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ru-RU" w:eastAsia="en-US"/>
        </w:rPr>
        <w:t>ներկայացրած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ru-RU" w:eastAsia="en-US"/>
        </w:rPr>
        <w:t>գնային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ru-RU" w:eastAsia="en-US"/>
        </w:rPr>
        <w:t>առաջարկը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ru-RU" w:eastAsia="en-US"/>
        </w:rPr>
        <w:t>հրապարակվում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ru-RU" w:eastAsia="en-US"/>
        </w:rPr>
        <w:t>է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ru-RU" w:eastAsia="en-US"/>
        </w:rPr>
        <w:t>մյուս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7210AC" w:rsidRPr="00FE4A6D">
        <w:rPr>
          <w:rFonts w:ascii="GHEA Grapalat" w:hAnsi="GHEA Grapalat" w:cs="Sylfaen"/>
          <w:sz w:val="20"/>
          <w:szCs w:val="24"/>
          <w:lang w:val="af-ZA" w:eastAsia="en-US"/>
        </w:rPr>
        <w:t>մ</w:t>
      </w:r>
      <w:r w:rsidRPr="00FE4A6D">
        <w:rPr>
          <w:rFonts w:ascii="GHEA Grapalat" w:hAnsi="GHEA Grapalat" w:cs="Sylfaen"/>
          <w:sz w:val="20"/>
          <w:szCs w:val="24"/>
          <w:lang w:val="ru-RU" w:eastAsia="en-US"/>
        </w:rPr>
        <w:t>ասնակ</w:t>
      </w:r>
      <w:r w:rsidR="00E56508" w:rsidRPr="00FE4A6D">
        <w:rPr>
          <w:rFonts w:ascii="GHEA Grapalat" w:hAnsi="GHEA Grapalat" w:cs="Sylfaen"/>
          <w:sz w:val="20"/>
          <w:szCs w:val="24"/>
          <w:lang w:val="hy-AM" w:eastAsia="en-US"/>
        </w:rPr>
        <w:t>ցի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ru-RU" w:eastAsia="en-US"/>
        </w:rPr>
        <w:t>համար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, </w:t>
      </w:r>
      <w:r w:rsidRPr="00FE4A6D">
        <w:rPr>
          <w:rFonts w:ascii="GHEA Grapalat" w:hAnsi="GHEA Grapalat" w:cs="Sylfaen"/>
          <w:sz w:val="20"/>
          <w:szCs w:val="24"/>
          <w:lang w:val="ru-RU" w:eastAsia="en-US"/>
        </w:rPr>
        <w:t>և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ru-RU" w:eastAsia="en-US"/>
        </w:rPr>
        <w:t>մինչև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ru-RU" w:eastAsia="en-US"/>
        </w:rPr>
        <w:t>բանակցությունների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ru-RU" w:eastAsia="en-US"/>
        </w:rPr>
        <w:t>համար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ru-RU" w:eastAsia="en-US"/>
        </w:rPr>
        <w:t>նախատեսված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ru-RU" w:eastAsia="en-US"/>
        </w:rPr>
        <w:t>վերջնաժամկետի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ru-RU" w:eastAsia="en-US"/>
        </w:rPr>
        <w:t>ավարտը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7210AC" w:rsidRPr="00FE4A6D">
        <w:rPr>
          <w:rFonts w:ascii="GHEA Grapalat" w:hAnsi="GHEA Grapalat" w:cs="Sylfaen"/>
          <w:sz w:val="20"/>
          <w:szCs w:val="24"/>
          <w:lang w:val="af-ZA" w:eastAsia="en-US"/>
        </w:rPr>
        <w:t>մ</w:t>
      </w:r>
      <w:r w:rsidRPr="00FE4A6D">
        <w:rPr>
          <w:rFonts w:ascii="GHEA Grapalat" w:hAnsi="GHEA Grapalat" w:cs="Sylfaen"/>
          <w:sz w:val="20"/>
          <w:szCs w:val="24"/>
          <w:lang w:val="ru-RU" w:eastAsia="en-US"/>
        </w:rPr>
        <w:t>ասնակիցը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ru-RU" w:eastAsia="en-US"/>
        </w:rPr>
        <w:t>կարող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ru-RU" w:eastAsia="en-US"/>
        </w:rPr>
        <w:t>է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ru-RU" w:eastAsia="en-US"/>
        </w:rPr>
        <w:t>վերանայել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ru-RU" w:eastAsia="en-US"/>
        </w:rPr>
        <w:t>իր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ru-RU" w:eastAsia="en-US"/>
        </w:rPr>
        <w:t>գնային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ru-RU" w:eastAsia="en-US"/>
        </w:rPr>
        <w:t>առաջարկը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>,</w:t>
      </w:r>
    </w:p>
    <w:p w14:paraId="152248FF" w14:textId="77777777" w:rsidR="00E56508" w:rsidRPr="00FE4A6D" w:rsidRDefault="009B6D58" w:rsidP="00154FCB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LatArm" w:hAnsi="Arial LatArm" w:cs="Sylfaen"/>
          <w:sz w:val="20"/>
          <w:lang w:val="af-ZA"/>
        </w:rPr>
      </w:pPr>
      <w:r w:rsidRPr="00FE4A6D">
        <w:rPr>
          <w:rFonts w:ascii="GHEA Grapalat" w:hAnsi="GHEA Grapalat" w:cs="Sylfaen"/>
          <w:sz w:val="20"/>
          <w:lang w:val="ru-RU"/>
        </w:rPr>
        <w:lastRenderedPageBreak/>
        <w:t>ե</w:t>
      </w:r>
      <w:r w:rsidRPr="00FE4A6D">
        <w:rPr>
          <w:rFonts w:ascii="Arial LatArm" w:hAnsi="Arial LatArm" w:cs="Sylfaen"/>
          <w:sz w:val="20"/>
          <w:lang w:val="af-ZA"/>
        </w:rPr>
        <w:t xml:space="preserve">. </w:t>
      </w:r>
      <w:r w:rsidRPr="00FE4A6D">
        <w:rPr>
          <w:rFonts w:ascii="GHEA Grapalat" w:hAnsi="GHEA Grapalat" w:cs="Sylfaen"/>
          <w:sz w:val="20"/>
          <w:lang w:val="ru-RU"/>
        </w:rPr>
        <w:t>բանակցությունների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համար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սահմանված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վերջնաժամկետը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լրանալու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պահին</w:t>
      </w:r>
      <w:r w:rsidRPr="00FE4A6D">
        <w:rPr>
          <w:rFonts w:ascii="Arial LatArm" w:hAnsi="Arial LatArm" w:cs="Sylfaen"/>
          <w:sz w:val="20"/>
          <w:lang w:val="af-ZA"/>
        </w:rPr>
        <w:t xml:space="preserve">, </w:t>
      </w:r>
      <w:r w:rsidRPr="00FE4A6D">
        <w:rPr>
          <w:rFonts w:ascii="GHEA Grapalat" w:hAnsi="GHEA Grapalat" w:cs="Sylfaen"/>
          <w:sz w:val="20"/>
          <w:lang w:val="ru-RU"/>
        </w:rPr>
        <w:t>ըստ</w:t>
      </w:r>
      <w:r w:rsidR="00F4506C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F4506C" w:rsidRPr="00FE4A6D">
        <w:rPr>
          <w:rFonts w:ascii="GHEA Grapalat" w:hAnsi="GHEA Grapalat" w:cs="Sylfaen"/>
          <w:sz w:val="20"/>
          <w:lang w:val="hy-AM"/>
        </w:rPr>
        <w:t>դրան</w:t>
      </w:r>
      <w:r w:rsidR="00F4506C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F4506C" w:rsidRPr="00FE4A6D">
        <w:rPr>
          <w:rFonts w:ascii="GHEA Grapalat" w:hAnsi="GHEA Grapalat" w:cs="Sylfaen"/>
          <w:sz w:val="20"/>
          <w:lang w:val="hy-AM"/>
        </w:rPr>
        <w:t>ներկա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="007210AC" w:rsidRPr="00FE4A6D">
        <w:rPr>
          <w:rFonts w:ascii="GHEA Grapalat" w:hAnsi="GHEA Grapalat" w:cs="Sylfaen"/>
          <w:sz w:val="20"/>
          <w:lang w:val="af-ZA"/>
        </w:rPr>
        <w:t>մ</w:t>
      </w:r>
      <w:r w:rsidRPr="00FE4A6D">
        <w:rPr>
          <w:rFonts w:ascii="GHEA Grapalat" w:hAnsi="GHEA Grapalat" w:cs="Sylfaen"/>
          <w:sz w:val="20"/>
          <w:lang w:val="ru-RU"/>
        </w:rPr>
        <w:t>ասնակիցների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ներկայացրած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գների</w:t>
      </w:r>
      <w:r w:rsidRPr="00FE4A6D">
        <w:rPr>
          <w:rFonts w:ascii="Arial LatArm" w:hAnsi="Arial LatArm" w:cs="Sylfaen"/>
          <w:sz w:val="20"/>
          <w:lang w:val="af-ZA"/>
        </w:rPr>
        <w:t xml:space="preserve">, </w:t>
      </w:r>
      <w:r w:rsidRPr="00FE4A6D">
        <w:rPr>
          <w:rFonts w:ascii="GHEA Grapalat" w:hAnsi="GHEA Grapalat" w:cs="Sylfaen"/>
          <w:sz w:val="20"/>
          <w:lang w:val="ru-RU"/>
        </w:rPr>
        <w:t>որոշվում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և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հայտարարվում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են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="00AB1DD6" w:rsidRPr="00FE4A6D">
        <w:rPr>
          <w:rFonts w:ascii="GHEA Grapalat" w:hAnsi="GHEA Grapalat" w:cs="Sylfaen"/>
          <w:sz w:val="20"/>
          <w:lang w:val="hy-AM"/>
        </w:rPr>
        <w:t>ընտրված</w:t>
      </w:r>
      <w:r w:rsidR="00AB1DD6"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և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="00880C5E" w:rsidRPr="00FE4A6D">
        <w:rPr>
          <w:rFonts w:ascii="GHEA Grapalat" w:hAnsi="GHEA Grapalat" w:cs="Sylfaen"/>
          <w:sz w:val="20"/>
          <w:lang w:val="hy-AM"/>
        </w:rPr>
        <w:t>այդպիսին</w:t>
      </w:r>
      <w:r w:rsidR="00154FCB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880C5E" w:rsidRPr="00FE4A6D">
        <w:rPr>
          <w:rFonts w:ascii="GHEA Grapalat" w:hAnsi="GHEA Grapalat" w:cs="Sylfaen"/>
          <w:sz w:val="20"/>
          <w:lang w:val="hy-AM"/>
        </w:rPr>
        <w:t>չճանաչված</w:t>
      </w:r>
      <w:r w:rsidR="007210AC" w:rsidRPr="00FE4A6D">
        <w:rPr>
          <w:rFonts w:ascii="GHEA Grapalat" w:hAnsi="GHEA Grapalat" w:cs="Sylfaen"/>
          <w:sz w:val="20"/>
          <w:lang w:val="ru-RU"/>
        </w:rPr>
        <w:t>մ</w:t>
      </w:r>
      <w:r w:rsidRPr="00FE4A6D">
        <w:rPr>
          <w:rFonts w:ascii="GHEA Grapalat" w:hAnsi="GHEA Grapalat" w:cs="Sylfaen"/>
          <w:sz w:val="20"/>
          <w:lang w:val="ru-RU"/>
        </w:rPr>
        <w:t>ասնակիցները</w:t>
      </w:r>
      <w:r w:rsidR="00E56508" w:rsidRPr="00FE4A6D">
        <w:rPr>
          <w:rFonts w:ascii="Arial LatArm" w:hAnsi="Arial LatArm" w:cs="Sylfaen"/>
          <w:sz w:val="20"/>
          <w:lang w:val="af-ZA"/>
        </w:rPr>
        <w:t xml:space="preserve">: </w:t>
      </w:r>
      <w:r w:rsidR="00E56508" w:rsidRPr="00FE4A6D">
        <w:rPr>
          <w:rFonts w:ascii="GHEA Grapalat" w:hAnsi="GHEA Grapalat" w:cs="Sylfaen"/>
          <w:sz w:val="20"/>
          <w:lang w:val="ru-RU"/>
        </w:rPr>
        <w:t>Եթե</w:t>
      </w:r>
      <w:r w:rsidR="00E56508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E56508" w:rsidRPr="00FE4A6D">
        <w:rPr>
          <w:rFonts w:ascii="GHEA Grapalat" w:hAnsi="GHEA Grapalat" w:cs="Sylfaen"/>
          <w:sz w:val="20"/>
          <w:lang w:val="ru-RU"/>
        </w:rPr>
        <w:t>բանակցությունների</w:t>
      </w:r>
      <w:r w:rsidR="00E56508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E56508" w:rsidRPr="00FE4A6D">
        <w:rPr>
          <w:rFonts w:ascii="GHEA Grapalat" w:hAnsi="GHEA Grapalat" w:cs="Sylfaen"/>
          <w:sz w:val="20"/>
          <w:lang w:val="ru-RU"/>
        </w:rPr>
        <w:t>արդյունքում</w:t>
      </w:r>
      <w:r w:rsidR="00E56508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E56508" w:rsidRPr="00FE4A6D">
        <w:rPr>
          <w:rFonts w:ascii="GHEA Grapalat" w:hAnsi="GHEA Grapalat" w:cs="Sylfaen"/>
          <w:sz w:val="20"/>
          <w:lang w:val="ru-RU"/>
        </w:rPr>
        <w:t>մասնակիցների</w:t>
      </w:r>
      <w:r w:rsidR="00E56508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E56508" w:rsidRPr="00FE4A6D">
        <w:rPr>
          <w:rFonts w:ascii="GHEA Grapalat" w:hAnsi="GHEA Grapalat" w:cs="Sylfaen"/>
          <w:sz w:val="20"/>
          <w:lang w:val="ru-RU"/>
        </w:rPr>
        <w:t>ներկայացրած</w:t>
      </w:r>
      <w:r w:rsidR="00E56508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E56508" w:rsidRPr="00FE4A6D">
        <w:rPr>
          <w:rFonts w:ascii="GHEA Grapalat" w:hAnsi="GHEA Grapalat" w:cs="Sylfaen"/>
          <w:sz w:val="20"/>
          <w:lang w:val="ru-RU"/>
        </w:rPr>
        <w:t>գները</w:t>
      </w:r>
      <w:r w:rsidR="00E56508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E56508" w:rsidRPr="00FE4A6D">
        <w:rPr>
          <w:rFonts w:ascii="GHEA Grapalat" w:hAnsi="GHEA Grapalat" w:cs="Sylfaen"/>
          <w:sz w:val="20"/>
          <w:lang w:val="ru-RU"/>
        </w:rPr>
        <w:t>մնում</w:t>
      </w:r>
      <w:r w:rsidR="00E56508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E56508" w:rsidRPr="00FE4A6D">
        <w:rPr>
          <w:rFonts w:ascii="GHEA Grapalat" w:hAnsi="GHEA Grapalat" w:cs="Sylfaen"/>
          <w:sz w:val="20"/>
          <w:lang w:val="ru-RU"/>
        </w:rPr>
        <w:t>են</w:t>
      </w:r>
      <w:r w:rsidR="00E56508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E56508" w:rsidRPr="00FE4A6D">
        <w:rPr>
          <w:rFonts w:ascii="GHEA Grapalat" w:hAnsi="GHEA Grapalat" w:cs="Sylfaen"/>
          <w:sz w:val="20"/>
          <w:lang w:val="ru-RU"/>
        </w:rPr>
        <w:t>հավասար</w:t>
      </w:r>
      <w:r w:rsidR="00E56508" w:rsidRPr="00FE4A6D">
        <w:rPr>
          <w:rFonts w:ascii="Arial LatArm" w:hAnsi="Arial LatArm" w:cs="Sylfaen"/>
          <w:sz w:val="20"/>
          <w:lang w:val="af-ZA"/>
        </w:rPr>
        <w:t xml:space="preserve">, </w:t>
      </w:r>
      <w:r w:rsidR="00E56508" w:rsidRPr="00FE4A6D">
        <w:rPr>
          <w:rFonts w:ascii="GHEA Grapalat" w:hAnsi="GHEA Grapalat" w:cs="Sylfaen"/>
          <w:sz w:val="20"/>
          <w:lang w:val="ru-RU"/>
        </w:rPr>
        <w:t>գնման</w:t>
      </w:r>
      <w:r w:rsidR="00E56508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E56508" w:rsidRPr="00FE4A6D">
        <w:rPr>
          <w:rFonts w:ascii="GHEA Grapalat" w:hAnsi="GHEA Grapalat" w:cs="Sylfaen"/>
          <w:sz w:val="20"/>
          <w:lang w:val="ru-RU"/>
        </w:rPr>
        <w:t>ընթացակարգն</w:t>
      </w:r>
      <w:r w:rsidR="00E56508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E56508" w:rsidRPr="00FE4A6D">
        <w:rPr>
          <w:rFonts w:ascii="GHEA Grapalat" w:hAnsi="GHEA Grapalat" w:cs="Sylfaen"/>
          <w:sz w:val="20"/>
          <w:lang w:val="ru-RU"/>
        </w:rPr>
        <w:t>Օրենքի</w:t>
      </w:r>
      <w:r w:rsidR="00E56508" w:rsidRPr="00FE4A6D">
        <w:rPr>
          <w:rFonts w:ascii="Arial LatArm" w:hAnsi="Arial LatArm" w:cs="Sylfaen"/>
          <w:sz w:val="20"/>
          <w:lang w:val="af-ZA"/>
        </w:rPr>
        <w:t xml:space="preserve"> 37-</w:t>
      </w:r>
      <w:r w:rsidR="00E56508" w:rsidRPr="00FE4A6D">
        <w:rPr>
          <w:rFonts w:ascii="GHEA Grapalat" w:hAnsi="GHEA Grapalat" w:cs="Sylfaen"/>
          <w:sz w:val="20"/>
          <w:lang w:val="ru-RU"/>
        </w:rPr>
        <w:t>րդ</w:t>
      </w:r>
      <w:r w:rsidR="00E56508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E56508" w:rsidRPr="00FE4A6D">
        <w:rPr>
          <w:rFonts w:ascii="GHEA Grapalat" w:hAnsi="GHEA Grapalat" w:cs="Sylfaen"/>
          <w:sz w:val="20"/>
          <w:lang w:val="ru-RU"/>
        </w:rPr>
        <w:t>հոդվածի</w:t>
      </w:r>
      <w:r w:rsidR="00E56508" w:rsidRPr="00FE4A6D">
        <w:rPr>
          <w:rFonts w:ascii="Arial LatArm" w:hAnsi="Arial LatArm" w:cs="Sylfaen"/>
          <w:sz w:val="20"/>
          <w:lang w:val="af-ZA"/>
        </w:rPr>
        <w:t xml:space="preserve"> 1-</w:t>
      </w:r>
      <w:r w:rsidR="00E56508" w:rsidRPr="00FE4A6D">
        <w:rPr>
          <w:rFonts w:ascii="GHEA Grapalat" w:hAnsi="GHEA Grapalat" w:cs="Sylfaen"/>
          <w:sz w:val="20"/>
          <w:lang w:val="ru-RU"/>
        </w:rPr>
        <w:t>ին</w:t>
      </w:r>
      <w:r w:rsidR="00E56508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E56508" w:rsidRPr="00FE4A6D">
        <w:rPr>
          <w:rFonts w:ascii="GHEA Grapalat" w:hAnsi="GHEA Grapalat" w:cs="Sylfaen"/>
          <w:sz w:val="20"/>
          <w:lang w:val="ru-RU"/>
        </w:rPr>
        <w:t>մասի</w:t>
      </w:r>
      <w:r w:rsidR="00E56508" w:rsidRPr="00FE4A6D">
        <w:rPr>
          <w:rFonts w:ascii="Arial LatArm" w:hAnsi="Arial LatArm" w:cs="Sylfaen"/>
          <w:sz w:val="20"/>
          <w:lang w:val="af-ZA"/>
        </w:rPr>
        <w:t xml:space="preserve"> 1-</w:t>
      </w:r>
      <w:r w:rsidR="00E56508" w:rsidRPr="00FE4A6D">
        <w:rPr>
          <w:rFonts w:ascii="GHEA Grapalat" w:hAnsi="GHEA Grapalat" w:cs="Sylfaen"/>
          <w:sz w:val="20"/>
          <w:lang w:val="ru-RU"/>
        </w:rPr>
        <w:t>ին</w:t>
      </w:r>
      <w:r w:rsidR="00E56508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E56508" w:rsidRPr="00FE4A6D">
        <w:rPr>
          <w:rFonts w:ascii="GHEA Grapalat" w:hAnsi="GHEA Grapalat" w:cs="Sylfaen"/>
          <w:sz w:val="20"/>
          <w:lang w:val="ru-RU"/>
        </w:rPr>
        <w:t>կետի</w:t>
      </w:r>
      <w:r w:rsidR="00E56508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E56508" w:rsidRPr="00FE4A6D">
        <w:rPr>
          <w:rFonts w:ascii="GHEA Grapalat" w:hAnsi="GHEA Grapalat" w:cs="Sylfaen"/>
          <w:sz w:val="20"/>
          <w:lang w:val="ru-RU"/>
        </w:rPr>
        <w:t>հիման</w:t>
      </w:r>
      <w:r w:rsidR="00E56508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E56508" w:rsidRPr="00FE4A6D">
        <w:rPr>
          <w:rFonts w:ascii="GHEA Grapalat" w:hAnsi="GHEA Grapalat" w:cs="Sylfaen"/>
          <w:sz w:val="20"/>
          <w:lang w:val="ru-RU"/>
        </w:rPr>
        <w:t>վրա</w:t>
      </w:r>
      <w:r w:rsidR="00E56508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E56508" w:rsidRPr="00FE4A6D">
        <w:rPr>
          <w:rFonts w:ascii="GHEA Grapalat" w:hAnsi="GHEA Grapalat" w:cs="Sylfaen"/>
          <w:sz w:val="20"/>
          <w:lang w:val="ru-RU"/>
        </w:rPr>
        <w:t>հայտարարվում</w:t>
      </w:r>
      <w:r w:rsidR="00E56508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E56508" w:rsidRPr="00FE4A6D">
        <w:rPr>
          <w:rFonts w:ascii="GHEA Grapalat" w:hAnsi="GHEA Grapalat" w:cs="Sylfaen"/>
          <w:sz w:val="20"/>
          <w:lang w:val="ru-RU"/>
        </w:rPr>
        <w:t>է</w:t>
      </w:r>
      <w:r w:rsidR="00E56508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E56508" w:rsidRPr="00FE4A6D">
        <w:rPr>
          <w:rFonts w:ascii="GHEA Grapalat" w:hAnsi="GHEA Grapalat" w:cs="Sylfaen"/>
          <w:sz w:val="20"/>
          <w:lang w:val="ru-RU"/>
        </w:rPr>
        <w:t>չկայացած</w:t>
      </w:r>
      <w:r w:rsidR="00E56508" w:rsidRPr="00FE4A6D">
        <w:rPr>
          <w:rFonts w:ascii="Arial LatArm" w:hAnsi="Arial LatArm" w:cs="Sylfaen"/>
          <w:sz w:val="20"/>
          <w:lang w:val="af-ZA"/>
        </w:rPr>
        <w:t>:</w:t>
      </w:r>
    </w:p>
    <w:p w14:paraId="5F570ED0" w14:textId="77777777" w:rsidR="00E56508" w:rsidRPr="00FE4A6D" w:rsidRDefault="00E56508" w:rsidP="00E56508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LatArm" w:hAnsi="Arial LatArm" w:cs="Sylfaen"/>
          <w:sz w:val="20"/>
          <w:lang w:val="af-ZA"/>
        </w:rPr>
      </w:pPr>
      <w:r w:rsidRPr="00FE4A6D">
        <w:rPr>
          <w:rFonts w:ascii="Arial LatArm" w:hAnsi="Arial LatArm" w:cs="Sylfaen"/>
          <w:sz w:val="20"/>
          <w:lang w:val="af-ZA"/>
        </w:rPr>
        <w:t xml:space="preserve">8.6. </w:t>
      </w:r>
      <w:r w:rsidRPr="00FE4A6D">
        <w:rPr>
          <w:rFonts w:ascii="GHEA Grapalat" w:hAnsi="GHEA Grapalat" w:cs="Sylfaen"/>
          <w:sz w:val="20"/>
          <w:lang w:val="ru-RU"/>
        </w:rPr>
        <w:t>Եթե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հրավերի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պահանջների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նկատմամբ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բավարար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գնահատված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հայտեր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ներկայացրած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մասնակիցների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գները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գերազանցում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են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գնման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գինը</w:t>
      </w:r>
      <w:r w:rsidRPr="00FE4A6D">
        <w:rPr>
          <w:rFonts w:ascii="Arial LatArm" w:hAnsi="Arial LatArm" w:cs="Sylfaen"/>
          <w:sz w:val="20"/>
          <w:lang w:val="af-ZA"/>
        </w:rPr>
        <w:t xml:space="preserve">, </w:t>
      </w:r>
      <w:r w:rsidRPr="00FE4A6D">
        <w:rPr>
          <w:rFonts w:ascii="GHEA Grapalat" w:hAnsi="GHEA Grapalat" w:cs="Sylfaen"/>
          <w:sz w:val="20"/>
          <w:lang w:val="ru-RU"/>
        </w:rPr>
        <w:t>ապա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գնահատող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հանձնաժողովը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կարող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է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ցածր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գնային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առաջարկ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ներկայացրած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մասնակցին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հայտարարել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ընտրված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մասնակից՝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պայմանով</w:t>
      </w:r>
      <w:r w:rsidRPr="00FE4A6D">
        <w:rPr>
          <w:rFonts w:ascii="Arial LatArm" w:hAnsi="Arial LatArm" w:cs="Sylfaen"/>
          <w:sz w:val="20"/>
          <w:lang w:val="af-ZA"/>
        </w:rPr>
        <w:t xml:space="preserve">, </w:t>
      </w:r>
      <w:r w:rsidRPr="00FE4A6D">
        <w:rPr>
          <w:rFonts w:ascii="GHEA Grapalat" w:hAnsi="GHEA Grapalat" w:cs="Sylfaen"/>
          <w:sz w:val="20"/>
          <w:lang w:val="ru-RU"/>
        </w:rPr>
        <w:t>որ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վերջինիս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հետ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կնքվող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պայմանագրով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նախատեսված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կողմերի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իրավունքներն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ու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պարտականություններն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ուժի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մեջ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են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մտնում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գնման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գինը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գերազանցող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չափով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լրացուցիչ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ֆինանսական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միջոցներ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նախատեսվելու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և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դրա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հիման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վրա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կողմերի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միջև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համաձայնագիր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կնքելու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դեպքում</w:t>
      </w:r>
      <w:r w:rsidRPr="00FE4A6D">
        <w:rPr>
          <w:rFonts w:ascii="Arial LatArm" w:hAnsi="Arial LatArm" w:cs="Sylfaen"/>
          <w:sz w:val="20"/>
          <w:lang w:val="af-ZA"/>
        </w:rPr>
        <w:t xml:space="preserve">: </w:t>
      </w:r>
      <w:r w:rsidRPr="00FE4A6D">
        <w:rPr>
          <w:rFonts w:ascii="GHEA Grapalat" w:hAnsi="GHEA Grapalat" w:cs="Sylfaen"/>
          <w:sz w:val="20"/>
          <w:lang w:val="ru-RU"/>
        </w:rPr>
        <w:t>Ընդ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որում</w:t>
      </w:r>
      <w:r w:rsidRPr="00FE4A6D">
        <w:rPr>
          <w:rFonts w:ascii="Arial LatArm" w:hAnsi="Arial LatArm" w:cs="Sylfaen"/>
          <w:sz w:val="20"/>
          <w:lang w:val="af-ZA"/>
        </w:rPr>
        <w:t xml:space="preserve">, </w:t>
      </w:r>
      <w:r w:rsidRPr="00FE4A6D">
        <w:rPr>
          <w:rFonts w:ascii="GHEA Grapalat" w:hAnsi="GHEA Grapalat" w:cs="Sylfaen"/>
          <w:sz w:val="20"/>
          <w:lang w:val="ru-RU"/>
        </w:rPr>
        <w:t>համաձայնագիրը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կնքվում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է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լրացուցիչ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ֆինանսական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միջոցները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նախատեսվելուն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հաջորդող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տասնհինգ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աշխատանքային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օրվա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ընթացքում՝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ապրանքների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մատակարարման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ժամկետները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երկարաձգելով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պայմանագրի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կնքման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օրվանից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մինչև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համաձայնագրի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կնքման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օրն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ընկած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ժամանակահատվածով</w:t>
      </w:r>
      <w:r w:rsidRPr="00FE4A6D">
        <w:rPr>
          <w:rFonts w:ascii="Arial LatArm" w:hAnsi="Arial LatArm" w:cs="Sylfaen"/>
          <w:sz w:val="20"/>
          <w:lang w:val="af-ZA"/>
        </w:rPr>
        <w:t xml:space="preserve">: </w:t>
      </w:r>
      <w:r w:rsidRPr="00FE4A6D">
        <w:rPr>
          <w:rFonts w:ascii="GHEA Grapalat" w:hAnsi="GHEA Grapalat" w:cs="Sylfaen"/>
          <w:sz w:val="20"/>
          <w:lang w:val="ru-RU"/>
        </w:rPr>
        <w:t>Սույն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կետի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համաձայն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կնքված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պայմանագիրը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լուծվում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է</w:t>
      </w:r>
      <w:r w:rsidRPr="00FE4A6D">
        <w:rPr>
          <w:rFonts w:ascii="Arial LatArm" w:hAnsi="Arial LatArm" w:cs="Sylfaen"/>
          <w:sz w:val="20"/>
          <w:lang w:val="af-ZA"/>
        </w:rPr>
        <w:t xml:space="preserve">, </w:t>
      </w:r>
      <w:r w:rsidRPr="00FE4A6D">
        <w:rPr>
          <w:rFonts w:ascii="GHEA Grapalat" w:hAnsi="GHEA Grapalat" w:cs="Sylfaen"/>
          <w:sz w:val="20"/>
          <w:lang w:val="ru-RU"/>
        </w:rPr>
        <w:t>եթե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կնքելուն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հաջորդող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վաթսուն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օրացուցային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օրվա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ընթացքում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լրացուցիչ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ֆինանսական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միջոցներ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չեն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նախատեսվում</w:t>
      </w:r>
      <w:r w:rsidRPr="00FE4A6D">
        <w:rPr>
          <w:rFonts w:ascii="Arial LatArm" w:hAnsi="Arial LatArm" w:cs="Sylfaen"/>
          <w:sz w:val="20"/>
          <w:lang w:val="af-ZA"/>
        </w:rPr>
        <w:t xml:space="preserve">: </w:t>
      </w:r>
      <w:r w:rsidRPr="00FE4A6D">
        <w:rPr>
          <w:rFonts w:ascii="GHEA Grapalat" w:hAnsi="GHEA Grapalat" w:cs="Sylfaen"/>
          <w:sz w:val="20"/>
          <w:lang w:val="ru-RU"/>
        </w:rPr>
        <w:t>Սույն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կետի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պարբերության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պահանջները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չեն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կիրառվում</w:t>
      </w:r>
      <w:r w:rsidRPr="00FE4A6D">
        <w:rPr>
          <w:rFonts w:ascii="Arial LatArm" w:hAnsi="Arial LatArm" w:cs="Sylfaen"/>
          <w:sz w:val="20"/>
          <w:lang w:val="af-ZA"/>
        </w:rPr>
        <w:t xml:space="preserve">, </w:t>
      </w:r>
      <w:r w:rsidRPr="00FE4A6D">
        <w:rPr>
          <w:rFonts w:ascii="GHEA Grapalat" w:hAnsi="GHEA Grapalat" w:cs="Sylfaen"/>
          <w:sz w:val="20"/>
          <w:lang w:val="ru-RU"/>
        </w:rPr>
        <w:t>երբ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հայտեր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ներկայացրել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են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մեկից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ավել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մասնակիցներ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և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միայն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մեկ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մասնակցի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հայտն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է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գնահատվել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հրավերի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պահանջներին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բավարար</w:t>
      </w:r>
      <w:r w:rsidRPr="00FE4A6D">
        <w:rPr>
          <w:rFonts w:ascii="Arial LatArm" w:hAnsi="Arial LatArm" w:cs="Sylfaen"/>
          <w:sz w:val="20"/>
          <w:lang w:val="af-ZA"/>
        </w:rPr>
        <w:t>:</w:t>
      </w:r>
    </w:p>
    <w:p w14:paraId="29E039E6" w14:textId="77777777" w:rsidR="00E56508" w:rsidRPr="00FE4A6D" w:rsidRDefault="00E56508" w:rsidP="00E56508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LatArm" w:hAnsi="Arial LatArm" w:cs="Sylfaen"/>
          <w:sz w:val="20"/>
          <w:lang w:val="af-ZA"/>
        </w:rPr>
      </w:pPr>
      <w:r w:rsidRPr="00FE4A6D">
        <w:rPr>
          <w:rFonts w:ascii="GHEA Grapalat" w:hAnsi="GHEA Grapalat" w:cs="Sylfaen"/>
          <w:sz w:val="20"/>
          <w:lang w:val="ru-RU"/>
        </w:rPr>
        <w:t>Սույն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կետի</w:t>
      </w:r>
      <w:r w:rsidR="00AE74A0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AE74A0" w:rsidRPr="00FE4A6D">
        <w:rPr>
          <w:rFonts w:ascii="GHEA Grapalat" w:hAnsi="GHEA Grapalat" w:cs="Sylfaen"/>
          <w:sz w:val="20"/>
          <w:lang w:val="ru-RU"/>
        </w:rPr>
        <w:t>չկիրառման</w:t>
      </w:r>
      <w:r w:rsidR="00AE74A0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AE74A0" w:rsidRPr="00FE4A6D">
        <w:rPr>
          <w:rFonts w:ascii="GHEA Grapalat" w:hAnsi="GHEA Grapalat" w:cs="Sylfaen"/>
          <w:sz w:val="20"/>
          <w:lang w:val="ru-RU"/>
        </w:rPr>
        <w:t>դեպքում</w:t>
      </w:r>
      <w:r w:rsidR="00AE74A0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AE74A0" w:rsidRPr="00FE4A6D">
        <w:rPr>
          <w:rFonts w:ascii="GHEA Grapalat" w:hAnsi="GHEA Grapalat" w:cs="Sylfaen"/>
          <w:sz w:val="20"/>
          <w:lang w:val="ru-RU"/>
        </w:rPr>
        <w:t>ընթացակարգը</w:t>
      </w:r>
      <w:r w:rsidR="00AE74A0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AE74A0" w:rsidRPr="00FE4A6D">
        <w:rPr>
          <w:rFonts w:ascii="GHEA Grapalat" w:hAnsi="GHEA Grapalat" w:cs="Sylfaen"/>
          <w:sz w:val="20"/>
          <w:lang w:val="hy-AM"/>
        </w:rPr>
        <w:t>Օ</w:t>
      </w:r>
      <w:r w:rsidRPr="00FE4A6D">
        <w:rPr>
          <w:rFonts w:ascii="GHEA Grapalat" w:hAnsi="GHEA Grapalat" w:cs="Sylfaen"/>
          <w:sz w:val="20"/>
          <w:lang w:val="ru-RU"/>
        </w:rPr>
        <w:t>րենքի</w:t>
      </w:r>
      <w:r w:rsidRPr="00FE4A6D">
        <w:rPr>
          <w:rFonts w:ascii="Arial LatArm" w:hAnsi="Arial LatArm" w:cs="Sylfaen"/>
          <w:sz w:val="20"/>
          <w:lang w:val="af-ZA"/>
        </w:rPr>
        <w:t xml:space="preserve"> 37-</w:t>
      </w:r>
      <w:r w:rsidRPr="00FE4A6D">
        <w:rPr>
          <w:rFonts w:ascii="GHEA Grapalat" w:hAnsi="GHEA Grapalat" w:cs="Sylfaen"/>
          <w:sz w:val="20"/>
          <w:lang w:val="ru-RU"/>
        </w:rPr>
        <w:t>րդ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հոդվածի</w:t>
      </w:r>
      <w:r w:rsidRPr="00FE4A6D">
        <w:rPr>
          <w:rFonts w:ascii="Arial LatArm" w:hAnsi="Arial LatArm" w:cs="Sylfaen"/>
          <w:sz w:val="20"/>
          <w:lang w:val="af-ZA"/>
        </w:rPr>
        <w:t xml:space="preserve"> 1-</w:t>
      </w:r>
      <w:r w:rsidRPr="00FE4A6D">
        <w:rPr>
          <w:rFonts w:ascii="GHEA Grapalat" w:hAnsi="GHEA Grapalat" w:cs="Sylfaen"/>
          <w:sz w:val="20"/>
          <w:lang w:val="ru-RU"/>
        </w:rPr>
        <w:t>ին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մասի</w:t>
      </w:r>
      <w:r w:rsidRPr="00FE4A6D">
        <w:rPr>
          <w:rFonts w:ascii="Arial LatArm" w:hAnsi="Arial LatArm" w:cs="Sylfaen"/>
          <w:sz w:val="20"/>
          <w:lang w:val="af-ZA"/>
        </w:rPr>
        <w:t xml:space="preserve"> 1-</w:t>
      </w:r>
      <w:r w:rsidRPr="00FE4A6D">
        <w:rPr>
          <w:rFonts w:ascii="GHEA Grapalat" w:hAnsi="GHEA Grapalat" w:cs="Sylfaen"/>
          <w:sz w:val="20"/>
          <w:lang w:val="ru-RU"/>
        </w:rPr>
        <w:t>ին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կետի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հիման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վրա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հայտարարվում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է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չկայացած</w:t>
      </w:r>
      <w:r w:rsidRPr="00FE4A6D">
        <w:rPr>
          <w:rFonts w:ascii="Arial LatArm" w:hAnsi="Arial LatArm" w:cs="Sylfaen"/>
          <w:sz w:val="20"/>
          <w:lang w:val="af-ZA"/>
        </w:rPr>
        <w:t>:</w:t>
      </w:r>
    </w:p>
    <w:p w14:paraId="1A19FB75" w14:textId="77777777" w:rsidR="00B514E8" w:rsidRPr="00FE4A6D" w:rsidRDefault="00FD2748" w:rsidP="00EF3662">
      <w:pPr>
        <w:ind w:firstLine="708"/>
        <w:jc w:val="both"/>
        <w:rPr>
          <w:rFonts w:ascii="Arial LatArm" w:hAnsi="Arial LatArm"/>
          <w:sz w:val="20"/>
          <w:szCs w:val="20"/>
          <w:lang w:val="hy-AM"/>
        </w:rPr>
      </w:pPr>
      <w:r w:rsidRPr="00FE4A6D">
        <w:rPr>
          <w:rFonts w:ascii="Arial LatArm" w:hAnsi="Arial LatArm"/>
          <w:sz w:val="20"/>
          <w:szCs w:val="20"/>
          <w:lang w:val="af-ZA"/>
        </w:rPr>
        <w:t>8</w:t>
      </w:r>
      <w:r w:rsidR="00C82BD2" w:rsidRPr="00FE4A6D">
        <w:rPr>
          <w:rFonts w:ascii="Arial LatArm" w:hAnsi="Arial LatArm"/>
          <w:sz w:val="20"/>
          <w:szCs w:val="20"/>
          <w:lang w:val="af-ZA"/>
        </w:rPr>
        <w:t>.</w:t>
      </w:r>
      <w:r w:rsidR="004348F9" w:rsidRPr="00FE4A6D">
        <w:rPr>
          <w:rFonts w:ascii="Arial LatArm" w:hAnsi="Arial LatArm"/>
          <w:sz w:val="20"/>
          <w:szCs w:val="20"/>
          <w:lang w:val="af-ZA"/>
        </w:rPr>
        <w:t>7</w:t>
      </w:r>
      <w:r w:rsidR="00E24EBF"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="00753C9B" w:rsidRPr="00FE4A6D">
        <w:rPr>
          <w:rFonts w:ascii="GHEA Grapalat" w:hAnsi="GHEA Grapalat"/>
          <w:sz w:val="20"/>
          <w:szCs w:val="20"/>
          <w:lang w:val="af-ZA"/>
        </w:rPr>
        <w:t>Պ</w:t>
      </w:r>
      <w:r w:rsidR="00B514E8" w:rsidRPr="00FE4A6D">
        <w:rPr>
          <w:rFonts w:ascii="GHEA Grapalat" w:hAnsi="GHEA Grapalat"/>
          <w:sz w:val="20"/>
          <w:szCs w:val="20"/>
          <w:lang w:val="af-ZA"/>
        </w:rPr>
        <w:t>ահանջի</w:t>
      </w:r>
      <w:r w:rsidR="00B514E8"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="00B514E8" w:rsidRPr="00FE4A6D">
        <w:rPr>
          <w:rFonts w:ascii="GHEA Grapalat" w:hAnsi="GHEA Grapalat"/>
          <w:sz w:val="20"/>
          <w:szCs w:val="20"/>
          <w:lang w:val="af-ZA"/>
        </w:rPr>
        <w:t>դեպքում</w:t>
      </w:r>
      <w:r w:rsidR="00B514E8"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="00AD522C" w:rsidRPr="00FE4A6D">
        <w:rPr>
          <w:rFonts w:ascii="GHEA Grapalat" w:hAnsi="GHEA Grapalat"/>
          <w:sz w:val="20"/>
          <w:szCs w:val="20"/>
          <w:lang w:val="af-ZA"/>
        </w:rPr>
        <w:t>որևէ</w:t>
      </w:r>
      <w:r w:rsidR="00AD522C"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="007210AC" w:rsidRPr="00FE4A6D">
        <w:rPr>
          <w:rFonts w:ascii="GHEA Grapalat" w:hAnsi="GHEA Grapalat"/>
          <w:sz w:val="20"/>
          <w:szCs w:val="20"/>
          <w:lang w:val="af-ZA"/>
        </w:rPr>
        <w:t>մ</w:t>
      </w:r>
      <w:r w:rsidR="00B514E8" w:rsidRPr="00FE4A6D">
        <w:rPr>
          <w:rFonts w:ascii="GHEA Grapalat" w:hAnsi="GHEA Grapalat"/>
          <w:sz w:val="20"/>
          <w:szCs w:val="20"/>
          <w:lang w:val="af-ZA"/>
        </w:rPr>
        <w:t>ասնակցի</w:t>
      </w:r>
      <w:r w:rsidR="00B514E8"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="00B514E8" w:rsidRPr="00FE4A6D">
        <w:rPr>
          <w:rFonts w:ascii="GHEA Grapalat" w:hAnsi="GHEA Grapalat"/>
          <w:sz w:val="20"/>
          <w:szCs w:val="20"/>
          <w:lang w:val="af-ZA"/>
        </w:rPr>
        <w:t>հայտի</w:t>
      </w:r>
      <w:r w:rsidR="00AE468B"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="00B514E8" w:rsidRPr="00FE4A6D">
        <w:rPr>
          <w:rFonts w:ascii="GHEA Grapalat" w:hAnsi="GHEA Grapalat"/>
          <w:sz w:val="20"/>
          <w:szCs w:val="20"/>
          <w:lang w:val="af-ZA"/>
        </w:rPr>
        <w:t>պատճենները</w:t>
      </w:r>
      <w:r w:rsidR="00B514E8"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="00B514E8" w:rsidRPr="00FE4A6D">
        <w:rPr>
          <w:rFonts w:ascii="GHEA Grapalat" w:hAnsi="GHEA Grapalat"/>
          <w:sz w:val="20"/>
          <w:szCs w:val="20"/>
          <w:lang w:val="af-ZA"/>
        </w:rPr>
        <w:t>հանձնաժողովի</w:t>
      </w:r>
      <w:r w:rsidR="00B514E8"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="00B514E8" w:rsidRPr="00FE4A6D">
        <w:rPr>
          <w:rFonts w:ascii="GHEA Grapalat" w:hAnsi="GHEA Grapalat"/>
          <w:sz w:val="20"/>
          <w:szCs w:val="20"/>
          <w:lang w:val="af-ZA"/>
        </w:rPr>
        <w:t>քարտուղարն</w:t>
      </w:r>
      <w:r w:rsidR="00B514E8"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="00B514E8" w:rsidRPr="00FE4A6D">
        <w:rPr>
          <w:rFonts w:ascii="GHEA Grapalat" w:hAnsi="GHEA Grapalat"/>
          <w:sz w:val="20"/>
          <w:szCs w:val="20"/>
          <w:lang w:val="af-ZA"/>
        </w:rPr>
        <w:t>անհապաղ</w:t>
      </w:r>
      <w:r w:rsidR="00B514E8"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="00B514E8" w:rsidRPr="00FE4A6D">
        <w:rPr>
          <w:rFonts w:ascii="GHEA Grapalat" w:hAnsi="GHEA Grapalat"/>
          <w:sz w:val="20"/>
          <w:szCs w:val="20"/>
          <w:lang w:val="af-ZA"/>
        </w:rPr>
        <w:t>տրամադրում</w:t>
      </w:r>
      <w:r w:rsidR="00B514E8"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="00B514E8" w:rsidRPr="00FE4A6D">
        <w:rPr>
          <w:rFonts w:ascii="GHEA Grapalat" w:hAnsi="GHEA Grapalat"/>
          <w:sz w:val="20"/>
          <w:szCs w:val="20"/>
          <w:lang w:val="af-ZA"/>
        </w:rPr>
        <w:t>է</w:t>
      </w:r>
      <w:r w:rsidR="00B514E8"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="00B514E8" w:rsidRPr="00FE4A6D">
        <w:rPr>
          <w:rFonts w:ascii="GHEA Grapalat" w:hAnsi="GHEA Grapalat"/>
          <w:sz w:val="20"/>
          <w:szCs w:val="20"/>
          <w:lang w:val="af-ZA"/>
        </w:rPr>
        <w:t>նման</w:t>
      </w:r>
      <w:r w:rsidR="00B514E8"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="00B514E8" w:rsidRPr="00FE4A6D">
        <w:rPr>
          <w:rFonts w:ascii="GHEA Grapalat" w:hAnsi="GHEA Grapalat"/>
          <w:sz w:val="20"/>
          <w:szCs w:val="20"/>
          <w:lang w:val="af-ZA"/>
        </w:rPr>
        <w:t>պահանջ</w:t>
      </w:r>
      <w:r w:rsidR="00B514E8"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="00B514E8" w:rsidRPr="00FE4A6D">
        <w:rPr>
          <w:rFonts w:ascii="GHEA Grapalat" w:hAnsi="GHEA Grapalat"/>
          <w:sz w:val="20"/>
          <w:szCs w:val="20"/>
          <w:lang w:val="af-ZA"/>
        </w:rPr>
        <w:t>ներկայացրած</w:t>
      </w:r>
      <w:r w:rsidR="00B514E8"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="00A66431" w:rsidRPr="00FE4A6D">
        <w:rPr>
          <w:rFonts w:ascii="GHEA Grapalat" w:hAnsi="GHEA Grapalat"/>
          <w:sz w:val="20"/>
          <w:szCs w:val="20"/>
          <w:lang w:val="af-ZA"/>
        </w:rPr>
        <w:t>այլ</w:t>
      </w:r>
      <w:r w:rsidR="00A66431"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="007B36E4" w:rsidRPr="00FE4A6D">
        <w:rPr>
          <w:rFonts w:ascii="GHEA Grapalat" w:hAnsi="GHEA Grapalat"/>
          <w:sz w:val="20"/>
          <w:szCs w:val="20"/>
          <w:lang w:val="af-ZA"/>
        </w:rPr>
        <w:t>մ</w:t>
      </w:r>
      <w:r w:rsidR="00B514E8" w:rsidRPr="00FE4A6D">
        <w:rPr>
          <w:rFonts w:ascii="GHEA Grapalat" w:hAnsi="GHEA Grapalat"/>
          <w:sz w:val="20"/>
          <w:szCs w:val="20"/>
          <w:lang w:val="af-ZA"/>
        </w:rPr>
        <w:t>ասնակցին</w:t>
      </w:r>
      <w:r w:rsidR="00B514E8" w:rsidRPr="00FE4A6D">
        <w:rPr>
          <w:rFonts w:ascii="Arial LatArm" w:hAnsi="Arial LatArm"/>
          <w:sz w:val="20"/>
          <w:szCs w:val="20"/>
          <w:lang w:val="af-ZA"/>
        </w:rPr>
        <w:t>:</w:t>
      </w:r>
      <w:r w:rsidR="007B6811" w:rsidRPr="00FE4A6D">
        <w:rPr>
          <w:rFonts w:ascii="Arial LatArm" w:hAnsi="Arial LatArm"/>
          <w:sz w:val="20"/>
          <w:szCs w:val="20"/>
          <w:lang w:val="hy-AM"/>
        </w:rPr>
        <w:t xml:space="preserve"> </w:t>
      </w:r>
      <w:r w:rsidR="007B6811" w:rsidRPr="00FE4A6D">
        <w:rPr>
          <w:rFonts w:ascii="GHEA Grapalat" w:hAnsi="GHEA Grapalat"/>
          <w:sz w:val="20"/>
          <w:szCs w:val="20"/>
          <w:lang w:val="af-ZA"/>
        </w:rPr>
        <w:t>Պահանջի</w:t>
      </w:r>
      <w:r w:rsidR="007B6811"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="007B6811" w:rsidRPr="00FE4A6D">
        <w:rPr>
          <w:rFonts w:ascii="GHEA Grapalat" w:hAnsi="GHEA Grapalat"/>
          <w:sz w:val="20"/>
          <w:szCs w:val="20"/>
          <w:lang w:val="af-ZA"/>
        </w:rPr>
        <w:t>կատարման</w:t>
      </w:r>
      <w:r w:rsidR="007B6811"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="007B6811" w:rsidRPr="00FE4A6D">
        <w:rPr>
          <w:rFonts w:ascii="GHEA Grapalat" w:hAnsi="GHEA Grapalat"/>
          <w:sz w:val="20"/>
          <w:szCs w:val="20"/>
          <w:lang w:val="af-ZA"/>
        </w:rPr>
        <w:t>անհնարինության</w:t>
      </w:r>
      <w:r w:rsidR="007B6811"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="007B6811" w:rsidRPr="00FE4A6D">
        <w:rPr>
          <w:rFonts w:ascii="GHEA Grapalat" w:hAnsi="GHEA Grapalat"/>
          <w:sz w:val="20"/>
          <w:szCs w:val="20"/>
          <w:lang w:val="af-ZA"/>
        </w:rPr>
        <w:t>դեպքում</w:t>
      </w:r>
      <w:r w:rsidR="007B6811"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="007B6811" w:rsidRPr="00FE4A6D">
        <w:rPr>
          <w:rFonts w:ascii="GHEA Grapalat" w:hAnsi="GHEA Grapalat"/>
          <w:sz w:val="20"/>
          <w:szCs w:val="20"/>
          <w:lang w:val="af-ZA"/>
        </w:rPr>
        <w:t>պահանջ</w:t>
      </w:r>
      <w:r w:rsidR="007B6811"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="007B6811" w:rsidRPr="00FE4A6D">
        <w:rPr>
          <w:rFonts w:ascii="GHEA Grapalat" w:hAnsi="GHEA Grapalat"/>
          <w:sz w:val="20"/>
          <w:szCs w:val="20"/>
          <w:lang w:val="af-ZA"/>
        </w:rPr>
        <w:t>ներկայացրած</w:t>
      </w:r>
      <w:r w:rsidR="007B6811"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="007B6811" w:rsidRPr="00FE4A6D">
        <w:rPr>
          <w:rFonts w:ascii="GHEA Grapalat" w:hAnsi="GHEA Grapalat"/>
          <w:sz w:val="20"/>
          <w:szCs w:val="20"/>
          <w:lang w:val="af-ZA"/>
        </w:rPr>
        <w:t>անձին</w:t>
      </w:r>
      <w:r w:rsidR="007B6811"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="007B6811" w:rsidRPr="00FE4A6D">
        <w:rPr>
          <w:rFonts w:ascii="GHEA Grapalat" w:hAnsi="GHEA Grapalat"/>
          <w:sz w:val="20"/>
          <w:szCs w:val="20"/>
          <w:lang w:val="af-ZA"/>
        </w:rPr>
        <w:t>անհապաղ</w:t>
      </w:r>
      <w:r w:rsidR="007B6811"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="007B6811" w:rsidRPr="00FE4A6D">
        <w:rPr>
          <w:rFonts w:ascii="GHEA Grapalat" w:hAnsi="GHEA Grapalat"/>
          <w:sz w:val="20"/>
          <w:szCs w:val="20"/>
          <w:lang w:val="af-ZA"/>
        </w:rPr>
        <w:t>տրամադրվում</w:t>
      </w:r>
      <w:r w:rsidR="007B6811"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="007B6811" w:rsidRPr="00FE4A6D">
        <w:rPr>
          <w:rFonts w:ascii="GHEA Grapalat" w:hAnsi="GHEA Grapalat"/>
          <w:sz w:val="20"/>
          <w:szCs w:val="20"/>
          <w:lang w:val="af-ZA"/>
        </w:rPr>
        <w:t>է</w:t>
      </w:r>
      <w:r w:rsidR="007B6811"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="00410B68" w:rsidRPr="00FE4A6D">
        <w:rPr>
          <w:rFonts w:ascii="GHEA Grapalat" w:hAnsi="GHEA Grapalat"/>
          <w:sz w:val="20"/>
          <w:szCs w:val="20"/>
          <w:lang w:val="hy-AM"/>
        </w:rPr>
        <w:t>հայտում</w:t>
      </w:r>
      <w:r w:rsidR="00410B68" w:rsidRPr="00FE4A6D">
        <w:rPr>
          <w:rFonts w:ascii="Arial LatArm" w:hAnsi="Arial LatArm"/>
          <w:sz w:val="20"/>
          <w:szCs w:val="20"/>
          <w:lang w:val="hy-AM"/>
        </w:rPr>
        <w:t xml:space="preserve"> </w:t>
      </w:r>
      <w:r w:rsidR="00410B68" w:rsidRPr="00FE4A6D">
        <w:rPr>
          <w:rFonts w:ascii="GHEA Grapalat" w:hAnsi="GHEA Grapalat"/>
          <w:sz w:val="20"/>
          <w:szCs w:val="20"/>
          <w:lang w:val="hy-AM"/>
        </w:rPr>
        <w:t>ներառված</w:t>
      </w:r>
      <w:r w:rsidR="00410B68" w:rsidRPr="00FE4A6D">
        <w:rPr>
          <w:rFonts w:ascii="Arial LatArm" w:hAnsi="Arial LatArm"/>
          <w:sz w:val="20"/>
          <w:szCs w:val="20"/>
          <w:lang w:val="hy-AM"/>
        </w:rPr>
        <w:t xml:space="preserve"> </w:t>
      </w:r>
      <w:r w:rsidR="007B6811" w:rsidRPr="00FE4A6D">
        <w:rPr>
          <w:rFonts w:ascii="GHEA Grapalat" w:hAnsi="GHEA Grapalat"/>
          <w:sz w:val="20"/>
          <w:szCs w:val="20"/>
          <w:lang w:val="af-ZA"/>
        </w:rPr>
        <w:t>փաստաթղթերը</w:t>
      </w:r>
      <w:r w:rsidR="007B6811" w:rsidRPr="00FE4A6D">
        <w:rPr>
          <w:rFonts w:ascii="Arial LatArm" w:hAnsi="Arial LatArm"/>
          <w:sz w:val="20"/>
          <w:szCs w:val="20"/>
          <w:lang w:val="af-ZA"/>
        </w:rPr>
        <w:t xml:space="preserve">, </w:t>
      </w:r>
      <w:r w:rsidR="007B6811" w:rsidRPr="00FE4A6D">
        <w:rPr>
          <w:rFonts w:ascii="GHEA Grapalat" w:hAnsi="GHEA Grapalat"/>
          <w:sz w:val="20"/>
          <w:szCs w:val="20"/>
          <w:lang w:val="af-ZA"/>
        </w:rPr>
        <w:t>որոնց</w:t>
      </w:r>
      <w:r w:rsidR="007B6811"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="007B6811" w:rsidRPr="00FE4A6D">
        <w:rPr>
          <w:rFonts w:ascii="GHEA Grapalat" w:hAnsi="GHEA Grapalat"/>
          <w:sz w:val="20"/>
          <w:szCs w:val="20"/>
          <w:lang w:val="af-ZA"/>
        </w:rPr>
        <w:t>վերջինս</w:t>
      </w:r>
      <w:r w:rsidR="007B6811"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="007B6811" w:rsidRPr="00FE4A6D">
        <w:rPr>
          <w:rFonts w:ascii="GHEA Grapalat" w:hAnsi="GHEA Grapalat"/>
          <w:sz w:val="20"/>
          <w:szCs w:val="20"/>
          <w:lang w:val="af-ZA"/>
        </w:rPr>
        <w:t>ծանոթանում</w:t>
      </w:r>
      <w:r w:rsidR="007B6811"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="007B6811" w:rsidRPr="00FE4A6D">
        <w:rPr>
          <w:rFonts w:ascii="GHEA Grapalat" w:hAnsi="GHEA Grapalat"/>
          <w:sz w:val="20"/>
          <w:szCs w:val="20"/>
          <w:lang w:val="af-ZA"/>
        </w:rPr>
        <w:t>է</w:t>
      </w:r>
      <w:r w:rsidR="007B6811"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="007B6811" w:rsidRPr="00FE4A6D">
        <w:rPr>
          <w:rFonts w:ascii="GHEA Grapalat" w:hAnsi="GHEA Grapalat"/>
          <w:sz w:val="20"/>
          <w:szCs w:val="20"/>
          <w:lang w:val="af-ZA"/>
        </w:rPr>
        <w:t>տեղում</w:t>
      </w:r>
      <w:r w:rsidR="007B6811" w:rsidRPr="00FE4A6D">
        <w:rPr>
          <w:rFonts w:ascii="Arial LatArm" w:hAnsi="Arial LatArm"/>
          <w:sz w:val="20"/>
          <w:szCs w:val="20"/>
          <w:lang w:val="af-ZA"/>
        </w:rPr>
        <w:t xml:space="preserve">, </w:t>
      </w:r>
      <w:r w:rsidR="007B6811" w:rsidRPr="00FE4A6D">
        <w:rPr>
          <w:rFonts w:ascii="GHEA Grapalat" w:hAnsi="GHEA Grapalat"/>
          <w:sz w:val="20"/>
          <w:szCs w:val="20"/>
          <w:lang w:val="af-ZA"/>
        </w:rPr>
        <w:t>իրավունք</w:t>
      </w:r>
      <w:r w:rsidR="007B6811"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="007B6811" w:rsidRPr="00FE4A6D">
        <w:rPr>
          <w:rFonts w:ascii="GHEA Grapalat" w:hAnsi="GHEA Grapalat"/>
          <w:sz w:val="20"/>
          <w:szCs w:val="20"/>
          <w:lang w:val="af-ZA"/>
        </w:rPr>
        <w:t>ունի</w:t>
      </w:r>
      <w:r w:rsidR="007B6811"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="007B6811" w:rsidRPr="00FE4A6D">
        <w:rPr>
          <w:rFonts w:ascii="GHEA Grapalat" w:hAnsi="GHEA Grapalat"/>
          <w:sz w:val="20"/>
          <w:szCs w:val="20"/>
          <w:lang w:val="af-ZA"/>
        </w:rPr>
        <w:t>լուսանկարել</w:t>
      </w:r>
      <w:r w:rsidR="007B6811"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="007B6811" w:rsidRPr="00FE4A6D">
        <w:rPr>
          <w:rFonts w:ascii="GHEA Grapalat" w:hAnsi="GHEA Grapalat"/>
          <w:sz w:val="20"/>
          <w:szCs w:val="20"/>
          <w:lang w:val="af-ZA"/>
        </w:rPr>
        <w:t>դրանք</w:t>
      </w:r>
      <w:r w:rsidR="007B6811"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="007B6811" w:rsidRPr="00FE4A6D">
        <w:rPr>
          <w:rFonts w:ascii="GHEA Grapalat" w:hAnsi="GHEA Grapalat"/>
          <w:sz w:val="20"/>
          <w:szCs w:val="20"/>
          <w:lang w:val="af-ZA"/>
        </w:rPr>
        <w:t>և</w:t>
      </w:r>
      <w:r w:rsidR="007B6811"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="007B6811" w:rsidRPr="00FE4A6D">
        <w:rPr>
          <w:rFonts w:ascii="GHEA Grapalat" w:hAnsi="GHEA Grapalat"/>
          <w:sz w:val="20"/>
          <w:szCs w:val="20"/>
          <w:lang w:val="af-ZA"/>
        </w:rPr>
        <w:t>վերադարձնում</w:t>
      </w:r>
      <w:r w:rsidR="007B6811"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="007B6811" w:rsidRPr="00FE4A6D">
        <w:rPr>
          <w:rFonts w:ascii="GHEA Grapalat" w:hAnsi="GHEA Grapalat"/>
          <w:sz w:val="20"/>
          <w:szCs w:val="20"/>
          <w:lang w:val="af-ZA"/>
        </w:rPr>
        <w:t>է</w:t>
      </w:r>
      <w:r w:rsidR="007B6811"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="00CA4AB2" w:rsidRPr="00FE4A6D">
        <w:rPr>
          <w:rFonts w:ascii="GHEA Grapalat" w:hAnsi="GHEA Grapalat"/>
          <w:sz w:val="20"/>
          <w:szCs w:val="20"/>
          <w:lang w:val="af-ZA"/>
        </w:rPr>
        <w:t>հանձնաժողովի</w:t>
      </w:r>
      <w:r w:rsidR="00CA4AB2"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="007B6811" w:rsidRPr="00FE4A6D">
        <w:rPr>
          <w:rFonts w:ascii="GHEA Grapalat" w:hAnsi="GHEA Grapalat"/>
          <w:sz w:val="20"/>
          <w:szCs w:val="20"/>
          <w:lang w:val="af-ZA"/>
        </w:rPr>
        <w:t>քարտուղարին</w:t>
      </w:r>
      <w:r w:rsidR="007B6811"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="007B6811" w:rsidRPr="00FE4A6D">
        <w:rPr>
          <w:rFonts w:ascii="GHEA Grapalat" w:hAnsi="GHEA Grapalat"/>
          <w:sz w:val="20"/>
          <w:szCs w:val="20"/>
          <w:lang w:val="af-ZA"/>
        </w:rPr>
        <w:t>նիստի</w:t>
      </w:r>
      <w:r w:rsidR="007B6811"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="007B6811" w:rsidRPr="00FE4A6D">
        <w:rPr>
          <w:rFonts w:ascii="GHEA Grapalat" w:hAnsi="GHEA Grapalat"/>
          <w:sz w:val="20"/>
          <w:szCs w:val="20"/>
          <w:lang w:val="af-ZA"/>
        </w:rPr>
        <w:t>ընթացքում՝</w:t>
      </w:r>
      <w:r w:rsidR="007B6811"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="007B6811" w:rsidRPr="00FE4A6D">
        <w:rPr>
          <w:rFonts w:ascii="GHEA Grapalat" w:hAnsi="GHEA Grapalat"/>
          <w:sz w:val="20"/>
          <w:szCs w:val="20"/>
          <w:lang w:val="af-ZA"/>
        </w:rPr>
        <w:t>առանց</w:t>
      </w:r>
      <w:r w:rsidR="007B6811"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="007B6811" w:rsidRPr="00FE4A6D">
        <w:rPr>
          <w:rFonts w:ascii="GHEA Grapalat" w:hAnsi="GHEA Grapalat"/>
          <w:sz w:val="20"/>
          <w:szCs w:val="20"/>
          <w:lang w:val="af-ZA"/>
        </w:rPr>
        <w:t>խոչընդոտելու</w:t>
      </w:r>
      <w:r w:rsidR="007B6811"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="007B6811" w:rsidRPr="00FE4A6D">
        <w:rPr>
          <w:rFonts w:ascii="GHEA Grapalat" w:hAnsi="GHEA Grapalat"/>
          <w:sz w:val="20"/>
          <w:szCs w:val="20"/>
          <w:lang w:val="af-ZA"/>
        </w:rPr>
        <w:t>հանձնաժողովի</w:t>
      </w:r>
      <w:r w:rsidR="007B6811"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="007B6811" w:rsidRPr="00FE4A6D">
        <w:rPr>
          <w:rFonts w:ascii="GHEA Grapalat" w:hAnsi="GHEA Grapalat"/>
          <w:sz w:val="20"/>
          <w:szCs w:val="20"/>
          <w:lang w:val="af-ZA"/>
        </w:rPr>
        <w:t>բնականոն</w:t>
      </w:r>
      <w:r w:rsidR="007B6811"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="007B6811" w:rsidRPr="00FE4A6D">
        <w:rPr>
          <w:rFonts w:ascii="GHEA Grapalat" w:hAnsi="GHEA Grapalat"/>
          <w:sz w:val="20"/>
          <w:szCs w:val="20"/>
          <w:lang w:val="af-ZA"/>
        </w:rPr>
        <w:t>գործունեությանը</w:t>
      </w:r>
      <w:r w:rsidR="007B6811" w:rsidRPr="00FE4A6D">
        <w:rPr>
          <w:rFonts w:ascii="Arial LatArm" w:hAnsi="Arial LatArm"/>
          <w:sz w:val="20"/>
          <w:szCs w:val="20"/>
          <w:lang w:val="hy-AM"/>
        </w:rPr>
        <w:t>:</w:t>
      </w:r>
    </w:p>
    <w:p w14:paraId="71D0753E" w14:textId="77777777" w:rsidR="00116E47" w:rsidRPr="00FE4A6D" w:rsidRDefault="00A150A9" w:rsidP="00EF3662">
      <w:pPr>
        <w:pStyle w:val="norm"/>
        <w:spacing w:line="240" w:lineRule="auto"/>
        <w:rPr>
          <w:rFonts w:ascii="Arial LatArm" w:hAnsi="Arial LatArm" w:cs="Sylfaen"/>
          <w:sz w:val="20"/>
          <w:szCs w:val="24"/>
          <w:lang w:val="af-ZA" w:eastAsia="en-US"/>
        </w:rPr>
      </w:pPr>
      <w:r w:rsidRPr="00FE4A6D">
        <w:rPr>
          <w:rFonts w:ascii="Arial LatArm" w:hAnsi="Arial LatArm"/>
          <w:sz w:val="20"/>
          <w:lang w:val="af-ZA"/>
        </w:rPr>
        <w:t>8</w:t>
      </w:r>
      <w:r w:rsidR="002B121D" w:rsidRPr="00FE4A6D">
        <w:rPr>
          <w:rFonts w:ascii="Arial LatArm" w:hAnsi="Arial LatArm"/>
          <w:sz w:val="20"/>
          <w:lang w:val="af-ZA"/>
        </w:rPr>
        <w:t>.</w:t>
      </w:r>
      <w:r w:rsidR="004348F9" w:rsidRPr="00FE4A6D">
        <w:rPr>
          <w:rFonts w:ascii="Arial LatArm" w:hAnsi="Arial LatArm"/>
          <w:sz w:val="20"/>
          <w:lang w:val="af-ZA"/>
        </w:rPr>
        <w:t>8</w:t>
      </w:r>
      <w:r w:rsidR="002B121D" w:rsidRPr="00FE4A6D">
        <w:rPr>
          <w:rFonts w:ascii="Arial LatArm" w:hAnsi="Arial LatArm"/>
          <w:sz w:val="20"/>
          <w:lang w:val="af-ZA"/>
        </w:rPr>
        <w:t xml:space="preserve"> </w:t>
      </w:r>
      <w:r w:rsidR="002B121D" w:rsidRPr="00FE4A6D">
        <w:rPr>
          <w:rFonts w:ascii="GHEA Grapalat" w:hAnsi="GHEA Grapalat"/>
          <w:sz w:val="20"/>
          <w:lang w:val="af-ZA"/>
        </w:rPr>
        <w:t>Եթե</w:t>
      </w:r>
      <w:r w:rsidR="002B121D" w:rsidRPr="00FE4A6D">
        <w:rPr>
          <w:rFonts w:ascii="Arial LatArm" w:hAnsi="Arial LatArm"/>
          <w:sz w:val="20"/>
          <w:lang w:val="af-ZA"/>
        </w:rPr>
        <w:t xml:space="preserve"> </w:t>
      </w:r>
      <w:r w:rsidR="002B121D" w:rsidRPr="00FE4A6D">
        <w:rPr>
          <w:rFonts w:ascii="GHEA Grapalat" w:hAnsi="GHEA Grapalat"/>
          <w:sz w:val="20"/>
          <w:lang w:val="af-ZA"/>
        </w:rPr>
        <w:t>հայտերի</w:t>
      </w:r>
      <w:r w:rsidR="002B121D" w:rsidRPr="00FE4A6D">
        <w:rPr>
          <w:rFonts w:ascii="Arial LatArm" w:hAnsi="Arial LatArm"/>
          <w:sz w:val="20"/>
          <w:lang w:val="af-ZA"/>
        </w:rPr>
        <w:t xml:space="preserve"> </w:t>
      </w:r>
      <w:r w:rsidR="002B121D" w:rsidRPr="00FE4A6D">
        <w:rPr>
          <w:rFonts w:ascii="GHEA Grapalat" w:hAnsi="GHEA Grapalat"/>
          <w:sz w:val="20"/>
          <w:lang w:val="af-ZA"/>
        </w:rPr>
        <w:t>բացման</w:t>
      </w:r>
      <w:r w:rsidR="00DE1C00" w:rsidRPr="00FE4A6D">
        <w:rPr>
          <w:rFonts w:ascii="Arial LatArm" w:hAnsi="Arial LatArm"/>
          <w:sz w:val="20"/>
          <w:lang w:val="hy-AM"/>
        </w:rPr>
        <w:t xml:space="preserve"> </w:t>
      </w:r>
      <w:r w:rsidR="00DE1C00" w:rsidRPr="00FE4A6D">
        <w:rPr>
          <w:rFonts w:ascii="GHEA Grapalat" w:hAnsi="GHEA Grapalat"/>
          <w:sz w:val="20"/>
          <w:lang w:val="hy-AM"/>
        </w:rPr>
        <w:t>և</w:t>
      </w:r>
      <w:r w:rsidR="00DE1C00" w:rsidRPr="00FE4A6D">
        <w:rPr>
          <w:rFonts w:ascii="Arial LatArm" w:hAnsi="Arial LatArm"/>
          <w:sz w:val="20"/>
          <w:lang w:val="hy-AM"/>
        </w:rPr>
        <w:t xml:space="preserve"> </w:t>
      </w:r>
      <w:r w:rsidR="00DE1C00" w:rsidRPr="00FE4A6D">
        <w:rPr>
          <w:rFonts w:ascii="GHEA Grapalat" w:hAnsi="GHEA Grapalat"/>
          <w:sz w:val="20"/>
          <w:lang w:val="hy-AM"/>
        </w:rPr>
        <w:t>գնահատման</w:t>
      </w:r>
      <w:r w:rsidR="002B121D" w:rsidRPr="00FE4A6D">
        <w:rPr>
          <w:rFonts w:ascii="Arial LatArm" w:hAnsi="Arial LatArm"/>
          <w:sz w:val="20"/>
          <w:lang w:val="af-ZA"/>
        </w:rPr>
        <w:t xml:space="preserve"> </w:t>
      </w:r>
      <w:r w:rsidR="002B121D" w:rsidRPr="00FE4A6D">
        <w:rPr>
          <w:rFonts w:ascii="GHEA Grapalat" w:hAnsi="GHEA Grapalat"/>
          <w:sz w:val="20"/>
          <w:lang w:val="af-ZA"/>
        </w:rPr>
        <w:t>նիստի</w:t>
      </w:r>
      <w:r w:rsidR="002B121D" w:rsidRPr="00FE4A6D">
        <w:rPr>
          <w:rFonts w:ascii="Arial LatArm" w:hAnsi="Arial LatArm"/>
          <w:sz w:val="20"/>
          <w:lang w:val="af-ZA"/>
        </w:rPr>
        <w:t xml:space="preserve"> </w:t>
      </w:r>
      <w:r w:rsidR="002B121D" w:rsidRPr="00FE4A6D">
        <w:rPr>
          <w:rFonts w:ascii="GHEA Grapalat" w:hAnsi="GHEA Grapalat"/>
          <w:sz w:val="20"/>
          <w:lang w:val="af-ZA"/>
        </w:rPr>
        <w:t>ընթացքում</w:t>
      </w:r>
      <w:r w:rsidR="002B121D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2B121D" w:rsidRPr="00FE4A6D">
        <w:rPr>
          <w:rFonts w:ascii="GHEA Grapalat" w:hAnsi="GHEA Grapalat" w:cs="Sylfaen"/>
          <w:sz w:val="20"/>
          <w:szCs w:val="24"/>
          <w:lang w:val="hy-AM" w:eastAsia="en-US"/>
        </w:rPr>
        <w:t>իրականացված</w:t>
      </w:r>
      <w:r w:rsidR="002B121D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2B121D" w:rsidRPr="00FE4A6D">
        <w:rPr>
          <w:rFonts w:ascii="GHEA Grapalat" w:hAnsi="GHEA Grapalat" w:cs="Sylfaen"/>
          <w:sz w:val="20"/>
          <w:szCs w:val="24"/>
          <w:lang w:val="hy-AM" w:eastAsia="en-US"/>
        </w:rPr>
        <w:t>գնահատման</w:t>
      </w:r>
      <w:r w:rsidR="002B121D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2B121D" w:rsidRPr="00FE4A6D">
        <w:rPr>
          <w:rFonts w:ascii="GHEA Grapalat" w:hAnsi="GHEA Grapalat" w:cs="Sylfaen"/>
          <w:sz w:val="20"/>
          <w:szCs w:val="24"/>
          <w:lang w:val="hy-AM" w:eastAsia="en-US"/>
        </w:rPr>
        <w:t>արդյուն</w:t>
      </w:r>
      <w:r w:rsidR="002B121D" w:rsidRPr="00FE4A6D">
        <w:rPr>
          <w:rFonts w:ascii="Arial LatArm" w:hAnsi="Arial LatArm" w:cs="Sylfaen"/>
          <w:sz w:val="20"/>
          <w:szCs w:val="24"/>
          <w:lang w:val="af-ZA" w:eastAsia="en-US"/>
        </w:rPr>
        <w:softHyphen/>
      </w:r>
      <w:r w:rsidR="002B121D" w:rsidRPr="00FE4A6D">
        <w:rPr>
          <w:rFonts w:ascii="GHEA Grapalat" w:hAnsi="GHEA Grapalat" w:cs="Sylfaen"/>
          <w:sz w:val="20"/>
          <w:szCs w:val="24"/>
          <w:lang w:val="hy-AM" w:eastAsia="en-US"/>
        </w:rPr>
        <w:t>քում</w:t>
      </w:r>
      <w:r w:rsidR="002B121D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7210AC" w:rsidRPr="00FE4A6D">
        <w:rPr>
          <w:rFonts w:ascii="GHEA Grapalat" w:hAnsi="GHEA Grapalat" w:cs="Sylfaen"/>
          <w:sz w:val="20"/>
          <w:szCs w:val="24"/>
          <w:lang w:val="af-ZA" w:eastAsia="en-US"/>
        </w:rPr>
        <w:t>մ</w:t>
      </w:r>
      <w:r w:rsidR="00A24827" w:rsidRPr="00FE4A6D">
        <w:rPr>
          <w:rFonts w:ascii="GHEA Grapalat" w:hAnsi="GHEA Grapalat" w:cs="Sylfaen"/>
          <w:sz w:val="20"/>
          <w:szCs w:val="24"/>
          <w:lang w:val="af-ZA" w:eastAsia="en-US"/>
        </w:rPr>
        <w:t>ասնակցի</w:t>
      </w:r>
      <w:r w:rsidR="00A24827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2B121D" w:rsidRPr="00FE4A6D">
        <w:rPr>
          <w:rFonts w:ascii="GHEA Grapalat" w:hAnsi="GHEA Grapalat" w:cs="Sylfaen"/>
          <w:sz w:val="20"/>
          <w:szCs w:val="24"/>
          <w:lang w:val="hy-AM" w:eastAsia="en-US"/>
        </w:rPr>
        <w:t>հայտում</w:t>
      </w:r>
      <w:r w:rsidR="002B121D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2B121D" w:rsidRPr="00FE4A6D">
        <w:rPr>
          <w:rFonts w:ascii="GHEA Grapalat" w:hAnsi="GHEA Grapalat" w:cs="Sylfaen"/>
          <w:sz w:val="20"/>
          <w:szCs w:val="24"/>
          <w:lang w:val="hy-AM" w:eastAsia="en-US"/>
        </w:rPr>
        <w:t>արձանագրվում</w:t>
      </w:r>
      <w:r w:rsidR="002B121D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2B121D" w:rsidRPr="00FE4A6D">
        <w:rPr>
          <w:rFonts w:ascii="GHEA Grapalat" w:hAnsi="GHEA Grapalat" w:cs="Sylfaen"/>
          <w:sz w:val="20"/>
          <w:szCs w:val="24"/>
          <w:lang w:val="hy-AM" w:eastAsia="en-US"/>
        </w:rPr>
        <w:t>են</w:t>
      </w:r>
      <w:r w:rsidR="002B121D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2B121D" w:rsidRPr="00FE4A6D">
        <w:rPr>
          <w:rFonts w:ascii="GHEA Grapalat" w:hAnsi="GHEA Grapalat" w:cs="Sylfaen"/>
          <w:sz w:val="20"/>
          <w:szCs w:val="24"/>
          <w:lang w:val="hy-AM" w:eastAsia="en-US"/>
        </w:rPr>
        <w:t>անհամապատասխանություններ՝</w:t>
      </w:r>
      <w:r w:rsidR="002B121D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2B121D" w:rsidRPr="00FE4A6D">
        <w:rPr>
          <w:rFonts w:ascii="GHEA Grapalat" w:hAnsi="GHEA Grapalat" w:cs="Sylfaen"/>
          <w:sz w:val="20"/>
          <w:szCs w:val="24"/>
          <w:lang w:val="hy-AM" w:eastAsia="en-US"/>
        </w:rPr>
        <w:t>հրավերի</w:t>
      </w:r>
      <w:r w:rsidR="002B121D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2B121D" w:rsidRPr="00FE4A6D">
        <w:rPr>
          <w:rFonts w:ascii="GHEA Grapalat" w:hAnsi="GHEA Grapalat" w:cs="Sylfaen"/>
          <w:sz w:val="20"/>
          <w:szCs w:val="24"/>
          <w:lang w:val="hy-AM" w:eastAsia="en-US"/>
        </w:rPr>
        <w:t>պահանջների</w:t>
      </w:r>
      <w:r w:rsidR="002B121D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2B121D" w:rsidRPr="00FE4A6D">
        <w:rPr>
          <w:rFonts w:ascii="GHEA Grapalat" w:hAnsi="GHEA Grapalat" w:cs="Sylfaen"/>
          <w:sz w:val="20"/>
          <w:szCs w:val="24"/>
          <w:lang w:val="hy-AM" w:eastAsia="en-US"/>
        </w:rPr>
        <w:t>նկատմամբ</w:t>
      </w:r>
      <w:r w:rsidR="004348F9" w:rsidRPr="00FE4A6D">
        <w:rPr>
          <w:rFonts w:ascii="Arial LatArm" w:hAnsi="Arial LatArm" w:cs="Sylfaen"/>
          <w:sz w:val="20"/>
          <w:szCs w:val="24"/>
          <w:lang w:val="hy-AM" w:eastAsia="en-US"/>
        </w:rPr>
        <w:t>,</w:t>
      </w:r>
      <w:r w:rsidR="002B121D" w:rsidRPr="00FE4A6D">
        <w:rPr>
          <w:rFonts w:ascii="GHEA Grapalat" w:hAnsi="GHEA Grapalat" w:cs="Sylfaen"/>
          <w:sz w:val="20"/>
          <w:szCs w:val="24"/>
          <w:lang w:val="hy-AM" w:eastAsia="en-US"/>
        </w:rPr>
        <w:t>ապա</w:t>
      </w:r>
      <w:r w:rsidR="002B121D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2B121D" w:rsidRPr="00FE4A6D">
        <w:rPr>
          <w:rFonts w:ascii="GHEA Grapalat" w:hAnsi="GHEA Grapalat" w:cs="Sylfaen"/>
          <w:sz w:val="20"/>
          <w:szCs w:val="24"/>
          <w:lang w:val="hy-AM" w:eastAsia="en-US"/>
        </w:rPr>
        <w:t>հանձնաժողովը</w:t>
      </w:r>
      <w:r w:rsidR="002B121D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2B121D" w:rsidRPr="00FE4A6D">
        <w:rPr>
          <w:rFonts w:ascii="GHEA Grapalat" w:hAnsi="GHEA Grapalat" w:cs="Sylfaen"/>
          <w:sz w:val="20"/>
          <w:szCs w:val="24"/>
          <w:lang w:val="hy-AM" w:eastAsia="en-US"/>
        </w:rPr>
        <w:t>մեկ</w:t>
      </w:r>
      <w:r w:rsidR="002B121D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2B121D" w:rsidRPr="00FE4A6D">
        <w:rPr>
          <w:rFonts w:ascii="GHEA Grapalat" w:hAnsi="GHEA Grapalat" w:cs="Sylfaen"/>
          <w:sz w:val="20"/>
          <w:szCs w:val="24"/>
          <w:lang w:val="hy-AM" w:eastAsia="en-US"/>
        </w:rPr>
        <w:t>աշխատանքային</w:t>
      </w:r>
      <w:r w:rsidR="002B121D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2B121D" w:rsidRPr="00FE4A6D">
        <w:rPr>
          <w:rFonts w:ascii="GHEA Grapalat" w:hAnsi="GHEA Grapalat" w:cs="Sylfaen"/>
          <w:sz w:val="20"/>
          <w:szCs w:val="24"/>
          <w:lang w:val="hy-AM" w:eastAsia="en-US"/>
        </w:rPr>
        <w:t>օրով</w:t>
      </w:r>
      <w:r w:rsidR="002B121D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2B121D" w:rsidRPr="00FE4A6D">
        <w:rPr>
          <w:rFonts w:ascii="GHEA Grapalat" w:hAnsi="GHEA Grapalat" w:cs="Sylfaen"/>
          <w:sz w:val="20"/>
          <w:szCs w:val="24"/>
          <w:lang w:val="hy-AM" w:eastAsia="en-US"/>
        </w:rPr>
        <w:t>կասեցնում</w:t>
      </w:r>
      <w:r w:rsidR="002B121D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2B121D" w:rsidRPr="00FE4A6D">
        <w:rPr>
          <w:rFonts w:ascii="GHEA Grapalat" w:hAnsi="GHEA Grapalat" w:cs="Sylfaen"/>
          <w:sz w:val="20"/>
          <w:szCs w:val="24"/>
          <w:lang w:val="hy-AM" w:eastAsia="en-US"/>
        </w:rPr>
        <w:t>է</w:t>
      </w:r>
      <w:r w:rsidR="002B121D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2B121D" w:rsidRPr="00FE4A6D">
        <w:rPr>
          <w:rFonts w:ascii="GHEA Grapalat" w:hAnsi="GHEA Grapalat" w:cs="Sylfaen"/>
          <w:sz w:val="20"/>
          <w:szCs w:val="24"/>
          <w:lang w:val="hy-AM" w:eastAsia="en-US"/>
        </w:rPr>
        <w:t>նիստը</w:t>
      </w:r>
      <w:r w:rsidR="002B121D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, </w:t>
      </w:r>
      <w:r w:rsidR="002B121D" w:rsidRPr="00FE4A6D">
        <w:rPr>
          <w:rFonts w:ascii="GHEA Grapalat" w:hAnsi="GHEA Grapalat" w:cs="Sylfaen"/>
          <w:sz w:val="20"/>
          <w:szCs w:val="24"/>
          <w:lang w:val="hy-AM" w:eastAsia="en-US"/>
        </w:rPr>
        <w:t>իսկ</w:t>
      </w:r>
      <w:r w:rsidR="002B121D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2B121D" w:rsidRPr="00FE4A6D">
        <w:rPr>
          <w:rFonts w:ascii="GHEA Grapalat" w:hAnsi="GHEA Grapalat" w:cs="Sylfaen"/>
          <w:sz w:val="20"/>
          <w:szCs w:val="24"/>
          <w:lang w:val="hy-AM" w:eastAsia="en-US"/>
        </w:rPr>
        <w:t>հանձնաժողովի</w:t>
      </w:r>
      <w:r w:rsidR="002B121D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2B121D" w:rsidRPr="00FE4A6D">
        <w:rPr>
          <w:rFonts w:ascii="GHEA Grapalat" w:hAnsi="GHEA Grapalat" w:cs="Sylfaen"/>
          <w:sz w:val="20"/>
          <w:szCs w:val="24"/>
          <w:lang w:val="hy-AM" w:eastAsia="en-US"/>
        </w:rPr>
        <w:t>քարտուղարը</w:t>
      </w:r>
      <w:r w:rsidR="002B121D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2B121D" w:rsidRPr="00FE4A6D">
        <w:rPr>
          <w:rFonts w:ascii="GHEA Grapalat" w:hAnsi="GHEA Grapalat" w:cs="Sylfaen"/>
          <w:sz w:val="20"/>
          <w:szCs w:val="24"/>
          <w:lang w:val="hy-AM" w:eastAsia="en-US"/>
        </w:rPr>
        <w:t>նույն</w:t>
      </w:r>
      <w:r w:rsidR="002B121D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2B121D" w:rsidRPr="00FE4A6D">
        <w:rPr>
          <w:rFonts w:ascii="GHEA Grapalat" w:hAnsi="GHEA Grapalat" w:cs="Sylfaen"/>
          <w:sz w:val="20"/>
          <w:szCs w:val="24"/>
          <w:lang w:val="hy-AM" w:eastAsia="en-US"/>
        </w:rPr>
        <w:t>օրը</w:t>
      </w:r>
      <w:r w:rsidR="002B121D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2B121D" w:rsidRPr="00FE4A6D">
        <w:rPr>
          <w:rFonts w:ascii="GHEA Grapalat" w:hAnsi="GHEA Grapalat" w:cs="Sylfaen"/>
          <w:sz w:val="20"/>
          <w:szCs w:val="24"/>
          <w:lang w:val="hy-AM" w:eastAsia="en-US"/>
        </w:rPr>
        <w:t>դրա</w:t>
      </w:r>
      <w:r w:rsidR="002B121D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2B121D" w:rsidRPr="00FE4A6D">
        <w:rPr>
          <w:rFonts w:ascii="GHEA Grapalat" w:hAnsi="GHEA Grapalat" w:cs="Sylfaen"/>
          <w:sz w:val="20"/>
          <w:szCs w:val="24"/>
          <w:lang w:val="hy-AM" w:eastAsia="en-US"/>
        </w:rPr>
        <w:t>մասին</w:t>
      </w:r>
      <w:r w:rsidR="002B121D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4348F9" w:rsidRPr="00FE4A6D">
        <w:rPr>
          <w:rFonts w:ascii="GHEA Grapalat" w:hAnsi="GHEA Grapalat" w:cs="Sylfaen"/>
          <w:sz w:val="20"/>
          <w:szCs w:val="24"/>
          <w:lang w:val="af-ZA" w:eastAsia="en-US"/>
        </w:rPr>
        <w:t>էլեկտրոնային</w:t>
      </w:r>
      <w:r w:rsidR="004348F9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4348F9" w:rsidRPr="00FE4A6D">
        <w:rPr>
          <w:rFonts w:ascii="GHEA Grapalat" w:hAnsi="GHEA Grapalat" w:cs="Sylfaen"/>
          <w:sz w:val="20"/>
          <w:szCs w:val="24"/>
          <w:lang w:val="af-ZA" w:eastAsia="en-US"/>
        </w:rPr>
        <w:t>եղանակով</w:t>
      </w:r>
      <w:r w:rsidR="004348F9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2B121D" w:rsidRPr="00FE4A6D">
        <w:rPr>
          <w:rFonts w:ascii="GHEA Grapalat" w:hAnsi="GHEA Grapalat" w:cs="Sylfaen"/>
          <w:sz w:val="20"/>
          <w:szCs w:val="24"/>
          <w:lang w:val="hy-AM" w:eastAsia="en-US"/>
        </w:rPr>
        <w:t>տեղեկացնում</w:t>
      </w:r>
      <w:r w:rsidR="002B121D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2B121D" w:rsidRPr="00FE4A6D">
        <w:rPr>
          <w:rFonts w:ascii="GHEA Grapalat" w:hAnsi="GHEA Grapalat" w:cs="Sylfaen"/>
          <w:sz w:val="20"/>
          <w:szCs w:val="24"/>
          <w:lang w:val="hy-AM" w:eastAsia="en-US"/>
        </w:rPr>
        <w:t>է</w:t>
      </w:r>
      <w:r w:rsidR="002B121D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7210AC" w:rsidRPr="00FE4A6D">
        <w:rPr>
          <w:rFonts w:ascii="GHEA Grapalat" w:hAnsi="GHEA Grapalat" w:cs="Sylfaen"/>
          <w:sz w:val="20"/>
          <w:szCs w:val="24"/>
          <w:lang w:val="af-ZA" w:eastAsia="en-US"/>
        </w:rPr>
        <w:t>մ</w:t>
      </w:r>
      <w:r w:rsidR="002B121D" w:rsidRPr="00FE4A6D">
        <w:rPr>
          <w:rFonts w:ascii="GHEA Grapalat" w:hAnsi="GHEA Grapalat" w:cs="Sylfaen"/>
          <w:sz w:val="20"/>
          <w:szCs w:val="24"/>
          <w:lang w:val="hy-AM" w:eastAsia="en-US"/>
        </w:rPr>
        <w:t>ասնակցին՝</w:t>
      </w:r>
      <w:r w:rsidR="002B121D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2B121D" w:rsidRPr="00FE4A6D">
        <w:rPr>
          <w:rFonts w:ascii="GHEA Grapalat" w:hAnsi="GHEA Grapalat" w:cs="Sylfaen"/>
          <w:sz w:val="20"/>
          <w:szCs w:val="24"/>
          <w:lang w:val="hy-AM" w:eastAsia="en-US"/>
        </w:rPr>
        <w:t>առաջարկելով</w:t>
      </w:r>
      <w:r w:rsidR="002B121D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2B121D" w:rsidRPr="00FE4A6D">
        <w:rPr>
          <w:rFonts w:ascii="GHEA Grapalat" w:hAnsi="GHEA Grapalat" w:cs="Sylfaen"/>
          <w:sz w:val="20"/>
          <w:szCs w:val="24"/>
          <w:lang w:val="hy-AM" w:eastAsia="en-US"/>
        </w:rPr>
        <w:t>մինչև</w:t>
      </w:r>
      <w:r w:rsidR="002B121D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2B121D" w:rsidRPr="00FE4A6D">
        <w:rPr>
          <w:rFonts w:ascii="GHEA Grapalat" w:hAnsi="GHEA Grapalat" w:cs="Sylfaen"/>
          <w:sz w:val="20"/>
          <w:szCs w:val="24"/>
          <w:lang w:val="hy-AM" w:eastAsia="en-US"/>
        </w:rPr>
        <w:t>կասեցման</w:t>
      </w:r>
      <w:r w:rsidR="002B121D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2B121D" w:rsidRPr="00FE4A6D">
        <w:rPr>
          <w:rFonts w:ascii="GHEA Grapalat" w:hAnsi="GHEA Grapalat" w:cs="Sylfaen"/>
          <w:sz w:val="20"/>
          <w:szCs w:val="24"/>
          <w:lang w:val="hy-AM" w:eastAsia="en-US"/>
        </w:rPr>
        <w:t>ժամկետի</w:t>
      </w:r>
      <w:r w:rsidR="002B121D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2B121D" w:rsidRPr="00FE4A6D">
        <w:rPr>
          <w:rFonts w:ascii="GHEA Grapalat" w:hAnsi="GHEA Grapalat" w:cs="Sylfaen"/>
          <w:sz w:val="20"/>
          <w:szCs w:val="24"/>
          <w:lang w:val="hy-AM" w:eastAsia="en-US"/>
        </w:rPr>
        <w:t>ավարտը</w:t>
      </w:r>
      <w:r w:rsidR="002B121D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2B121D" w:rsidRPr="00FE4A6D">
        <w:rPr>
          <w:rFonts w:ascii="GHEA Grapalat" w:hAnsi="GHEA Grapalat" w:cs="Sylfaen"/>
          <w:sz w:val="20"/>
          <w:szCs w:val="24"/>
          <w:lang w:val="hy-AM" w:eastAsia="en-US"/>
        </w:rPr>
        <w:t>շտկել</w:t>
      </w:r>
      <w:r w:rsidR="002B121D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2B121D" w:rsidRPr="00FE4A6D">
        <w:rPr>
          <w:rFonts w:ascii="GHEA Grapalat" w:hAnsi="GHEA Grapalat" w:cs="Sylfaen"/>
          <w:sz w:val="20"/>
          <w:szCs w:val="24"/>
          <w:lang w:val="hy-AM" w:eastAsia="en-US"/>
        </w:rPr>
        <w:t>անհամապատասխանությունը</w:t>
      </w:r>
      <w:r w:rsidR="002B121D" w:rsidRPr="00FE4A6D">
        <w:rPr>
          <w:rFonts w:ascii="Arial LatArm" w:hAnsi="Arial LatArm" w:cs="Sylfaen"/>
          <w:sz w:val="20"/>
          <w:szCs w:val="24"/>
          <w:lang w:val="af-ZA" w:eastAsia="en-US"/>
        </w:rPr>
        <w:t>:</w:t>
      </w:r>
    </w:p>
    <w:p w14:paraId="652EBF23" w14:textId="77777777" w:rsidR="002B121D" w:rsidRPr="00FE4A6D" w:rsidRDefault="00116E47" w:rsidP="00EF3662">
      <w:pPr>
        <w:pStyle w:val="norm"/>
        <w:spacing w:line="240" w:lineRule="auto"/>
        <w:rPr>
          <w:rFonts w:ascii="Arial LatArm" w:hAnsi="Arial LatArm" w:cs="Sylfaen"/>
          <w:sz w:val="20"/>
          <w:szCs w:val="24"/>
          <w:lang w:val="hy-AM" w:eastAsia="en-US"/>
        </w:rPr>
      </w:pP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Մասնակցին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ուղարկվող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ծանուցման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մեջ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մանրամասն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նկարագրվում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են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873E83" w:rsidRPr="00FE4A6D">
        <w:rPr>
          <w:rFonts w:ascii="GHEA Grapalat" w:hAnsi="GHEA Grapalat" w:cs="Sylfaen"/>
          <w:sz w:val="20"/>
          <w:szCs w:val="24"/>
          <w:lang w:val="hy-AM" w:eastAsia="en-US"/>
        </w:rPr>
        <w:t>հայտի</w:t>
      </w:r>
      <w:r w:rsidR="00873E83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873E83" w:rsidRPr="00FE4A6D">
        <w:rPr>
          <w:rFonts w:ascii="GHEA Grapalat" w:hAnsi="GHEA Grapalat" w:cs="Sylfaen"/>
          <w:sz w:val="20"/>
          <w:szCs w:val="24"/>
          <w:lang w:val="hy-AM" w:eastAsia="en-US"/>
        </w:rPr>
        <w:t>գն</w:t>
      </w:r>
      <w:r w:rsidR="00563192" w:rsidRPr="00FE4A6D">
        <w:rPr>
          <w:rFonts w:ascii="GHEA Grapalat" w:hAnsi="GHEA Grapalat" w:cs="Sylfaen"/>
          <w:sz w:val="20"/>
          <w:szCs w:val="24"/>
          <w:lang w:val="hy-AM" w:eastAsia="en-US"/>
        </w:rPr>
        <w:t>ա</w:t>
      </w:r>
      <w:r w:rsidR="00873E83" w:rsidRPr="00FE4A6D">
        <w:rPr>
          <w:rFonts w:ascii="GHEA Grapalat" w:hAnsi="GHEA Grapalat" w:cs="Sylfaen"/>
          <w:sz w:val="20"/>
          <w:szCs w:val="24"/>
          <w:lang w:val="hy-AM" w:eastAsia="en-US"/>
        </w:rPr>
        <w:t>հատման</w:t>
      </w:r>
      <w:r w:rsidR="00873E83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873E83" w:rsidRPr="00FE4A6D">
        <w:rPr>
          <w:rFonts w:ascii="GHEA Grapalat" w:hAnsi="GHEA Grapalat" w:cs="Sylfaen"/>
          <w:sz w:val="20"/>
          <w:szCs w:val="24"/>
          <w:lang w:val="hy-AM" w:eastAsia="en-US"/>
        </w:rPr>
        <w:t>ընթացքում</w:t>
      </w:r>
      <w:r w:rsidR="00873E83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հայտնաբերված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873E83" w:rsidRPr="00FE4A6D">
        <w:rPr>
          <w:rFonts w:ascii="GHEA Grapalat" w:hAnsi="GHEA Grapalat" w:cs="Sylfaen"/>
          <w:sz w:val="20"/>
          <w:szCs w:val="24"/>
          <w:lang w:val="hy-AM" w:eastAsia="en-US"/>
        </w:rPr>
        <w:t>բոլոր</w:t>
      </w:r>
      <w:r w:rsidR="00873E83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hy-AM" w:eastAsia="en-US"/>
        </w:rPr>
        <w:t>անհամապատասխանությունները</w:t>
      </w:r>
      <w:r w:rsidRPr="00FE4A6D">
        <w:rPr>
          <w:rFonts w:ascii="Arial LatArm" w:hAnsi="Arial LatArm" w:cs="Sylfaen"/>
          <w:sz w:val="20"/>
          <w:szCs w:val="24"/>
          <w:lang w:val="hy-AM" w:eastAsia="en-US"/>
        </w:rPr>
        <w:t>:</w:t>
      </w:r>
      <w:r w:rsidR="002B121D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  </w:t>
      </w:r>
    </w:p>
    <w:p w14:paraId="4D67860B" w14:textId="77777777" w:rsidR="00FC31D8" w:rsidRPr="00FE4A6D" w:rsidRDefault="00A150A9" w:rsidP="00EF3662">
      <w:pPr>
        <w:pStyle w:val="norm"/>
        <w:spacing w:line="240" w:lineRule="auto"/>
        <w:ind w:firstLine="567"/>
        <w:rPr>
          <w:rFonts w:ascii="Arial LatArm" w:hAnsi="Arial LatArm" w:cs="Sylfaen"/>
          <w:sz w:val="20"/>
          <w:szCs w:val="24"/>
          <w:lang w:val="hy-AM" w:eastAsia="en-US"/>
        </w:rPr>
      </w:pPr>
      <w:r w:rsidRPr="00FE4A6D">
        <w:rPr>
          <w:rFonts w:ascii="Arial LatArm" w:hAnsi="Arial LatArm" w:cs="Sylfaen"/>
          <w:sz w:val="20"/>
          <w:szCs w:val="24"/>
          <w:lang w:val="af-ZA" w:eastAsia="en-US"/>
        </w:rPr>
        <w:t>8</w:t>
      </w:r>
      <w:r w:rsidR="002B121D" w:rsidRPr="00FE4A6D">
        <w:rPr>
          <w:rFonts w:ascii="Arial LatArm" w:hAnsi="Arial LatArm" w:cs="Sylfaen"/>
          <w:sz w:val="20"/>
          <w:szCs w:val="24"/>
          <w:lang w:val="af-ZA" w:eastAsia="en-US"/>
        </w:rPr>
        <w:t>.</w:t>
      </w:r>
      <w:r w:rsidR="004348F9" w:rsidRPr="00FE4A6D">
        <w:rPr>
          <w:rFonts w:ascii="Arial LatArm" w:hAnsi="Arial LatArm" w:cs="Sylfaen"/>
          <w:sz w:val="20"/>
          <w:szCs w:val="24"/>
          <w:lang w:val="af-ZA" w:eastAsia="en-US"/>
        </w:rPr>
        <w:t>9</w:t>
      </w:r>
      <w:r w:rsidR="002B121D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2B121D" w:rsidRPr="00FE4A6D">
        <w:rPr>
          <w:rFonts w:ascii="GHEA Grapalat" w:hAnsi="GHEA Grapalat" w:cs="Sylfaen"/>
          <w:sz w:val="20"/>
          <w:szCs w:val="24"/>
          <w:lang w:val="hy-AM" w:eastAsia="en-US"/>
        </w:rPr>
        <w:t>Եթե</w:t>
      </w:r>
      <w:r w:rsidR="002B121D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2B121D" w:rsidRPr="00FE4A6D">
        <w:rPr>
          <w:rFonts w:ascii="GHEA Grapalat" w:hAnsi="GHEA Grapalat" w:cs="Sylfaen"/>
          <w:sz w:val="20"/>
          <w:szCs w:val="24"/>
          <w:lang w:val="hy-AM" w:eastAsia="en-US"/>
        </w:rPr>
        <w:t>սույն</w:t>
      </w:r>
      <w:r w:rsidR="002B121D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2B121D" w:rsidRPr="00FE4A6D">
        <w:rPr>
          <w:rFonts w:ascii="GHEA Grapalat" w:hAnsi="GHEA Grapalat" w:cs="Sylfaen"/>
          <w:sz w:val="20"/>
          <w:szCs w:val="24"/>
          <w:lang w:val="hy-AM" w:eastAsia="en-US"/>
        </w:rPr>
        <w:t>հրավերի</w:t>
      </w:r>
      <w:r w:rsidR="002B121D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9A171D" w:rsidRPr="00FE4A6D">
        <w:rPr>
          <w:rFonts w:ascii="Arial LatArm" w:hAnsi="Arial LatArm" w:cs="Sylfaen"/>
          <w:sz w:val="20"/>
          <w:szCs w:val="24"/>
          <w:lang w:val="af-ZA" w:eastAsia="en-US"/>
        </w:rPr>
        <w:t>8</w:t>
      </w:r>
      <w:r w:rsidR="002B121D" w:rsidRPr="00FE4A6D">
        <w:rPr>
          <w:rFonts w:ascii="Arial LatArm" w:hAnsi="Arial LatArm" w:cs="Sylfaen"/>
          <w:sz w:val="20"/>
          <w:szCs w:val="24"/>
          <w:lang w:val="af-ZA" w:eastAsia="en-US"/>
        </w:rPr>
        <w:t>.</w:t>
      </w:r>
      <w:r w:rsidR="004348F9" w:rsidRPr="00FE4A6D">
        <w:rPr>
          <w:rFonts w:ascii="Arial LatArm" w:hAnsi="Arial LatArm" w:cs="Sylfaen"/>
          <w:sz w:val="20"/>
          <w:szCs w:val="24"/>
          <w:lang w:val="af-ZA" w:eastAsia="en-US"/>
        </w:rPr>
        <w:t>8</w:t>
      </w:r>
      <w:r w:rsidR="004E6A12" w:rsidRPr="00FE4A6D">
        <w:rPr>
          <w:rFonts w:ascii="Arial LatArm" w:hAnsi="Arial LatArm" w:cs="Sylfaen"/>
          <w:sz w:val="20"/>
          <w:szCs w:val="24"/>
          <w:lang w:val="af-ZA" w:eastAsia="en-US"/>
        </w:rPr>
        <w:t>-</w:t>
      </w:r>
      <w:r w:rsidR="004E6A12" w:rsidRPr="00FE4A6D">
        <w:rPr>
          <w:rFonts w:ascii="GHEA Grapalat" w:hAnsi="GHEA Grapalat" w:cs="Sylfaen"/>
          <w:sz w:val="20"/>
          <w:szCs w:val="24"/>
          <w:lang w:val="hy-AM" w:eastAsia="en-US"/>
        </w:rPr>
        <w:t>րդ</w:t>
      </w:r>
      <w:r w:rsidR="002B121D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2B121D" w:rsidRPr="00FE4A6D">
        <w:rPr>
          <w:rFonts w:ascii="GHEA Grapalat" w:hAnsi="GHEA Grapalat" w:cs="Sylfaen"/>
          <w:sz w:val="20"/>
          <w:szCs w:val="24"/>
          <w:lang w:val="hy-AM" w:eastAsia="en-US"/>
        </w:rPr>
        <w:t>կետով</w:t>
      </w:r>
      <w:r w:rsidR="002B121D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2B121D" w:rsidRPr="00FE4A6D">
        <w:rPr>
          <w:rFonts w:ascii="GHEA Grapalat" w:hAnsi="GHEA Grapalat" w:cs="Sylfaen"/>
          <w:sz w:val="20"/>
          <w:szCs w:val="24"/>
          <w:lang w:val="hy-AM" w:eastAsia="en-US"/>
        </w:rPr>
        <w:t>սահմանված</w:t>
      </w:r>
      <w:r w:rsidR="002B121D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2B121D" w:rsidRPr="00FE4A6D">
        <w:rPr>
          <w:rFonts w:ascii="GHEA Grapalat" w:hAnsi="GHEA Grapalat" w:cs="Sylfaen"/>
          <w:sz w:val="20"/>
          <w:szCs w:val="24"/>
          <w:lang w:val="hy-AM" w:eastAsia="en-US"/>
        </w:rPr>
        <w:t>ժամկետում</w:t>
      </w:r>
      <w:r w:rsidR="002B121D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9A171D" w:rsidRPr="00FE4A6D">
        <w:rPr>
          <w:rFonts w:ascii="GHEA Grapalat" w:hAnsi="GHEA Grapalat" w:cs="Sylfaen"/>
          <w:sz w:val="20"/>
          <w:szCs w:val="24"/>
          <w:lang w:val="af-ZA" w:eastAsia="en-US"/>
        </w:rPr>
        <w:t>մ</w:t>
      </w:r>
      <w:r w:rsidR="002B121D" w:rsidRPr="00FE4A6D">
        <w:rPr>
          <w:rFonts w:ascii="GHEA Grapalat" w:hAnsi="GHEA Grapalat" w:cs="Sylfaen"/>
          <w:sz w:val="20"/>
          <w:szCs w:val="24"/>
          <w:lang w:val="hy-AM" w:eastAsia="en-US"/>
        </w:rPr>
        <w:t>ասնակիցը</w:t>
      </w:r>
      <w:r w:rsidR="002B121D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2B121D" w:rsidRPr="00FE4A6D">
        <w:rPr>
          <w:rFonts w:ascii="GHEA Grapalat" w:hAnsi="GHEA Grapalat" w:cs="Sylfaen"/>
          <w:sz w:val="20"/>
          <w:szCs w:val="24"/>
          <w:lang w:val="hy-AM" w:eastAsia="en-US"/>
        </w:rPr>
        <w:t>շտկում</w:t>
      </w:r>
      <w:r w:rsidR="002B121D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2B121D" w:rsidRPr="00FE4A6D">
        <w:rPr>
          <w:rFonts w:ascii="GHEA Grapalat" w:hAnsi="GHEA Grapalat" w:cs="Sylfaen"/>
          <w:sz w:val="20"/>
          <w:szCs w:val="24"/>
          <w:lang w:val="hy-AM" w:eastAsia="en-US"/>
        </w:rPr>
        <w:t>է</w:t>
      </w:r>
      <w:r w:rsidR="002B121D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2B121D" w:rsidRPr="00FE4A6D">
        <w:rPr>
          <w:rFonts w:ascii="GHEA Grapalat" w:hAnsi="GHEA Grapalat" w:cs="Sylfaen"/>
          <w:sz w:val="20"/>
          <w:szCs w:val="24"/>
          <w:lang w:val="hy-AM" w:eastAsia="en-US"/>
        </w:rPr>
        <w:t>արձանագրված</w:t>
      </w:r>
      <w:r w:rsidR="002B121D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2B121D" w:rsidRPr="00FE4A6D">
        <w:rPr>
          <w:rFonts w:ascii="GHEA Grapalat" w:hAnsi="GHEA Grapalat" w:cs="Sylfaen"/>
          <w:sz w:val="20"/>
          <w:szCs w:val="24"/>
          <w:lang w:val="hy-AM" w:eastAsia="en-US"/>
        </w:rPr>
        <w:t>անհամապատասխանությունը</w:t>
      </w:r>
      <w:r w:rsidR="002B121D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, </w:t>
      </w:r>
      <w:r w:rsidR="002B121D" w:rsidRPr="00FE4A6D">
        <w:rPr>
          <w:rFonts w:ascii="GHEA Grapalat" w:hAnsi="GHEA Grapalat" w:cs="Sylfaen"/>
          <w:sz w:val="20"/>
          <w:szCs w:val="24"/>
          <w:lang w:val="hy-AM" w:eastAsia="en-US"/>
        </w:rPr>
        <w:t>ապա</w:t>
      </w:r>
      <w:r w:rsidR="002B121D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2B121D" w:rsidRPr="00FE4A6D">
        <w:rPr>
          <w:rFonts w:ascii="GHEA Grapalat" w:hAnsi="GHEA Grapalat" w:cs="Sylfaen"/>
          <w:sz w:val="20"/>
          <w:szCs w:val="24"/>
          <w:lang w:val="hy-AM" w:eastAsia="en-US"/>
        </w:rPr>
        <w:t>վերջին</w:t>
      </w:r>
      <w:r w:rsidR="009A05AC" w:rsidRPr="00FE4A6D">
        <w:rPr>
          <w:rFonts w:ascii="GHEA Grapalat" w:hAnsi="GHEA Grapalat" w:cs="Sylfaen"/>
          <w:sz w:val="20"/>
          <w:szCs w:val="24"/>
          <w:lang w:val="hy-AM" w:eastAsia="en-US"/>
        </w:rPr>
        <w:t>ի</w:t>
      </w:r>
      <w:r w:rsidR="002B121D" w:rsidRPr="00FE4A6D">
        <w:rPr>
          <w:rFonts w:ascii="GHEA Grapalat" w:hAnsi="GHEA Grapalat" w:cs="Sylfaen"/>
          <w:sz w:val="20"/>
          <w:szCs w:val="24"/>
          <w:lang w:val="hy-AM" w:eastAsia="en-US"/>
        </w:rPr>
        <w:t>ս</w:t>
      </w:r>
      <w:r w:rsidR="002B121D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2B121D" w:rsidRPr="00FE4A6D">
        <w:rPr>
          <w:rFonts w:ascii="GHEA Grapalat" w:hAnsi="GHEA Grapalat" w:cs="Sylfaen"/>
          <w:sz w:val="20"/>
          <w:szCs w:val="24"/>
          <w:lang w:val="hy-AM" w:eastAsia="en-US"/>
        </w:rPr>
        <w:t>հայտը</w:t>
      </w:r>
      <w:r w:rsidR="002B121D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2B121D" w:rsidRPr="00FE4A6D">
        <w:rPr>
          <w:rFonts w:ascii="GHEA Grapalat" w:hAnsi="GHEA Grapalat" w:cs="Sylfaen"/>
          <w:sz w:val="20"/>
          <w:szCs w:val="24"/>
          <w:lang w:val="hy-AM" w:eastAsia="en-US"/>
        </w:rPr>
        <w:t>գնահատվում</w:t>
      </w:r>
      <w:r w:rsidR="002B121D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2B121D" w:rsidRPr="00FE4A6D">
        <w:rPr>
          <w:rFonts w:ascii="GHEA Grapalat" w:hAnsi="GHEA Grapalat" w:cs="Sylfaen"/>
          <w:sz w:val="20"/>
          <w:szCs w:val="24"/>
          <w:lang w:val="hy-AM" w:eastAsia="en-US"/>
        </w:rPr>
        <w:t>է</w:t>
      </w:r>
      <w:r w:rsidR="002B121D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2B121D" w:rsidRPr="00FE4A6D">
        <w:rPr>
          <w:rFonts w:ascii="GHEA Grapalat" w:hAnsi="GHEA Grapalat" w:cs="Sylfaen"/>
          <w:sz w:val="20"/>
          <w:szCs w:val="24"/>
          <w:lang w:val="hy-AM" w:eastAsia="en-US"/>
        </w:rPr>
        <w:t>բավարար</w:t>
      </w:r>
      <w:r w:rsidR="002B121D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: </w:t>
      </w:r>
      <w:r w:rsidR="002B121D" w:rsidRPr="00FE4A6D">
        <w:rPr>
          <w:rFonts w:ascii="GHEA Grapalat" w:hAnsi="GHEA Grapalat" w:cs="Sylfaen"/>
          <w:sz w:val="20"/>
          <w:szCs w:val="24"/>
          <w:lang w:val="hy-AM" w:eastAsia="en-US"/>
        </w:rPr>
        <w:t>Հակառակ</w:t>
      </w:r>
      <w:r w:rsidR="002B121D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2B121D" w:rsidRPr="00FE4A6D">
        <w:rPr>
          <w:rFonts w:ascii="GHEA Grapalat" w:hAnsi="GHEA Grapalat" w:cs="Sylfaen"/>
          <w:sz w:val="20"/>
          <w:szCs w:val="24"/>
          <w:lang w:val="hy-AM" w:eastAsia="en-US"/>
        </w:rPr>
        <w:t>դեպքում</w:t>
      </w:r>
      <w:r w:rsidR="00D14B02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D14B02" w:rsidRPr="00FE4A6D">
        <w:rPr>
          <w:rFonts w:ascii="GHEA Grapalat" w:hAnsi="GHEA Grapalat" w:cs="Sylfaen"/>
          <w:sz w:val="20"/>
          <w:szCs w:val="24"/>
          <w:lang w:val="hy-AM" w:eastAsia="en-US"/>
        </w:rPr>
        <w:t>տվյալ</w:t>
      </w:r>
      <w:r w:rsidR="00D14B02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D14B02" w:rsidRPr="00FE4A6D">
        <w:rPr>
          <w:rFonts w:ascii="GHEA Grapalat" w:hAnsi="GHEA Grapalat" w:cs="Sylfaen"/>
          <w:sz w:val="20"/>
          <w:szCs w:val="24"/>
          <w:lang w:val="hy-AM" w:eastAsia="en-US"/>
        </w:rPr>
        <w:t>մասնակցի</w:t>
      </w:r>
      <w:r w:rsidR="002B121D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2B121D" w:rsidRPr="00FE4A6D">
        <w:rPr>
          <w:rFonts w:ascii="GHEA Grapalat" w:hAnsi="GHEA Grapalat" w:cs="Sylfaen"/>
          <w:sz w:val="20"/>
          <w:szCs w:val="24"/>
          <w:lang w:val="hy-AM" w:eastAsia="en-US"/>
        </w:rPr>
        <w:t>հայտը</w:t>
      </w:r>
      <w:r w:rsidR="002B121D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2B121D" w:rsidRPr="00FE4A6D">
        <w:rPr>
          <w:rFonts w:ascii="GHEA Grapalat" w:hAnsi="GHEA Grapalat" w:cs="Sylfaen"/>
          <w:sz w:val="20"/>
          <w:szCs w:val="24"/>
          <w:lang w:val="hy-AM" w:eastAsia="en-US"/>
        </w:rPr>
        <w:t>գնահատվում</w:t>
      </w:r>
      <w:r w:rsidR="002B121D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2B121D" w:rsidRPr="00FE4A6D">
        <w:rPr>
          <w:rFonts w:ascii="GHEA Grapalat" w:hAnsi="GHEA Grapalat" w:cs="Sylfaen"/>
          <w:sz w:val="20"/>
          <w:szCs w:val="24"/>
          <w:lang w:val="hy-AM" w:eastAsia="en-US"/>
        </w:rPr>
        <w:t>է</w:t>
      </w:r>
      <w:r w:rsidR="002B121D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2B121D" w:rsidRPr="00FE4A6D">
        <w:rPr>
          <w:rFonts w:ascii="GHEA Grapalat" w:hAnsi="GHEA Grapalat" w:cs="Sylfaen"/>
          <w:sz w:val="20"/>
          <w:szCs w:val="24"/>
          <w:lang w:val="hy-AM" w:eastAsia="en-US"/>
        </w:rPr>
        <w:t>անբավարար</w:t>
      </w:r>
      <w:r w:rsidR="002B121D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2B121D" w:rsidRPr="00FE4A6D">
        <w:rPr>
          <w:rFonts w:ascii="GHEA Grapalat" w:hAnsi="GHEA Grapalat" w:cs="Sylfaen"/>
          <w:sz w:val="20"/>
          <w:szCs w:val="24"/>
          <w:lang w:val="hy-AM" w:eastAsia="en-US"/>
        </w:rPr>
        <w:t>և</w:t>
      </w:r>
      <w:r w:rsidR="002B121D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2B121D" w:rsidRPr="00FE4A6D">
        <w:rPr>
          <w:rFonts w:ascii="GHEA Grapalat" w:hAnsi="GHEA Grapalat" w:cs="Sylfaen"/>
          <w:sz w:val="20"/>
          <w:szCs w:val="24"/>
          <w:lang w:val="hy-AM" w:eastAsia="en-US"/>
        </w:rPr>
        <w:t>մերժվում</w:t>
      </w:r>
      <w:r w:rsidR="009A05AC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9A05AC" w:rsidRPr="00FE4A6D">
        <w:rPr>
          <w:rFonts w:ascii="GHEA Grapalat" w:hAnsi="GHEA Grapalat" w:cs="Sylfaen"/>
          <w:sz w:val="20"/>
          <w:szCs w:val="24"/>
          <w:lang w:val="hy-AM" w:eastAsia="en-US"/>
        </w:rPr>
        <w:t>է</w:t>
      </w:r>
      <w:r w:rsidR="004348F9" w:rsidRPr="00FE4A6D">
        <w:rPr>
          <w:rFonts w:ascii="Arial LatArm" w:hAnsi="Arial LatArm" w:cs="Sylfaen"/>
          <w:sz w:val="20"/>
          <w:szCs w:val="24"/>
          <w:lang w:val="hy-AM" w:eastAsia="en-US"/>
        </w:rPr>
        <w:t>,</w:t>
      </w:r>
      <w:r w:rsidR="00D14B02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D14B02" w:rsidRPr="00FE4A6D">
        <w:rPr>
          <w:rFonts w:ascii="GHEA Grapalat" w:hAnsi="GHEA Grapalat" w:cs="Sylfaen"/>
          <w:sz w:val="20"/>
          <w:szCs w:val="24"/>
          <w:lang w:val="hy-AM" w:eastAsia="en-US"/>
        </w:rPr>
        <w:t>իսկ</w:t>
      </w:r>
      <w:r w:rsidR="00D14B02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D14B02" w:rsidRPr="00FE4A6D">
        <w:rPr>
          <w:rFonts w:ascii="GHEA Grapalat" w:hAnsi="GHEA Grapalat" w:cs="Sylfaen"/>
          <w:sz w:val="20"/>
          <w:szCs w:val="24"/>
          <w:lang w:val="hy-AM" w:eastAsia="en-US"/>
        </w:rPr>
        <w:t>ընտրված</w:t>
      </w:r>
      <w:r w:rsidR="00D14B02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D14B02" w:rsidRPr="00FE4A6D">
        <w:rPr>
          <w:rFonts w:ascii="GHEA Grapalat" w:hAnsi="GHEA Grapalat" w:cs="Sylfaen"/>
          <w:sz w:val="20"/>
          <w:szCs w:val="24"/>
          <w:lang w:val="hy-AM" w:eastAsia="en-US"/>
        </w:rPr>
        <w:t>մասնակից</w:t>
      </w:r>
      <w:r w:rsidR="00D14B02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D14B02" w:rsidRPr="00FE4A6D">
        <w:rPr>
          <w:rFonts w:ascii="GHEA Grapalat" w:hAnsi="GHEA Grapalat" w:cs="Sylfaen"/>
          <w:sz w:val="20"/>
          <w:szCs w:val="24"/>
          <w:lang w:val="hy-AM" w:eastAsia="en-US"/>
        </w:rPr>
        <w:t>է</w:t>
      </w:r>
      <w:r w:rsidR="00D14B02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D14B02" w:rsidRPr="00FE4A6D">
        <w:rPr>
          <w:rFonts w:ascii="GHEA Grapalat" w:hAnsi="GHEA Grapalat" w:cs="Sylfaen"/>
          <w:sz w:val="20"/>
          <w:szCs w:val="24"/>
          <w:lang w:val="hy-AM" w:eastAsia="en-US"/>
        </w:rPr>
        <w:t>ճանաչվում</w:t>
      </w:r>
      <w:r w:rsidR="00D14B02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D14B02" w:rsidRPr="00FE4A6D">
        <w:rPr>
          <w:rFonts w:ascii="GHEA Grapalat" w:hAnsi="GHEA Grapalat" w:cs="Sylfaen"/>
          <w:sz w:val="20"/>
          <w:szCs w:val="24"/>
          <w:lang w:val="hy-AM" w:eastAsia="en-US"/>
        </w:rPr>
        <w:t>հաջորդող</w:t>
      </w:r>
      <w:r w:rsidR="00D14B02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D14B02" w:rsidRPr="00FE4A6D">
        <w:rPr>
          <w:rFonts w:ascii="GHEA Grapalat" w:hAnsi="GHEA Grapalat" w:cs="Sylfaen"/>
          <w:sz w:val="20"/>
          <w:szCs w:val="24"/>
          <w:lang w:val="hy-AM" w:eastAsia="en-US"/>
        </w:rPr>
        <w:t>տեղ</w:t>
      </w:r>
      <w:r w:rsidR="00D14B02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D14B02" w:rsidRPr="00FE4A6D">
        <w:rPr>
          <w:rFonts w:ascii="GHEA Grapalat" w:hAnsi="GHEA Grapalat" w:cs="Sylfaen"/>
          <w:sz w:val="20"/>
          <w:szCs w:val="24"/>
          <w:lang w:val="hy-AM" w:eastAsia="en-US"/>
        </w:rPr>
        <w:t>զբաղեցրած</w:t>
      </w:r>
      <w:r w:rsidR="00D14B02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D14B02" w:rsidRPr="00FE4A6D">
        <w:rPr>
          <w:rFonts w:ascii="GHEA Grapalat" w:hAnsi="GHEA Grapalat" w:cs="Sylfaen"/>
          <w:sz w:val="20"/>
          <w:szCs w:val="24"/>
          <w:lang w:val="hy-AM" w:eastAsia="en-US"/>
        </w:rPr>
        <w:t>մասնակիցը</w:t>
      </w:r>
      <w:r w:rsidR="00D14B02" w:rsidRPr="00FE4A6D">
        <w:rPr>
          <w:rFonts w:ascii="Arial LatArm" w:hAnsi="Arial LatArm" w:cs="Sylfaen"/>
          <w:sz w:val="20"/>
          <w:szCs w:val="24"/>
          <w:lang w:val="hy-AM" w:eastAsia="en-US"/>
        </w:rPr>
        <w:t>:</w:t>
      </w:r>
    </w:p>
    <w:p w14:paraId="178E3628" w14:textId="77777777" w:rsidR="00F40755" w:rsidRPr="00FE4A6D" w:rsidRDefault="00A150A9" w:rsidP="00F40755">
      <w:pPr>
        <w:pStyle w:val="23"/>
        <w:spacing w:line="240" w:lineRule="auto"/>
        <w:ind w:firstLine="567"/>
        <w:rPr>
          <w:rFonts w:ascii="Arial LatArm" w:hAnsi="Arial LatArm" w:cs="Sylfaen"/>
          <w:szCs w:val="24"/>
          <w:lang w:val="hy-AM"/>
        </w:rPr>
      </w:pPr>
      <w:r w:rsidRPr="00FE4A6D">
        <w:rPr>
          <w:rFonts w:ascii="Arial LatArm" w:hAnsi="Arial LatArm" w:cs="Sylfaen"/>
          <w:szCs w:val="24"/>
        </w:rPr>
        <w:t>8</w:t>
      </w:r>
      <w:r w:rsidR="002B121D" w:rsidRPr="00FE4A6D">
        <w:rPr>
          <w:rFonts w:ascii="Arial LatArm" w:hAnsi="Arial LatArm" w:cs="Sylfaen"/>
          <w:szCs w:val="24"/>
        </w:rPr>
        <w:t>.</w:t>
      </w:r>
      <w:r w:rsidR="00D770E9" w:rsidRPr="00FE4A6D">
        <w:rPr>
          <w:rFonts w:ascii="Arial LatArm" w:hAnsi="Arial LatArm" w:cs="Sylfaen"/>
          <w:szCs w:val="24"/>
          <w:lang w:val="hy-AM"/>
        </w:rPr>
        <w:t>1</w:t>
      </w:r>
      <w:r w:rsidR="004348F9" w:rsidRPr="00FE4A6D">
        <w:rPr>
          <w:rFonts w:ascii="Arial LatArm" w:hAnsi="Arial LatArm" w:cs="Sylfaen"/>
          <w:szCs w:val="24"/>
          <w:lang w:val="hy-AM"/>
        </w:rPr>
        <w:t>0</w:t>
      </w:r>
      <w:r w:rsidR="002B121D" w:rsidRPr="00FE4A6D">
        <w:rPr>
          <w:rFonts w:ascii="Arial LatArm" w:hAnsi="Arial LatArm" w:cs="Sylfaen"/>
          <w:szCs w:val="24"/>
        </w:rPr>
        <w:t xml:space="preserve"> </w:t>
      </w:r>
      <w:r w:rsidR="00F40755" w:rsidRPr="00FE4A6D">
        <w:rPr>
          <w:rFonts w:ascii="GHEA Grapalat" w:hAnsi="GHEA Grapalat" w:cs="Sylfaen"/>
          <w:szCs w:val="24"/>
          <w:lang w:val="hy-AM"/>
        </w:rPr>
        <w:t>Հանձնաժողովի</w:t>
      </w:r>
      <w:r w:rsidR="00F40755" w:rsidRPr="00FE4A6D">
        <w:rPr>
          <w:rFonts w:ascii="Arial LatArm" w:hAnsi="Arial LatArm" w:cs="Sylfaen"/>
          <w:szCs w:val="24"/>
        </w:rPr>
        <w:t xml:space="preserve"> </w:t>
      </w:r>
      <w:r w:rsidR="00F40755" w:rsidRPr="00FE4A6D">
        <w:rPr>
          <w:rFonts w:ascii="GHEA Grapalat" w:hAnsi="GHEA Grapalat" w:cs="Sylfaen"/>
          <w:szCs w:val="24"/>
          <w:lang w:val="hy-AM"/>
        </w:rPr>
        <w:t>անդամը</w:t>
      </w:r>
      <w:r w:rsidR="00F40755" w:rsidRPr="00FE4A6D">
        <w:rPr>
          <w:rFonts w:ascii="Arial LatArm" w:hAnsi="Arial LatArm" w:cs="Sylfaen"/>
          <w:szCs w:val="24"/>
        </w:rPr>
        <w:t xml:space="preserve"> </w:t>
      </w:r>
      <w:r w:rsidR="00F40755" w:rsidRPr="00FE4A6D">
        <w:rPr>
          <w:rFonts w:ascii="GHEA Grapalat" w:hAnsi="GHEA Grapalat" w:cs="Sylfaen"/>
          <w:szCs w:val="24"/>
          <w:lang w:val="hy-AM"/>
        </w:rPr>
        <w:t>կամ</w:t>
      </w:r>
      <w:r w:rsidR="00F40755" w:rsidRPr="00FE4A6D">
        <w:rPr>
          <w:rFonts w:ascii="Arial LatArm" w:hAnsi="Arial LatArm" w:cs="Sylfaen"/>
          <w:szCs w:val="24"/>
        </w:rPr>
        <w:t xml:space="preserve"> </w:t>
      </w:r>
      <w:r w:rsidR="00F40755" w:rsidRPr="00FE4A6D">
        <w:rPr>
          <w:rFonts w:ascii="GHEA Grapalat" w:hAnsi="GHEA Grapalat" w:cs="Sylfaen"/>
          <w:szCs w:val="24"/>
          <w:lang w:val="hy-AM"/>
        </w:rPr>
        <w:t>քարտուղարը</w:t>
      </w:r>
      <w:r w:rsidR="00F40755" w:rsidRPr="00FE4A6D">
        <w:rPr>
          <w:rFonts w:ascii="Arial LatArm" w:hAnsi="Arial LatArm" w:cs="Sylfaen"/>
          <w:szCs w:val="24"/>
        </w:rPr>
        <w:t xml:space="preserve"> </w:t>
      </w:r>
      <w:r w:rsidR="00F40755" w:rsidRPr="00FE4A6D">
        <w:rPr>
          <w:rFonts w:ascii="GHEA Grapalat" w:hAnsi="GHEA Grapalat" w:cs="Sylfaen"/>
          <w:szCs w:val="24"/>
          <w:lang w:val="hy-AM"/>
        </w:rPr>
        <w:t>չի</w:t>
      </w:r>
      <w:r w:rsidR="00F40755" w:rsidRPr="00FE4A6D">
        <w:rPr>
          <w:rFonts w:ascii="Arial LatArm" w:hAnsi="Arial LatArm" w:cs="Sylfaen"/>
          <w:szCs w:val="24"/>
        </w:rPr>
        <w:t xml:space="preserve"> </w:t>
      </w:r>
      <w:r w:rsidR="00F40755" w:rsidRPr="00FE4A6D">
        <w:rPr>
          <w:rFonts w:ascii="GHEA Grapalat" w:hAnsi="GHEA Grapalat" w:cs="Sylfaen"/>
          <w:szCs w:val="24"/>
          <w:lang w:val="hy-AM"/>
        </w:rPr>
        <w:t>կարող</w:t>
      </w:r>
      <w:r w:rsidR="00F40755" w:rsidRPr="00FE4A6D">
        <w:rPr>
          <w:rFonts w:ascii="Arial LatArm" w:hAnsi="Arial LatArm" w:cs="Sylfaen"/>
          <w:szCs w:val="24"/>
        </w:rPr>
        <w:t xml:space="preserve"> </w:t>
      </w:r>
      <w:r w:rsidR="00F40755" w:rsidRPr="00FE4A6D">
        <w:rPr>
          <w:rFonts w:ascii="GHEA Grapalat" w:hAnsi="GHEA Grapalat" w:cs="Sylfaen"/>
          <w:szCs w:val="24"/>
          <w:lang w:val="hy-AM"/>
        </w:rPr>
        <w:t>մասնակցել</w:t>
      </w:r>
      <w:r w:rsidR="00F40755" w:rsidRPr="00FE4A6D">
        <w:rPr>
          <w:rFonts w:ascii="Arial LatArm" w:hAnsi="Arial LatArm" w:cs="Sylfaen"/>
          <w:szCs w:val="24"/>
        </w:rPr>
        <w:t xml:space="preserve"> </w:t>
      </w:r>
      <w:r w:rsidR="00F40755" w:rsidRPr="00FE4A6D">
        <w:rPr>
          <w:rFonts w:ascii="GHEA Grapalat" w:hAnsi="GHEA Grapalat" w:cs="Sylfaen"/>
          <w:szCs w:val="24"/>
          <w:lang w:val="hy-AM"/>
        </w:rPr>
        <w:t>հանձնաժողովի</w:t>
      </w:r>
      <w:r w:rsidR="00F40755" w:rsidRPr="00FE4A6D">
        <w:rPr>
          <w:rFonts w:ascii="Arial LatArm" w:hAnsi="Arial LatArm" w:cs="Sylfaen"/>
          <w:szCs w:val="24"/>
        </w:rPr>
        <w:t xml:space="preserve"> </w:t>
      </w:r>
      <w:r w:rsidR="00F40755" w:rsidRPr="00FE4A6D">
        <w:rPr>
          <w:rFonts w:ascii="GHEA Grapalat" w:hAnsi="GHEA Grapalat" w:cs="Sylfaen"/>
          <w:szCs w:val="24"/>
          <w:lang w:val="hy-AM"/>
        </w:rPr>
        <w:t>աշխատանքներին</w:t>
      </w:r>
      <w:r w:rsidR="00F40755" w:rsidRPr="00FE4A6D">
        <w:rPr>
          <w:rFonts w:ascii="Arial LatArm" w:hAnsi="Arial LatArm" w:cs="Sylfaen"/>
          <w:szCs w:val="24"/>
        </w:rPr>
        <w:t xml:space="preserve">, </w:t>
      </w:r>
      <w:r w:rsidR="00F40755" w:rsidRPr="00FE4A6D">
        <w:rPr>
          <w:rFonts w:ascii="GHEA Grapalat" w:hAnsi="GHEA Grapalat" w:cs="Sylfaen"/>
          <w:szCs w:val="24"/>
          <w:lang w:val="hy-AM"/>
        </w:rPr>
        <w:t>եթե</w:t>
      </w:r>
      <w:r w:rsidR="00F40755" w:rsidRPr="00FE4A6D">
        <w:rPr>
          <w:rFonts w:ascii="Arial LatArm" w:hAnsi="Arial LatArm" w:cs="Sylfaen"/>
          <w:szCs w:val="24"/>
          <w:lang w:val="hy-AM"/>
        </w:rPr>
        <w:t xml:space="preserve"> </w:t>
      </w:r>
      <w:r w:rsidR="00F40755" w:rsidRPr="00FE4A6D">
        <w:rPr>
          <w:rFonts w:ascii="GHEA Grapalat" w:hAnsi="GHEA Grapalat" w:cs="Sylfaen"/>
          <w:szCs w:val="24"/>
          <w:lang w:val="hy-AM"/>
        </w:rPr>
        <w:t>հանձնաժողովի</w:t>
      </w:r>
      <w:r w:rsidR="00F40755" w:rsidRPr="00FE4A6D">
        <w:rPr>
          <w:rFonts w:ascii="Arial LatArm" w:hAnsi="Arial LatArm" w:cs="Sylfaen"/>
          <w:szCs w:val="24"/>
          <w:lang w:val="hy-AM"/>
        </w:rPr>
        <w:t xml:space="preserve"> </w:t>
      </w:r>
      <w:r w:rsidR="00F40755" w:rsidRPr="00FE4A6D">
        <w:rPr>
          <w:rFonts w:ascii="GHEA Grapalat" w:hAnsi="GHEA Grapalat" w:cs="Sylfaen"/>
          <w:szCs w:val="24"/>
          <w:lang w:val="hy-AM"/>
        </w:rPr>
        <w:t>գործունեության</w:t>
      </w:r>
      <w:r w:rsidR="00F40755" w:rsidRPr="00FE4A6D">
        <w:rPr>
          <w:rFonts w:ascii="Arial LatArm" w:hAnsi="Arial LatArm" w:cs="Sylfaen"/>
          <w:szCs w:val="24"/>
          <w:lang w:val="hy-AM"/>
        </w:rPr>
        <w:t xml:space="preserve"> </w:t>
      </w:r>
      <w:r w:rsidR="00F40755" w:rsidRPr="00FE4A6D">
        <w:rPr>
          <w:rFonts w:ascii="GHEA Grapalat" w:hAnsi="GHEA Grapalat" w:cs="Sylfaen"/>
          <w:szCs w:val="24"/>
          <w:lang w:val="hy-AM"/>
        </w:rPr>
        <w:t>ընթացքում</w:t>
      </w:r>
      <w:r w:rsidR="008C7473" w:rsidRPr="00FE4A6D">
        <w:rPr>
          <w:rFonts w:ascii="Arial LatArm" w:hAnsi="Arial LatArm" w:cs="Sylfaen"/>
          <w:szCs w:val="24"/>
          <w:lang w:val="hy-AM"/>
        </w:rPr>
        <w:t xml:space="preserve"> </w:t>
      </w:r>
      <w:r w:rsidR="00F40755" w:rsidRPr="00FE4A6D">
        <w:rPr>
          <w:rFonts w:ascii="GHEA Grapalat" w:hAnsi="GHEA Grapalat" w:cs="Sylfaen"/>
          <w:szCs w:val="24"/>
          <w:lang w:val="hy-AM"/>
        </w:rPr>
        <w:t>պարզվում</w:t>
      </w:r>
      <w:r w:rsidR="00F40755" w:rsidRPr="00FE4A6D">
        <w:rPr>
          <w:rFonts w:ascii="Arial LatArm" w:hAnsi="Arial LatArm" w:cs="Sylfaen"/>
          <w:szCs w:val="24"/>
        </w:rPr>
        <w:t xml:space="preserve"> </w:t>
      </w:r>
      <w:r w:rsidR="00F40755" w:rsidRPr="00FE4A6D">
        <w:rPr>
          <w:rFonts w:ascii="GHEA Grapalat" w:hAnsi="GHEA Grapalat" w:cs="Sylfaen"/>
          <w:szCs w:val="24"/>
          <w:lang w:val="hy-AM"/>
        </w:rPr>
        <w:t>է</w:t>
      </w:r>
      <w:r w:rsidR="00F40755" w:rsidRPr="00FE4A6D">
        <w:rPr>
          <w:rFonts w:ascii="Arial LatArm" w:hAnsi="Arial LatArm" w:cs="Sylfaen"/>
          <w:szCs w:val="24"/>
        </w:rPr>
        <w:t xml:space="preserve">, </w:t>
      </w:r>
      <w:r w:rsidR="00F40755" w:rsidRPr="00FE4A6D">
        <w:rPr>
          <w:rFonts w:ascii="GHEA Grapalat" w:hAnsi="GHEA Grapalat" w:cs="Sylfaen"/>
          <w:szCs w:val="24"/>
          <w:lang w:val="hy-AM"/>
        </w:rPr>
        <w:t>որ</w:t>
      </w:r>
      <w:r w:rsidR="00F40755" w:rsidRPr="00FE4A6D">
        <w:rPr>
          <w:rFonts w:ascii="Arial LatArm" w:hAnsi="Arial LatArm" w:cs="Sylfaen"/>
          <w:szCs w:val="24"/>
        </w:rPr>
        <w:t xml:space="preserve"> </w:t>
      </w:r>
      <w:r w:rsidR="00F40755" w:rsidRPr="00FE4A6D">
        <w:rPr>
          <w:rFonts w:ascii="GHEA Grapalat" w:hAnsi="GHEA Grapalat" w:cs="Sylfaen"/>
          <w:szCs w:val="24"/>
          <w:lang w:val="hy-AM"/>
        </w:rPr>
        <w:t>վերջիններիս</w:t>
      </w:r>
      <w:r w:rsidR="00F40755" w:rsidRPr="00FE4A6D">
        <w:rPr>
          <w:rFonts w:ascii="Arial LatArm" w:hAnsi="Arial LatArm" w:cs="Sylfaen"/>
          <w:szCs w:val="24"/>
        </w:rPr>
        <w:t xml:space="preserve"> </w:t>
      </w:r>
      <w:r w:rsidR="00F40755" w:rsidRPr="00FE4A6D">
        <w:rPr>
          <w:rFonts w:ascii="GHEA Grapalat" w:hAnsi="GHEA Grapalat" w:cs="Sylfaen"/>
          <w:szCs w:val="24"/>
          <w:lang w:val="hy-AM"/>
        </w:rPr>
        <w:t>կողմից</w:t>
      </w:r>
      <w:r w:rsidR="00F40755" w:rsidRPr="00FE4A6D">
        <w:rPr>
          <w:rFonts w:ascii="Arial LatArm" w:hAnsi="Arial LatArm" w:cs="Sylfaen"/>
          <w:szCs w:val="24"/>
        </w:rPr>
        <w:t xml:space="preserve"> </w:t>
      </w:r>
      <w:r w:rsidR="00F40755" w:rsidRPr="00FE4A6D">
        <w:rPr>
          <w:rFonts w:ascii="GHEA Grapalat" w:hAnsi="GHEA Grapalat" w:cs="Sylfaen"/>
          <w:szCs w:val="24"/>
          <w:lang w:val="hy-AM"/>
        </w:rPr>
        <w:t>հիմնադրված</w:t>
      </w:r>
      <w:r w:rsidR="00F40755" w:rsidRPr="00FE4A6D">
        <w:rPr>
          <w:rFonts w:ascii="Arial LatArm" w:hAnsi="Arial LatArm" w:cs="Sylfaen"/>
          <w:szCs w:val="24"/>
        </w:rPr>
        <w:t xml:space="preserve"> </w:t>
      </w:r>
      <w:r w:rsidR="00F40755" w:rsidRPr="00FE4A6D">
        <w:rPr>
          <w:rFonts w:ascii="GHEA Grapalat" w:hAnsi="GHEA Grapalat" w:cs="Sylfaen"/>
          <w:szCs w:val="24"/>
          <w:lang w:val="hy-AM"/>
        </w:rPr>
        <w:t>կամ</w:t>
      </w:r>
      <w:r w:rsidR="00F40755" w:rsidRPr="00FE4A6D">
        <w:rPr>
          <w:rFonts w:ascii="Arial LatArm" w:hAnsi="Arial LatArm" w:cs="Sylfaen"/>
          <w:szCs w:val="24"/>
        </w:rPr>
        <w:t xml:space="preserve"> </w:t>
      </w:r>
      <w:r w:rsidR="00F40755" w:rsidRPr="00FE4A6D">
        <w:rPr>
          <w:rFonts w:ascii="GHEA Grapalat" w:hAnsi="GHEA Grapalat" w:cs="Sylfaen"/>
          <w:szCs w:val="24"/>
          <w:lang w:val="hy-AM"/>
        </w:rPr>
        <w:t>բաժնեմաս</w:t>
      </w:r>
      <w:r w:rsidR="00F40755" w:rsidRPr="00FE4A6D">
        <w:rPr>
          <w:rFonts w:ascii="Arial LatArm" w:hAnsi="Arial LatArm" w:cs="Sylfaen"/>
          <w:szCs w:val="24"/>
        </w:rPr>
        <w:t xml:space="preserve"> (</w:t>
      </w:r>
      <w:r w:rsidR="00F40755" w:rsidRPr="00FE4A6D">
        <w:rPr>
          <w:rFonts w:ascii="GHEA Grapalat" w:hAnsi="GHEA Grapalat" w:cs="Sylfaen"/>
          <w:szCs w:val="24"/>
          <w:lang w:val="hy-AM"/>
        </w:rPr>
        <w:t>փայաբաժին</w:t>
      </w:r>
      <w:r w:rsidR="00F40755" w:rsidRPr="00FE4A6D">
        <w:rPr>
          <w:rFonts w:ascii="Arial LatArm" w:hAnsi="Arial LatArm" w:cs="Sylfaen"/>
          <w:szCs w:val="24"/>
        </w:rPr>
        <w:t xml:space="preserve">) </w:t>
      </w:r>
      <w:r w:rsidR="00F40755" w:rsidRPr="00FE4A6D">
        <w:rPr>
          <w:rFonts w:ascii="GHEA Grapalat" w:hAnsi="GHEA Grapalat" w:cs="Sylfaen"/>
          <w:szCs w:val="24"/>
          <w:lang w:val="hy-AM"/>
        </w:rPr>
        <w:t>ունեցող</w:t>
      </w:r>
      <w:r w:rsidR="00F40755" w:rsidRPr="00FE4A6D">
        <w:rPr>
          <w:rFonts w:ascii="Arial LatArm" w:hAnsi="Arial LatArm" w:cs="Sylfaen"/>
          <w:szCs w:val="24"/>
        </w:rPr>
        <w:t xml:space="preserve"> </w:t>
      </w:r>
      <w:r w:rsidR="00F40755" w:rsidRPr="00FE4A6D">
        <w:rPr>
          <w:rFonts w:ascii="GHEA Grapalat" w:hAnsi="GHEA Grapalat" w:cs="Sylfaen"/>
          <w:szCs w:val="24"/>
          <w:lang w:val="hy-AM"/>
        </w:rPr>
        <w:t>կազմակերպությունը</w:t>
      </w:r>
      <w:r w:rsidR="00F40755" w:rsidRPr="00FE4A6D">
        <w:rPr>
          <w:rFonts w:ascii="Arial LatArm" w:hAnsi="Arial LatArm" w:cs="Sylfaen"/>
          <w:szCs w:val="24"/>
        </w:rPr>
        <w:t xml:space="preserve">, </w:t>
      </w:r>
      <w:r w:rsidR="00F40755" w:rsidRPr="00FE4A6D">
        <w:rPr>
          <w:rFonts w:ascii="GHEA Grapalat" w:hAnsi="GHEA Grapalat" w:cs="Sylfaen"/>
          <w:szCs w:val="24"/>
          <w:lang w:val="hy-AM"/>
        </w:rPr>
        <w:t>կամ</w:t>
      </w:r>
      <w:r w:rsidR="00F40755" w:rsidRPr="00FE4A6D">
        <w:rPr>
          <w:rFonts w:ascii="Arial LatArm" w:hAnsi="Arial LatArm" w:cs="Sylfaen"/>
          <w:szCs w:val="24"/>
        </w:rPr>
        <w:t xml:space="preserve"> </w:t>
      </w:r>
      <w:r w:rsidR="00F40755" w:rsidRPr="00FE4A6D">
        <w:rPr>
          <w:rFonts w:ascii="GHEA Grapalat" w:hAnsi="GHEA Grapalat" w:cs="Sylfaen"/>
          <w:szCs w:val="24"/>
          <w:lang w:val="hy-AM"/>
        </w:rPr>
        <w:t>իրենց</w:t>
      </w:r>
      <w:r w:rsidR="00F40755" w:rsidRPr="00FE4A6D">
        <w:rPr>
          <w:rFonts w:ascii="Arial LatArm" w:hAnsi="Arial LatArm" w:cs="Sylfaen"/>
          <w:szCs w:val="24"/>
        </w:rPr>
        <w:t xml:space="preserve"> </w:t>
      </w:r>
      <w:r w:rsidR="00F40755" w:rsidRPr="00FE4A6D">
        <w:rPr>
          <w:rFonts w:ascii="GHEA Grapalat" w:hAnsi="GHEA Grapalat" w:cs="Sylfaen"/>
          <w:szCs w:val="24"/>
          <w:lang w:val="hy-AM"/>
        </w:rPr>
        <w:t>մերձավոր</w:t>
      </w:r>
      <w:r w:rsidR="00F40755" w:rsidRPr="00FE4A6D">
        <w:rPr>
          <w:rFonts w:ascii="Arial LatArm" w:hAnsi="Arial LatArm" w:cs="Sylfaen"/>
          <w:szCs w:val="24"/>
        </w:rPr>
        <w:t xml:space="preserve"> </w:t>
      </w:r>
      <w:r w:rsidR="00F40755" w:rsidRPr="00FE4A6D">
        <w:rPr>
          <w:rFonts w:ascii="GHEA Grapalat" w:hAnsi="GHEA Grapalat" w:cs="Sylfaen"/>
          <w:szCs w:val="24"/>
          <w:lang w:val="hy-AM"/>
        </w:rPr>
        <w:t>ազգակցությամբ</w:t>
      </w:r>
      <w:r w:rsidR="00F40755" w:rsidRPr="00FE4A6D">
        <w:rPr>
          <w:rFonts w:ascii="Arial LatArm" w:hAnsi="Arial LatArm" w:cs="Sylfaen"/>
          <w:szCs w:val="24"/>
        </w:rPr>
        <w:t xml:space="preserve"> </w:t>
      </w:r>
      <w:r w:rsidR="00F40755" w:rsidRPr="00FE4A6D">
        <w:rPr>
          <w:rFonts w:ascii="GHEA Grapalat" w:hAnsi="GHEA Grapalat" w:cs="Sylfaen"/>
          <w:szCs w:val="24"/>
          <w:lang w:val="hy-AM"/>
        </w:rPr>
        <w:t>կամ</w:t>
      </w:r>
      <w:r w:rsidR="00F40755" w:rsidRPr="00FE4A6D">
        <w:rPr>
          <w:rFonts w:ascii="Arial LatArm" w:hAnsi="Arial LatArm" w:cs="Sylfaen"/>
          <w:szCs w:val="24"/>
        </w:rPr>
        <w:t xml:space="preserve"> </w:t>
      </w:r>
      <w:r w:rsidR="00F40755" w:rsidRPr="00FE4A6D">
        <w:rPr>
          <w:rFonts w:ascii="GHEA Grapalat" w:hAnsi="GHEA Grapalat" w:cs="Sylfaen"/>
          <w:szCs w:val="24"/>
          <w:lang w:val="hy-AM"/>
        </w:rPr>
        <w:t>խնամիությամբ</w:t>
      </w:r>
      <w:r w:rsidR="00F40755" w:rsidRPr="00FE4A6D">
        <w:rPr>
          <w:rFonts w:ascii="Arial LatArm" w:hAnsi="Arial LatArm" w:cs="Sylfaen"/>
          <w:szCs w:val="24"/>
        </w:rPr>
        <w:t xml:space="preserve"> </w:t>
      </w:r>
      <w:r w:rsidR="00F40755" w:rsidRPr="00FE4A6D">
        <w:rPr>
          <w:rFonts w:ascii="GHEA Grapalat" w:hAnsi="GHEA Grapalat" w:cs="Sylfaen"/>
          <w:szCs w:val="24"/>
          <w:lang w:val="hy-AM"/>
        </w:rPr>
        <w:t>կապված</w:t>
      </w:r>
      <w:r w:rsidR="00F40755" w:rsidRPr="00FE4A6D">
        <w:rPr>
          <w:rFonts w:ascii="Arial LatArm" w:hAnsi="Arial LatArm" w:cs="Sylfaen"/>
          <w:szCs w:val="24"/>
        </w:rPr>
        <w:t xml:space="preserve"> </w:t>
      </w:r>
      <w:r w:rsidR="00F40755" w:rsidRPr="00FE4A6D">
        <w:rPr>
          <w:rFonts w:ascii="GHEA Grapalat" w:hAnsi="GHEA Grapalat" w:cs="Sylfaen"/>
          <w:szCs w:val="24"/>
          <w:lang w:val="hy-AM"/>
        </w:rPr>
        <w:t>անձը</w:t>
      </w:r>
      <w:r w:rsidR="00F40755" w:rsidRPr="00FE4A6D">
        <w:rPr>
          <w:rFonts w:ascii="Arial LatArm" w:hAnsi="Arial LatArm" w:cs="Sylfaen"/>
          <w:szCs w:val="24"/>
        </w:rPr>
        <w:t xml:space="preserve"> (</w:t>
      </w:r>
      <w:r w:rsidR="00F40755" w:rsidRPr="00FE4A6D">
        <w:rPr>
          <w:rFonts w:ascii="GHEA Grapalat" w:hAnsi="GHEA Grapalat" w:cs="Sylfaen"/>
          <w:szCs w:val="24"/>
          <w:lang w:val="hy-AM"/>
        </w:rPr>
        <w:t>ծնող</w:t>
      </w:r>
      <w:r w:rsidR="00F40755" w:rsidRPr="00FE4A6D">
        <w:rPr>
          <w:rFonts w:ascii="Arial LatArm" w:hAnsi="Arial LatArm" w:cs="Sylfaen"/>
          <w:szCs w:val="24"/>
        </w:rPr>
        <w:t xml:space="preserve">, </w:t>
      </w:r>
      <w:r w:rsidR="00F40755" w:rsidRPr="00FE4A6D">
        <w:rPr>
          <w:rFonts w:ascii="GHEA Grapalat" w:hAnsi="GHEA Grapalat" w:cs="Sylfaen"/>
          <w:szCs w:val="24"/>
          <w:lang w:val="hy-AM"/>
        </w:rPr>
        <w:t>ամուսին</w:t>
      </w:r>
      <w:r w:rsidR="00F40755" w:rsidRPr="00FE4A6D">
        <w:rPr>
          <w:rFonts w:ascii="Arial LatArm" w:hAnsi="Arial LatArm" w:cs="Sylfaen"/>
          <w:szCs w:val="24"/>
        </w:rPr>
        <w:t xml:space="preserve">, </w:t>
      </w:r>
      <w:r w:rsidR="00F40755" w:rsidRPr="00FE4A6D">
        <w:rPr>
          <w:rFonts w:ascii="GHEA Grapalat" w:hAnsi="GHEA Grapalat" w:cs="Sylfaen"/>
          <w:szCs w:val="24"/>
          <w:lang w:val="hy-AM"/>
        </w:rPr>
        <w:t>երեխա</w:t>
      </w:r>
      <w:r w:rsidR="00F40755" w:rsidRPr="00FE4A6D">
        <w:rPr>
          <w:rFonts w:ascii="Arial LatArm" w:hAnsi="Arial LatArm" w:cs="Sylfaen"/>
          <w:szCs w:val="24"/>
        </w:rPr>
        <w:t xml:space="preserve">, </w:t>
      </w:r>
      <w:r w:rsidR="00F40755" w:rsidRPr="00FE4A6D">
        <w:rPr>
          <w:rFonts w:ascii="GHEA Grapalat" w:hAnsi="GHEA Grapalat" w:cs="Sylfaen"/>
          <w:szCs w:val="24"/>
          <w:lang w:val="hy-AM"/>
        </w:rPr>
        <w:t>եղբայր</w:t>
      </w:r>
      <w:r w:rsidR="00F40755" w:rsidRPr="00FE4A6D">
        <w:rPr>
          <w:rFonts w:ascii="Arial LatArm" w:hAnsi="Arial LatArm" w:cs="Sylfaen"/>
          <w:szCs w:val="24"/>
        </w:rPr>
        <w:t xml:space="preserve">, </w:t>
      </w:r>
      <w:r w:rsidR="00F40755" w:rsidRPr="00FE4A6D">
        <w:rPr>
          <w:rFonts w:ascii="GHEA Grapalat" w:hAnsi="GHEA Grapalat" w:cs="Sylfaen"/>
          <w:szCs w:val="24"/>
          <w:lang w:val="hy-AM"/>
        </w:rPr>
        <w:t>քույր</w:t>
      </w:r>
      <w:r w:rsidR="00F40755" w:rsidRPr="00FE4A6D">
        <w:rPr>
          <w:rFonts w:ascii="Arial LatArm" w:hAnsi="Arial LatArm" w:cs="Sylfaen"/>
          <w:szCs w:val="24"/>
        </w:rPr>
        <w:t>,</w:t>
      </w:r>
      <w:r w:rsidR="00F40755" w:rsidRPr="00FE4A6D">
        <w:rPr>
          <w:rFonts w:ascii="GHEA Grapalat" w:hAnsi="GHEA Grapalat" w:cs="Sylfaen"/>
          <w:szCs w:val="24"/>
          <w:lang w:val="hy-AM"/>
        </w:rPr>
        <w:t>տատ</w:t>
      </w:r>
      <w:r w:rsidR="00F40755" w:rsidRPr="00FE4A6D">
        <w:rPr>
          <w:rFonts w:ascii="Arial LatArm" w:hAnsi="Arial LatArm" w:cs="Sylfaen"/>
          <w:szCs w:val="24"/>
          <w:lang w:val="hy-AM"/>
        </w:rPr>
        <w:t xml:space="preserve">, </w:t>
      </w:r>
      <w:r w:rsidR="00F40755" w:rsidRPr="00FE4A6D">
        <w:rPr>
          <w:rFonts w:ascii="GHEA Grapalat" w:hAnsi="GHEA Grapalat" w:cs="Sylfaen"/>
          <w:szCs w:val="24"/>
          <w:lang w:val="hy-AM"/>
        </w:rPr>
        <w:t>պապ</w:t>
      </w:r>
      <w:r w:rsidR="00F40755" w:rsidRPr="00FE4A6D">
        <w:rPr>
          <w:rFonts w:ascii="Arial LatArm" w:hAnsi="Arial LatArm" w:cs="Sylfaen"/>
          <w:szCs w:val="24"/>
          <w:lang w:val="hy-AM"/>
        </w:rPr>
        <w:t xml:space="preserve">, </w:t>
      </w:r>
      <w:r w:rsidR="00F40755" w:rsidRPr="00FE4A6D">
        <w:rPr>
          <w:rFonts w:ascii="GHEA Grapalat" w:hAnsi="GHEA Grapalat" w:cs="Sylfaen"/>
          <w:szCs w:val="24"/>
          <w:lang w:val="hy-AM"/>
        </w:rPr>
        <w:t>թոռ</w:t>
      </w:r>
      <w:r w:rsidR="00F40755" w:rsidRPr="00FE4A6D">
        <w:rPr>
          <w:rFonts w:ascii="Arial LatArm" w:hAnsi="Arial LatArm" w:cs="Sylfaen"/>
          <w:szCs w:val="24"/>
          <w:lang w:val="hy-AM"/>
        </w:rPr>
        <w:t>,</w:t>
      </w:r>
      <w:r w:rsidR="00F40755" w:rsidRPr="00FE4A6D">
        <w:rPr>
          <w:rFonts w:ascii="Arial LatArm" w:hAnsi="Arial LatArm" w:cs="Sylfaen"/>
          <w:szCs w:val="24"/>
        </w:rPr>
        <w:t xml:space="preserve"> </w:t>
      </w:r>
      <w:r w:rsidR="00F40755" w:rsidRPr="00FE4A6D">
        <w:rPr>
          <w:rFonts w:ascii="GHEA Grapalat" w:hAnsi="GHEA Grapalat" w:cs="Sylfaen"/>
          <w:szCs w:val="24"/>
          <w:lang w:val="hy-AM"/>
        </w:rPr>
        <w:t>ինչպես</w:t>
      </w:r>
      <w:r w:rsidR="00F40755" w:rsidRPr="00FE4A6D">
        <w:rPr>
          <w:rFonts w:ascii="Arial LatArm" w:hAnsi="Arial LatArm" w:cs="Sylfaen"/>
          <w:szCs w:val="24"/>
        </w:rPr>
        <w:t xml:space="preserve"> </w:t>
      </w:r>
      <w:r w:rsidR="00F40755" w:rsidRPr="00FE4A6D">
        <w:rPr>
          <w:rFonts w:ascii="GHEA Grapalat" w:hAnsi="GHEA Grapalat" w:cs="Sylfaen"/>
          <w:szCs w:val="24"/>
          <w:lang w:val="hy-AM"/>
        </w:rPr>
        <w:t>նաև</w:t>
      </w:r>
      <w:r w:rsidR="00F40755" w:rsidRPr="00FE4A6D">
        <w:rPr>
          <w:rFonts w:ascii="Arial LatArm" w:hAnsi="Arial LatArm" w:cs="Sylfaen"/>
          <w:szCs w:val="24"/>
        </w:rPr>
        <w:t xml:space="preserve"> </w:t>
      </w:r>
      <w:r w:rsidR="00F40755" w:rsidRPr="00FE4A6D">
        <w:rPr>
          <w:rFonts w:ascii="GHEA Grapalat" w:hAnsi="GHEA Grapalat" w:cs="Sylfaen"/>
          <w:szCs w:val="24"/>
          <w:lang w:val="hy-AM"/>
        </w:rPr>
        <w:t>ամուսնու</w:t>
      </w:r>
      <w:r w:rsidR="00F40755" w:rsidRPr="00FE4A6D">
        <w:rPr>
          <w:rFonts w:ascii="Arial LatArm" w:hAnsi="Arial LatArm" w:cs="Sylfaen"/>
          <w:szCs w:val="24"/>
        </w:rPr>
        <w:t xml:space="preserve"> </w:t>
      </w:r>
      <w:r w:rsidR="00F40755" w:rsidRPr="00FE4A6D">
        <w:rPr>
          <w:rFonts w:ascii="GHEA Grapalat" w:hAnsi="GHEA Grapalat" w:cs="Sylfaen"/>
          <w:szCs w:val="24"/>
          <w:lang w:val="hy-AM"/>
        </w:rPr>
        <w:t>ծնող</w:t>
      </w:r>
      <w:r w:rsidR="00F40755" w:rsidRPr="00FE4A6D">
        <w:rPr>
          <w:rFonts w:ascii="Arial LatArm" w:hAnsi="Arial LatArm" w:cs="Sylfaen"/>
          <w:szCs w:val="24"/>
        </w:rPr>
        <w:t xml:space="preserve">, </w:t>
      </w:r>
      <w:r w:rsidR="00F40755" w:rsidRPr="00FE4A6D">
        <w:rPr>
          <w:rFonts w:ascii="GHEA Grapalat" w:hAnsi="GHEA Grapalat" w:cs="Sylfaen"/>
          <w:szCs w:val="24"/>
          <w:lang w:val="hy-AM"/>
        </w:rPr>
        <w:t>երեխա</w:t>
      </w:r>
      <w:r w:rsidR="00F40755" w:rsidRPr="00FE4A6D">
        <w:rPr>
          <w:rFonts w:ascii="Arial LatArm" w:hAnsi="Arial LatArm" w:cs="Sylfaen"/>
          <w:szCs w:val="24"/>
        </w:rPr>
        <w:t xml:space="preserve">, </w:t>
      </w:r>
      <w:r w:rsidR="00F40755" w:rsidRPr="00FE4A6D">
        <w:rPr>
          <w:rFonts w:ascii="GHEA Grapalat" w:hAnsi="GHEA Grapalat" w:cs="Sylfaen"/>
          <w:szCs w:val="24"/>
          <w:lang w:val="hy-AM"/>
        </w:rPr>
        <w:t>եղբայր</w:t>
      </w:r>
      <w:r w:rsidR="00F40755" w:rsidRPr="00FE4A6D">
        <w:rPr>
          <w:rFonts w:ascii="Arial LatArm" w:hAnsi="Arial LatArm" w:cs="Sylfaen"/>
          <w:szCs w:val="24"/>
          <w:lang w:val="hy-AM"/>
        </w:rPr>
        <w:t>,</w:t>
      </w:r>
      <w:r w:rsidR="00F40755" w:rsidRPr="00FE4A6D">
        <w:rPr>
          <w:rFonts w:ascii="Arial LatArm" w:hAnsi="Arial LatArm" w:cs="Sylfaen"/>
          <w:szCs w:val="24"/>
        </w:rPr>
        <w:t xml:space="preserve"> </w:t>
      </w:r>
      <w:r w:rsidR="00F40755" w:rsidRPr="00FE4A6D">
        <w:rPr>
          <w:rFonts w:ascii="GHEA Grapalat" w:hAnsi="GHEA Grapalat" w:cs="Sylfaen"/>
          <w:szCs w:val="24"/>
          <w:lang w:val="hy-AM"/>
        </w:rPr>
        <w:t>քույր</w:t>
      </w:r>
      <w:r w:rsidR="00F40755" w:rsidRPr="00FE4A6D">
        <w:rPr>
          <w:rFonts w:ascii="Arial LatArm" w:hAnsi="Arial LatArm" w:cs="Sylfaen"/>
          <w:szCs w:val="24"/>
          <w:lang w:val="hy-AM"/>
        </w:rPr>
        <w:t xml:space="preserve">, </w:t>
      </w:r>
      <w:r w:rsidR="00F40755" w:rsidRPr="00FE4A6D">
        <w:rPr>
          <w:rFonts w:ascii="GHEA Grapalat" w:hAnsi="GHEA Grapalat" w:cs="Sylfaen"/>
          <w:szCs w:val="24"/>
          <w:lang w:val="hy-AM"/>
        </w:rPr>
        <w:t>տատ</w:t>
      </w:r>
      <w:r w:rsidR="00F40755" w:rsidRPr="00FE4A6D">
        <w:rPr>
          <w:rFonts w:ascii="Arial LatArm" w:hAnsi="Arial LatArm" w:cs="Sylfaen"/>
          <w:szCs w:val="24"/>
          <w:lang w:val="hy-AM"/>
        </w:rPr>
        <w:t xml:space="preserve">, </w:t>
      </w:r>
      <w:r w:rsidR="00F40755" w:rsidRPr="00FE4A6D">
        <w:rPr>
          <w:rFonts w:ascii="GHEA Grapalat" w:hAnsi="GHEA Grapalat" w:cs="Sylfaen"/>
          <w:szCs w:val="24"/>
          <w:lang w:val="hy-AM"/>
        </w:rPr>
        <w:t>պապ</w:t>
      </w:r>
      <w:r w:rsidR="00F40755" w:rsidRPr="00FE4A6D">
        <w:rPr>
          <w:rFonts w:ascii="Arial LatArm" w:hAnsi="Arial LatArm" w:cs="Sylfaen"/>
          <w:szCs w:val="24"/>
          <w:lang w:val="hy-AM"/>
        </w:rPr>
        <w:t xml:space="preserve">, </w:t>
      </w:r>
      <w:r w:rsidR="00F40755" w:rsidRPr="00FE4A6D">
        <w:rPr>
          <w:rFonts w:ascii="GHEA Grapalat" w:hAnsi="GHEA Grapalat" w:cs="Sylfaen"/>
          <w:szCs w:val="24"/>
          <w:lang w:val="hy-AM"/>
        </w:rPr>
        <w:t>թոռ</w:t>
      </w:r>
      <w:r w:rsidR="00F40755" w:rsidRPr="00FE4A6D">
        <w:rPr>
          <w:rFonts w:ascii="Arial LatArm" w:hAnsi="Arial LatArm" w:cs="Sylfaen"/>
          <w:szCs w:val="24"/>
        </w:rPr>
        <w:t xml:space="preserve">) </w:t>
      </w:r>
      <w:r w:rsidR="00F40755" w:rsidRPr="00FE4A6D">
        <w:rPr>
          <w:rFonts w:ascii="GHEA Grapalat" w:hAnsi="GHEA Grapalat" w:cs="Sylfaen"/>
          <w:szCs w:val="24"/>
          <w:lang w:val="hy-AM"/>
        </w:rPr>
        <w:t>կամ</w:t>
      </w:r>
      <w:r w:rsidR="00F40755" w:rsidRPr="00FE4A6D">
        <w:rPr>
          <w:rFonts w:ascii="Arial LatArm" w:hAnsi="Arial LatArm" w:cs="Sylfaen"/>
          <w:szCs w:val="24"/>
        </w:rPr>
        <w:t xml:space="preserve"> </w:t>
      </w:r>
      <w:r w:rsidR="00F40755" w:rsidRPr="00FE4A6D">
        <w:rPr>
          <w:rFonts w:ascii="GHEA Grapalat" w:hAnsi="GHEA Grapalat" w:cs="Sylfaen"/>
          <w:szCs w:val="24"/>
          <w:lang w:val="hy-AM"/>
        </w:rPr>
        <w:t>այդ</w:t>
      </w:r>
      <w:r w:rsidR="00F40755" w:rsidRPr="00FE4A6D">
        <w:rPr>
          <w:rFonts w:ascii="Arial LatArm" w:hAnsi="Arial LatArm" w:cs="Sylfaen"/>
          <w:szCs w:val="24"/>
        </w:rPr>
        <w:t xml:space="preserve"> </w:t>
      </w:r>
      <w:r w:rsidR="00F40755" w:rsidRPr="00FE4A6D">
        <w:rPr>
          <w:rFonts w:ascii="GHEA Grapalat" w:hAnsi="GHEA Grapalat" w:cs="Sylfaen"/>
          <w:szCs w:val="24"/>
          <w:lang w:val="hy-AM"/>
        </w:rPr>
        <w:t>անձի</w:t>
      </w:r>
      <w:r w:rsidR="00F40755" w:rsidRPr="00FE4A6D">
        <w:rPr>
          <w:rFonts w:ascii="Arial LatArm" w:hAnsi="Arial LatArm" w:cs="Sylfaen"/>
          <w:szCs w:val="24"/>
        </w:rPr>
        <w:t xml:space="preserve"> </w:t>
      </w:r>
      <w:r w:rsidR="00F40755" w:rsidRPr="00FE4A6D">
        <w:rPr>
          <w:rFonts w:ascii="GHEA Grapalat" w:hAnsi="GHEA Grapalat" w:cs="Sylfaen"/>
          <w:szCs w:val="24"/>
          <w:lang w:val="hy-AM"/>
        </w:rPr>
        <w:t>կողմից</w:t>
      </w:r>
      <w:r w:rsidR="00F40755" w:rsidRPr="00FE4A6D">
        <w:rPr>
          <w:rFonts w:ascii="Arial LatArm" w:hAnsi="Arial LatArm" w:cs="Sylfaen"/>
          <w:szCs w:val="24"/>
        </w:rPr>
        <w:t xml:space="preserve"> </w:t>
      </w:r>
      <w:r w:rsidR="00F40755" w:rsidRPr="00FE4A6D">
        <w:rPr>
          <w:rFonts w:ascii="GHEA Grapalat" w:hAnsi="GHEA Grapalat" w:cs="Sylfaen"/>
          <w:szCs w:val="24"/>
          <w:lang w:val="hy-AM"/>
        </w:rPr>
        <w:t>հիմնադրված</w:t>
      </w:r>
      <w:r w:rsidR="00F40755" w:rsidRPr="00FE4A6D">
        <w:rPr>
          <w:rFonts w:ascii="Arial LatArm" w:hAnsi="Arial LatArm" w:cs="Sylfaen"/>
          <w:szCs w:val="24"/>
        </w:rPr>
        <w:t xml:space="preserve"> </w:t>
      </w:r>
      <w:r w:rsidR="00F40755" w:rsidRPr="00FE4A6D">
        <w:rPr>
          <w:rFonts w:ascii="GHEA Grapalat" w:hAnsi="GHEA Grapalat" w:cs="Sylfaen"/>
          <w:szCs w:val="24"/>
          <w:lang w:val="hy-AM"/>
        </w:rPr>
        <w:t>կամ</w:t>
      </w:r>
      <w:r w:rsidR="00F40755" w:rsidRPr="00FE4A6D">
        <w:rPr>
          <w:rFonts w:ascii="Arial LatArm" w:hAnsi="Arial LatArm" w:cs="Sylfaen"/>
          <w:szCs w:val="24"/>
        </w:rPr>
        <w:t xml:space="preserve"> </w:t>
      </w:r>
      <w:r w:rsidR="00F40755" w:rsidRPr="00FE4A6D">
        <w:rPr>
          <w:rFonts w:ascii="GHEA Grapalat" w:hAnsi="GHEA Grapalat" w:cs="Sylfaen"/>
          <w:szCs w:val="24"/>
          <w:lang w:val="hy-AM"/>
        </w:rPr>
        <w:t>բաժնեմաս</w:t>
      </w:r>
      <w:r w:rsidR="00F40755" w:rsidRPr="00FE4A6D">
        <w:rPr>
          <w:rFonts w:ascii="Arial LatArm" w:hAnsi="Arial LatArm" w:cs="Sylfaen"/>
          <w:szCs w:val="24"/>
        </w:rPr>
        <w:t xml:space="preserve"> (</w:t>
      </w:r>
      <w:r w:rsidR="00F40755" w:rsidRPr="00FE4A6D">
        <w:rPr>
          <w:rFonts w:ascii="GHEA Grapalat" w:hAnsi="GHEA Grapalat" w:cs="Sylfaen"/>
          <w:szCs w:val="24"/>
          <w:lang w:val="hy-AM"/>
        </w:rPr>
        <w:t>փայաբաժին</w:t>
      </w:r>
      <w:r w:rsidR="00F40755" w:rsidRPr="00FE4A6D">
        <w:rPr>
          <w:rFonts w:ascii="Arial LatArm" w:hAnsi="Arial LatArm" w:cs="Sylfaen"/>
          <w:szCs w:val="24"/>
        </w:rPr>
        <w:t xml:space="preserve">) </w:t>
      </w:r>
      <w:r w:rsidR="00F40755" w:rsidRPr="00FE4A6D">
        <w:rPr>
          <w:rFonts w:ascii="GHEA Grapalat" w:hAnsi="GHEA Grapalat" w:cs="Sylfaen"/>
          <w:szCs w:val="24"/>
          <w:lang w:val="hy-AM"/>
        </w:rPr>
        <w:t>ունեցող</w:t>
      </w:r>
      <w:r w:rsidR="00F40755" w:rsidRPr="00FE4A6D">
        <w:rPr>
          <w:rFonts w:ascii="Arial LatArm" w:hAnsi="Arial LatArm" w:cs="Sylfaen"/>
          <w:szCs w:val="24"/>
        </w:rPr>
        <w:t xml:space="preserve"> </w:t>
      </w:r>
      <w:r w:rsidR="00F40755" w:rsidRPr="00FE4A6D">
        <w:rPr>
          <w:rFonts w:ascii="GHEA Grapalat" w:hAnsi="GHEA Grapalat" w:cs="Sylfaen"/>
          <w:szCs w:val="24"/>
          <w:lang w:val="hy-AM"/>
        </w:rPr>
        <w:t>կազմակերպությունը</w:t>
      </w:r>
      <w:r w:rsidR="00F40755" w:rsidRPr="00FE4A6D">
        <w:rPr>
          <w:rFonts w:ascii="Arial LatArm" w:hAnsi="Arial LatArm" w:cs="Sylfaen"/>
          <w:szCs w:val="24"/>
        </w:rPr>
        <w:t xml:space="preserve"> </w:t>
      </w:r>
      <w:r w:rsidR="00F40755" w:rsidRPr="00FE4A6D">
        <w:rPr>
          <w:rFonts w:ascii="GHEA Grapalat" w:hAnsi="GHEA Grapalat" w:cs="Sylfaen"/>
          <w:szCs w:val="24"/>
          <w:lang w:val="hy-AM"/>
        </w:rPr>
        <w:t>սույն</w:t>
      </w:r>
      <w:r w:rsidR="00F40755" w:rsidRPr="00FE4A6D">
        <w:rPr>
          <w:rFonts w:ascii="Arial LatArm" w:hAnsi="Arial LatArm" w:cs="Sylfaen"/>
          <w:szCs w:val="24"/>
        </w:rPr>
        <w:t xml:space="preserve"> </w:t>
      </w:r>
      <w:r w:rsidR="00F40755" w:rsidRPr="00FE4A6D">
        <w:rPr>
          <w:rFonts w:ascii="GHEA Grapalat" w:hAnsi="GHEA Grapalat" w:cs="Sylfaen"/>
          <w:szCs w:val="24"/>
          <w:lang w:val="hy-AM"/>
        </w:rPr>
        <w:t>ընթացակարգին</w:t>
      </w:r>
      <w:r w:rsidR="00F40755" w:rsidRPr="00FE4A6D">
        <w:rPr>
          <w:rFonts w:ascii="Arial LatArm" w:hAnsi="Arial LatArm" w:cs="Sylfaen"/>
          <w:szCs w:val="24"/>
        </w:rPr>
        <w:t xml:space="preserve"> </w:t>
      </w:r>
      <w:r w:rsidR="00F40755" w:rsidRPr="00FE4A6D">
        <w:rPr>
          <w:rFonts w:ascii="GHEA Grapalat" w:hAnsi="GHEA Grapalat" w:cs="Sylfaen"/>
          <w:szCs w:val="24"/>
          <w:lang w:val="hy-AM"/>
        </w:rPr>
        <w:t>մասնակցելու</w:t>
      </w:r>
      <w:r w:rsidR="00F40755" w:rsidRPr="00FE4A6D">
        <w:rPr>
          <w:rFonts w:ascii="Arial LatArm" w:hAnsi="Arial LatArm" w:cs="Sylfaen"/>
          <w:szCs w:val="24"/>
        </w:rPr>
        <w:t xml:space="preserve"> </w:t>
      </w:r>
      <w:r w:rsidR="00F40755" w:rsidRPr="00FE4A6D">
        <w:rPr>
          <w:rFonts w:ascii="GHEA Grapalat" w:hAnsi="GHEA Grapalat" w:cs="Sylfaen"/>
          <w:szCs w:val="24"/>
          <w:lang w:val="hy-AM"/>
        </w:rPr>
        <w:t>համար</w:t>
      </w:r>
      <w:r w:rsidR="00F40755" w:rsidRPr="00FE4A6D">
        <w:rPr>
          <w:rFonts w:ascii="Arial LatArm" w:hAnsi="Arial LatArm" w:cs="Sylfaen"/>
          <w:szCs w:val="24"/>
        </w:rPr>
        <w:t xml:space="preserve"> </w:t>
      </w:r>
      <w:r w:rsidR="00F40755" w:rsidRPr="00FE4A6D">
        <w:rPr>
          <w:rFonts w:ascii="GHEA Grapalat" w:hAnsi="GHEA Grapalat" w:cs="Sylfaen"/>
          <w:szCs w:val="24"/>
          <w:lang w:val="hy-AM"/>
        </w:rPr>
        <w:t>ներկայացրել</w:t>
      </w:r>
      <w:r w:rsidR="00F40755" w:rsidRPr="00FE4A6D">
        <w:rPr>
          <w:rFonts w:ascii="Arial LatArm" w:hAnsi="Arial LatArm" w:cs="Sylfaen"/>
          <w:szCs w:val="24"/>
        </w:rPr>
        <w:t xml:space="preserve"> </w:t>
      </w:r>
      <w:r w:rsidR="00F40755" w:rsidRPr="00FE4A6D">
        <w:rPr>
          <w:rFonts w:ascii="GHEA Grapalat" w:hAnsi="GHEA Grapalat" w:cs="Sylfaen"/>
          <w:szCs w:val="24"/>
          <w:lang w:val="hy-AM"/>
        </w:rPr>
        <w:t>է</w:t>
      </w:r>
      <w:r w:rsidR="00F40755" w:rsidRPr="00FE4A6D">
        <w:rPr>
          <w:rFonts w:ascii="Arial LatArm" w:hAnsi="Arial LatArm" w:cs="Sylfaen"/>
          <w:szCs w:val="24"/>
        </w:rPr>
        <w:t xml:space="preserve"> </w:t>
      </w:r>
      <w:r w:rsidR="00F40755" w:rsidRPr="00FE4A6D">
        <w:rPr>
          <w:rFonts w:ascii="GHEA Grapalat" w:hAnsi="GHEA Grapalat" w:cs="Sylfaen"/>
          <w:szCs w:val="24"/>
          <w:lang w:val="hy-AM"/>
        </w:rPr>
        <w:t>հայտ</w:t>
      </w:r>
      <w:r w:rsidR="00F40755" w:rsidRPr="00FE4A6D">
        <w:rPr>
          <w:rFonts w:ascii="Arial LatArm" w:hAnsi="Arial LatArm" w:cs="Sylfaen"/>
          <w:szCs w:val="24"/>
        </w:rPr>
        <w:t>:</w:t>
      </w:r>
      <w:r w:rsidR="00F40755" w:rsidRPr="00FE4A6D">
        <w:rPr>
          <w:rFonts w:ascii="Arial LatArm" w:hAnsi="Arial LatArm" w:cs="Sylfaen"/>
          <w:szCs w:val="24"/>
          <w:lang w:val="hy-AM"/>
        </w:rPr>
        <w:t xml:space="preserve"> </w:t>
      </w:r>
      <w:r w:rsidR="00F40755" w:rsidRPr="00FE4A6D">
        <w:rPr>
          <w:rFonts w:ascii="GHEA Grapalat" w:hAnsi="GHEA Grapalat" w:cs="Sylfaen"/>
          <w:szCs w:val="24"/>
          <w:lang w:val="hy-AM"/>
        </w:rPr>
        <w:t>Եթե</w:t>
      </w:r>
      <w:r w:rsidR="00F40755" w:rsidRPr="00FE4A6D">
        <w:rPr>
          <w:rFonts w:ascii="Arial LatArm" w:hAnsi="Arial LatArm" w:cs="Sylfaen"/>
          <w:szCs w:val="24"/>
        </w:rPr>
        <w:t xml:space="preserve"> </w:t>
      </w:r>
      <w:r w:rsidR="00F40755" w:rsidRPr="00FE4A6D">
        <w:rPr>
          <w:rFonts w:ascii="GHEA Grapalat" w:hAnsi="GHEA Grapalat" w:cs="Sylfaen"/>
          <w:szCs w:val="24"/>
          <w:lang w:val="hy-AM"/>
        </w:rPr>
        <w:t>առկա</w:t>
      </w:r>
      <w:r w:rsidR="00F40755" w:rsidRPr="00FE4A6D">
        <w:rPr>
          <w:rFonts w:ascii="Arial LatArm" w:hAnsi="Arial LatArm" w:cs="Sylfaen"/>
          <w:szCs w:val="24"/>
        </w:rPr>
        <w:t xml:space="preserve"> </w:t>
      </w:r>
      <w:r w:rsidR="00F40755" w:rsidRPr="00FE4A6D">
        <w:rPr>
          <w:rFonts w:ascii="GHEA Grapalat" w:hAnsi="GHEA Grapalat" w:cs="Sylfaen"/>
          <w:szCs w:val="24"/>
          <w:lang w:val="hy-AM"/>
        </w:rPr>
        <w:t>է</w:t>
      </w:r>
      <w:r w:rsidR="00F40755" w:rsidRPr="00FE4A6D">
        <w:rPr>
          <w:rFonts w:ascii="Arial LatArm" w:hAnsi="Arial LatArm" w:cs="Sylfaen"/>
          <w:szCs w:val="24"/>
        </w:rPr>
        <w:t xml:space="preserve"> </w:t>
      </w:r>
      <w:r w:rsidR="00F40755" w:rsidRPr="00FE4A6D">
        <w:rPr>
          <w:rFonts w:ascii="GHEA Grapalat" w:hAnsi="GHEA Grapalat" w:cs="Sylfaen"/>
          <w:szCs w:val="24"/>
          <w:lang w:val="hy-AM"/>
        </w:rPr>
        <w:t>սույն</w:t>
      </w:r>
      <w:r w:rsidR="00F40755" w:rsidRPr="00FE4A6D">
        <w:rPr>
          <w:rFonts w:ascii="Arial LatArm" w:hAnsi="Arial LatArm" w:cs="Sylfaen"/>
          <w:szCs w:val="24"/>
        </w:rPr>
        <w:t xml:space="preserve"> </w:t>
      </w:r>
      <w:r w:rsidR="00F40755" w:rsidRPr="00FE4A6D">
        <w:rPr>
          <w:rFonts w:ascii="GHEA Grapalat" w:hAnsi="GHEA Grapalat" w:cs="Sylfaen"/>
          <w:szCs w:val="24"/>
          <w:lang w:val="hy-AM"/>
        </w:rPr>
        <w:t>կետով</w:t>
      </w:r>
      <w:r w:rsidR="00F40755" w:rsidRPr="00FE4A6D">
        <w:rPr>
          <w:rFonts w:ascii="Arial LatArm" w:hAnsi="Arial LatArm" w:cs="Sylfaen"/>
          <w:szCs w:val="24"/>
        </w:rPr>
        <w:t xml:space="preserve"> </w:t>
      </w:r>
      <w:r w:rsidR="00F40755" w:rsidRPr="00FE4A6D">
        <w:rPr>
          <w:rFonts w:ascii="GHEA Grapalat" w:hAnsi="GHEA Grapalat" w:cs="Sylfaen"/>
          <w:szCs w:val="24"/>
          <w:lang w:val="hy-AM"/>
        </w:rPr>
        <w:t>նախատեսված</w:t>
      </w:r>
      <w:r w:rsidR="00F40755" w:rsidRPr="00FE4A6D">
        <w:rPr>
          <w:rFonts w:ascii="Arial LatArm" w:hAnsi="Arial LatArm" w:cs="Sylfaen"/>
          <w:szCs w:val="24"/>
        </w:rPr>
        <w:t xml:space="preserve"> </w:t>
      </w:r>
      <w:r w:rsidR="00F40755" w:rsidRPr="00FE4A6D">
        <w:rPr>
          <w:rFonts w:ascii="GHEA Grapalat" w:hAnsi="GHEA Grapalat" w:cs="Sylfaen"/>
          <w:szCs w:val="24"/>
          <w:lang w:val="hy-AM"/>
        </w:rPr>
        <w:t>պայմանը</w:t>
      </w:r>
      <w:r w:rsidR="00F40755" w:rsidRPr="00FE4A6D">
        <w:rPr>
          <w:rFonts w:ascii="Arial LatArm" w:hAnsi="Arial LatArm" w:cs="Sylfaen"/>
          <w:szCs w:val="24"/>
        </w:rPr>
        <w:t xml:space="preserve">, </w:t>
      </w:r>
      <w:r w:rsidR="00F40755" w:rsidRPr="00FE4A6D">
        <w:rPr>
          <w:rFonts w:ascii="GHEA Grapalat" w:hAnsi="GHEA Grapalat" w:cs="Sylfaen"/>
          <w:szCs w:val="24"/>
          <w:lang w:val="hy-AM"/>
        </w:rPr>
        <w:t>ապա</w:t>
      </w:r>
      <w:r w:rsidR="00F40755" w:rsidRPr="00FE4A6D">
        <w:rPr>
          <w:rFonts w:ascii="Arial LatArm" w:hAnsi="Arial LatArm" w:cs="Sylfaen"/>
          <w:szCs w:val="24"/>
        </w:rPr>
        <w:t xml:space="preserve"> </w:t>
      </w:r>
      <w:r w:rsidR="00F40755" w:rsidRPr="00FE4A6D">
        <w:rPr>
          <w:rFonts w:ascii="Arial LatArm" w:hAnsi="Arial LatArm" w:cs="Sylfaen"/>
          <w:szCs w:val="24"/>
          <w:lang w:val="hy-AM"/>
        </w:rPr>
        <w:t xml:space="preserve"> </w:t>
      </w:r>
      <w:r w:rsidR="00F40755" w:rsidRPr="00FE4A6D">
        <w:rPr>
          <w:rFonts w:ascii="GHEA Grapalat" w:hAnsi="GHEA Grapalat" w:cs="Sylfaen"/>
          <w:szCs w:val="24"/>
          <w:lang w:val="hy-AM"/>
        </w:rPr>
        <w:t>սույն</w:t>
      </w:r>
      <w:r w:rsidR="00F40755" w:rsidRPr="00FE4A6D">
        <w:rPr>
          <w:rFonts w:ascii="Arial LatArm" w:hAnsi="Arial LatArm" w:cs="Sylfaen"/>
          <w:szCs w:val="24"/>
          <w:lang w:val="hy-AM"/>
        </w:rPr>
        <w:t xml:space="preserve"> </w:t>
      </w:r>
      <w:r w:rsidR="00F40755" w:rsidRPr="00FE4A6D">
        <w:rPr>
          <w:rFonts w:ascii="GHEA Grapalat" w:hAnsi="GHEA Grapalat" w:cs="Sylfaen"/>
          <w:szCs w:val="24"/>
          <w:lang w:val="hy-AM"/>
        </w:rPr>
        <w:t>ընթացակարգի</w:t>
      </w:r>
      <w:r w:rsidR="00F40755" w:rsidRPr="00FE4A6D">
        <w:rPr>
          <w:rFonts w:ascii="Arial LatArm" w:hAnsi="Arial LatArm" w:cs="Sylfaen"/>
          <w:szCs w:val="24"/>
        </w:rPr>
        <w:t xml:space="preserve"> </w:t>
      </w:r>
      <w:r w:rsidR="00F40755" w:rsidRPr="00FE4A6D">
        <w:rPr>
          <w:rFonts w:ascii="GHEA Grapalat" w:hAnsi="GHEA Grapalat" w:cs="Sylfaen"/>
          <w:szCs w:val="24"/>
          <w:lang w:val="hy-AM"/>
        </w:rPr>
        <w:t>առնչությամբ</w:t>
      </w:r>
      <w:r w:rsidR="00F40755" w:rsidRPr="00FE4A6D">
        <w:rPr>
          <w:rFonts w:ascii="Arial LatArm" w:hAnsi="Arial LatArm" w:cs="Sylfaen"/>
          <w:szCs w:val="24"/>
        </w:rPr>
        <w:t xml:space="preserve"> </w:t>
      </w:r>
      <w:r w:rsidR="00F40755" w:rsidRPr="00FE4A6D">
        <w:rPr>
          <w:rFonts w:ascii="GHEA Grapalat" w:hAnsi="GHEA Grapalat" w:cs="Sylfaen"/>
          <w:szCs w:val="24"/>
          <w:lang w:val="hy-AM"/>
        </w:rPr>
        <w:t>շահերի</w:t>
      </w:r>
      <w:r w:rsidR="00F40755" w:rsidRPr="00FE4A6D">
        <w:rPr>
          <w:rFonts w:ascii="Arial LatArm" w:hAnsi="Arial LatArm" w:cs="Sylfaen"/>
          <w:szCs w:val="24"/>
        </w:rPr>
        <w:t xml:space="preserve"> </w:t>
      </w:r>
      <w:r w:rsidR="00F40755" w:rsidRPr="00FE4A6D">
        <w:rPr>
          <w:rFonts w:ascii="GHEA Grapalat" w:hAnsi="GHEA Grapalat" w:cs="Sylfaen"/>
          <w:szCs w:val="24"/>
          <w:lang w:val="hy-AM"/>
        </w:rPr>
        <w:t>բախում</w:t>
      </w:r>
      <w:r w:rsidR="00F40755" w:rsidRPr="00FE4A6D">
        <w:rPr>
          <w:rFonts w:ascii="Arial LatArm" w:hAnsi="Arial LatArm" w:cs="Sylfaen"/>
          <w:szCs w:val="24"/>
        </w:rPr>
        <w:t xml:space="preserve"> </w:t>
      </w:r>
      <w:r w:rsidR="00F40755" w:rsidRPr="00FE4A6D">
        <w:rPr>
          <w:rFonts w:ascii="GHEA Grapalat" w:hAnsi="GHEA Grapalat" w:cs="Sylfaen"/>
          <w:szCs w:val="24"/>
          <w:lang w:val="hy-AM"/>
        </w:rPr>
        <w:t>ունեցող</w:t>
      </w:r>
      <w:r w:rsidR="00F40755" w:rsidRPr="00FE4A6D">
        <w:rPr>
          <w:rFonts w:ascii="Arial LatArm" w:hAnsi="Arial LatArm" w:cs="Sylfaen"/>
          <w:szCs w:val="24"/>
        </w:rPr>
        <w:t xml:space="preserve"> </w:t>
      </w:r>
      <w:r w:rsidR="00F40755" w:rsidRPr="00FE4A6D">
        <w:rPr>
          <w:rFonts w:ascii="GHEA Grapalat" w:hAnsi="GHEA Grapalat" w:cs="Sylfaen"/>
          <w:szCs w:val="24"/>
          <w:lang w:val="hy-AM"/>
        </w:rPr>
        <w:t>հանձնաժողովի</w:t>
      </w:r>
      <w:r w:rsidR="00F40755" w:rsidRPr="00FE4A6D">
        <w:rPr>
          <w:rFonts w:ascii="Arial LatArm" w:hAnsi="Arial LatArm" w:cs="Sylfaen"/>
          <w:szCs w:val="24"/>
        </w:rPr>
        <w:t xml:space="preserve"> </w:t>
      </w:r>
      <w:r w:rsidR="00F40755" w:rsidRPr="00FE4A6D">
        <w:rPr>
          <w:rFonts w:ascii="GHEA Grapalat" w:hAnsi="GHEA Grapalat" w:cs="Sylfaen"/>
          <w:szCs w:val="24"/>
          <w:lang w:val="hy-AM"/>
        </w:rPr>
        <w:t>անդամը</w:t>
      </w:r>
      <w:r w:rsidR="00F40755" w:rsidRPr="00FE4A6D">
        <w:rPr>
          <w:rFonts w:ascii="Arial LatArm" w:hAnsi="Arial LatArm" w:cs="Sylfaen"/>
          <w:szCs w:val="24"/>
        </w:rPr>
        <w:t xml:space="preserve"> </w:t>
      </w:r>
      <w:r w:rsidR="00F40755" w:rsidRPr="00FE4A6D">
        <w:rPr>
          <w:rFonts w:ascii="GHEA Grapalat" w:hAnsi="GHEA Grapalat" w:cs="Sylfaen"/>
          <w:szCs w:val="24"/>
          <w:lang w:val="hy-AM"/>
        </w:rPr>
        <w:t>կամ</w:t>
      </w:r>
      <w:r w:rsidR="00F40755" w:rsidRPr="00FE4A6D">
        <w:rPr>
          <w:rFonts w:ascii="Arial LatArm" w:hAnsi="Arial LatArm" w:cs="Sylfaen"/>
          <w:szCs w:val="24"/>
        </w:rPr>
        <w:t xml:space="preserve"> </w:t>
      </w:r>
      <w:r w:rsidR="00F40755" w:rsidRPr="00FE4A6D">
        <w:rPr>
          <w:rFonts w:ascii="GHEA Grapalat" w:hAnsi="GHEA Grapalat" w:cs="Sylfaen"/>
          <w:szCs w:val="24"/>
          <w:lang w:val="hy-AM"/>
        </w:rPr>
        <w:t>քարտուղարը</w:t>
      </w:r>
      <w:r w:rsidR="00F40755" w:rsidRPr="00FE4A6D">
        <w:rPr>
          <w:rFonts w:ascii="Arial LatArm" w:hAnsi="Arial LatArm" w:cs="Sylfaen"/>
          <w:szCs w:val="24"/>
          <w:lang w:val="hy-AM"/>
        </w:rPr>
        <w:t xml:space="preserve"> </w:t>
      </w:r>
      <w:r w:rsidR="00F40755" w:rsidRPr="00FE4A6D">
        <w:rPr>
          <w:rFonts w:ascii="GHEA Grapalat" w:hAnsi="GHEA Grapalat" w:cs="Sylfaen"/>
          <w:szCs w:val="24"/>
          <w:lang w:val="hy-AM"/>
        </w:rPr>
        <w:t>անհապաղ</w:t>
      </w:r>
      <w:r w:rsidR="00F40755" w:rsidRPr="00FE4A6D">
        <w:rPr>
          <w:rFonts w:ascii="Arial LatArm" w:hAnsi="Arial LatArm" w:cs="Sylfaen"/>
          <w:szCs w:val="24"/>
        </w:rPr>
        <w:t xml:space="preserve"> </w:t>
      </w:r>
      <w:r w:rsidR="00F40755" w:rsidRPr="00FE4A6D">
        <w:rPr>
          <w:rFonts w:ascii="GHEA Grapalat" w:hAnsi="GHEA Grapalat" w:cs="Sylfaen"/>
          <w:szCs w:val="24"/>
          <w:lang w:val="hy-AM"/>
        </w:rPr>
        <w:t>ինքնաբացարկ</w:t>
      </w:r>
      <w:r w:rsidR="00F40755" w:rsidRPr="00FE4A6D">
        <w:rPr>
          <w:rFonts w:ascii="Arial LatArm" w:hAnsi="Arial LatArm" w:cs="Sylfaen"/>
          <w:szCs w:val="24"/>
        </w:rPr>
        <w:t xml:space="preserve"> </w:t>
      </w:r>
      <w:r w:rsidR="00F40755" w:rsidRPr="00FE4A6D">
        <w:rPr>
          <w:rFonts w:ascii="GHEA Grapalat" w:hAnsi="GHEA Grapalat" w:cs="Sylfaen"/>
          <w:szCs w:val="24"/>
          <w:lang w:val="hy-AM"/>
        </w:rPr>
        <w:t>է</w:t>
      </w:r>
      <w:r w:rsidR="00F40755" w:rsidRPr="00FE4A6D">
        <w:rPr>
          <w:rFonts w:ascii="Arial LatArm" w:hAnsi="Arial LatArm" w:cs="Sylfaen"/>
          <w:szCs w:val="24"/>
        </w:rPr>
        <w:t xml:space="preserve"> </w:t>
      </w:r>
      <w:r w:rsidR="00F40755" w:rsidRPr="00FE4A6D">
        <w:rPr>
          <w:rFonts w:ascii="GHEA Grapalat" w:hAnsi="GHEA Grapalat" w:cs="Sylfaen"/>
          <w:szCs w:val="24"/>
          <w:lang w:val="hy-AM"/>
        </w:rPr>
        <w:t>հայտնում</w:t>
      </w:r>
      <w:r w:rsidR="00F40755" w:rsidRPr="00FE4A6D">
        <w:rPr>
          <w:rFonts w:ascii="Arial LatArm" w:hAnsi="Arial LatArm" w:cs="Sylfaen"/>
          <w:szCs w:val="24"/>
        </w:rPr>
        <w:t xml:space="preserve"> </w:t>
      </w:r>
      <w:r w:rsidR="00F40755" w:rsidRPr="00FE4A6D">
        <w:rPr>
          <w:rFonts w:ascii="GHEA Grapalat" w:hAnsi="GHEA Grapalat" w:cs="Sylfaen"/>
          <w:szCs w:val="24"/>
          <w:lang w:val="hy-AM"/>
        </w:rPr>
        <w:t>սույնընթացակարգից</w:t>
      </w:r>
      <w:r w:rsidR="00F40755" w:rsidRPr="00FE4A6D">
        <w:rPr>
          <w:rFonts w:ascii="Arial LatArm" w:hAnsi="Arial LatArm" w:cs="Sylfaen"/>
          <w:szCs w:val="24"/>
        </w:rPr>
        <w:t xml:space="preserve">: </w:t>
      </w:r>
    </w:p>
    <w:p w14:paraId="45C04E0F" w14:textId="77777777" w:rsidR="00FC4575" w:rsidRPr="00FE4A6D" w:rsidRDefault="00A150A9" w:rsidP="00D571F0">
      <w:pPr>
        <w:pStyle w:val="23"/>
        <w:spacing w:line="240" w:lineRule="auto"/>
        <w:ind w:firstLine="567"/>
        <w:rPr>
          <w:rFonts w:ascii="Arial LatArm" w:hAnsi="Arial LatArm" w:cs="Sylfaen"/>
          <w:szCs w:val="24"/>
          <w:lang w:val="hy-AM"/>
        </w:rPr>
      </w:pPr>
      <w:r w:rsidRPr="00FE4A6D">
        <w:rPr>
          <w:rFonts w:ascii="Arial LatArm" w:hAnsi="Arial LatArm" w:cs="Sylfaen"/>
          <w:szCs w:val="24"/>
          <w:lang w:val="hy-AM"/>
        </w:rPr>
        <w:t>8</w:t>
      </w:r>
      <w:r w:rsidR="005E0E50" w:rsidRPr="00FE4A6D">
        <w:rPr>
          <w:rFonts w:ascii="Arial LatArm" w:hAnsi="Arial LatArm" w:cs="Sylfaen"/>
          <w:szCs w:val="24"/>
          <w:lang w:val="hy-AM"/>
        </w:rPr>
        <w:t>.1</w:t>
      </w:r>
      <w:r w:rsidR="004348F9" w:rsidRPr="00FE4A6D">
        <w:rPr>
          <w:rFonts w:ascii="Arial LatArm" w:hAnsi="Arial LatArm" w:cs="Sylfaen"/>
          <w:szCs w:val="24"/>
          <w:lang w:val="hy-AM"/>
        </w:rPr>
        <w:t>1</w:t>
      </w:r>
      <w:r w:rsidR="005E0E50" w:rsidRPr="00FE4A6D">
        <w:rPr>
          <w:rFonts w:ascii="Arial LatArm" w:hAnsi="Arial LatArm" w:cs="Sylfaen"/>
          <w:szCs w:val="24"/>
          <w:lang w:val="hy-AM"/>
        </w:rPr>
        <w:t xml:space="preserve"> </w:t>
      </w:r>
      <w:r w:rsidR="00EA58C8" w:rsidRPr="00FE4A6D">
        <w:rPr>
          <w:rFonts w:ascii="GHEA Grapalat" w:hAnsi="GHEA Grapalat" w:cs="Sylfaen"/>
          <w:szCs w:val="24"/>
          <w:lang w:val="es-ES"/>
        </w:rPr>
        <w:t>Հայտերը</w:t>
      </w:r>
      <w:r w:rsidR="00EA58C8" w:rsidRPr="00FE4A6D">
        <w:rPr>
          <w:rFonts w:ascii="Arial LatArm" w:hAnsi="Arial LatArm" w:cs="Sylfaen"/>
          <w:szCs w:val="24"/>
          <w:lang w:val="es-ES"/>
        </w:rPr>
        <w:t xml:space="preserve"> </w:t>
      </w:r>
      <w:r w:rsidR="00EA58C8" w:rsidRPr="00FE4A6D">
        <w:rPr>
          <w:rFonts w:ascii="GHEA Grapalat" w:hAnsi="GHEA Grapalat" w:cs="Sylfaen"/>
          <w:szCs w:val="24"/>
          <w:lang w:val="es-ES"/>
        </w:rPr>
        <w:t>բացվելուց</w:t>
      </w:r>
      <w:r w:rsidR="00EA58C8" w:rsidRPr="00FE4A6D">
        <w:rPr>
          <w:rFonts w:ascii="Arial LatArm" w:hAnsi="Arial LatArm" w:cs="Sylfaen"/>
          <w:szCs w:val="24"/>
          <w:lang w:val="es-ES"/>
        </w:rPr>
        <w:t xml:space="preserve"> </w:t>
      </w:r>
      <w:r w:rsidR="007A3F75" w:rsidRPr="00FE4A6D">
        <w:rPr>
          <w:rFonts w:ascii="GHEA Grapalat" w:hAnsi="GHEA Grapalat" w:cs="Sylfaen"/>
          <w:szCs w:val="24"/>
          <w:lang w:val="es-ES"/>
        </w:rPr>
        <w:t>և</w:t>
      </w:r>
      <w:r w:rsidR="007A3F75" w:rsidRPr="00FE4A6D">
        <w:rPr>
          <w:rFonts w:ascii="Arial LatArm" w:hAnsi="Arial LatArm" w:cs="Sylfaen"/>
          <w:szCs w:val="24"/>
          <w:lang w:val="es-ES"/>
        </w:rPr>
        <w:t xml:space="preserve"> </w:t>
      </w:r>
      <w:r w:rsidR="007A3F75" w:rsidRPr="00FE4A6D">
        <w:rPr>
          <w:rFonts w:ascii="GHEA Grapalat" w:hAnsi="GHEA Grapalat" w:cs="Sylfaen"/>
          <w:szCs w:val="24"/>
          <w:lang w:val="es-ES"/>
        </w:rPr>
        <w:t>գնահատվելուց</w:t>
      </w:r>
      <w:r w:rsidR="007A3F75" w:rsidRPr="00FE4A6D">
        <w:rPr>
          <w:rFonts w:ascii="Arial LatArm" w:hAnsi="Arial LatArm" w:cs="Sylfaen"/>
          <w:szCs w:val="24"/>
          <w:lang w:val="es-ES"/>
        </w:rPr>
        <w:t xml:space="preserve">  </w:t>
      </w:r>
      <w:r w:rsidR="00EA58C8" w:rsidRPr="00FE4A6D">
        <w:rPr>
          <w:rFonts w:ascii="GHEA Grapalat" w:hAnsi="GHEA Grapalat" w:cs="Sylfaen"/>
          <w:szCs w:val="24"/>
          <w:lang w:val="es-ES"/>
        </w:rPr>
        <w:t>հետո</w:t>
      </w:r>
      <w:r w:rsidR="00EA58C8" w:rsidRPr="00FE4A6D">
        <w:rPr>
          <w:rFonts w:ascii="Arial LatArm" w:hAnsi="Arial LatArm" w:cs="Sylfaen"/>
          <w:szCs w:val="24"/>
          <w:lang w:val="es-ES"/>
        </w:rPr>
        <w:t xml:space="preserve"> </w:t>
      </w:r>
      <w:r w:rsidR="00EA58C8" w:rsidRPr="00FE4A6D">
        <w:rPr>
          <w:rFonts w:ascii="GHEA Grapalat" w:hAnsi="GHEA Grapalat" w:cs="Sylfaen"/>
          <w:szCs w:val="24"/>
          <w:lang w:val="es-ES"/>
        </w:rPr>
        <w:t>կազմվում</w:t>
      </w:r>
      <w:r w:rsidR="00EA58C8" w:rsidRPr="00FE4A6D">
        <w:rPr>
          <w:rFonts w:ascii="Arial LatArm" w:hAnsi="Arial LatArm" w:cs="Sylfaen"/>
          <w:szCs w:val="24"/>
          <w:lang w:val="es-ES"/>
        </w:rPr>
        <w:t xml:space="preserve"> </w:t>
      </w:r>
      <w:r w:rsidR="00EA58C8" w:rsidRPr="00FE4A6D">
        <w:rPr>
          <w:rFonts w:ascii="GHEA Grapalat" w:hAnsi="GHEA Grapalat" w:cs="Sylfaen"/>
          <w:szCs w:val="24"/>
          <w:lang w:val="es-ES"/>
        </w:rPr>
        <w:t>է</w:t>
      </w:r>
      <w:r w:rsidR="00EA58C8" w:rsidRPr="00FE4A6D">
        <w:rPr>
          <w:rFonts w:ascii="Arial LatArm" w:hAnsi="Arial LatArm" w:cs="Sylfaen"/>
          <w:szCs w:val="24"/>
          <w:lang w:val="es-ES"/>
        </w:rPr>
        <w:t xml:space="preserve"> </w:t>
      </w:r>
      <w:r w:rsidR="00EA58C8" w:rsidRPr="00FE4A6D">
        <w:rPr>
          <w:rFonts w:ascii="GHEA Grapalat" w:hAnsi="GHEA Grapalat" w:cs="Sylfaen"/>
          <w:szCs w:val="24"/>
          <w:lang w:val="es-ES"/>
        </w:rPr>
        <w:t>արձանագրություն</w:t>
      </w:r>
      <w:r w:rsidR="00EA58C8" w:rsidRPr="00FE4A6D">
        <w:rPr>
          <w:rFonts w:ascii="Arial LatArm" w:hAnsi="Arial LatArm" w:cs="Sylfaen"/>
          <w:szCs w:val="24"/>
          <w:lang w:val="es-ES"/>
        </w:rPr>
        <w:t>`</w:t>
      </w:r>
      <w:r w:rsidR="00EA58C8" w:rsidRPr="00FE4A6D">
        <w:rPr>
          <w:rFonts w:ascii="Arial LatArm" w:hAnsi="Arial LatArm" w:cs="Sylfaen"/>
        </w:rPr>
        <w:t xml:space="preserve"> </w:t>
      </w:r>
      <w:r w:rsidR="00EA58C8" w:rsidRPr="00FE4A6D">
        <w:rPr>
          <w:rFonts w:ascii="GHEA Grapalat" w:hAnsi="GHEA Grapalat" w:cs="Sylfaen"/>
        </w:rPr>
        <w:t>գնումների</w:t>
      </w:r>
      <w:r w:rsidR="00EA58C8" w:rsidRPr="00FE4A6D">
        <w:rPr>
          <w:rFonts w:ascii="Arial LatArm" w:hAnsi="Arial LatArm" w:cs="Sylfaen"/>
        </w:rPr>
        <w:t xml:space="preserve"> </w:t>
      </w:r>
      <w:r w:rsidR="00EA58C8" w:rsidRPr="00FE4A6D">
        <w:rPr>
          <w:rFonts w:ascii="GHEA Grapalat" w:hAnsi="GHEA Grapalat" w:cs="Sylfaen"/>
        </w:rPr>
        <w:t>մասին</w:t>
      </w:r>
      <w:r w:rsidR="00EA58C8" w:rsidRPr="00FE4A6D">
        <w:rPr>
          <w:rFonts w:ascii="Arial LatArm" w:hAnsi="Arial LatArm" w:cs="Sylfaen"/>
        </w:rPr>
        <w:t xml:space="preserve"> </w:t>
      </w:r>
      <w:r w:rsidR="00EA58C8" w:rsidRPr="00FE4A6D">
        <w:rPr>
          <w:rFonts w:ascii="GHEA Grapalat" w:hAnsi="GHEA Grapalat" w:cs="Sylfaen"/>
        </w:rPr>
        <w:t>ՀՀ</w:t>
      </w:r>
      <w:r w:rsidR="00EA58C8" w:rsidRPr="00FE4A6D">
        <w:rPr>
          <w:rFonts w:ascii="Arial LatArm" w:hAnsi="Arial LatArm" w:cs="Sylfaen"/>
        </w:rPr>
        <w:t xml:space="preserve"> </w:t>
      </w:r>
      <w:r w:rsidR="00EA58C8" w:rsidRPr="00FE4A6D">
        <w:rPr>
          <w:rFonts w:ascii="GHEA Grapalat" w:hAnsi="GHEA Grapalat" w:cs="Sylfaen"/>
        </w:rPr>
        <w:t>օրենսդրությամբ</w:t>
      </w:r>
      <w:r w:rsidR="00EA58C8" w:rsidRPr="00FE4A6D">
        <w:rPr>
          <w:rFonts w:ascii="Arial LatArm" w:hAnsi="Arial LatArm" w:cs="Sylfaen"/>
        </w:rPr>
        <w:t xml:space="preserve"> </w:t>
      </w:r>
      <w:r w:rsidR="00EA58C8" w:rsidRPr="00FE4A6D">
        <w:rPr>
          <w:rFonts w:ascii="GHEA Grapalat" w:hAnsi="GHEA Grapalat" w:cs="Sylfaen"/>
        </w:rPr>
        <w:t>սահմանված</w:t>
      </w:r>
      <w:r w:rsidR="00EA58C8" w:rsidRPr="00FE4A6D">
        <w:rPr>
          <w:rFonts w:ascii="Arial LatArm" w:hAnsi="Arial LatArm" w:cs="Sylfaen"/>
        </w:rPr>
        <w:t xml:space="preserve"> </w:t>
      </w:r>
      <w:r w:rsidR="00EA58C8" w:rsidRPr="00FE4A6D">
        <w:rPr>
          <w:rFonts w:ascii="GHEA Grapalat" w:hAnsi="GHEA Grapalat" w:cs="Sylfaen"/>
        </w:rPr>
        <w:t>կարգով</w:t>
      </w:r>
      <w:r w:rsidR="00EA58C8" w:rsidRPr="00FE4A6D">
        <w:rPr>
          <w:rFonts w:ascii="Arial LatArm" w:hAnsi="Arial LatArm" w:cs="Sylfaen"/>
          <w:lang w:val="hy-AM"/>
        </w:rPr>
        <w:t>:</w:t>
      </w:r>
      <w:r w:rsidR="00D571F0" w:rsidRPr="00FE4A6D">
        <w:rPr>
          <w:rFonts w:ascii="Arial LatArm" w:hAnsi="Arial LatArm" w:cs="Sylfaen"/>
          <w:lang w:val="hy-AM"/>
        </w:rPr>
        <w:t xml:space="preserve"> </w:t>
      </w:r>
      <w:r w:rsidR="00F025FC" w:rsidRPr="00FE4A6D">
        <w:rPr>
          <w:rFonts w:ascii="GHEA Grapalat" w:hAnsi="GHEA Grapalat" w:cs="Sylfaen"/>
          <w:lang w:val="hy-AM"/>
        </w:rPr>
        <w:t>Ընդ</w:t>
      </w:r>
      <w:r w:rsidR="00F025FC" w:rsidRPr="00FE4A6D">
        <w:rPr>
          <w:rFonts w:ascii="Arial LatArm" w:hAnsi="Arial LatArm" w:cs="Sylfaen"/>
          <w:lang w:val="hy-AM"/>
        </w:rPr>
        <w:t xml:space="preserve"> </w:t>
      </w:r>
      <w:r w:rsidR="00F025FC" w:rsidRPr="00FE4A6D">
        <w:rPr>
          <w:rFonts w:ascii="GHEA Grapalat" w:hAnsi="GHEA Grapalat" w:cs="Sylfaen"/>
          <w:lang w:val="hy-AM"/>
        </w:rPr>
        <w:t>որում</w:t>
      </w:r>
      <w:r w:rsidR="00F025FC" w:rsidRPr="00FE4A6D">
        <w:rPr>
          <w:rFonts w:ascii="Arial LatArm" w:hAnsi="Arial LatArm" w:cs="Sylfaen"/>
          <w:lang w:val="hy-AM"/>
        </w:rPr>
        <w:t xml:space="preserve"> </w:t>
      </w:r>
      <w:r w:rsidR="00F025FC" w:rsidRPr="00FE4A6D">
        <w:rPr>
          <w:rFonts w:ascii="GHEA Grapalat" w:hAnsi="GHEA Grapalat" w:cs="Sylfaen"/>
          <w:lang w:val="hy-AM"/>
        </w:rPr>
        <w:t>հանձնաժողովի</w:t>
      </w:r>
      <w:r w:rsidR="00F025FC" w:rsidRPr="00FE4A6D">
        <w:rPr>
          <w:rFonts w:ascii="Arial LatArm" w:hAnsi="Arial LatArm" w:cs="Sylfaen"/>
          <w:lang w:val="hy-AM"/>
        </w:rPr>
        <w:t xml:space="preserve"> </w:t>
      </w:r>
      <w:r w:rsidR="00F025FC" w:rsidRPr="00FE4A6D">
        <w:rPr>
          <w:rFonts w:ascii="GHEA Grapalat" w:hAnsi="GHEA Grapalat" w:cs="Sylfaen"/>
          <w:lang w:val="hy-AM"/>
        </w:rPr>
        <w:t>նիստի</w:t>
      </w:r>
      <w:r w:rsidR="00F025FC" w:rsidRPr="00FE4A6D">
        <w:rPr>
          <w:rFonts w:ascii="Arial LatArm" w:hAnsi="Arial LatArm" w:cs="Sylfaen"/>
          <w:lang w:val="hy-AM"/>
        </w:rPr>
        <w:t xml:space="preserve"> </w:t>
      </w:r>
      <w:r w:rsidR="00F025FC" w:rsidRPr="00FE4A6D">
        <w:rPr>
          <w:rFonts w:ascii="GHEA Grapalat" w:hAnsi="GHEA Grapalat" w:cs="Sylfaen"/>
          <w:lang w:val="hy-AM"/>
        </w:rPr>
        <w:t>արձանագր</w:t>
      </w:r>
      <w:r w:rsidR="007A3F75" w:rsidRPr="00FE4A6D">
        <w:rPr>
          <w:rFonts w:ascii="GHEA Grapalat" w:hAnsi="GHEA Grapalat" w:cs="Sylfaen"/>
          <w:lang w:val="hy-AM"/>
        </w:rPr>
        <w:t>ու</w:t>
      </w:r>
      <w:r w:rsidR="00F025FC" w:rsidRPr="00FE4A6D">
        <w:rPr>
          <w:rFonts w:ascii="GHEA Grapalat" w:hAnsi="GHEA Grapalat" w:cs="Sylfaen"/>
          <w:lang w:val="hy-AM"/>
        </w:rPr>
        <w:t>թյ</w:t>
      </w:r>
      <w:r w:rsidR="007A3F75" w:rsidRPr="00FE4A6D">
        <w:rPr>
          <w:rFonts w:ascii="GHEA Grapalat" w:hAnsi="GHEA Grapalat" w:cs="Sylfaen"/>
          <w:lang w:val="hy-AM"/>
        </w:rPr>
        <w:t>ա</w:t>
      </w:r>
      <w:r w:rsidR="00F025FC" w:rsidRPr="00FE4A6D">
        <w:rPr>
          <w:rFonts w:ascii="GHEA Grapalat" w:hAnsi="GHEA Grapalat" w:cs="Sylfaen"/>
          <w:lang w:val="hy-AM"/>
        </w:rPr>
        <w:t>ն</w:t>
      </w:r>
      <w:r w:rsidR="00F025FC" w:rsidRPr="00FE4A6D">
        <w:rPr>
          <w:rFonts w:ascii="Arial LatArm" w:hAnsi="Arial LatArm" w:cs="Sylfaen"/>
          <w:lang w:val="hy-AM"/>
        </w:rPr>
        <w:t xml:space="preserve"> </w:t>
      </w:r>
      <w:r w:rsidR="00F025FC" w:rsidRPr="00FE4A6D">
        <w:rPr>
          <w:rFonts w:ascii="GHEA Grapalat" w:hAnsi="GHEA Grapalat" w:cs="Sylfaen"/>
          <w:lang w:val="hy-AM"/>
        </w:rPr>
        <w:t>մեջ</w:t>
      </w:r>
      <w:r w:rsidR="00F025FC" w:rsidRPr="00FE4A6D">
        <w:rPr>
          <w:rFonts w:ascii="Arial LatArm" w:hAnsi="Arial LatArm" w:cs="Sylfaen"/>
          <w:lang w:val="hy-AM"/>
        </w:rPr>
        <w:t xml:space="preserve"> </w:t>
      </w:r>
      <w:r w:rsidR="00F025FC" w:rsidRPr="00FE4A6D">
        <w:rPr>
          <w:rFonts w:ascii="GHEA Grapalat" w:hAnsi="GHEA Grapalat" w:cs="Sylfaen"/>
          <w:lang w:val="hy-AM"/>
        </w:rPr>
        <w:t>մանրամասն</w:t>
      </w:r>
      <w:r w:rsidR="00F025FC" w:rsidRPr="00FE4A6D">
        <w:rPr>
          <w:rFonts w:ascii="Arial LatArm" w:hAnsi="Arial LatArm" w:cs="Sylfaen"/>
          <w:lang w:val="hy-AM"/>
        </w:rPr>
        <w:t xml:space="preserve"> </w:t>
      </w:r>
      <w:r w:rsidR="00F025FC" w:rsidRPr="00FE4A6D">
        <w:rPr>
          <w:rFonts w:ascii="GHEA Grapalat" w:hAnsi="GHEA Grapalat" w:cs="Sylfaen"/>
          <w:lang w:val="hy-AM"/>
        </w:rPr>
        <w:t>նկարագրվում</w:t>
      </w:r>
      <w:r w:rsidR="00F025FC" w:rsidRPr="00FE4A6D">
        <w:rPr>
          <w:rFonts w:ascii="Arial LatArm" w:hAnsi="Arial LatArm" w:cs="Sylfaen"/>
          <w:lang w:val="hy-AM"/>
        </w:rPr>
        <w:t xml:space="preserve"> </w:t>
      </w:r>
      <w:r w:rsidR="00F025FC" w:rsidRPr="00FE4A6D">
        <w:rPr>
          <w:rFonts w:ascii="GHEA Grapalat" w:hAnsi="GHEA Grapalat" w:cs="Sylfaen"/>
          <w:lang w:val="hy-AM"/>
        </w:rPr>
        <w:t>են</w:t>
      </w:r>
      <w:r w:rsidR="00F025FC" w:rsidRPr="00FE4A6D">
        <w:rPr>
          <w:rFonts w:ascii="Arial LatArm" w:hAnsi="Arial LatArm" w:cs="Sylfaen"/>
          <w:lang w:val="hy-AM"/>
        </w:rPr>
        <w:t xml:space="preserve"> </w:t>
      </w:r>
      <w:r w:rsidR="00F025FC" w:rsidRPr="00FE4A6D">
        <w:rPr>
          <w:rFonts w:ascii="GHEA Grapalat" w:hAnsi="GHEA Grapalat" w:cs="Sylfaen"/>
          <w:lang w:val="hy-AM"/>
        </w:rPr>
        <w:t>հայտերի</w:t>
      </w:r>
      <w:r w:rsidR="00F025FC" w:rsidRPr="00FE4A6D">
        <w:rPr>
          <w:rFonts w:ascii="Arial LatArm" w:hAnsi="Arial LatArm" w:cs="Sylfaen"/>
          <w:lang w:val="hy-AM"/>
        </w:rPr>
        <w:t xml:space="preserve"> </w:t>
      </w:r>
      <w:r w:rsidR="00F025FC" w:rsidRPr="00FE4A6D">
        <w:rPr>
          <w:rFonts w:ascii="GHEA Grapalat" w:hAnsi="GHEA Grapalat" w:cs="Sylfaen"/>
          <w:lang w:val="hy-AM"/>
        </w:rPr>
        <w:t>գնահատման</w:t>
      </w:r>
      <w:r w:rsidR="00F025FC" w:rsidRPr="00FE4A6D">
        <w:rPr>
          <w:rFonts w:ascii="Arial LatArm" w:hAnsi="Arial LatArm" w:cs="Sylfaen"/>
          <w:lang w:val="hy-AM"/>
        </w:rPr>
        <w:t xml:space="preserve"> </w:t>
      </w:r>
      <w:r w:rsidR="00F025FC" w:rsidRPr="00FE4A6D">
        <w:rPr>
          <w:rFonts w:ascii="GHEA Grapalat" w:hAnsi="GHEA Grapalat" w:cs="Sylfaen"/>
          <w:lang w:val="hy-AM"/>
        </w:rPr>
        <w:t>արդյունքում</w:t>
      </w:r>
      <w:r w:rsidR="00F025FC" w:rsidRPr="00FE4A6D">
        <w:rPr>
          <w:rFonts w:ascii="Arial LatArm" w:hAnsi="Arial LatArm" w:cs="Sylfaen"/>
          <w:lang w:val="hy-AM"/>
        </w:rPr>
        <w:t xml:space="preserve"> </w:t>
      </w:r>
      <w:r w:rsidR="00F025FC" w:rsidRPr="00FE4A6D">
        <w:rPr>
          <w:rFonts w:ascii="GHEA Grapalat" w:hAnsi="GHEA Grapalat" w:cs="Sylfaen"/>
          <w:lang w:val="hy-AM"/>
        </w:rPr>
        <w:t>արձանագրված</w:t>
      </w:r>
      <w:r w:rsidR="00F025FC" w:rsidRPr="00FE4A6D">
        <w:rPr>
          <w:rFonts w:ascii="Arial LatArm" w:hAnsi="Arial LatArm" w:cs="Sylfaen"/>
          <w:lang w:val="hy-AM"/>
        </w:rPr>
        <w:t xml:space="preserve"> </w:t>
      </w:r>
      <w:r w:rsidR="00F025FC" w:rsidRPr="00FE4A6D">
        <w:rPr>
          <w:rFonts w:ascii="GHEA Grapalat" w:hAnsi="GHEA Grapalat" w:cs="Sylfaen"/>
          <w:lang w:val="hy-AM"/>
        </w:rPr>
        <w:t>անհամապատասխանությունները</w:t>
      </w:r>
      <w:r w:rsidR="00F025FC" w:rsidRPr="00FE4A6D">
        <w:rPr>
          <w:rFonts w:ascii="Arial LatArm" w:hAnsi="Arial LatArm" w:cs="Sylfaen"/>
          <w:lang w:val="hy-AM"/>
        </w:rPr>
        <w:t xml:space="preserve"> </w:t>
      </w:r>
      <w:r w:rsidR="00F025FC" w:rsidRPr="00FE4A6D">
        <w:rPr>
          <w:rFonts w:ascii="GHEA Grapalat" w:hAnsi="GHEA Grapalat" w:cs="Sylfaen"/>
          <w:lang w:val="hy-AM"/>
        </w:rPr>
        <w:t>և</w:t>
      </w:r>
      <w:r w:rsidR="00F025FC" w:rsidRPr="00FE4A6D">
        <w:rPr>
          <w:rFonts w:ascii="Arial LatArm" w:hAnsi="Arial LatArm" w:cs="Sylfaen"/>
          <w:lang w:val="hy-AM"/>
        </w:rPr>
        <w:t xml:space="preserve"> </w:t>
      </w:r>
      <w:r w:rsidR="00F025FC" w:rsidRPr="00FE4A6D">
        <w:rPr>
          <w:rFonts w:ascii="GHEA Grapalat" w:hAnsi="GHEA Grapalat" w:cs="Sylfaen"/>
          <w:lang w:val="hy-AM"/>
        </w:rPr>
        <w:t>դրանցով</w:t>
      </w:r>
      <w:r w:rsidR="00F025FC" w:rsidRPr="00FE4A6D">
        <w:rPr>
          <w:rFonts w:ascii="Arial LatArm" w:hAnsi="Arial LatArm" w:cs="Sylfaen"/>
          <w:lang w:val="hy-AM"/>
        </w:rPr>
        <w:t xml:space="preserve"> </w:t>
      </w:r>
      <w:r w:rsidR="00F025FC" w:rsidRPr="00FE4A6D">
        <w:rPr>
          <w:rFonts w:ascii="GHEA Grapalat" w:hAnsi="GHEA Grapalat" w:cs="Sylfaen"/>
          <w:lang w:val="hy-AM"/>
        </w:rPr>
        <w:t>պայմանավորված</w:t>
      </w:r>
      <w:r w:rsidR="00F025FC" w:rsidRPr="00FE4A6D">
        <w:rPr>
          <w:rFonts w:ascii="Arial LatArm" w:hAnsi="Arial LatArm" w:cs="Sylfaen"/>
          <w:lang w:val="hy-AM"/>
        </w:rPr>
        <w:t xml:space="preserve"> </w:t>
      </w:r>
      <w:r w:rsidR="00F025FC" w:rsidRPr="00FE4A6D">
        <w:rPr>
          <w:rFonts w:ascii="GHEA Grapalat" w:hAnsi="GHEA Grapalat" w:cs="Sylfaen"/>
          <w:lang w:val="hy-AM"/>
        </w:rPr>
        <w:t>հայտերի</w:t>
      </w:r>
      <w:r w:rsidR="00F025FC" w:rsidRPr="00FE4A6D">
        <w:rPr>
          <w:rFonts w:ascii="Arial LatArm" w:hAnsi="Arial LatArm" w:cs="Sylfaen"/>
          <w:lang w:val="hy-AM"/>
        </w:rPr>
        <w:t xml:space="preserve"> </w:t>
      </w:r>
      <w:r w:rsidR="00F025FC" w:rsidRPr="00FE4A6D">
        <w:rPr>
          <w:rFonts w:ascii="GHEA Grapalat" w:hAnsi="GHEA Grapalat" w:cs="Sylfaen"/>
          <w:lang w:val="hy-AM"/>
        </w:rPr>
        <w:t>մերժման</w:t>
      </w:r>
      <w:r w:rsidR="00F025FC" w:rsidRPr="00FE4A6D">
        <w:rPr>
          <w:rFonts w:ascii="Arial LatArm" w:hAnsi="Arial LatArm" w:cs="Sylfaen"/>
          <w:lang w:val="hy-AM"/>
        </w:rPr>
        <w:t xml:space="preserve"> </w:t>
      </w:r>
      <w:r w:rsidR="00F025FC" w:rsidRPr="00FE4A6D">
        <w:rPr>
          <w:rFonts w:ascii="GHEA Grapalat" w:hAnsi="GHEA Grapalat" w:cs="Sylfaen"/>
          <w:lang w:val="hy-AM"/>
        </w:rPr>
        <w:t>հիմքերը</w:t>
      </w:r>
      <w:r w:rsidR="00F025FC" w:rsidRPr="00FE4A6D">
        <w:rPr>
          <w:rFonts w:ascii="Arial LatArm" w:hAnsi="Arial LatArm" w:cs="Sylfaen"/>
          <w:lang w:val="hy-AM"/>
        </w:rPr>
        <w:t>:</w:t>
      </w:r>
      <w:r w:rsidR="007A3F75" w:rsidRPr="00FE4A6D">
        <w:rPr>
          <w:rFonts w:ascii="Arial LatArm" w:hAnsi="Arial LatArm" w:cs="Sylfaen"/>
          <w:lang w:val="hy-AM"/>
        </w:rPr>
        <w:t xml:space="preserve"> </w:t>
      </w:r>
      <w:r w:rsidR="007A3F75" w:rsidRPr="00FE4A6D">
        <w:rPr>
          <w:rFonts w:ascii="GHEA Grapalat" w:hAnsi="GHEA Grapalat" w:cs="Sylfaen"/>
          <w:szCs w:val="24"/>
          <w:lang w:val="hy-AM"/>
        </w:rPr>
        <w:t>Արձանագրությունն</w:t>
      </w:r>
      <w:r w:rsidR="007A3F75" w:rsidRPr="00FE4A6D">
        <w:rPr>
          <w:rFonts w:ascii="Arial LatArm" w:hAnsi="Arial LatArm" w:cs="Sylfaen"/>
          <w:szCs w:val="24"/>
        </w:rPr>
        <w:t xml:space="preserve"> </w:t>
      </w:r>
      <w:r w:rsidR="007A3F75" w:rsidRPr="00FE4A6D">
        <w:rPr>
          <w:rFonts w:ascii="GHEA Grapalat" w:hAnsi="GHEA Grapalat" w:cs="Sylfaen"/>
          <w:szCs w:val="24"/>
          <w:lang w:val="hy-AM"/>
        </w:rPr>
        <w:t>ստորագրում</w:t>
      </w:r>
      <w:r w:rsidR="007A3F75" w:rsidRPr="00FE4A6D">
        <w:rPr>
          <w:rFonts w:ascii="Arial LatArm" w:hAnsi="Arial LatArm" w:cs="Sylfaen"/>
          <w:szCs w:val="24"/>
        </w:rPr>
        <w:t xml:space="preserve"> </w:t>
      </w:r>
      <w:r w:rsidR="007A3F75" w:rsidRPr="00FE4A6D">
        <w:rPr>
          <w:rFonts w:ascii="GHEA Grapalat" w:hAnsi="GHEA Grapalat" w:cs="Sylfaen"/>
          <w:szCs w:val="24"/>
          <w:lang w:val="hy-AM"/>
        </w:rPr>
        <w:t>են</w:t>
      </w:r>
      <w:r w:rsidR="007A3F75" w:rsidRPr="00FE4A6D">
        <w:rPr>
          <w:rFonts w:ascii="Arial LatArm" w:hAnsi="Arial LatArm" w:cs="Sylfaen"/>
          <w:szCs w:val="24"/>
        </w:rPr>
        <w:t xml:space="preserve"> </w:t>
      </w:r>
      <w:r w:rsidR="007A3F75" w:rsidRPr="00FE4A6D">
        <w:rPr>
          <w:rFonts w:ascii="GHEA Grapalat" w:hAnsi="GHEA Grapalat" w:cs="Sylfaen"/>
          <w:szCs w:val="24"/>
          <w:lang w:val="hy-AM"/>
        </w:rPr>
        <w:t>հանձնաժողովի</w:t>
      </w:r>
      <w:r w:rsidR="007A3F75" w:rsidRPr="00FE4A6D">
        <w:rPr>
          <w:rFonts w:ascii="Arial LatArm" w:hAnsi="Arial LatArm" w:cs="Sylfaen"/>
          <w:szCs w:val="24"/>
        </w:rPr>
        <w:t xml:space="preserve"> </w:t>
      </w:r>
      <w:r w:rsidR="007A3F75" w:rsidRPr="00FE4A6D">
        <w:rPr>
          <w:rFonts w:ascii="GHEA Grapalat" w:hAnsi="GHEA Grapalat" w:cs="Sylfaen"/>
          <w:szCs w:val="24"/>
          <w:lang w:val="hy-AM"/>
        </w:rPr>
        <w:t>նիստին</w:t>
      </w:r>
      <w:r w:rsidR="007A3F75" w:rsidRPr="00FE4A6D">
        <w:rPr>
          <w:rFonts w:ascii="Arial LatArm" w:hAnsi="Arial LatArm" w:cs="Sylfaen"/>
          <w:szCs w:val="24"/>
        </w:rPr>
        <w:t xml:space="preserve"> </w:t>
      </w:r>
      <w:r w:rsidR="007A3F75" w:rsidRPr="00FE4A6D">
        <w:rPr>
          <w:rFonts w:ascii="GHEA Grapalat" w:hAnsi="GHEA Grapalat" w:cs="Sylfaen"/>
          <w:szCs w:val="24"/>
          <w:lang w:val="hy-AM"/>
        </w:rPr>
        <w:t>ներկա</w:t>
      </w:r>
      <w:r w:rsidR="007A3F75" w:rsidRPr="00FE4A6D">
        <w:rPr>
          <w:rFonts w:ascii="Arial LatArm" w:hAnsi="Arial LatArm" w:cs="Sylfaen"/>
          <w:szCs w:val="24"/>
        </w:rPr>
        <w:t xml:space="preserve"> </w:t>
      </w:r>
      <w:r w:rsidR="007A3F75" w:rsidRPr="00FE4A6D">
        <w:rPr>
          <w:rFonts w:ascii="GHEA Grapalat" w:hAnsi="GHEA Grapalat" w:cs="Sylfaen"/>
          <w:szCs w:val="24"/>
          <w:lang w:val="hy-AM"/>
        </w:rPr>
        <w:t>անդամները։</w:t>
      </w:r>
    </w:p>
    <w:p w14:paraId="7D7F71C2" w14:textId="77777777" w:rsidR="00E65F37" w:rsidRPr="00FE4A6D" w:rsidRDefault="00A150A9" w:rsidP="00D571F0">
      <w:pPr>
        <w:pStyle w:val="23"/>
        <w:spacing w:line="240" w:lineRule="auto"/>
        <w:ind w:firstLine="567"/>
        <w:rPr>
          <w:rFonts w:ascii="Arial LatArm" w:hAnsi="Arial LatArm" w:cs="Sylfaen"/>
          <w:szCs w:val="24"/>
          <w:lang w:val="hy-AM"/>
        </w:rPr>
      </w:pPr>
      <w:r w:rsidRPr="00FE4A6D">
        <w:rPr>
          <w:rFonts w:ascii="Arial LatArm" w:hAnsi="Arial LatArm" w:cs="Sylfaen"/>
          <w:szCs w:val="24"/>
          <w:lang w:val="hy-AM"/>
        </w:rPr>
        <w:t>8</w:t>
      </w:r>
      <w:r w:rsidR="005E2F4D" w:rsidRPr="00FE4A6D">
        <w:rPr>
          <w:rFonts w:ascii="Arial LatArm" w:hAnsi="Arial LatArm" w:cs="Sylfaen"/>
          <w:szCs w:val="24"/>
          <w:lang w:val="hy-AM"/>
        </w:rPr>
        <w:t>.</w:t>
      </w:r>
      <w:r w:rsidR="00EA58C8" w:rsidRPr="00FE4A6D">
        <w:rPr>
          <w:rFonts w:ascii="Arial LatArm" w:hAnsi="Arial LatArm" w:cs="Sylfaen"/>
          <w:szCs w:val="24"/>
          <w:lang w:val="hy-AM"/>
        </w:rPr>
        <w:t>1</w:t>
      </w:r>
      <w:r w:rsidR="004348F9" w:rsidRPr="00FE4A6D">
        <w:rPr>
          <w:rFonts w:ascii="Arial LatArm" w:hAnsi="Arial LatArm" w:cs="Sylfaen"/>
          <w:szCs w:val="24"/>
          <w:lang w:val="hy-AM"/>
        </w:rPr>
        <w:t>2</w:t>
      </w:r>
      <w:r w:rsidR="00EA58C8" w:rsidRPr="00FE4A6D">
        <w:rPr>
          <w:rFonts w:ascii="Arial LatArm" w:hAnsi="Arial LatArm" w:cs="Sylfaen"/>
          <w:szCs w:val="24"/>
          <w:lang w:val="hy-AM"/>
        </w:rPr>
        <w:t xml:space="preserve"> </w:t>
      </w:r>
      <w:r w:rsidR="005E3501" w:rsidRPr="00FE4A6D">
        <w:rPr>
          <w:rFonts w:ascii="Arial LatArm" w:hAnsi="Arial LatArm" w:cs="Sylfaen"/>
          <w:szCs w:val="24"/>
        </w:rPr>
        <w:t xml:space="preserve"> </w:t>
      </w:r>
      <w:r w:rsidR="009A171D" w:rsidRPr="00FE4A6D">
        <w:rPr>
          <w:rFonts w:ascii="GHEA Grapalat" w:hAnsi="GHEA Grapalat" w:cs="Sylfaen"/>
          <w:szCs w:val="24"/>
        </w:rPr>
        <w:t>Հ</w:t>
      </w:r>
      <w:r w:rsidR="005E3501" w:rsidRPr="00FE4A6D">
        <w:rPr>
          <w:rFonts w:ascii="GHEA Grapalat" w:hAnsi="GHEA Grapalat" w:cs="Sylfaen"/>
          <w:szCs w:val="24"/>
        </w:rPr>
        <w:t>անձնաժողովի</w:t>
      </w:r>
      <w:r w:rsidR="005E3501" w:rsidRPr="00FE4A6D">
        <w:rPr>
          <w:rFonts w:ascii="Arial LatArm" w:hAnsi="Arial LatArm" w:cs="Sylfaen"/>
          <w:szCs w:val="24"/>
        </w:rPr>
        <w:t xml:space="preserve"> </w:t>
      </w:r>
      <w:r w:rsidR="005E3501" w:rsidRPr="00FE4A6D">
        <w:rPr>
          <w:rFonts w:ascii="GHEA Grapalat" w:hAnsi="GHEA Grapalat" w:cs="Sylfaen"/>
          <w:szCs w:val="24"/>
        </w:rPr>
        <w:t>քարտուղարը</w:t>
      </w:r>
      <w:r w:rsidR="005E3501" w:rsidRPr="00FE4A6D">
        <w:rPr>
          <w:rFonts w:ascii="Arial LatArm" w:hAnsi="Arial LatArm" w:cs="Sylfaen"/>
          <w:szCs w:val="24"/>
        </w:rPr>
        <w:t xml:space="preserve"> </w:t>
      </w:r>
      <w:r w:rsidR="00E65F37" w:rsidRPr="00FE4A6D">
        <w:rPr>
          <w:rFonts w:ascii="GHEA Grapalat" w:hAnsi="GHEA Grapalat" w:cs="Sylfaen"/>
          <w:szCs w:val="24"/>
        </w:rPr>
        <w:t>հայտերի</w:t>
      </w:r>
      <w:r w:rsidR="00E65F37" w:rsidRPr="00FE4A6D">
        <w:rPr>
          <w:rFonts w:ascii="Arial LatArm" w:hAnsi="Arial LatArm" w:cs="Sylfaen"/>
          <w:szCs w:val="24"/>
        </w:rPr>
        <w:t xml:space="preserve"> </w:t>
      </w:r>
      <w:r w:rsidR="00D11611" w:rsidRPr="00FE4A6D">
        <w:rPr>
          <w:rFonts w:ascii="GHEA Grapalat" w:hAnsi="GHEA Grapalat" w:cs="Sylfaen"/>
          <w:szCs w:val="24"/>
        </w:rPr>
        <w:t>բացման</w:t>
      </w:r>
      <w:r w:rsidR="006D5E0B" w:rsidRPr="00FE4A6D">
        <w:rPr>
          <w:rFonts w:ascii="Arial LatArm" w:hAnsi="Arial LatArm" w:cs="Sylfaen"/>
          <w:szCs w:val="24"/>
          <w:lang w:val="hy-AM"/>
        </w:rPr>
        <w:t xml:space="preserve"> </w:t>
      </w:r>
      <w:r w:rsidR="006D5E0B" w:rsidRPr="00FE4A6D">
        <w:rPr>
          <w:rFonts w:ascii="GHEA Grapalat" w:hAnsi="GHEA Grapalat" w:cs="Sylfaen"/>
          <w:szCs w:val="24"/>
          <w:lang w:val="hy-AM"/>
        </w:rPr>
        <w:t>և</w:t>
      </w:r>
      <w:r w:rsidR="006D5E0B" w:rsidRPr="00FE4A6D">
        <w:rPr>
          <w:rFonts w:ascii="Arial LatArm" w:hAnsi="Arial LatArm" w:cs="Sylfaen"/>
          <w:szCs w:val="24"/>
          <w:lang w:val="hy-AM"/>
        </w:rPr>
        <w:t xml:space="preserve"> </w:t>
      </w:r>
      <w:r w:rsidR="006D5E0B" w:rsidRPr="00FE4A6D">
        <w:rPr>
          <w:rFonts w:ascii="GHEA Grapalat" w:hAnsi="GHEA Grapalat" w:cs="Sylfaen"/>
          <w:szCs w:val="24"/>
          <w:lang w:val="hy-AM"/>
        </w:rPr>
        <w:t>գնահատման</w:t>
      </w:r>
      <w:r w:rsidR="00D11611" w:rsidRPr="00FE4A6D">
        <w:rPr>
          <w:rFonts w:ascii="Arial LatArm" w:hAnsi="Arial LatArm" w:cs="Sylfaen"/>
          <w:szCs w:val="24"/>
        </w:rPr>
        <w:t xml:space="preserve"> </w:t>
      </w:r>
      <w:r w:rsidR="00D11611" w:rsidRPr="00FE4A6D">
        <w:rPr>
          <w:rFonts w:ascii="GHEA Grapalat" w:hAnsi="GHEA Grapalat" w:cs="Sylfaen"/>
          <w:szCs w:val="24"/>
        </w:rPr>
        <w:t>նիստի</w:t>
      </w:r>
      <w:r w:rsidR="00D11611" w:rsidRPr="00FE4A6D">
        <w:rPr>
          <w:rFonts w:ascii="Arial LatArm" w:hAnsi="Arial LatArm" w:cs="Sylfaen"/>
          <w:szCs w:val="24"/>
        </w:rPr>
        <w:t xml:space="preserve"> </w:t>
      </w:r>
      <w:r w:rsidR="00D11611" w:rsidRPr="00FE4A6D">
        <w:rPr>
          <w:rFonts w:ascii="GHEA Grapalat" w:hAnsi="GHEA Grapalat" w:cs="Sylfaen"/>
          <w:szCs w:val="24"/>
        </w:rPr>
        <w:t>ավարտից</w:t>
      </w:r>
      <w:r w:rsidR="00D11611" w:rsidRPr="00FE4A6D">
        <w:rPr>
          <w:rFonts w:ascii="Arial LatArm" w:hAnsi="Arial LatArm" w:cs="Sylfaen"/>
          <w:szCs w:val="24"/>
        </w:rPr>
        <w:t xml:space="preserve"> </w:t>
      </w:r>
      <w:r w:rsidR="00D11611" w:rsidRPr="00FE4A6D">
        <w:rPr>
          <w:rFonts w:ascii="GHEA Grapalat" w:hAnsi="GHEA Grapalat" w:cs="Sylfaen"/>
          <w:szCs w:val="24"/>
        </w:rPr>
        <w:t>հետո</w:t>
      </w:r>
      <w:r w:rsidR="00D11611" w:rsidRPr="00FE4A6D">
        <w:rPr>
          <w:rFonts w:ascii="Arial LatArm" w:hAnsi="Arial LatArm" w:cs="Sylfaen"/>
          <w:szCs w:val="24"/>
        </w:rPr>
        <w:t xml:space="preserve"> </w:t>
      </w:r>
      <w:r w:rsidR="00D11611" w:rsidRPr="00FE4A6D">
        <w:rPr>
          <w:rFonts w:ascii="GHEA Grapalat" w:hAnsi="GHEA Grapalat" w:cs="Sylfaen"/>
          <w:szCs w:val="24"/>
        </w:rPr>
        <w:t>ոչ</w:t>
      </w:r>
      <w:r w:rsidR="00D11611" w:rsidRPr="00FE4A6D">
        <w:rPr>
          <w:rFonts w:ascii="Arial LatArm" w:hAnsi="Arial LatArm" w:cs="Sylfaen"/>
          <w:szCs w:val="24"/>
        </w:rPr>
        <w:t xml:space="preserve"> </w:t>
      </w:r>
      <w:r w:rsidR="00D11611" w:rsidRPr="00FE4A6D">
        <w:rPr>
          <w:rFonts w:ascii="GHEA Grapalat" w:hAnsi="GHEA Grapalat" w:cs="Sylfaen"/>
          <w:szCs w:val="24"/>
        </w:rPr>
        <w:t>ուշ</w:t>
      </w:r>
      <w:r w:rsidR="00D11611" w:rsidRPr="00FE4A6D">
        <w:rPr>
          <w:rFonts w:ascii="Arial LatArm" w:hAnsi="Arial LatArm" w:cs="Sylfaen"/>
          <w:szCs w:val="24"/>
        </w:rPr>
        <w:t xml:space="preserve"> </w:t>
      </w:r>
      <w:r w:rsidR="00D11611" w:rsidRPr="00FE4A6D">
        <w:rPr>
          <w:rFonts w:ascii="GHEA Grapalat" w:hAnsi="GHEA Grapalat" w:cs="Sylfaen"/>
          <w:szCs w:val="24"/>
        </w:rPr>
        <w:t>քան</w:t>
      </w:r>
      <w:r w:rsidR="00D11611" w:rsidRPr="00FE4A6D">
        <w:rPr>
          <w:rFonts w:ascii="Arial LatArm" w:hAnsi="Arial LatArm" w:cs="Arial"/>
          <w:spacing w:val="-8"/>
          <w:sz w:val="24"/>
          <w:szCs w:val="24"/>
        </w:rPr>
        <w:t xml:space="preserve"> </w:t>
      </w:r>
      <w:r w:rsidR="00E65F37" w:rsidRPr="00FE4A6D">
        <w:rPr>
          <w:rFonts w:ascii="GHEA Grapalat" w:hAnsi="GHEA Grapalat" w:cs="Sylfaen"/>
          <w:szCs w:val="24"/>
        </w:rPr>
        <w:t>հաջորդող</w:t>
      </w:r>
      <w:r w:rsidR="00E65F37" w:rsidRPr="00FE4A6D">
        <w:rPr>
          <w:rFonts w:ascii="Arial LatArm" w:hAnsi="Arial LatArm" w:cs="Sylfaen"/>
          <w:szCs w:val="24"/>
        </w:rPr>
        <w:t xml:space="preserve"> </w:t>
      </w:r>
      <w:r w:rsidR="00E65F37" w:rsidRPr="00FE4A6D">
        <w:rPr>
          <w:rFonts w:ascii="GHEA Grapalat" w:hAnsi="GHEA Grapalat" w:cs="Sylfaen"/>
          <w:szCs w:val="24"/>
        </w:rPr>
        <w:t>աշխատանքային</w:t>
      </w:r>
      <w:r w:rsidR="00E65F37" w:rsidRPr="00FE4A6D">
        <w:rPr>
          <w:rFonts w:ascii="Arial LatArm" w:hAnsi="Arial LatArm" w:cs="Sylfaen"/>
          <w:szCs w:val="24"/>
        </w:rPr>
        <w:t xml:space="preserve"> </w:t>
      </w:r>
      <w:r w:rsidR="00E65F37" w:rsidRPr="00FE4A6D">
        <w:rPr>
          <w:rFonts w:ascii="GHEA Grapalat" w:hAnsi="GHEA Grapalat" w:cs="Sylfaen"/>
          <w:szCs w:val="24"/>
        </w:rPr>
        <w:t>օրը</w:t>
      </w:r>
      <w:r w:rsidR="00E65F37" w:rsidRPr="00FE4A6D">
        <w:rPr>
          <w:rFonts w:ascii="Arial LatArm" w:hAnsi="Arial LatArm" w:cs="Sylfaen"/>
          <w:szCs w:val="24"/>
        </w:rPr>
        <w:t xml:space="preserve">` </w:t>
      </w:r>
    </w:p>
    <w:p w14:paraId="1D3C174A" w14:textId="77777777" w:rsidR="00255D6A" w:rsidRPr="00FE4A6D" w:rsidRDefault="00A24827" w:rsidP="00EF3662">
      <w:pPr>
        <w:pStyle w:val="23"/>
        <w:spacing w:line="240" w:lineRule="auto"/>
        <w:ind w:firstLine="567"/>
        <w:rPr>
          <w:rFonts w:ascii="Arial LatArm" w:hAnsi="Arial LatArm" w:cs="Sylfaen"/>
          <w:lang w:val="hy-AM"/>
        </w:rPr>
      </w:pPr>
      <w:r w:rsidRPr="00FE4A6D">
        <w:rPr>
          <w:rFonts w:ascii="Arial LatArm" w:hAnsi="Arial LatArm" w:cs="Sylfaen"/>
        </w:rPr>
        <w:t>1)</w:t>
      </w:r>
      <w:r w:rsidRPr="00FE4A6D">
        <w:rPr>
          <w:rFonts w:ascii="Arial LatArm" w:hAnsi="Arial LatArm" w:cs="Sylfaen"/>
          <w:lang w:val="hy-AM"/>
        </w:rPr>
        <w:t xml:space="preserve"> </w:t>
      </w:r>
      <w:r w:rsidRPr="00FE4A6D">
        <w:rPr>
          <w:rFonts w:ascii="GHEA Grapalat" w:hAnsi="GHEA Grapalat" w:cs="Sylfaen"/>
          <w:lang w:val="hy-AM"/>
        </w:rPr>
        <w:t>հայտերի</w:t>
      </w:r>
      <w:r w:rsidRPr="00FE4A6D">
        <w:rPr>
          <w:rFonts w:ascii="Arial LatArm" w:hAnsi="Arial LatArm" w:cs="Sylfaen"/>
          <w:lang w:val="hy-AM"/>
        </w:rPr>
        <w:t xml:space="preserve"> </w:t>
      </w:r>
      <w:r w:rsidRPr="00FE4A6D">
        <w:rPr>
          <w:rFonts w:ascii="GHEA Grapalat" w:hAnsi="GHEA Grapalat" w:cs="Sylfaen"/>
          <w:lang w:val="hy-AM"/>
        </w:rPr>
        <w:t>բացման</w:t>
      </w:r>
      <w:r w:rsidR="00BE037D" w:rsidRPr="00FE4A6D">
        <w:rPr>
          <w:rFonts w:ascii="Arial LatArm" w:hAnsi="Arial LatArm" w:cs="Sylfaen"/>
        </w:rPr>
        <w:t xml:space="preserve"> </w:t>
      </w:r>
      <w:r w:rsidR="00BE037D" w:rsidRPr="00FE4A6D">
        <w:rPr>
          <w:rFonts w:ascii="GHEA Grapalat" w:hAnsi="GHEA Grapalat" w:cs="Sylfaen"/>
        </w:rPr>
        <w:t>և</w:t>
      </w:r>
      <w:r w:rsidR="00BE037D" w:rsidRPr="00FE4A6D">
        <w:rPr>
          <w:rFonts w:ascii="Arial LatArm" w:hAnsi="Arial LatArm" w:cs="Sylfaen"/>
        </w:rPr>
        <w:t xml:space="preserve"> </w:t>
      </w:r>
      <w:r w:rsidR="00BE037D" w:rsidRPr="00FE4A6D">
        <w:rPr>
          <w:rFonts w:ascii="GHEA Grapalat" w:hAnsi="GHEA Grapalat" w:cs="Sylfaen"/>
        </w:rPr>
        <w:t>գնահատման</w:t>
      </w:r>
      <w:r w:rsidRPr="00FE4A6D">
        <w:rPr>
          <w:rFonts w:ascii="Arial LatArm" w:hAnsi="Arial LatArm" w:cs="Sylfaen"/>
          <w:lang w:val="hy-AM"/>
        </w:rPr>
        <w:t xml:space="preserve"> </w:t>
      </w:r>
      <w:r w:rsidRPr="00FE4A6D">
        <w:rPr>
          <w:rFonts w:ascii="GHEA Grapalat" w:hAnsi="GHEA Grapalat" w:cs="Sylfaen"/>
          <w:lang w:val="hy-AM"/>
        </w:rPr>
        <w:t>նիստի</w:t>
      </w:r>
      <w:r w:rsidRPr="00FE4A6D">
        <w:rPr>
          <w:rFonts w:ascii="Arial LatArm" w:hAnsi="Arial LatArm" w:cs="Sylfaen"/>
          <w:lang w:val="hy-AM"/>
        </w:rPr>
        <w:t xml:space="preserve"> </w:t>
      </w:r>
      <w:r w:rsidRPr="00FE4A6D">
        <w:rPr>
          <w:rFonts w:ascii="GHEA Grapalat" w:hAnsi="GHEA Grapalat" w:cs="Sylfaen"/>
          <w:lang w:val="hy-AM"/>
        </w:rPr>
        <w:t>արձանագրության</w:t>
      </w:r>
      <w:r w:rsidRPr="00FE4A6D">
        <w:rPr>
          <w:rFonts w:ascii="Arial LatArm" w:hAnsi="Arial LatArm" w:cs="Sylfaen"/>
          <w:lang w:val="hy-AM"/>
        </w:rPr>
        <w:t xml:space="preserve"> </w:t>
      </w:r>
      <w:r w:rsidRPr="00FE4A6D">
        <w:rPr>
          <w:rFonts w:ascii="GHEA Grapalat" w:hAnsi="GHEA Grapalat" w:cs="Sylfaen"/>
          <w:lang w:val="hy-AM"/>
        </w:rPr>
        <w:t>բնօրինակից</w:t>
      </w:r>
      <w:r w:rsidRPr="00FE4A6D">
        <w:rPr>
          <w:rFonts w:ascii="Arial LatArm" w:hAnsi="Arial LatArm" w:cs="Sylfaen"/>
          <w:lang w:val="hy-AM"/>
        </w:rPr>
        <w:t xml:space="preserve"> </w:t>
      </w:r>
      <w:r w:rsidRPr="00FE4A6D">
        <w:rPr>
          <w:rFonts w:ascii="GHEA Grapalat" w:hAnsi="GHEA Grapalat" w:cs="Sylfaen"/>
          <w:lang w:val="hy-AM"/>
        </w:rPr>
        <w:t>արտատպված</w:t>
      </w:r>
      <w:r w:rsidRPr="00FE4A6D">
        <w:rPr>
          <w:rFonts w:ascii="Arial LatArm" w:hAnsi="Arial LatArm" w:cs="Sylfaen"/>
          <w:lang w:val="hy-AM"/>
        </w:rPr>
        <w:t xml:space="preserve"> (</w:t>
      </w:r>
      <w:r w:rsidRPr="00FE4A6D">
        <w:rPr>
          <w:rFonts w:ascii="GHEA Grapalat" w:hAnsi="GHEA Grapalat" w:cs="Sylfaen"/>
          <w:lang w:val="hy-AM"/>
        </w:rPr>
        <w:t>սկանավորված</w:t>
      </w:r>
      <w:r w:rsidRPr="00FE4A6D">
        <w:rPr>
          <w:rFonts w:ascii="Arial LatArm" w:hAnsi="Arial LatArm" w:cs="Sylfaen"/>
          <w:lang w:val="hy-AM"/>
        </w:rPr>
        <w:t xml:space="preserve">) </w:t>
      </w:r>
      <w:r w:rsidRPr="00FE4A6D">
        <w:rPr>
          <w:rFonts w:ascii="GHEA Grapalat" w:hAnsi="GHEA Grapalat" w:cs="Sylfaen"/>
          <w:lang w:val="hy-AM"/>
        </w:rPr>
        <w:t>տարբերակը</w:t>
      </w:r>
      <w:r w:rsidR="009A30B4" w:rsidRPr="00FE4A6D">
        <w:rPr>
          <w:rFonts w:ascii="Arial LatArm" w:hAnsi="Arial LatArm" w:cs="Sylfaen"/>
          <w:lang w:val="hy-AM"/>
        </w:rPr>
        <w:t xml:space="preserve"> </w:t>
      </w:r>
      <w:r w:rsidR="009A30B4" w:rsidRPr="00FE4A6D">
        <w:rPr>
          <w:rFonts w:ascii="GHEA Grapalat" w:hAnsi="GHEA Grapalat" w:cs="Sylfaen"/>
          <w:lang w:val="hy-AM"/>
        </w:rPr>
        <w:t>և</w:t>
      </w:r>
      <w:r w:rsidR="009A30B4" w:rsidRPr="00FE4A6D">
        <w:rPr>
          <w:rFonts w:ascii="Arial LatArm" w:hAnsi="Arial LatArm" w:cs="Sylfaen"/>
          <w:lang w:val="hy-AM"/>
        </w:rPr>
        <w:t xml:space="preserve"> </w:t>
      </w:r>
      <w:r w:rsidR="009A30B4" w:rsidRPr="00FE4A6D">
        <w:rPr>
          <w:rFonts w:ascii="GHEA Grapalat" w:hAnsi="GHEA Grapalat" w:cs="Sylfaen"/>
          <w:lang w:val="hy-AM"/>
        </w:rPr>
        <w:t>սույն</w:t>
      </w:r>
      <w:r w:rsidR="009A30B4" w:rsidRPr="00FE4A6D">
        <w:rPr>
          <w:rFonts w:ascii="Arial LatArm" w:hAnsi="Arial LatArm" w:cs="Sylfaen"/>
          <w:lang w:val="hy-AM"/>
        </w:rPr>
        <w:t xml:space="preserve"> </w:t>
      </w:r>
      <w:r w:rsidR="00E30D12" w:rsidRPr="00FE4A6D">
        <w:rPr>
          <w:rFonts w:ascii="GHEA Grapalat" w:hAnsi="GHEA Grapalat" w:cs="Sylfaen"/>
          <w:lang w:val="hy-AM"/>
        </w:rPr>
        <w:t>հրավերի</w:t>
      </w:r>
      <w:r w:rsidR="00E30D12" w:rsidRPr="00FE4A6D">
        <w:rPr>
          <w:rFonts w:ascii="Arial LatArm" w:hAnsi="Arial LatArm" w:cs="Sylfaen"/>
          <w:lang w:val="hy-AM"/>
        </w:rPr>
        <w:t xml:space="preserve"> 1-</w:t>
      </w:r>
      <w:r w:rsidR="00E30D12" w:rsidRPr="00FE4A6D">
        <w:rPr>
          <w:rFonts w:ascii="GHEA Grapalat" w:hAnsi="GHEA Grapalat" w:cs="Sylfaen"/>
          <w:lang w:val="hy-AM"/>
        </w:rPr>
        <w:t>ին</w:t>
      </w:r>
      <w:r w:rsidR="00E30D12" w:rsidRPr="00FE4A6D">
        <w:rPr>
          <w:rFonts w:ascii="Arial LatArm" w:hAnsi="Arial LatArm" w:cs="Sylfaen"/>
          <w:lang w:val="hy-AM"/>
        </w:rPr>
        <w:t xml:space="preserve"> </w:t>
      </w:r>
      <w:r w:rsidR="00E30D12" w:rsidRPr="00FE4A6D">
        <w:rPr>
          <w:rFonts w:ascii="GHEA Grapalat" w:hAnsi="GHEA Grapalat" w:cs="Sylfaen"/>
          <w:lang w:val="hy-AM"/>
        </w:rPr>
        <w:t>մասի</w:t>
      </w:r>
      <w:r w:rsidR="00E30D12" w:rsidRPr="00FE4A6D">
        <w:rPr>
          <w:rFonts w:ascii="Arial LatArm" w:hAnsi="Arial LatArm" w:cs="Sylfaen"/>
          <w:lang w:val="hy-AM"/>
        </w:rPr>
        <w:t xml:space="preserve"> 3.5 </w:t>
      </w:r>
      <w:r w:rsidR="00E30D12" w:rsidRPr="00FE4A6D">
        <w:rPr>
          <w:rFonts w:ascii="GHEA Grapalat" w:hAnsi="GHEA Grapalat" w:cs="Sylfaen"/>
          <w:lang w:val="hy-AM"/>
        </w:rPr>
        <w:t>կետում</w:t>
      </w:r>
      <w:r w:rsidR="00E30D12" w:rsidRPr="00FE4A6D">
        <w:rPr>
          <w:rFonts w:ascii="Arial LatArm" w:hAnsi="Arial LatArm" w:cs="Sylfaen"/>
          <w:lang w:val="hy-AM"/>
        </w:rPr>
        <w:t xml:space="preserve"> </w:t>
      </w:r>
      <w:r w:rsidR="00E30D12" w:rsidRPr="00FE4A6D">
        <w:rPr>
          <w:rFonts w:ascii="GHEA Grapalat" w:hAnsi="GHEA Grapalat" w:cs="Sylfaen"/>
          <w:lang w:val="hy-AM"/>
        </w:rPr>
        <w:t>նշված</w:t>
      </w:r>
      <w:r w:rsidR="009A30B4" w:rsidRPr="00FE4A6D">
        <w:rPr>
          <w:rFonts w:ascii="Arial LatArm" w:hAnsi="Arial LatArm" w:cs="Sylfaen"/>
          <w:lang w:val="hy-AM"/>
        </w:rPr>
        <w:t xml:space="preserve"> </w:t>
      </w:r>
      <w:r w:rsidR="009A30B4" w:rsidRPr="00FE4A6D">
        <w:rPr>
          <w:rFonts w:ascii="GHEA Grapalat" w:hAnsi="GHEA Grapalat" w:cs="Sylfaen"/>
          <w:lang w:val="hy-AM"/>
        </w:rPr>
        <w:t>հիմնավորումների</w:t>
      </w:r>
      <w:r w:rsidR="009A30B4" w:rsidRPr="00FE4A6D">
        <w:rPr>
          <w:rFonts w:ascii="Arial LatArm" w:hAnsi="Arial LatArm" w:cs="Sylfaen"/>
          <w:lang w:val="hy-AM"/>
        </w:rPr>
        <w:t xml:space="preserve"> </w:t>
      </w:r>
      <w:r w:rsidR="009A30B4" w:rsidRPr="00FE4A6D">
        <w:rPr>
          <w:rFonts w:ascii="GHEA Grapalat" w:hAnsi="GHEA Grapalat" w:cs="Sylfaen"/>
          <w:lang w:val="hy-AM"/>
        </w:rPr>
        <w:t>քննարկման</w:t>
      </w:r>
      <w:r w:rsidR="009A30B4" w:rsidRPr="00FE4A6D">
        <w:rPr>
          <w:rFonts w:ascii="Arial LatArm" w:hAnsi="Arial LatArm" w:cs="Sylfaen"/>
          <w:lang w:val="hy-AM"/>
        </w:rPr>
        <w:t xml:space="preserve"> </w:t>
      </w:r>
      <w:r w:rsidR="009A30B4" w:rsidRPr="00FE4A6D">
        <w:rPr>
          <w:rFonts w:ascii="GHEA Grapalat" w:hAnsi="GHEA Grapalat" w:cs="Sylfaen"/>
          <w:lang w:val="hy-AM"/>
        </w:rPr>
        <w:t>ամփոփաթերթը</w:t>
      </w:r>
      <w:r w:rsidR="009A30B4" w:rsidRPr="00FE4A6D">
        <w:rPr>
          <w:rFonts w:ascii="Arial LatArm" w:hAnsi="Arial LatArm" w:cs="Sylfaen"/>
          <w:lang w:val="hy-AM"/>
        </w:rPr>
        <w:t xml:space="preserve">, </w:t>
      </w:r>
      <w:r w:rsidR="009A30B4" w:rsidRPr="00FE4A6D">
        <w:rPr>
          <w:rFonts w:ascii="GHEA Grapalat" w:hAnsi="GHEA Grapalat" w:cs="Sylfaen"/>
          <w:lang w:val="hy-AM"/>
        </w:rPr>
        <w:t>որը</w:t>
      </w:r>
      <w:r w:rsidR="009A30B4" w:rsidRPr="00FE4A6D">
        <w:rPr>
          <w:rFonts w:ascii="Arial LatArm" w:hAnsi="Arial LatArm" w:cs="Sylfaen"/>
          <w:lang w:val="hy-AM"/>
        </w:rPr>
        <w:t xml:space="preserve"> </w:t>
      </w:r>
      <w:r w:rsidR="009A30B4" w:rsidRPr="00FE4A6D">
        <w:rPr>
          <w:rFonts w:ascii="GHEA Grapalat" w:hAnsi="GHEA Grapalat" w:cs="Sylfaen"/>
          <w:lang w:val="hy-AM"/>
        </w:rPr>
        <w:t>պարունակում</w:t>
      </w:r>
      <w:r w:rsidR="009A30B4" w:rsidRPr="00FE4A6D">
        <w:rPr>
          <w:rFonts w:ascii="Arial LatArm" w:hAnsi="Arial LatArm" w:cs="Sylfaen"/>
          <w:lang w:val="hy-AM"/>
        </w:rPr>
        <w:t xml:space="preserve"> </w:t>
      </w:r>
      <w:r w:rsidR="009A30B4" w:rsidRPr="00FE4A6D">
        <w:rPr>
          <w:rFonts w:ascii="GHEA Grapalat" w:hAnsi="GHEA Grapalat" w:cs="Sylfaen"/>
          <w:lang w:val="hy-AM"/>
        </w:rPr>
        <w:t>է</w:t>
      </w:r>
      <w:r w:rsidR="009A30B4" w:rsidRPr="00FE4A6D">
        <w:rPr>
          <w:rFonts w:ascii="Arial LatArm" w:hAnsi="Arial LatArm" w:cs="Sylfaen"/>
          <w:lang w:val="hy-AM"/>
        </w:rPr>
        <w:t xml:space="preserve"> </w:t>
      </w:r>
      <w:r w:rsidR="009A30B4" w:rsidRPr="00FE4A6D">
        <w:rPr>
          <w:rFonts w:ascii="GHEA Grapalat" w:hAnsi="GHEA Grapalat" w:cs="Sylfaen"/>
          <w:lang w:val="hy-AM"/>
        </w:rPr>
        <w:t>տեղեկություններ</w:t>
      </w:r>
      <w:r w:rsidR="009A30B4" w:rsidRPr="00FE4A6D">
        <w:rPr>
          <w:rFonts w:ascii="Arial LatArm" w:hAnsi="Arial LatArm" w:cs="Sylfaen"/>
          <w:lang w:val="hy-AM"/>
        </w:rPr>
        <w:t xml:space="preserve"> </w:t>
      </w:r>
      <w:r w:rsidR="009A30B4" w:rsidRPr="00FE4A6D">
        <w:rPr>
          <w:rFonts w:ascii="GHEA Grapalat" w:hAnsi="GHEA Grapalat" w:cs="Sylfaen"/>
          <w:lang w:val="hy-AM"/>
        </w:rPr>
        <w:t>նաև</w:t>
      </w:r>
      <w:r w:rsidR="009A30B4" w:rsidRPr="00FE4A6D">
        <w:rPr>
          <w:rFonts w:ascii="Arial LatArm" w:hAnsi="Arial LatArm" w:cs="Sylfaen"/>
          <w:lang w:val="hy-AM"/>
        </w:rPr>
        <w:t xml:space="preserve"> </w:t>
      </w:r>
      <w:r w:rsidR="009A30B4" w:rsidRPr="00FE4A6D">
        <w:rPr>
          <w:rFonts w:ascii="GHEA Grapalat" w:hAnsi="GHEA Grapalat" w:cs="Sylfaen"/>
          <w:lang w:val="hy-AM"/>
        </w:rPr>
        <w:t>հիմնավորումները</w:t>
      </w:r>
      <w:r w:rsidR="009A30B4" w:rsidRPr="00FE4A6D">
        <w:rPr>
          <w:rFonts w:ascii="Arial LatArm" w:hAnsi="Arial LatArm" w:cs="Sylfaen"/>
          <w:lang w:val="hy-AM"/>
        </w:rPr>
        <w:t xml:space="preserve"> </w:t>
      </w:r>
      <w:r w:rsidR="009A30B4" w:rsidRPr="00FE4A6D">
        <w:rPr>
          <w:rFonts w:ascii="GHEA Grapalat" w:hAnsi="GHEA Grapalat" w:cs="Sylfaen"/>
          <w:lang w:val="hy-AM"/>
        </w:rPr>
        <w:t>ստանալու</w:t>
      </w:r>
      <w:r w:rsidR="009A30B4" w:rsidRPr="00FE4A6D">
        <w:rPr>
          <w:rFonts w:ascii="Arial LatArm" w:hAnsi="Arial LatArm" w:cs="Sylfaen"/>
          <w:lang w:val="hy-AM"/>
        </w:rPr>
        <w:t xml:space="preserve"> </w:t>
      </w:r>
      <w:r w:rsidR="009A30B4" w:rsidRPr="00FE4A6D">
        <w:rPr>
          <w:rFonts w:ascii="GHEA Grapalat" w:hAnsi="GHEA Grapalat" w:cs="Sylfaen"/>
          <w:lang w:val="hy-AM"/>
        </w:rPr>
        <w:t>ամսաթվի</w:t>
      </w:r>
      <w:r w:rsidR="009A30B4" w:rsidRPr="00FE4A6D">
        <w:rPr>
          <w:rFonts w:ascii="Arial LatArm" w:hAnsi="Arial LatArm" w:cs="Sylfaen"/>
          <w:lang w:val="hy-AM"/>
        </w:rPr>
        <w:t xml:space="preserve"> </w:t>
      </w:r>
      <w:r w:rsidR="009A30B4" w:rsidRPr="00FE4A6D">
        <w:rPr>
          <w:rFonts w:ascii="GHEA Grapalat" w:hAnsi="GHEA Grapalat" w:cs="Sylfaen"/>
          <w:lang w:val="hy-AM"/>
        </w:rPr>
        <w:t>և</w:t>
      </w:r>
      <w:r w:rsidR="009A30B4" w:rsidRPr="00FE4A6D">
        <w:rPr>
          <w:rFonts w:ascii="Arial LatArm" w:hAnsi="Arial LatArm" w:cs="Sylfaen"/>
          <w:lang w:val="hy-AM"/>
        </w:rPr>
        <w:t xml:space="preserve"> </w:t>
      </w:r>
      <w:r w:rsidR="009A30B4" w:rsidRPr="00FE4A6D">
        <w:rPr>
          <w:rFonts w:ascii="GHEA Grapalat" w:hAnsi="GHEA Grapalat" w:cs="Sylfaen"/>
          <w:lang w:val="hy-AM"/>
        </w:rPr>
        <w:t>էլեկտրոնային</w:t>
      </w:r>
      <w:r w:rsidR="009A30B4" w:rsidRPr="00FE4A6D">
        <w:rPr>
          <w:rFonts w:ascii="Arial LatArm" w:hAnsi="Arial LatArm" w:cs="Sylfaen"/>
          <w:lang w:val="hy-AM"/>
        </w:rPr>
        <w:t xml:space="preserve"> </w:t>
      </w:r>
      <w:r w:rsidR="009A30B4" w:rsidRPr="00FE4A6D">
        <w:rPr>
          <w:rFonts w:ascii="GHEA Grapalat" w:hAnsi="GHEA Grapalat" w:cs="Sylfaen"/>
          <w:lang w:val="hy-AM"/>
        </w:rPr>
        <w:t>փոստի</w:t>
      </w:r>
      <w:r w:rsidR="009A30B4" w:rsidRPr="00FE4A6D">
        <w:rPr>
          <w:rFonts w:ascii="Arial LatArm" w:hAnsi="Arial LatArm" w:cs="Sylfaen"/>
          <w:lang w:val="hy-AM"/>
        </w:rPr>
        <w:t xml:space="preserve"> </w:t>
      </w:r>
      <w:r w:rsidR="009A30B4" w:rsidRPr="00FE4A6D">
        <w:rPr>
          <w:rFonts w:ascii="GHEA Grapalat" w:hAnsi="GHEA Grapalat" w:cs="Sylfaen"/>
          <w:lang w:val="hy-AM"/>
        </w:rPr>
        <w:t>հասցեների</w:t>
      </w:r>
      <w:r w:rsidR="009A30B4" w:rsidRPr="00FE4A6D">
        <w:rPr>
          <w:rFonts w:ascii="Arial LatArm" w:hAnsi="Arial LatArm" w:cs="Sylfaen"/>
          <w:lang w:val="hy-AM"/>
        </w:rPr>
        <w:t xml:space="preserve"> </w:t>
      </w:r>
      <w:r w:rsidR="009A30B4" w:rsidRPr="00FE4A6D">
        <w:rPr>
          <w:rFonts w:ascii="GHEA Grapalat" w:hAnsi="GHEA Grapalat" w:cs="Sylfaen"/>
          <w:lang w:val="hy-AM"/>
        </w:rPr>
        <w:t>վերաբերյալ</w:t>
      </w:r>
      <w:r w:rsidR="009A30B4" w:rsidRPr="00FE4A6D">
        <w:rPr>
          <w:rFonts w:ascii="Arial LatArm" w:hAnsi="Arial LatArm" w:cs="Sylfaen"/>
          <w:lang w:val="hy-AM"/>
        </w:rPr>
        <w:t xml:space="preserve">, </w:t>
      </w:r>
      <w:r w:rsidRPr="00FE4A6D">
        <w:rPr>
          <w:rFonts w:ascii="Arial LatArm" w:hAnsi="Arial LatArm" w:cs="Sylfaen"/>
          <w:lang w:val="hy-AM"/>
        </w:rPr>
        <w:t xml:space="preserve"> </w:t>
      </w:r>
      <w:r w:rsidRPr="00FE4A6D">
        <w:rPr>
          <w:rFonts w:ascii="GHEA Grapalat" w:hAnsi="GHEA Grapalat" w:cs="Sylfaen"/>
          <w:lang w:val="hy-AM"/>
        </w:rPr>
        <w:t>հրապարակում</w:t>
      </w:r>
      <w:r w:rsidRPr="00FE4A6D">
        <w:rPr>
          <w:rFonts w:ascii="Arial LatArm" w:hAnsi="Arial LatArm" w:cs="Sylfaen"/>
          <w:lang w:val="hy-AM"/>
        </w:rPr>
        <w:t xml:space="preserve"> </w:t>
      </w:r>
      <w:r w:rsidRPr="00FE4A6D">
        <w:rPr>
          <w:rFonts w:ascii="GHEA Grapalat" w:hAnsi="GHEA Grapalat" w:cs="Sylfaen"/>
          <w:lang w:val="hy-AM"/>
        </w:rPr>
        <w:t>է</w:t>
      </w:r>
      <w:r w:rsidRPr="00FE4A6D">
        <w:rPr>
          <w:rFonts w:ascii="Arial LatArm" w:hAnsi="Arial LatArm" w:cs="Sylfaen"/>
          <w:lang w:val="hy-AM"/>
        </w:rPr>
        <w:t xml:space="preserve"> </w:t>
      </w:r>
      <w:r w:rsidRPr="00FE4A6D">
        <w:rPr>
          <w:rFonts w:ascii="GHEA Grapalat" w:hAnsi="GHEA Grapalat" w:cs="Sylfaen"/>
          <w:lang w:val="hy-AM"/>
        </w:rPr>
        <w:t>տեղեկագրում</w:t>
      </w:r>
      <w:r w:rsidR="00902BB9" w:rsidRPr="00FE4A6D">
        <w:rPr>
          <w:rFonts w:ascii="Arial LatArm" w:hAnsi="Arial LatArm" w:cs="Sylfaen"/>
          <w:lang w:val="hy-AM"/>
        </w:rPr>
        <w:t xml:space="preserve">: </w:t>
      </w:r>
      <w:r w:rsidR="00902BB9" w:rsidRPr="00FE4A6D">
        <w:rPr>
          <w:rFonts w:ascii="GHEA Grapalat" w:hAnsi="GHEA Grapalat" w:cs="Sylfaen"/>
          <w:lang w:val="hy-AM"/>
        </w:rPr>
        <w:t>Եթե</w:t>
      </w:r>
      <w:r w:rsidR="00902BB9" w:rsidRPr="00FE4A6D">
        <w:rPr>
          <w:rFonts w:ascii="Arial LatArm" w:hAnsi="Arial LatArm" w:cs="Sylfaen"/>
          <w:lang w:val="hy-AM"/>
        </w:rPr>
        <w:t xml:space="preserve"> </w:t>
      </w:r>
      <w:r w:rsidR="00902BB9" w:rsidRPr="00FE4A6D">
        <w:rPr>
          <w:rFonts w:ascii="GHEA Grapalat" w:hAnsi="GHEA Grapalat" w:cs="Sylfaen"/>
          <w:lang w:val="hy-AM"/>
        </w:rPr>
        <w:t>հիմնավորումներ</w:t>
      </w:r>
      <w:r w:rsidR="00902BB9" w:rsidRPr="00FE4A6D">
        <w:rPr>
          <w:rFonts w:ascii="Arial LatArm" w:hAnsi="Arial LatArm" w:cs="Sylfaen"/>
          <w:lang w:val="hy-AM"/>
        </w:rPr>
        <w:t xml:space="preserve"> </w:t>
      </w:r>
      <w:r w:rsidR="00902BB9" w:rsidRPr="00FE4A6D">
        <w:rPr>
          <w:rFonts w:ascii="GHEA Grapalat" w:hAnsi="GHEA Grapalat" w:cs="Sylfaen"/>
          <w:lang w:val="hy-AM"/>
        </w:rPr>
        <w:t>չեն</w:t>
      </w:r>
      <w:r w:rsidR="00902BB9" w:rsidRPr="00FE4A6D">
        <w:rPr>
          <w:rFonts w:ascii="Arial LatArm" w:hAnsi="Arial LatArm" w:cs="Sylfaen"/>
          <w:lang w:val="hy-AM"/>
        </w:rPr>
        <w:t xml:space="preserve"> </w:t>
      </w:r>
      <w:r w:rsidR="00902BB9" w:rsidRPr="00FE4A6D">
        <w:rPr>
          <w:rFonts w:ascii="GHEA Grapalat" w:hAnsi="GHEA Grapalat" w:cs="Sylfaen"/>
          <w:lang w:val="hy-AM"/>
        </w:rPr>
        <w:t>ներկայացվել</w:t>
      </w:r>
      <w:r w:rsidR="00902BB9" w:rsidRPr="00FE4A6D">
        <w:rPr>
          <w:rFonts w:ascii="Arial LatArm" w:hAnsi="Arial LatArm" w:cs="Sylfaen"/>
          <w:lang w:val="hy-AM"/>
        </w:rPr>
        <w:t xml:space="preserve">, </w:t>
      </w:r>
      <w:r w:rsidR="00902BB9" w:rsidRPr="00FE4A6D">
        <w:rPr>
          <w:rFonts w:ascii="GHEA Grapalat" w:hAnsi="GHEA Grapalat" w:cs="Sylfaen"/>
          <w:lang w:val="hy-AM"/>
        </w:rPr>
        <w:t>ապա</w:t>
      </w:r>
      <w:r w:rsidR="00902BB9" w:rsidRPr="00FE4A6D">
        <w:rPr>
          <w:rFonts w:ascii="Arial LatArm" w:hAnsi="Arial LatArm" w:cs="Sylfaen"/>
          <w:lang w:val="hy-AM"/>
        </w:rPr>
        <w:t xml:space="preserve"> </w:t>
      </w:r>
      <w:r w:rsidR="00902BB9" w:rsidRPr="00FE4A6D">
        <w:rPr>
          <w:rFonts w:ascii="GHEA Grapalat" w:hAnsi="GHEA Grapalat" w:cs="Sylfaen"/>
          <w:lang w:val="hy-AM"/>
        </w:rPr>
        <w:t>հանձնաժողովի</w:t>
      </w:r>
      <w:r w:rsidR="00902BB9" w:rsidRPr="00FE4A6D">
        <w:rPr>
          <w:rFonts w:ascii="Arial LatArm" w:hAnsi="Arial LatArm" w:cs="Sylfaen"/>
          <w:lang w:val="hy-AM"/>
        </w:rPr>
        <w:t xml:space="preserve"> </w:t>
      </w:r>
      <w:r w:rsidR="00902BB9" w:rsidRPr="00FE4A6D">
        <w:rPr>
          <w:rFonts w:ascii="GHEA Grapalat" w:hAnsi="GHEA Grapalat" w:cs="Sylfaen"/>
          <w:lang w:val="hy-AM"/>
        </w:rPr>
        <w:t>նիստի</w:t>
      </w:r>
      <w:r w:rsidR="00902BB9" w:rsidRPr="00FE4A6D">
        <w:rPr>
          <w:rFonts w:ascii="Arial LatArm" w:hAnsi="Arial LatArm" w:cs="Sylfaen"/>
          <w:lang w:val="hy-AM"/>
        </w:rPr>
        <w:t xml:space="preserve"> </w:t>
      </w:r>
      <w:r w:rsidR="00902BB9" w:rsidRPr="00FE4A6D">
        <w:rPr>
          <w:rFonts w:ascii="GHEA Grapalat" w:hAnsi="GHEA Grapalat" w:cs="Sylfaen"/>
          <w:lang w:val="hy-AM"/>
        </w:rPr>
        <w:t>արձանագրության</w:t>
      </w:r>
      <w:r w:rsidR="00902BB9" w:rsidRPr="00FE4A6D">
        <w:rPr>
          <w:rFonts w:ascii="Arial LatArm" w:hAnsi="Arial LatArm" w:cs="Sylfaen"/>
          <w:lang w:val="hy-AM"/>
        </w:rPr>
        <w:t xml:space="preserve"> </w:t>
      </w:r>
      <w:r w:rsidR="00902BB9" w:rsidRPr="00FE4A6D">
        <w:rPr>
          <w:rFonts w:ascii="GHEA Grapalat" w:hAnsi="GHEA Grapalat" w:cs="Sylfaen"/>
          <w:lang w:val="hy-AM"/>
        </w:rPr>
        <w:t>մեջ</w:t>
      </w:r>
      <w:r w:rsidR="00902BB9" w:rsidRPr="00FE4A6D">
        <w:rPr>
          <w:rFonts w:ascii="Arial LatArm" w:hAnsi="Arial LatArm" w:cs="Sylfaen"/>
          <w:lang w:val="hy-AM"/>
        </w:rPr>
        <w:t xml:space="preserve"> </w:t>
      </w:r>
      <w:r w:rsidR="00902BB9" w:rsidRPr="00FE4A6D">
        <w:rPr>
          <w:rFonts w:ascii="GHEA Grapalat" w:hAnsi="GHEA Grapalat" w:cs="Sylfaen"/>
          <w:lang w:val="hy-AM"/>
        </w:rPr>
        <w:t>դրա</w:t>
      </w:r>
      <w:r w:rsidR="00902BB9" w:rsidRPr="00FE4A6D">
        <w:rPr>
          <w:rFonts w:ascii="Arial LatArm" w:hAnsi="Arial LatArm" w:cs="Sylfaen"/>
          <w:lang w:val="hy-AM"/>
        </w:rPr>
        <w:t xml:space="preserve"> </w:t>
      </w:r>
      <w:r w:rsidR="00902BB9" w:rsidRPr="00FE4A6D">
        <w:rPr>
          <w:rFonts w:ascii="GHEA Grapalat" w:hAnsi="GHEA Grapalat" w:cs="Sylfaen"/>
          <w:lang w:val="hy-AM"/>
        </w:rPr>
        <w:t>մասին</w:t>
      </w:r>
      <w:r w:rsidR="00902BB9" w:rsidRPr="00FE4A6D">
        <w:rPr>
          <w:rFonts w:ascii="Arial LatArm" w:hAnsi="Arial LatArm" w:cs="Sylfaen"/>
          <w:lang w:val="hy-AM"/>
        </w:rPr>
        <w:t xml:space="preserve"> </w:t>
      </w:r>
      <w:r w:rsidR="00902BB9" w:rsidRPr="00FE4A6D">
        <w:rPr>
          <w:rFonts w:ascii="GHEA Grapalat" w:hAnsi="GHEA Grapalat" w:cs="Sylfaen"/>
          <w:lang w:val="hy-AM"/>
        </w:rPr>
        <w:t>կատարվում</w:t>
      </w:r>
      <w:r w:rsidR="00902BB9" w:rsidRPr="00FE4A6D">
        <w:rPr>
          <w:rFonts w:ascii="Arial LatArm" w:hAnsi="Arial LatArm" w:cs="Sylfaen"/>
          <w:lang w:val="hy-AM"/>
        </w:rPr>
        <w:t xml:space="preserve"> </w:t>
      </w:r>
      <w:r w:rsidR="00902BB9" w:rsidRPr="00FE4A6D">
        <w:rPr>
          <w:rFonts w:ascii="GHEA Grapalat" w:hAnsi="GHEA Grapalat" w:cs="Sylfaen"/>
          <w:lang w:val="hy-AM"/>
        </w:rPr>
        <w:t>են</w:t>
      </w:r>
      <w:r w:rsidR="00902BB9" w:rsidRPr="00FE4A6D">
        <w:rPr>
          <w:rFonts w:ascii="Arial LatArm" w:hAnsi="Arial LatArm" w:cs="Sylfaen"/>
          <w:lang w:val="hy-AM"/>
        </w:rPr>
        <w:t xml:space="preserve"> </w:t>
      </w:r>
      <w:r w:rsidR="00902BB9" w:rsidRPr="00FE4A6D">
        <w:rPr>
          <w:rFonts w:ascii="GHEA Grapalat" w:hAnsi="GHEA Grapalat" w:cs="Sylfaen"/>
          <w:lang w:val="hy-AM"/>
        </w:rPr>
        <w:t>համապատասխան</w:t>
      </w:r>
      <w:r w:rsidR="00902BB9" w:rsidRPr="00FE4A6D">
        <w:rPr>
          <w:rFonts w:ascii="Arial LatArm" w:hAnsi="Arial LatArm" w:cs="Sylfaen"/>
          <w:lang w:val="hy-AM"/>
        </w:rPr>
        <w:t xml:space="preserve"> </w:t>
      </w:r>
      <w:r w:rsidR="00902BB9" w:rsidRPr="00FE4A6D">
        <w:rPr>
          <w:rFonts w:ascii="GHEA Grapalat" w:hAnsi="GHEA Grapalat" w:cs="Sylfaen"/>
          <w:lang w:val="hy-AM"/>
        </w:rPr>
        <w:t>նշումներ</w:t>
      </w:r>
      <w:r w:rsidR="00902BB9" w:rsidRPr="00FE4A6D">
        <w:rPr>
          <w:rFonts w:ascii="Arial LatArm" w:hAnsi="Arial LatArm" w:cs="Sylfaen"/>
          <w:lang w:val="hy-AM"/>
        </w:rPr>
        <w:t>.</w:t>
      </w:r>
    </w:p>
    <w:p w14:paraId="25563672" w14:textId="77777777" w:rsidR="008B73CD" w:rsidRPr="00FE4A6D" w:rsidRDefault="008B73CD" w:rsidP="00EF3662">
      <w:pPr>
        <w:pStyle w:val="23"/>
        <w:spacing w:line="240" w:lineRule="auto"/>
        <w:ind w:firstLine="567"/>
        <w:rPr>
          <w:rFonts w:ascii="Arial LatArm" w:hAnsi="Arial LatArm" w:cs="Sylfaen"/>
          <w:szCs w:val="24"/>
        </w:rPr>
      </w:pPr>
      <w:r w:rsidRPr="00FE4A6D">
        <w:rPr>
          <w:rFonts w:ascii="Arial LatArm" w:hAnsi="Arial LatArm" w:cs="Sylfaen"/>
          <w:szCs w:val="24"/>
        </w:rPr>
        <w:t xml:space="preserve">2) </w:t>
      </w:r>
      <w:r w:rsidRPr="00FE4A6D">
        <w:rPr>
          <w:rFonts w:ascii="GHEA Grapalat" w:hAnsi="GHEA Grapalat" w:cs="Sylfaen"/>
          <w:szCs w:val="24"/>
        </w:rPr>
        <w:t>իր</w:t>
      </w:r>
      <w:r w:rsidRPr="00FE4A6D">
        <w:rPr>
          <w:rFonts w:ascii="Arial LatArm" w:hAnsi="Arial LatArm" w:cs="Sylfaen"/>
          <w:szCs w:val="24"/>
        </w:rPr>
        <w:t xml:space="preserve"> </w:t>
      </w:r>
      <w:r w:rsidRPr="00FE4A6D">
        <w:rPr>
          <w:rFonts w:ascii="GHEA Grapalat" w:hAnsi="GHEA Grapalat" w:cs="Sylfaen"/>
          <w:szCs w:val="24"/>
        </w:rPr>
        <w:t>և</w:t>
      </w:r>
      <w:r w:rsidRPr="00FE4A6D">
        <w:rPr>
          <w:rFonts w:ascii="Arial LatArm" w:hAnsi="Arial LatArm" w:cs="Sylfaen"/>
          <w:szCs w:val="24"/>
        </w:rPr>
        <w:t xml:space="preserve"> </w:t>
      </w:r>
      <w:r w:rsidRPr="00FE4A6D">
        <w:rPr>
          <w:rFonts w:ascii="GHEA Grapalat" w:hAnsi="GHEA Grapalat" w:cs="Sylfaen"/>
          <w:szCs w:val="24"/>
        </w:rPr>
        <w:t>գնահատող</w:t>
      </w:r>
      <w:r w:rsidRPr="00FE4A6D">
        <w:rPr>
          <w:rFonts w:ascii="Arial LatArm" w:hAnsi="Arial LatArm" w:cs="Sylfaen"/>
          <w:szCs w:val="24"/>
        </w:rPr>
        <w:t xml:space="preserve"> </w:t>
      </w:r>
      <w:r w:rsidRPr="00FE4A6D">
        <w:rPr>
          <w:rFonts w:ascii="GHEA Grapalat" w:hAnsi="GHEA Grapalat" w:cs="Sylfaen"/>
          <w:szCs w:val="24"/>
        </w:rPr>
        <w:t>հանձնաժողովի</w:t>
      </w:r>
      <w:r w:rsidRPr="00FE4A6D">
        <w:rPr>
          <w:rFonts w:ascii="Arial LatArm" w:hAnsi="Arial LatArm" w:cs="Sylfaen"/>
          <w:szCs w:val="24"/>
        </w:rPr>
        <w:t xml:space="preserve">` </w:t>
      </w:r>
      <w:r w:rsidRPr="00FE4A6D">
        <w:rPr>
          <w:rFonts w:ascii="GHEA Grapalat" w:hAnsi="GHEA Grapalat" w:cs="Sylfaen"/>
          <w:szCs w:val="24"/>
        </w:rPr>
        <w:t>հայտերի</w:t>
      </w:r>
      <w:r w:rsidRPr="00FE4A6D">
        <w:rPr>
          <w:rFonts w:ascii="Arial LatArm" w:hAnsi="Arial LatArm" w:cs="Sylfaen"/>
          <w:szCs w:val="24"/>
        </w:rPr>
        <w:t xml:space="preserve"> </w:t>
      </w:r>
      <w:r w:rsidRPr="00FE4A6D">
        <w:rPr>
          <w:rFonts w:ascii="GHEA Grapalat" w:hAnsi="GHEA Grapalat" w:cs="Sylfaen"/>
          <w:szCs w:val="24"/>
        </w:rPr>
        <w:t>բացման</w:t>
      </w:r>
      <w:r w:rsidR="00266B8B" w:rsidRPr="00FE4A6D">
        <w:rPr>
          <w:rFonts w:ascii="Arial LatArm" w:hAnsi="Arial LatArm" w:cs="Sylfaen"/>
          <w:szCs w:val="24"/>
          <w:lang w:val="hy-AM"/>
        </w:rPr>
        <w:t xml:space="preserve"> </w:t>
      </w:r>
      <w:r w:rsidR="00266B8B" w:rsidRPr="00FE4A6D">
        <w:rPr>
          <w:rFonts w:ascii="GHEA Grapalat" w:hAnsi="GHEA Grapalat" w:cs="Sylfaen"/>
          <w:szCs w:val="24"/>
          <w:lang w:val="hy-AM"/>
        </w:rPr>
        <w:t>և</w:t>
      </w:r>
      <w:r w:rsidR="00266B8B" w:rsidRPr="00FE4A6D">
        <w:rPr>
          <w:rFonts w:ascii="Arial LatArm" w:hAnsi="Arial LatArm" w:cs="Sylfaen"/>
          <w:szCs w:val="24"/>
          <w:lang w:val="hy-AM"/>
        </w:rPr>
        <w:t xml:space="preserve"> </w:t>
      </w:r>
      <w:r w:rsidR="00266B8B" w:rsidRPr="00FE4A6D">
        <w:rPr>
          <w:rFonts w:ascii="GHEA Grapalat" w:hAnsi="GHEA Grapalat" w:cs="Sylfaen"/>
          <w:szCs w:val="24"/>
          <w:lang w:val="hy-AM"/>
        </w:rPr>
        <w:t>գնահատման</w:t>
      </w:r>
      <w:r w:rsidRPr="00FE4A6D">
        <w:rPr>
          <w:rFonts w:ascii="Arial LatArm" w:hAnsi="Arial LatArm" w:cs="Sylfaen"/>
          <w:szCs w:val="24"/>
        </w:rPr>
        <w:t xml:space="preserve"> </w:t>
      </w:r>
      <w:r w:rsidRPr="00FE4A6D">
        <w:rPr>
          <w:rFonts w:ascii="GHEA Grapalat" w:hAnsi="GHEA Grapalat" w:cs="Sylfaen"/>
          <w:szCs w:val="24"/>
        </w:rPr>
        <w:t>նիստին</w:t>
      </w:r>
      <w:r w:rsidRPr="00FE4A6D">
        <w:rPr>
          <w:rFonts w:ascii="Arial LatArm" w:hAnsi="Arial LatArm" w:cs="Sylfaen"/>
          <w:szCs w:val="24"/>
        </w:rPr>
        <w:t xml:space="preserve"> </w:t>
      </w:r>
      <w:r w:rsidRPr="00FE4A6D">
        <w:rPr>
          <w:rFonts w:ascii="GHEA Grapalat" w:hAnsi="GHEA Grapalat" w:cs="Sylfaen"/>
          <w:szCs w:val="24"/>
        </w:rPr>
        <w:t>ներկա</w:t>
      </w:r>
      <w:r w:rsidRPr="00FE4A6D">
        <w:rPr>
          <w:rFonts w:ascii="Arial LatArm" w:hAnsi="Arial LatArm" w:cs="Sylfaen"/>
          <w:szCs w:val="24"/>
        </w:rPr>
        <w:t xml:space="preserve"> </w:t>
      </w:r>
      <w:r w:rsidRPr="00FE4A6D">
        <w:rPr>
          <w:rFonts w:ascii="GHEA Grapalat" w:hAnsi="GHEA Grapalat" w:cs="Sylfaen"/>
          <w:szCs w:val="24"/>
        </w:rPr>
        <w:t>անդամների</w:t>
      </w:r>
      <w:r w:rsidRPr="00FE4A6D">
        <w:rPr>
          <w:rFonts w:ascii="Arial LatArm" w:hAnsi="Arial LatArm" w:cs="Sylfaen"/>
          <w:szCs w:val="24"/>
        </w:rPr>
        <w:t xml:space="preserve"> </w:t>
      </w:r>
      <w:r w:rsidRPr="00FE4A6D">
        <w:rPr>
          <w:rFonts w:ascii="GHEA Grapalat" w:hAnsi="GHEA Grapalat" w:cs="Sylfaen"/>
          <w:szCs w:val="24"/>
        </w:rPr>
        <w:t>կողմից</w:t>
      </w:r>
      <w:r w:rsidRPr="00FE4A6D">
        <w:rPr>
          <w:rFonts w:ascii="Arial LatArm" w:hAnsi="Arial LatArm" w:cs="Sylfaen"/>
          <w:szCs w:val="24"/>
        </w:rPr>
        <w:t xml:space="preserve"> </w:t>
      </w:r>
      <w:r w:rsidRPr="00FE4A6D">
        <w:rPr>
          <w:rFonts w:ascii="GHEA Grapalat" w:hAnsi="GHEA Grapalat" w:cs="Sylfaen"/>
          <w:szCs w:val="24"/>
        </w:rPr>
        <w:t>ստորագրված</w:t>
      </w:r>
      <w:r w:rsidRPr="00FE4A6D">
        <w:rPr>
          <w:rFonts w:ascii="Arial LatArm" w:hAnsi="Arial LatArm" w:cs="Sylfaen"/>
          <w:szCs w:val="24"/>
        </w:rPr>
        <w:t xml:space="preserve"> </w:t>
      </w:r>
      <w:r w:rsidRPr="00FE4A6D">
        <w:rPr>
          <w:rFonts w:ascii="GHEA Grapalat" w:hAnsi="GHEA Grapalat" w:cs="Sylfaen"/>
          <w:szCs w:val="24"/>
        </w:rPr>
        <w:t>շահերի</w:t>
      </w:r>
      <w:r w:rsidRPr="00FE4A6D">
        <w:rPr>
          <w:rFonts w:ascii="Arial LatArm" w:hAnsi="Arial LatArm" w:cs="Sylfaen"/>
          <w:szCs w:val="24"/>
        </w:rPr>
        <w:t xml:space="preserve"> </w:t>
      </w:r>
      <w:r w:rsidRPr="00FE4A6D">
        <w:rPr>
          <w:rFonts w:ascii="GHEA Grapalat" w:hAnsi="GHEA Grapalat" w:cs="Sylfaen"/>
          <w:szCs w:val="24"/>
        </w:rPr>
        <w:t>բախման</w:t>
      </w:r>
      <w:r w:rsidRPr="00FE4A6D">
        <w:rPr>
          <w:rFonts w:ascii="Arial LatArm" w:hAnsi="Arial LatArm" w:cs="Sylfaen"/>
          <w:szCs w:val="24"/>
        </w:rPr>
        <w:t xml:space="preserve"> </w:t>
      </w:r>
      <w:r w:rsidRPr="00FE4A6D">
        <w:rPr>
          <w:rFonts w:ascii="GHEA Grapalat" w:hAnsi="GHEA Grapalat" w:cs="Sylfaen"/>
          <w:szCs w:val="24"/>
        </w:rPr>
        <w:t>բացակայության</w:t>
      </w:r>
      <w:r w:rsidRPr="00FE4A6D">
        <w:rPr>
          <w:rFonts w:ascii="Arial LatArm" w:hAnsi="Arial LatArm" w:cs="Sylfaen"/>
          <w:szCs w:val="24"/>
        </w:rPr>
        <w:t xml:space="preserve"> </w:t>
      </w:r>
      <w:r w:rsidRPr="00FE4A6D">
        <w:rPr>
          <w:rFonts w:ascii="GHEA Grapalat" w:hAnsi="GHEA Grapalat" w:cs="Sylfaen"/>
          <w:szCs w:val="24"/>
        </w:rPr>
        <w:t>մասին</w:t>
      </w:r>
      <w:r w:rsidRPr="00FE4A6D">
        <w:rPr>
          <w:rFonts w:ascii="Arial LatArm" w:hAnsi="Arial LatArm" w:cs="Sylfaen"/>
          <w:szCs w:val="24"/>
        </w:rPr>
        <w:t xml:space="preserve"> </w:t>
      </w:r>
      <w:r w:rsidRPr="00FE4A6D">
        <w:rPr>
          <w:rFonts w:ascii="GHEA Grapalat" w:hAnsi="GHEA Grapalat" w:cs="Sylfaen"/>
          <w:szCs w:val="24"/>
        </w:rPr>
        <w:t>հայտարարությունների</w:t>
      </w:r>
      <w:r w:rsidRPr="00FE4A6D">
        <w:rPr>
          <w:rFonts w:ascii="Arial LatArm" w:hAnsi="Arial LatArm" w:cs="Sylfaen"/>
          <w:szCs w:val="24"/>
        </w:rPr>
        <w:t xml:space="preserve"> </w:t>
      </w:r>
      <w:r w:rsidRPr="00FE4A6D">
        <w:rPr>
          <w:rFonts w:ascii="GHEA Grapalat" w:hAnsi="GHEA Grapalat" w:cs="Sylfaen"/>
          <w:szCs w:val="24"/>
        </w:rPr>
        <w:t>բնօրինակներից</w:t>
      </w:r>
      <w:r w:rsidRPr="00FE4A6D">
        <w:rPr>
          <w:rFonts w:ascii="Arial LatArm" w:hAnsi="Arial LatArm" w:cs="Sylfaen"/>
          <w:szCs w:val="24"/>
        </w:rPr>
        <w:t xml:space="preserve"> </w:t>
      </w:r>
      <w:r w:rsidRPr="00FE4A6D">
        <w:rPr>
          <w:rFonts w:ascii="GHEA Grapalat" w:hAnsi="GHEA Grapalat" w:cs="Sylfaen"/>
          <w:szCs w:val="24"/>
        </w:rPr>
        <w:t>արտատպված</w:t>
      </w:r>
      <w:r w:rsidRPr="00FE4A6D">
        <w:rPr>
          <w:rFonts w:ascii="Arial LatArm" w:hAnsi="Arial LatArm" w:cs="Sylfaen"/>
          <w:szCs w:val="24"/>
        </w:rPr>
        <w:t xml:space="preserve"> (</w:t>
      </w:r>
      <w:r w:rsidRPr="00FE4A6D">
        <w:rPr>
          <w:rFonts w:ascii="GHEA Grapalat" w:hAnsi="GHEA Grapalat" w:cs="Sylfaen"/>
          <w:szCs w:val="24"/>
        </w:rPr>
        <w:t>սկանավորված</w:t>
      </w:r>
      <w:r w:rsidRPr="00FE4A6D">
        <w:rPr>
          <w:rFonts w:ascii="Arial LatArm" w:hAnsi="Arial LatArm" w:cs="Sylfaen"/>
          <w:szCs w:val="24"/>
        </w:rPr>
        <w:t xml:space="preserve">) </w:t>
      </w:r>
      <w:r w:rsidRPr="00FE4A6D">
        <w:rPr>
          <w:rFonts w:ascii="GHEA Grapalat" w:hAnsi="GHEA Grapalat" w:cs="Sylfaen"/>
          <w:szCs w:val="24"/>
        </w:rPr>
        <w:t>տարբերակները</w:t>
      </w:r>
      <w:r w:rsidRPr="00FE4A6D">
        <w:rPr>
          <w:rFonts w:ascii="Arial LatArm" w:hAnsi="Arial LatArm" w:cs="Sylfaen"/>
          <w:szCs w:val="24"/>
        </w:rPr>
        <w:t xml:space="preserve"> </w:t>
      </w:r>
      <w:r w:rsidRPr="00FE4A6D">
        <w:rPr>
          <w:rFonts w:ascii="GHEA Grapalat" w:hAnsi="GHEA Grapalat" w:cs="Sylfaen"/>
          <w:szCs w:val="24"/>
        </w:rPr>
        <w:t>հրապարակում</w:t>
      </w:r>
      <w:r w:rsidRPr="00FE4A6D">
        <w:rPr>
          <w:rFonts w:ascii="Arial LatArm" w:hAnsi="Arial LatArm" w:cs="Sylfaen"/>
          <w:szCs w:val="24"/>
        </w:rPr>
        <w:t xml:space="preserve"> </w:t>
      </w:r>
      <w:r w:rsidRPr="00FE4A6D">
        <w:rPr>
          <w:rFonts w:ascii="GHEA Grapalat" w:hAnsi="GHEA Grapalat" w:cs="Sylfaen"/>
          <w:szCs w:val="24"/>
        </w:rPr>
        <w:t>է</w:t>
      </w:r>
      <w:r w:rsidRPr="00FE4A6D">
        <w:rPr>
          <w:rFonts w:ascii="Arial LatArm" w:hAnsi="Arial LatArm" w:cs="Sylfaen"/>
          <w:szCs w:val="24"/>
        </w:rPr>
        <w:t xml:space="preserve"> </w:t>
      </w:r>
      <w:r w:rsidRPr="00FE4A6D">
        <w:rPr>
          <w:rFonts w:ascii="GHEA Grapalat" w:hAnsi="GHEA Grapalat" w:cs="Sylfaen"/>
          <w:szCs w:val="24"/>
        </w:rPr>
        <w:t>տեղեկագրում</w:t>
      </w:r>
      <w:r w:rsidRPr="00FE4A6D">
        <w:rPr>
          <w:rFonts w:ascii="Arial LatArm" w:hAnsi="Arial LatArm" w:cs="Sylfaen"/>
          <w:szCs w:val="24"/>
        </w:rPr>
        <w:t xml:space="preserve">: </w:t>
      </w:r>
      <w:r w:rsidR="00CA4AB2" w:rsidRPr="00FE4A6D">
        <w:rPr>
          <w:rFonts w:ascii="GHEA Grapalat" w:hAnsi="GHEA Grapalat" w:cs="Sylfaen"/>
          <w:szCs w:val="24"/>
        </w:rPr>
        <w:t>Հ</w:t>
      </w:r>
      <w:r w:rsidRPr="00FE4A6D">
        <w:rPr>
          <w:rFonts w:ascii="GHEA Grapalat" w:hAnsi="GHEA Grapalat" w:cs="Sylfaen"/>
          <w:szCs w:val="24"/>
        </w:rPr>
        <w:t>անձնաժողովի</w:t>
      </w:r>
      <w:r w:rsidRPr="00FE4A6D">
        <w:rPr>
          <w:rFonts w:ascii="Arial LatArm" w:hAnsi="Arial LatArm" w:cs="Sylfaen"/>
          <w:szCs w:val="24"/>
        </w:rPr>
        <w:t xml:space="preserve"> </w:t>
      </w:r>
      <w:r w:rsidRPr="00FE4A6D">
        <w:rPr>
          <w:rFonts w:ascii="GHEA Grapalat" w:hAnsi="GHEA Grapalat" w:cs="Sylfaen"/>
          <w:szCs w:val="24"/>
        </w:rPr>
        <w:t>այն</w:t>
      </w:r>
      <w:r w:rsidRPr="00FE4A6D">
        <w:rPr>
          <w:rFonts w:ascii="Arial LatArm" w:hAnsi="Arial LatArm" w:cs="Sylfaen"/>
          <w:szCs w:val="24"/>
        </w:rPr>
        <w:t xml:space="preserve"> </w:t>
      </w:r>
      <w:r w:rsidRPr="00FE4A6D">
        <w:rPr>
          <w:rFonts w:ascii="GHEA Grapalat" w:hAnsi="GHEA Grapalat" w:cs="Sylfaen"/>
          <w:szCs w:val="24"/>
        </w:rPr>
        <w:t>անդամները</w:t>
      </w:r>
      <w:r w:rsidRPr="00FE4A6D">
        <w:rPr>
          <w:rFonts w:ascii="Arial LatArm" w:hAnsi="Arial LatArm" w:cs="Sylfaen"/>
          <w:szCs w:val="24"/>
        </w:rPr>
        <w:t xml:space="preserve">, </w:t>
      </w:r>
      <w:r w:rsidRPr="00FE4A6D">
        <w:rPr>
          <w:rFonts w:ascii="GHEA Grapalat" w:hAnsi="GHEA Grapalat" w:cs="Sylfaen"/>
          <w:szCs w:val="24"/>
        </w:rPr>
        <w:t>որոնք</w:t>
      </w:r>
      <w:r w:rsidRPr="00FE4A6D">
        <w:rPr>
          <w:rFonts w:ascii="Arial LatArm" w:hAnsi="Arial LatArm" w:cs="Sylfaen"/>
          <w:szCs w:val="24"/>
        </w:rPr>
        <w:t xml:space="preserve"> </w:t>
      </w:r>
      <w:r w:rsidRPr="00FE4A6D">
        <w:rPr>
          <w:rFonts w:ascii="GHEA Grapalat" w:hAnsi="GHEA Grapalat" w:cs="Sylfaen"/>
          <w:szCs w:val="24"/>
        </w:rPr>
        <w:t>հանձնաժողովի</w:t>
      </w:r>
      <w:r w:rsidRPr="00FE4A6D">
        <w:rPr>
          <w:rFonts w:ascii="Arial LatArm" w:hAnsi="Arial LatArm" w:cs="Sylfaen"/>
          <w:szCs w:val="24"/>
        </w:rPr>
        <w:t xml:space="preserve"> </w:t>
      </w:r>
      <w:r w:rsidRPr="00FE4A6D">
        <w:rPr>
          <w:rFonts w:ascii="GHEA Grapalat" w:hAnsi="GHEA Grapalat" w:cs="Sylfaen"/>
          <w:szCs w:val="24"/>
        </w:rPr>
        <w:t>աշխատանքների</w:t>
      </w:r>
      <w:r w:rsidRPr="00FE4A6D">
        <w:rPr>
          <w:rFonts w:ascii="Arial LatArm" w:hAnsi="Arial LatArm" w:cs="Sylfaen"/>
          <w:szCs w:val="24"/>
        </w:rPr>
        <w:t xml:space="preserve"> </w:t>
      </w:r>
      <w:r w:rsidRPr="00FE4A6D">
        <w:rPr>
          <w:rFonts w:ascii="GHEA Grapalat" w:hAnsi="GHEA Grapalat" w:cs="Sylfaen"/>
          <w:szCs w:val="24"/>
        </w:rPr>
        <w:t>մասնակցում</w:t>
      </w:r>
      <w:r w:rsidRPr="00FE4A6D">
        <w:rPr>
          <w:rFonts w:ascii="Arial LatArm" w:hAnsi="Arial LatArm" w:cs="Sylfaen"/>
          <w:szCs w:val="24"/>
        </w:rPr>
        <w:t xml:space="preserve"> </w:t>
      </w:r>
      <w:r w:rsidRPr="00FE4A6D">
        <w:rPr>
          <w:rFonts w:ascii="GHEA Grapalat" w:hAnsi="GHEA Grapalat" w:cs="Sylfaen"/>
          <w:szCs w:val="24"/>
        </w:rPr>
        <w:t>են</w:t>
      </w:r>
      <w:r w:rsidRPr="00FE4A6D">
        <w:rPr>
          <w:rFonts w:ascii="Arial LatArm" w:hAnsi="Arial LatArm" w:cs="Sylfaen"/>
          <w:szCs w:val="24"/>
        </w:rPr>
        <w:t xml:space="preserve"> </w:t>
      </w:r>
      <w:r w:rsidRPr="00FE4A6D">
        <w:rPr>
          <w:rFonts w:ascii="GHEA Grapalat" w:hAnsi="GHEA Grapalat" w:cs="Sylfaen"/>
          <w:szCs w:val="24"/>
        </w:rPr>
        <w:t>հայտերի</w:t>
      </w:r>
      <w:r w:rsidRPr="00FE4A6D">
        <w:rPr>
          <w:rFonts w:ascii="Arial LatArm" w:hAnsi="Arial LatArm" w:cs="Sylfaen"/>
          <w:szCs w:val="24"/>
        </w:rPr>
        <w:t xml:space="preserve"> </w:t>
      </w:r>
      <w:r w:rsidRPr="00FE4A6D">
        <w:rPr>
          <w:rFonts w:ascii="GHEA Grapalat" w:hAnsi="GHEA Grapalat" w:cs="Sylfaen"/>
          <w:szCs w:val="24"/>
        </w:rPr>
        <w:t>բացման</w:t>
      </w:r>
      <w:r w:rsidRPr="00FE4A6D">
        <w:rPr>
          <w:rFonts w:ascii="Arial LatArm" w:hAnsi="Arial LatArm" w:cs="Sylfaen"/>
          <w:szCs w:val="24"/>
        </w:rPr>
        <w:t xml:space="preserve"> </w:t>
      </w:r>
      <w:r w:rsidR="007A3F75" w:rsidRPr="00FE4A6D">
        <w:rPr>
          <w:rFonts w:ascii="GHEA Grapalat" w:hAnsi="GHEA Grapalat" w:cs="Sylfaen"/>
          <w:szCs w:val="24"/>
        </w:rPr>
        <w:t>և</w:t>
      </w:r>
      <w:r w:rsidR="007A3F75" w:rsidRPr="00FE4A6D">
        <w:rPr>
          <w:rFonts w:ascii="Arial LatArm" w:hAnsi="Arial LatArm" w:cs="Sylfaen"/>
          <w:szCs w:val="24"/>
        </w:rPr>
        <w:t xml:space="preserve"> </w:t>
      </w:r>
      <w:r w:rsidR="007A3F75" w:rsidRPr="00FE4A6D">
        <w:rPr>
          <w:rFonts w:ascii="GHEA Grapalat" w:hAnsi="GHEA Grapalat" w:cs="Sylfaen"/>
          <w:szCs w:val="24"/>
        </w:rPr>
        <w:t>գնահատման</w:t>
      </w:r>
      <w:r w:rsidR="007A3F75" w:rsidRPr="00FE4A6D">
        <w:rPr>
          <w:rFonts w:ascii="Arial LatArm" w:hAnsi="Arial LatArm" w:cs="Sylfaen"/>
          <w:szCs w:val="24"/>
        </w:rPr>
        <w:t xml:space="preserve"> </w:t>
      </w:r>
      <w:r w:rsidRPr="00FE4A6D">
        <w:rPr>
          <w:rFonts w:ascii="GHEA Grapalat" w:hAnsi="GHEA Grapalat" w:cs="Sylfaen"/>
          <w:szCs w:val="24"/>
        </w:rPr>
        <w:t>նիստից</w:t>
      </w:r>
      <w:r w:rsidRPr="00FE4A6D">
        <w:rPr>
          <w:rFonts w:ascii="Arial LatArm" w:hAnsi="Arial LatArm" w:cs="Sylfaen"/>
          <w:szCs w:val="24"/>
        </w:rPr>
        <w:t xml:space="preserve"> </w:t>
      </w:r>
      <w:r w:rsidRPr="00FE4A6D">
        <w:rPr>
          <w:rFonts w:ascii="GHEA Grapalat" w:hAnsi="GHEA Grapalat" w:cs="Sylfaen"/>
          <w:szCs w:val="24"/>
        </w:rPr>
        <w:t>հետո</w:t>
      </w:r>
      <w:r w:rsidRPr="00FE4A6D">
        <w:rPr>
          <w:rFonts w:ascii="Arial LatArm" w:hAnsi="Arial LatArm" w:cs="Sylfaen"/>
          <w:szCs w:val="24"/>
        </w:rPr>
        <w:t xml:space="preserve"> </w:t>
      </w:r>
      <w:r w:rsidRPr="00FE4A6D">
        <w:rPr>
          <w:rFonts w:ascii="GHEA Grapalat" w:hAnsi="GHEA Grapalat" w:cs="Sylfaen"/>
          <w:szCs w:val="24"/>
        </w:rPr>
        <w:t>հրավիրվող</w:t>
      </w:r>
      <w:r w:rsidRPr="00FE4A6D">
        <w:rPr>
          <w:rFonts w:ascii="Arial LatArm" w:hAnsi="Arial LatArm" w:cs="Sylfaen"/>
          <w:szCs w:val="24"/>
        </w:rPr>
        <w:t xml:space="preserve"> </w:t>
      </w:r>
      <w:r w:rsidRPr="00FE4A6D">
        <w:rPr>
          <w:rFonts w:ascii="GHEA Grapalat" w:hAnsi="GHEA Grapalat" w:cs="Sylfaen"/>
          <w:szCs w:val="24"/>
        </w:rPr>
        <w:t>նիստերին</w:t>
      </w:r>
      <w:r w:rsidRPr="00FE4A6D">
        <w:rPr>
          <w:rFonts w:ascii="Arial LatArm" w:hAnsi="Arial LatArm" w:cs="Sylfaen"/>
          <w:szCs w:val="24"/>
        </w:rPr>
        <w:t xml:space="preserve">, </w:t>
      </w:r>
      <w:r w:rsidRPr="00FE4A6D">
        <w:rPr>
          <w:rFonts w:ascii="GHEA Grapalat" w:hAnsi="GHEA Grapalat" w:cs="Sylfaen"/>
          <w:szCs w:val="24"/>
        </w:rPr>
        <w:t>ստորագրում</w:t>
      </w:r>
      <w:r w:rsidRPr="00FE4A6D">
        <w:rPr>
          <w:rFonts w:ascii="Arial LatArm" w:hAnsi="Arial LatArm" w:cs="Sylfaen"/>
          <w:szCs w:val="24"/>
        </w:rPr>
        <w:t xml:space="preserve"> </w:t>
      </w:r>
      <w:r w:rsidRPr="00FE4A6D">
        <w:rPr>
          <w:rFonts w:ascii="GHEA Grapalat" w:hAnsi="GHEA Grapalat" w:cs="Sylfaen"/>
          <w:szCs w:val="24"/>
        </w:rPr>
        <w:t>են</w:t>
      </w:r>
      <w:r w:rsidRPr="00FE4A6D">
        <w:rPr>
          <w:rFonts w:ascii="Arial LatArm" w:hAnsi="Arial LatArm" w:cs="Sylfaen"/>
          <w:szCs w:val="24"/>
        </w:rPr>
        <w:t xml:space="preserve"> </w:t>
      </w:r>
      <w:r w:rsidRPr="00FE4A6D">
        <w:rPr>
          <w:rFonts w:ascii="GHEA Grapalat" w:hAnsi="GHEA Grapalat" w:cs="Sylfaen"/>
          <w:szCs w:val="24"/>
        </w:rPr>
        <w:t>սույն</w:t>
      </w:r>
      <w:r w:rsidRPr="00FE4A6D">
        <w:rPr>
          <w:rFonts w:ascii="Arial LatArm" w:hAnsi="Arial LatArm" w:cs="Sylfaen"/>
          <w:szCs w:val="24"/>
        </w:rPr>
        <w:t xml:space="preserve"> </w:t>
      </w:r>
      <w:r w:rsidRPr="00FE4A6D">
        <w:rPr>
          <w:rFonts w:ascii="GHEA Grapalat" w:hAnsi="GHEA Grapalat" w:cs="Sylfaen"/>
          <w:szCs w:val="24"/>
        </w:rPr>
        <w:t>ենթակետում</w:t>
      </w:r>
      <w:r w:rsidRPr="00FE4A6D">
        <w:rPr>
          <w:rFonts w:ascii="Arial LatArm" w:hAnsi="Arial LatArm" w:cs="Sylfaen"/>
          <w:szCs w:val="24"/>
        </w:rPr>
        <w:t xml:space="preserve"> </w:t>
      </w:r>
      <w:r w:rsidRPr="00FE4A6D">
        <w:rPr>
          <w:rFonts w:ascii="GHEA Grapalat" w:hAnsi="GHEA Grapalat" w:cs="Sylfaen"/>
          <w:szCs w:val="24"/>
        </w:rPr>
        <w:t>նախատեսված</w:t>
      </w:r>
      <w:r w:rsidRPr="00FE4A6D">
        <w:rPr>
          <w:rFonts w:ascii="Arial LatArm" w:hAnsi="Arial LatArm" w:cs="Sylfaen"/>
          <w:szCs w:val="24"/>
        </w:rPr>
        <w:t xml:space="preserve"> </w:t>
      </w:r>
      <w:r w:rsidRPr="00FE4A6D">
        <w:rPr>
          <w:rFonts w:ascii="GHEA Grapalat" w:hAnsi="GHEA Grapalat" w:cs="Sylfaen"/>
          <w:szCs w:val="24"/>
        </w:rPr>
        <w:t>հայտարարությունները</w:t>
      </w:r>
      <w:r w:rsidRPr="00FE4A6D">
        <w:rPr>
          <w:rFonts w:ascii="Arial LatArm" w:hAnsi="Arial LatArm" w:cs="Sylfaen"/>
          <w:szCs w:val="24"/>
        </w:rPr>
        <w:t xml:space="preserve">, </w:t>
      </w:r>
      <w:r w:rsidRPr="00FE4A6D">
        <w:rPr>
          <w:rFonts w:ascii="GHEA Grapalat" w:hAnsi="GHEA Grapalat" w:cs="Sylfaen"/>
          <w:szCs w:val="24"/>
        </w:rPr>
        <w:t>որոնք</w:t>
      </w:r>
      <w:r w:rsidRPr="00FE4A6D">
        <w:rPr>
          <w:rFonts w:ascii="Arial LatArm" w:hAnsi="Arial LatArm" w:cs="Sylfaen"/>
          <w:szCs w:val="24"/>
        </w:rPr>
        <w:t xml:space="preserve"> </w:t>
      </w:r>
      <w:r w:rsidRPr="00FE4A6D">
        <w:rPr>
          <w:rFonts w:ascii="GHEA Grapalat" w:hAnsi="GHEA Grapalat" w:cs="Sylfaen"/>
          <w:szCs w:val="24"/>
        </w:rPr>
        <w:t>տեղեկագրում</w:t>
      </w:r>
      <w:r w:rsidRPr="00FE4A6D">
        <w:rPr>
          <w:rFonts w:ascii="Arial LatArm" w:hAnsi="Arial LatArm" w:cs="Sylfaen"/>
          <w:szCs w:val="24"/>
        </w:rPr>
        <w:t xml:space="preserve"> </w:t>
      </w:r>
      <w:r w:rsidRPr="00FE4A6D">
        <w:rPr>
          <w:rFonts w:ascii="GHEA Grapalat" w:hAnsi="GHEA Grapalat" w:cs="Sylfaen"/>
          <w:szCs w:val="24"/>
        </w:rPr>
        <w:t>քարտուղարը</w:t>
      </w:r>
      <w:r w:rsidRPr="00FE4A6D">
        <w:rPr>
          <w:rFonts w:ascii="Arial LatArm" w:hAnsi="Arial LatArm" w:cs="Sylfaen"/>
          <w:szCs w:val="24"/>
        </w:rPr>
        <w:t xml:space="preserve"> </w:t>
      </w:r>
      <w:r w:rsidRPr="00FE4A6D">
        <w:rPr>
          <w:rFonts w:ascii="GHEA Grapalat" w:hAnsi="GHEA Grapalat" w:cs="Sylfaen"/>
          <w:szCs w:val="24"/>
        </w:rPr>
        <w:t>հրապարակում</w:t>
      </w:r>
      <w:r w:rsidRPr="00FE4A6D">
        <w:rPr>
          <w:rFonts w:ascii="Arial LatArm" w:hAnsi="Arial LatArm" w:cs="Sylfaen"/>
          <w:szCs w:val="24"/>
        </w:rPr>
        <w:t xml:space="preserve"> </w:t>
      </w:r>
      <w:r w:rsidRPr="00FE4A6D">
        <w:rPr>
          <w:rFonts w:ascii="GHEA Grapalat" w:hAnsi="GHEA Grapalat" w:cs="Sylfaen"/>
          <w:szCs w:val="24"/>
        </w:rPr>
        <w:t>է</w:t>
      </w:r>
      <w:r w:rsidRPr="00FE4A6D">
        <w:rPr>
          <w:rFonts w:ascii="Arial LatArm" w:hAnsi="Arial LatArm" w:cs="Sylfaen"/>
          <w:szCs w:val="24"/>
        </w:rPr>
        <w:t xml:space="preserve"> </w:t>
      </w:r>
      <w:r w:rsidRPr="00FE4A6D">
        <w:rPr>
          <w:rFonts w:ascii="GHEA Grapalat" w:hAnsi="GHEA Grapalat" w:cs="Sylfaen"/>
          <w:szCs w:val="24"/>
        </w:rPr>
        <w:t>ստորագրմանը</w:t>
      </w:r>
      <w:r w:rsidRPr="00FE4A6D">
        <w:rPr>
          <w:rFonts w:ascii="Arial LatArm" w:hAnsi="Arial LatArm" w:cs="Sylfaen"/>
          <w:szCs w:val="24"/>
        </w:rPr>
        <w:t xml:space="preserve"> </w:t>
      </w:r>
      <w:r w:rsidRPr="00FE4A6D">
        <w:rPr>
          <w:rFonts w:ascii="GHEA Grapalat" w:hAnsi="GHEA Grapalat" w:cs="Sylfaen"/>
          <w:szCs w:val="24"/>
        </w:rPr>
        <w:t>հաջորդող</w:t>
      </w:r>
      <w:r w:rsidRPr="00FE4A6D">
        <w:rPr>
          <w:rFonts w:ascii="Arial LatArm" w:hAnsi="Arial LatArm" w:cs="Sylfaen"/>
          <w:szCs w:val="24"/>
        </w:rPr>
        <w:t xml:space="preserve"> </w:t>
      </w:r>
      <w:r w:rsidRPr="00FE4A6D">
        <w:rPr>
          <w:rFonts w:ascii="GHEA Grapalat" w:hAnsi="GHEA Grapalat" w:cs="Sylfaen"/>
          <w:szCs w:val="24"/>
        </w:rPr>
        <w:t>աշխատանքային</w:t>
      </w:r>
      <w:r w:rsidRPr="00FE4A6D">
        <w:rPr>
          <w:rFonts w:ascii="Arial LatArm" w:hAnsi="Arial LatArm" w:cs="Sylfaen"/>
          <w:szCs w:val="24"/>
        </w:rPr>
        <w:t xml:space="preserve"> </w:t>
      </w:r>
      <w:r w:rsidRPr="00FE4A6D">
        <w:rPr>
          <w:rFonts w:ascii="GHEA Grapalat" w:hAnsi="GHEA Grapalat" w:cs="Sylfaen"/>
          <w:szCs w:val="24"/>
        </w:rPr>
        <w:t>օրը</w:t>
      </w:r>
      <w:r w:rsidRPr="00FE4A6D">
        <w:rPr>
          <w:rFonts w:ascii="Arial LatArm" w:hAnsi="Arial LatArm" w:cs="Sylfaen"/>
          <w:szCs w:val="24"/>
        </w:rPr>
        <w:t>.</w:t>
      </w:r>
    </w:p>
    <w:p w14:paraId="77736E9B" w14:textId="77777777" w:rsidR="00DB4EFF" w:rsidRPr="00FE4A6D" w:rsidRDefault="008769B4" w:rsidP="00EF3662">
      <w:pPr>
        <w:ind w:firstLine="375"/>
        <w:jc w:val="both"/>
        <w:rPr>
          <w:rFonts w:ascii="Arial LatArm" w:hAnsi="Arial LatArm" w:cs="Sylfaen"/>
          <w:sz w:val="20"/>
          <w:lang w:val="hy-AM"/>
        </w:rPr>
      </w:pPr>
      <w:r w:rsidRPr="00FE4A6D">
        <w:rPr>
          <w:rFonts w:ascii="Arial LatArm" w:hAnsi="Arial LatArm"/>
          <w:lang w:val="af-ZA"/>
        </w:rPr>
        <w:lastRenderedPageBreak/>
        <w:tab/>
      </w:r>
      <w:r w:rsidR="00A150A9" w:rsidRPr="00FE4A6D">
        <w:rPr>
          <w:rFonts w:ascii="Arial LatArm" w:hAnsi="Arial LatArm" w:cs="Sylfaen"/>
          <w:sz w:val="20"/>
          <w:lang w:val="af-ZA"/>
        </w:rPr>
        <w:t>8</w:t>
      </w:r>
      <w:r w:rsidR="0036230B" w:rsidRPr="00FE4A6D">
        <w:rPr>
          <w:rFonts w:ascii="Arial LatArm" w:hAnsi="Arial LatArm" w:cs="Sylfaen"/>
          <w:sz w:val="20"/>
          <w:lang w:val="af-ZA"/>
        </w:rPr>
        <w:t>.</w:t>
      </w:r>
      <w:r w:rsidR="00BE037D" w:rsidRPr="00FE4A6D">
        <w:rPr>
          <w:rFonts w:ascii="Arial LatArm" w:hAnsi="Arial LatArm" w:cs="Sylfaen"/>
          <w:sz w:val="20"/>
          <w:lang w:val="af-ZA"/>
        </w:rPr>
        <w:t>13</w:t>
      </w:r>
      <w:r w:rsidR="009D03A4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36230B" w:rsidRPr="00FE4A6D">
        <w:rPr>
          <w:rFonts w:ascii="GHEA Grapalat" w:hAnsi="GHEA Grapalat" w:cs="Sylfaen"/>
          <w:sz w:val="20"/>
        </w:rPr>
        <w:t>Օրենքի</w:t>
      </w:r>
      <w:r w:rsidR="0036230B" w:rsidRPr="00FE4A6D">
        <w:rPr>
          <w:rFonts w:ascii="Arial LatArm" w:hAnsi="Arial LatArm" w:cs="Sylfaen"/>
          <w:sz w:val="20"/>
          <w:lang w:val="af-ZA"/>
        </w:rPr>
        <w:t xml:space="preserve"> 6-</w:t>
      </w:r>
      <w:r w:rsidR="0036230B" w:rsidRPr="00FE4A6D">
        <w:rPr>
          <w:rFonts w:ascii="GHEA Grapalat" w:hAnsi="GHEA Grapalat" w:cs="Sylfaen"/>
          <w:sz w:val="20"/>
        </w:rPr>
        <w:t>րդ</w:t>
      </w:r>
      <w:r w:rsidR="0036230B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36230B" w:rsidRPr="00FE4A6D">
        <w:rPr>
          <w:rFonts w:ascii="GHEA Grapalat" w:hAnsi="GHEA Grapalat" w:cs="Sylfaen"/>
          <w:sz w:val="20"/>
        </w:rPr>
        <w:t>հոդվածի</w:t>
      </w:r>
      <w:r w:rsidR="0036230B" w:rsidRPr="00FE4A6D">
        <w:rPr>
          <w:rFonts w:ascii="Arial LatArm" w:hAnsi="Arial LatArm" w:cs="Sylfaen"/>
          <w:sz w:val="20"/>
          <w:lang w:val="af-ZA"/>
        </w:rPr>
        <w:t xml:space="preserve"> 1-</w:t>
      </w:r>
      <w:r w:rsidR="0036230B" w:rsidRPr="00FE4A6D">
        <w:rPr>
          <w:rFonts w:ascii="GHEA Grapalat" w:hAnsi="GHEA Grapalat" w:cs="Sylfaen"/>
          <w:sz w:val="20"/>
        </w:rPr>
        <w:t>ին</w:t>
      </w:r>
      <w:r w:rsidR="0036230B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36230B" w:rsidRPr="00FE4A6D">
        <w:rPr>
          <w:rFonts w:ascii="GHEA Grapalat" w:hAnsi="GHEA Grapalat" w:cs="Sylfaen"/>
          <w:sz w:val="20"/>
        </w:rPr>
        <w:t>մասի</w:t>
      </w:r>
      <w:r w:rsidR="0036230B" w:rsidRPr="00FE4A6D">
        <w:rPr>
          <w:rFonts w:ascii="Arial LatArm" w:hAnsi="Arial LatArm" w:cs="Sylfaen"/>
          <w:sz w:val="20"/>
          <w:lang w:val="af-ZA"/>
        </w:rPr>
        <w:t xml:space="preserve"> 6-</w:t>
      </w:r>
      <w:r w:rsidR="0036230B" w:rsidRPr="00FE4A6D">
        <w:rPr>
          <w:rFonts w:ascii="GHEA Grapalat" w:hAnsi="GHEA Grapalat" w:cs="Sylfaen"/>
          <w:sz w:val="20"/>
        </w:rPr>
        <w:t>րդ</w:t>
      </w:r>
      <w:r w:rsidR="0036230B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36230B" w:rsidRPr="00FE4A6D">
        <w:rPr>
          <w:rFonts w:ascii="GHEA Grapalat" w:hAnsi="GHEA Grapalat" w:cs="Sylfaen"/>
          <w:sz w:val="20"/>
        </w:rPr>
        <w:t>կետով</w:t>
      </w:r>
      <w:r w:rsidR="0036230B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36230B" w:rsidRPr="00FE4A6D">
        <w:rPr>
          <w:rFonts w:ascii="GHEA Grapalat" w:hAnsi="GHEA Grapalat" w:cs="Sylfaen"/>
          <w:sz w:val="20"/>
        </w:rPr>
        <w:t>նախատեսված</w:t>
      </w:r>
      <w:r w:rsidR="0036230B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36230B" w:rsidRPr="00FE4A6D">
        <w:rPr>
          <w:rFonts w:ascii="GHEA Grapalat" w:hAnsi="GHEA Grapalat" w:cs="Sylfaen"/>
          <w:sz w:val="20"/>
        </w:rPr>
        <w:t>հիմքերն</w:t>
      </w:r>
      <w:r w:rsidR="0036230B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36230B" w:rsidRPr="00FE4A6D">
        <w:rPr>
          <w:rFonts w:ascii="GHEA Grapalat" w:hAnsi="GHEA Grapalat" w:cs="Sylfaen"/>
          <w:sz w:val="20"/>
        </w:rPr>
        <w:t>ի</w:t>
      </w:r>
      <w:r w:rsidR="0036230B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36230B" w:rsidRPr="00FE4A6D">
        <w:rPr>
          <w:rFonts w:ascii="GHEA Grapalat" w:hAnsi="GHEA Grapalat" w:cs="Sylfaen"/>
          <w:sz w:val="20"/>
        </w:rPr>
        <w:t>հայտ</w:t>
      </w:r>
      <w:r w:rsidR="0036230B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36230B" w:rsidRPr="00FE4A6D">
        <w:rPr>
          <w:rFonts w:ascii="GHEA Grapalat" w:hAnsi="GHEA Grapalat" w:cs="Sylfaen"/>
          <w:sz w:val="20"/>
        </w:rPr>
        <w:t>գալու</w:t>
      </w:r>
      <w:r w:rsidR="0036230B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40755" w:rsidRPr="00FE4A6D">
        <w:rPr>
          <w:rFonts w:ascii="GHEA Grapalat" w:hAnsi="GHEA Grapalat" w:cs="Sylfaen"/>
          <w:sz w:val="20"/>
          <w:lang w:val="ru-RU"/>
        </w:rPr>
        <w:t>դեպքում</w:t>
      </w:r>
      <w:r w:rsidR="00F4075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40755" w:rsidRPr="00FE4A6D">
        <w:rPr>
          <w:rFonts w:ascii="GHEA Grapalat" w:hAnsi="GHEA Grapalat" w:cs="Sylfaen"/>
          <w:sz w:val="20"/>
          <w:lang w:val="ru-RU"/>
        </w:rPr>
        <w:t>պատվիրատուի</w:t>
      </w:r>
      <w:r w:rsidR="00F4075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40755" w:rsidRPr="00FE4A6D">
        <w:rPr>
          <w:rFonts w:ascii="GHEA Grapalat" w:hAnsi="GHEA Grapalat" w:cs="Sylfaen"/>
          <w:sz w:val="20"/>
          <w:lang w:val="ru-RU"/>
        </w:rPr>
        <w:t>ղեկավարի</w:t>
      </w:r>
      <w:r w:rsidR="00F4075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40755" w:rsidRPr="00FE4A6D">
        <w:rPr>
          <w:rFonts w:ascii="GHEA Grapalat" w:hAnsi="GHEA Grapalat" w:cs="Sylfaen"/>
          <w:sz w:val="20"/>
          <w:lang w:val="ru-RU"/>
        </w:rPr>
        <w:t>պատճառաբանված</w:t>
      </w:r>
      <w:r w:rsidR="00F4075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40755" w:rsidRPr="00FE4A6D">
        <w:rPr>
          <w:rFonts w:ascii="GHEA Grapalat" w:hAnsi="GHEA Grapalat" w:cs="Sylfaen"/>
          <w:sz w:val="20"/>
          <w:lang w:val="ru-RU"/>
        </w:rPr>
        <w:t>որոշման</w:t>
      </w:r>
      <w:r w:rsidR="00F4075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40755" w:rsidRPr="00FE4A6D">
        <w:rPr>
          <w:rFonts w:ascii="GHEA Grapalat" w:hAnsi="GHEA Grapalat" w:cs="Sylfaen"/>
          <w:sz w:val="20"/>
          <w:lang w:val="ru-RU"/>
        </w:rPr>
        <w:t>հիման</w:t>
      </w:r>
      <w:r w:rsidR="00F4075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40755" w:rsidRPr="00FE4A6D">
        <w:rPr>
          <w:rFonts w:ascii="GHEA Grapalat" w:hAnsi="GHEA Grapalat" w:cs="Sylfaen"/>
          <w:sz w:val="20"/>
          <w:lang w:val="ru-RU"/>
        </w:rPr>
        <w:t>վրա</w:t>
      </w:r>
      <w:r w:rsidR="00F4075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40755" w:rsidRPr="00FE4A6D">
        <w:rPr>
          <w:rFonts w:ascii="GHEA Grapalat" w:hAnsi="GHEA Grapalat" w:cs="Sylfaen"/>
          <w:sz w:val="20"/>
          <w:lang w:val="ru-RU"/>
        </w:rPr>
        <w:t>լիազորված</w:t>
      </w:r>
      <w:r w:rsidR="00F4075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40755" w:rsidRPr="00FE4A6D">
        <w:rPr>
          <w:rFonts w:ascii="GHEA Grapalat" w:hAnsi="GHEA Grapalat" w:cs="Sylfaen"/>
          <w:sz w:val="20"/>
          <w:lang w:val="ru-RU"/>
        </w:rPr>
        <w:t>մարմինը</w:t>
      </w:r>
      <w:r w:rsidR="00F4075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40755" w:rsidRPr="00FE4A6D">
        <w:rPr>
          <w:rFonts w:ascii="GHEA Grapalat" w:hAnsi="GHEA Grapalat" w:cs="Sylfaen"/>
          <w:sz w:val="20"/>
          <w:lang w:val="ru-RU"/>
        </w:rPr>
        <w:t>մասնակցին</w:t>
      </w:r>
      <w:r w:rsidR="00F4075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40755" w:rsidRPr="00FE4A6D">
        <w:rPr>
          <w:rFonts w:ascii="GHEA Grapalat" w:hAnsi="GHEA Grapalat" w:cs="Sylfaen"/>
          <w:sz w:val="20"/>
          <w:lang w:val="ru-RU"/>
        </w:rPr>
        <w:t>ներառում</w:t>
      </w:r>
      <w:r w:rsidR="00F4075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40755" w:rsidRPr="00FE4A6D">
        <w:rPr>
          <w:rFonts w:ascii="GHEA Grapalat" w:hAnsi="GHEA Grapalat" w:cs="Sylfaen"/>
          <w:sz w:val="20"/>
          <w:lang w:val="ru-RU"/>
        </w:rPr>
        <w:t>է</w:t>
      </w:r>
      <w:r w:rsidR="00F4075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40755" w:rsidRPr="00FE4A6D">
        <w:rPr>
          <w:rFonts w:ascii="GHEA Grapalat" w:hAnsi="GHEA Grapalat" w:cs="Sylfaen"/>
          <w:sz w:val="20"/>
          <w:lang w:val="ru-RU"/>
        </w:rPr>
        <w:t>գնումների</w:t>
      </w:r>
      <w:r w:rsidR="00F4075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40755" w:rsidRPr="00FE4A6D">
        <w:rPr>
          <w:rFonts w:ascii="GHEA Grapalat" w:hAnsi="GHEA Grapalat" w:cs="Sylfaen"/>
          <w:sz w:val="20"/>
          <w:lang w:val="ru-RU"/>
        </w:rPr>
        <w:t>գործընթացին</w:t>
      </w:r>
      <w:r w:rsidR="00F4075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40755" w:rsidRPr="00FE4A6D">
        <w:rPr>
          <w:rFonts w:ascii="GHEA Grapalat" w:hAnsi="GHEA Grapalat" w:cs="Sylfaen"/>
          <w:sz w:val="20"/>
          <w:lang w:val="ru-RU"/>
        </w:rPr>
        <w:t>մասնակցելու</w:t>
      </w:r>
      <w:r w:rsidR="00F4075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40755" w:rsidRPr="00FE4A6D">
        <w:rPr>
          <w:rFonts w:ascii="GHEA Grapalat" w:hAnsi="GHEA Grapalat" w:cs="Sylfaen"/>
          <w:sz w:val="20"/>
          <w:lang w:val="ru-RU"/>
        </w:rPr>
        <w:t>իրավունք</w:t>
      </w:r>
      <w:r w:rsidR="00F4075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40755" w:rsidRPr="00FE4A6D">
        <w:rPr>
          <w:rFonts w:ascii="GHEA Grapalat" w:hAnsi="GHEA Grapalat" w:cs="Sylfaen"/>
          <w:sz w:val="20"/>
          <w:lang w:val="ru-RU"/>
        </w:rPr>
        <w:t>չունեցող</w:t>
      </w:r>
      <w:r w:rsidR="00F4075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40755" w:rsidRPr="00FE4A6D">
        <w:rPr>
          <w:rFonts w:ascii="GHEA Grapalat" w:hAnsi="GHEA Grapalat" w:cs="Sylfaen"/>
          <w:sz w:val="20"/>
          <w:lang w:val="ru-RU"/>
        </w:rPr>
        <w:t>մասնակիցների</w:t>
      </w:r>
      <w:r w:rsidR="00F4075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40755" w:rsidRPr="00FE4A6D">
        <w:rPr>
          <w:rFonts w:ascii="GHEA Grapalat" w:hAnsi="GHEA Grapalat" w:cs="Sylfaen"/>
          <w:sz w:val="20"/>
          <w:lang w:val="ru-RU"/>
        </w:rPr>
        <w:t>ցուցակում։</w:t>
      </w:r>
      <w:r w:rsidR="00F4075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40755" w:rsidRPr="00FE4A6D">
        <w:rPr>
          <w:rFonts w:ascii="GHEA Grapalat" w:hAnsi="GHEA Grapalat" w:cs="Sylfaen"/>
          <w:sz w:val="20"/>
          <w:lang w:val="ru-RU"/>
        </w:rPr>
        <w:t>Ընդ</w:t>
      </w:r>
      <w:r w:rsidR="00F4075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40755" w:rsidRPr="00FE4A6D">
        <w:rPr>
          <w:rFonts w:ascii="GHEA Grapalat" w:hAnsi="GHEA Grapalat" w:cs="Sylfaen"/>
          <w:sz w:val="20"/>
          <w:lang w:val="ru-RU"/>
        </w:rPr>
        <w:t>որում</w:t>
      </w:r>
      <w:r w:rsidR="00F4075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40755" w:rsidRPr="00FE4A6D">
        <w:rPr>
          <w:rFonts w:ascii="Arial LatArm" w:hAnsi="Arial LatArm" w:cs="Calibri"/>
          <w:sz w:val="20"/>
          <w:lang w:val="af-ZA"/>
        </w:rPr>
        <w:t> </w:t>
      </w:r>
      <w:r w:rsidR="00F40755" w:rsidRPr="00FE4A6D">
        <w:rPr>
          <w:rFonts w:ascii="GHEA Grapalat" w:hAnsi="GHEA Grapalat" w:cs="Sylfaen"/>
          <w:sz w:val="20"/>
          <w:lang w:val="ru-RU"/>
        </w:rPr>
        <w:t>սույն</w:t>
      </w:r>
      <w:r w:rsidR="00F4075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40755" w:rsidRPr="00FE4A6D">
        <w:rPr>
          <w:rFonts w:ascii="GHEA Grapalat" w:hAnsi="GHEA Grapalat" w:cs="Sylfaen"/>
          <w:sz w:val="20"/>
          <w:lang w:val="ru-RU"/>
        </w:rPr>
        <w:t>կետում</w:t>
      </w:r>
      <w:r w:rsidR="00F4075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40755" w:rsidRPr="00FE4A6D">
        <w:rPr>
          <w:rFonts w:ascii="GHEA Grapalat" w:hAnsi="GHEA Grapalat" w:cs="Sylfaen"/>
          <w:sz w:val="20"/>
          <w:lang w:val="ru-RU"/>
        </w:rPr>
        <w:t>նշված</w:t>
      </w:r>
      <w:r w:rsidR="00F4075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40755" w:rsidRPr="00FE4A6D">
        <w:rPr>
          <w:rFonts w:ascii="GHEA Grapalat" w:hAnsi="GHEA Grapalat" w:cs="Sylfaen"/>
          <w:sz w:val="20"/>
          <w:lang w:val="ru-RU"/>
        </w:rPr>
        <w:t>որոշումը</w:t>
      </w:r>
      <w:r w:rsidR="00F4075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40755" w:rsidRPr="00FE4A6D">
        <w:rPr>
          <w:rFonts w:ascii="GHEA Grapalat" w:hAnsi="GHEA Grapalat" w:cs="Sylfaen"/>
          <w:sz w:val="20"/>
          <w:lang w:val="ru-RU"/>
        </w:rPr>
        <w:t>պատվիրատուի</w:t>
      </w:r>
      <w:r w:rsidR="00F4075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40755" w:rsidRPr="00FE4A6D">
        <w:rPr>
          <w:rFonts w:ascii="GHEA Grapalat" w:hAnsi="GHEA Grapalat" w:cs="Sylfaen"/>
          <w:sz w:val="20"/>
          <w:lang w:val="ru-RU"/>
        </w:rPr>
        <w:t>ղեկավարը</w:t>
      </w:r>
      <w:r w:rsidR="00F4075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40755" w:rsidRPr="00FE4A6D">
        <w:rPr>
          <w:rFonts w:ascii="GHEA Grapalat" w:hAnsi="GHEA Grapalat" w:cs="Sylfaen"/>
          <w:sz w:val="20"/>
          <w:lang w:val="ru-RU"/>
        </w:rPr>
        <w:t>կայացնում</w:t>
      </w:r>
      <w:r w:rsidR="00F4075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40755" w:rsidRPr="00FE4A6D">
        <w:rPr>
          <w:rFonts w:ascii="GHEA Grapalat" w:hAnsi="GHEA Grapalat" w:cs="Sylfaen"/>
          <w:sz w:val="20"/>
          <w:lang w:val="ru-RU"/>
        </w:rPr>
        <w:t>է</w:t>
      </w:r>
      <w:r w:rsidR="00F4075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40755" w:rsidRPr="00FE4A6D">
        <w:rPr>
          <w:rFonts w:ascii="GHEA Grapalat" w:hAnsi="GHEA Grapalat" w:cs="Sylfaen"/>
          <w:sz w:val="20"/>
          <w:lang w:val="ru-RU"/>
        </w:rPr>
        <w:t>գնման</w:t>
      </w:r>
      <w:r w:rsidR="00F4075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40755" w:rsidRPr="00FE4A6D">
        <w:rPr>
          <w:rFonts w:ascii="GHEA Grapalat" w:hAnsi="GHEA Grapalat" w:cs="Sylfaen"/>
          <w:sz w:val="20"/>
          <w:lang w:val="ru-RU"/>
        </w:rPr>
        <w:t>ընթացակարգը</w:t>
      </w:r>
      <w:r w:rsidR="00F4075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40755" w:rsidRPr="00FE4A6D">
        <w:rPr>
          <w:rFonts w:ascii="GHEA Grapalat" w:hAnsi="GHEA Grapalat" w:cs="Sylfaen"/>
          <w:sz w:val="20"/>
          <w:lang w:val="ru-RU"/>
        </w:rPr>
        <w:t>չկայացած</w:t>
      </w:r>
      <w:r w:rsidR="00F4075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40755" w:rsidRPr="00FE4A6D">
        <w:rPr>
          <w:rFonts w:ascii="GHEA Grapalat" w:hAnsi="GHEA Grapalat" w:cs="Sylfaen"/>
          <w:sz w:val="20"/>
          <w:lang w:val="ru-RU"/>
        </w:rPr>
        <w:t>հայտարարվելու</w:t>
      </w:r>
      <w:r w:rsidR="00F4075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40755" w:rsidRPr="00FE4A6D">
        <w:rPr>
          <w:rFonts w:ascii="GHEA Grapalat" w:hAnsi="GHEA Grapalat" w:cs="Sylfaen"/>
          <w:sz w:val="20"/>
          <w:lang w:val="ru-RU"/>
        </w:rPr>
        <w:t>կամ</w:t>
      </w:r>
      <w:r w:rsidR="00F4075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40755" w:rsidRPr="00FE4A6D">
        <w:rPr>
          <w:rFonts w:ascii="GHEA Grapalat" w:hAnsi="GHEA Grapalat" w:cs="Sylfaen"/>
          <w:sz w:val="20"/>
          <w:lang w:val="ru-RU"/>
        </w:rPr>
        <w:t>կնքված</w:t>
      </w:r>
      <w:r w:rsidR="00F4075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40755" w:rsidRPr="00FE4A6D">
        <w:rPr>
          <w:rFonts w:ascii="GHEA Grapalat" w:hAnsi="GHEA Grapalat" w:cs="Sylfaen"/>
          <w:sz w:val="20"/>
          <w:lang w:val="ru-RU"/>
        </w:rPr>
        <w:t>պայմանագրի</w:t>
      </w:r>
      <w:r w:rsidR="00F4075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40755" w:rsidRPr="00FE4A6D">
        <w:rPr>
          <w:rFonts w:ascii="GHEA Grapalat" w:hAnsi="GHEA Grapalat" w:cs="Sylfaen"/>
          <w:sz w:val="20"/>
          <w:lang w:val="ru-RU"/>
        </w:rPr>
        <w:t>վերաբերյալ</w:t>
      </w:r>
      <w:r w:rsidR="00F4075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40755" w:rsidRPr="00FE4A6D">
        <w:rPr>
          <w:rFonts w:ascii="GHEA Grapalat" w:hAnsi="GHEA Grapalat" w:cs="Sylfaen"/>
          <w:sz w:val="20"/>
          <w:lang w:val="ru-RU"/>
        </w:rPr>
        <w:t>հայտարարությունը</w:t>
      </w:r>
      <w:r w:rsidR="00F4075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40755" w:rsidRPr="00FE4A6D">
        <w:rPr>
          <w:rFonts w:ascii="GHEA Grapalat" w:hAnsi="GHEA Grapalat" w:cs="Sylfaen"/>
          <w:sz w:val="20"/>
          <w:lang w:val="ru-RU"/>
        </w:rPr>
        <w:t>հրապարակելու</w:t>
      </w:r>
      <w:r w:rsidR="00F4075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40755" w:rsidRPr="00FE4A6D">
        <w:rPr>
          <w:rFonts w:ascii="GHEA Grapalat" w:hAnsi="GHEA Grapalat" w:cs="Sylfaen"/>
          <w:sz w:val="20"/>
          <w:lang w:val="ru-RU"/>
        </w:rPr>
        <w:t>կամ</w:t>
      </w:r>
      <w:r w:rsidR="00F4075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40755" w:rsidRPr="00FE4A6D">
        <w:rPr>
          <w:rFonts w:ascii="GHEA Grapalat" w:hAnsi="GHEA Grapalat" w:cs="Sylfaen"/>
          <w:sz w:val="20"/>
          <w:lang w:val="ru-RU"/>
        </w:rPr>
        <w:t>պայմանագիրը</w:t>
      </w:r>
      <w:r w:rsidR="00F4075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40755" w:rsidRPr="00FE4A6D">
        <w:rPr>
          <w:rFonts w:ascii="GHEA Grapalat" w:hAnsi="GHEA Grapalat" w:cs="Sylfaen"/>
          <w:sz w:val="20"/>
          <w:lang w:val="ru-RU"/>
        </w:rPr>
        <w:t>միակողմանի</w:t>
      </w:r>
      <w:r w:rsidR="00F4075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40755" w:rsidRPr="00FE4A6D">
        <w:rPr>
          <w:rFonts w:ascii="GHEA Grapalat" w:hAnsi="GHEA Grapalat" w:cs="Sylfaen"/>
          <w:sz w:val="20"/>
          <w:lang w:val="ru-RU"/>
        </w:rPr>
        <w:t>լուծելու</w:t>
      </w:r>
      <w:r w:rsidR="00F4075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40755" w:rsidRPr="00FE4A6D">
        <w:rPr>
          <w:rFonts w:ascii="GHEA Grapalat" w:hAnsi="GHEA Grapalat" w:cs="Sylfaen"/>
          <w:sz w:val="20"/>
          <w:lang w:val="ru-RU"/>
        </w:rPr>
        <w:t>մասին</w:t>
      </w:r>
      <w:r w:rsidR="00F4075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40755" w:rsidRPr="00FE4A6D">
        <w:rPr>
          <w:rFonts w:ascii="GHEA Grapalat" w:hAnsi="GHEA Grapalat" w:cs="Sylfaen"/>
          <w:sz w:val="20"/>
          <w:lang w:val="ru-RU"/>
        </w:rPr>
        <w:t>հայտարարությունը</w:t>
      </w:r>
      <w:r w:rsidR="00DB4EFF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DB4EFF" w:rsidRPr="00FE4A6D">
        <w:rPr>
          <w:rFonts w:ascii="Arial LatArm" w:hAnsi="Arial LatArm" w:cs="Sylfaen"/>
          <w:sz w:val="20"/>
          <w:lang w:val="af-ZA"/>
        </w:rPr>
        <w:t>(</w:t>
      </w:r>
      <w:r w:rsidR="00DB4EFF" w:rsidRPr="00FE4A6D">
        <w:rPr>
          <w:rFonts w:ascii="GHEA Grapalat" w:hAnsi="GHEA Grapalat" w:cs="Sylfaen"/>
          <w:sz w:val="20"/>
          <w:lang w:val="hy-AM"/>
        </w:rPr>
        <w:t>ծանուցումը</w:t>
      </w:r>
      <w:r w:rsidR="00DB4EFF" w:rsidRPr="00FE4A6D">
        <w:rPr>
          <w:rFonts w:ascii="Arial LatArm" w:hAnsi="Arial LatArm" w:cs="Sylfaen"/>
          <w:sz w:val="20"/>
          <w:lang w:val="af-ZA"/>
        </w:rPr>
        <w:t xml:space="preserve">) </w:t>
      </w:r>
      <w:r w:rsidR="00F4075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40755" w:rsidRPr="00FE4A6D">
        <w:rPr>
          <w:rFonts w:ascii="GHEA Grapalat" w:hAnsi="GHEA Grapalat" w:cs="Sylfaen"/>
          <w:sz w:val="20"/>
          <w:lang w:val="ru-RU"/>
        </w:rPr>
        <w:t>հրապարակելու</w:t>
      </w:r>
      <w:r w:rsidR="00F4075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40755" w:rsidRPr="00FE4A6D">
        <w:rPr>
          <w:rFonts w:ascii="GHEA Grapalat" w:hAnsi="GHEA Grapalat" w:cs="Sylfaen"/>
          <w:sz w:val="20"/>
          <w:lang w:val="ru-RU"/>
        </w:rPr>
        <w:t>օրվան</w:t>
      </w:r>
      <w:r w:rsidR="00F4075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40755" w:rsidRPr="00FE4A6D">
        <w:rPr>
          <w:rFonts w:ascii="GHEA Grapalat" w:hAnsi="GHEA Grapalat" w:cs="Sylfaen"/>
          <w:sz w:val="20"/>
          <w:lang w:val="ru-RU"/>
        </w:rPr>
        <w:t>հաջորդող</w:t>
      </w:r>
      <w:r w:rsidR="00F4075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40755" w:rsidRPr="00FE4A6D">
        <w:rPr>
          <w:rFonts w:ascii="GHEA Grapalat" w:hAnsi="GHEA Grapalat" w:cs="Sylfaen"/>
          <w:sz w:val="20"/>
          <w:lang w:val="ru-RU"/>
        </w:rPr>
        <w:t>տասն</w:t>
      </w:r>
      <w:r w:rsidR="00DB4EFF" w:rsidRPr="00FE4A6D">
        <w:rPr>
          <w:rFonts w:ascii="GHEA Grapalat" w:hAnsi="GHEA Grapalat" w:cs="Sylfaen"/>
          <w:sz w:val="20"/>
          <w:lang w:val="hy-AM"/>
        </w:rPr>
        <w:t>երորդ</w:t>
      </w:r>
      <w:r w:rsidR="00DB4EFF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DB4EFF" w:rsidRPr="00FE4A6D">
        <w:rPr>
          <w:rFonts w:ascii="GHEA Grapalat" w:hAnsi="GHEA Grapalat" w:cs="Sylfaen"/>
          <w:sz w:val="20"/>
          <w:lang w:val="hy-AM"/>
        </w:rPr>
        <w:t>օրը</w:t>
      </w:r>
      <w:r w:rsidR="00F40755" w:rsidRPr="00FE4A6D">
        <w:rPr>
          <w:rFonts w:ascii="Arial LatArm" w:hAnsi="Arial LatArm" w:cs="Sylfaen"/>
          <w:sz w:val="20"/>
          <w:lang w:val="af-ZA"/>
        </w:rPr>
        <w:t xml:space="preserve">: </w:t>
      </w:r>
      <w:r w:rsidR="00F40755" w:rsidRPr="00FE4A6D">
        <w:rPr>
          <w:rFonts w:ascii="GHEA Grapalat" w:hAnsi="GHEA Grapalat" w:cs="Sylfaen"/>
          <w:sz w:val="20"/>
          <w:lang w:val="ru-RU"/>
        </w:rPr>
        <w:t>Որոշումը</w:t>
      </w:r>
      <w:r w:rsidR="00F4075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40755" w:rsidRPr="00FE4A6D">
        <w:rPr>
          <w:rFonts w:ascii="GHEA Grapalat" w:hAnsi="GHEA Grapalat" w:cs="Sylfaen"/>
          <w:sz w:val="20"/>
          <w:lang w:val="ru-RU"/>
        </w:rPr>
        <w:t>կայացվելուն</w:t>
      </w:r>
      <w:r w:rsidR="00F4075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40755" w:rsidRPr="00FE4A6D">
        <w:rPr>
          <w:rFonts w:ascii="GHEA Grapalat" w:hAnsi="GHEA Grapalat" w:cs="Sylfaen"/>
          <w:sz w:val="20"/>
          <w:lang w:val="ru-RU"/>
        </w:rPr>
        <w:t>հաջորդող</w:t>
      </w:r>
      <w:r w:rsidR="00F4075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40755" w:rsidRPr="00FE4A6D">
        <w:rPr>
          <w:rFonts w:ascii="GHEA Grapalat" w:hAnsi="GHEA Grapalat" w:cs="Sylfaen"/>
          <w:sz w:val="20"/>
          <w:lang w:val="ru-RU"/>
        </w:rPr>
        <w:t>օրը</w:t>
      </w:r>
      <w:r w:rsidR="00F4075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40755" w:rsidRPr="00FE4A6D">
        <w:rPr>
          <w:rFonts w:ascii="GHEA Grapalat" w:hAnsi="GHEA Grapalat" w:cs="Sylfaen"/>
          <w:sz w:val="20"/>
          <w:lang w:val="ru-RU"/>
        </w:rPr>
        <w:t>այն</w:t>
      </w:r>
      <w:r w:rsidR="00F4075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40755" w:rsidRPr="00FE4A6D">
        <w:rPr>
          <w:rFonts w:ascii="GHEA Grapalat" w:hAnsi="GHEA Grapalat" w:cs="Sylfaen"/>
          <w:sz w:val="20"/>
          <w:lang w:val="af-ZA"/>
        </w:rPr>
        <w:t>գրավոր</w:t>
      </w:r>
      <w:r w:rsidR="00F4075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40755" w:rsidRPr="00FE4A6D">
        <w:rPr>
          <w:rFonts w:ascii="GHEA Grapalat" w:hAnsi="GHEA Grapalat" w:cs="Sylfaen"/>
          <w:sz w:val="20"/>
          <w:lang w:val="ru-RU"/>
        </w:rPr>
        <w:t>տրամադրվում</w:t>
      </w:r>
      <w:r w:rsidR="00F4075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40755" w:rsidRPr="00FE4A6D">
        <w:rPr>
          <w:rFonts w:ascii="GHEA Grapalat" w:hAnsi="GHEA Grapalat" w:cs="Sylfaen"/>
          <w:sz w:val="20"/>
          <w:lang w:val="ru-RU"/>
        </w:rPr>
        <w:t>է</w:t>
      </w:r>
      <w:r w:rsidR="00F4075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40755" w:rsidRPr="00FE4A6D">
        <w:rPr>
          <w:rFonts w:ascii="GHEA Grapalat" w:hAnsi="GHEA Grapalat" w:cs="Sylfaen"/>
          <w:sz w:val="20"/>
          <w:lang w:val="ru-RU"/>
        </w:rPr>
        <w:t>լիազորված</w:t>
      </w:r>
      <w:r w:rsidR="00F4075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40755" w:rsidRPr="00FE4A6D">
        <w:rPr>
          <w:rFonts w:ascii="GHEA Grapalat" w:hAnsi="GHEA Grapalat" w:cs="Sylfaen"/>
          <w:sz w:val="20"/>
          <w:lang w:val="ru-RU"/>
        </w:rPr>
        <w:t>մարմնին</w:t>
      </w:r>
      <w:r w:rsidR="00F4075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40755" w:rsidRPr="00FE4A6D">
        <w:rPr>
          <w:rFonts w:ascii="GHEA Grapalat" w:hAnsi="GHEA Grapalat" w:cs="Sylfaen"/>
          <w:sz w:val="20"/>
          <w:lang w:val="ru-RU"/>
        </w:rPr>
        <w:t>և</w:t>
      </w:r>
      <w:r w:rsidR="00F4075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40755" w:rsidRPr="00FE4A6D">
        <w:rPr>
          <w:rFonts w:ascii="GHEA Grapalat" w:hAnsi="GHEA Grapalat" w:cs="Sylfaen"/>
          <w:sz w:val="20"/>
          <w:lang w:val="ru-RU"/>
        </w:rPr>
        <w:t>մասնակցին</w:t>
      </w:r>
      <w:r w:rsidR="00F40755" w:rsidRPr="00FE4A6D">
        <w:rPr>
          <w:rFonts w:ascii="Arial LatArm" w:hAnsi="Arial LatArm" w:cs="Sylfaen"/>
          <w:sz w:val="20"/>
          <w:lang w:val="af-ZA"/>
        </w:rPr>
        <w:t xml:space="preserve">: </w:t>
      </w:r>
      <w:r w:rsidR="00F40755" w:rsidRPr="00FE4A6D">
        <w:rPr>
          <w:rFonts w:ascii="GHEA Grapalat" w:hAnsi="GHEA Grapalat" w:cs="Sylfaen"/>
          <w:sz w:val="20"/>
          <w:lang w:val="ru-RU"/>
        </w:rPr>
        <w:t>Լիազորված</w:t>
      </w:r>
      <w:r w:rsidR="00F4075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40755" w:rsidRPr="00FE4A6D">
        <w:rPr>
          <w:rFonts w:ascii="GHEA Grapalat" w:hAnsi="GHEA Grapalat" w:cs="Sylfaen"/>
          <w:sz w:val="20"/>
          <w:lang w:val="ru-RU"/>
        </w:rPr>
        <w:t>մարմինը</w:t>
      </w:r>
      <w:r w:rsidR="00F4075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40755" w:rsidRPr="00FE4A6D">
        <w:rPr>
          <w:rFonts w:ascii="GHEA Grapalat" w:hAnsi="GHEA Grapalat" w:cs="Sylfaen"/>
          <w:sz w:val="20"/>
          <w:lang w:val="ru-RU"/>
        </w:rPr>
        <w:t>մասնակցին</w:t>
      </w:r>
      <w:r w:rsidR="00F4075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40755" w:rsidRPr="00FE4A6D">
        <w:rPr>
          <w:rFonts w:ascii="GHEA Grapalat" w:hAnsi="GHEA Grapalat" w:cs="Sylfaen"/>
          <w:sz w:val="20"/>
          <w:lang w:val="ru-RU"/>
        </w:rPr>
        <w:t>ներառում</w:t>
      </w:r>
      <w:r w:rsidR="00F4075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40755" w:rsidRPr="00FE4A6D">
        <w:rPr>
          <w:rFonts w:ascii="GHEA Grapalat" w:hAnsi="GHEA Grapalat" w:cs="Sylfaen"/>
          <w:sz w:val="20"/>
          <w:lang w:val="ru-RU"/>
        </w:rPr>
        <w:t>է</w:t>
      </w:r>
      <w:r w:rsidR="00F4075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40755" w:rsidRPr="00FE4A6D">
        <w:rPr>
          <w:rFonts w:ascii="GHEA Grapalat" w:hAnsi="GHEA Grapalat" w:cs="Sylfaen"/>
          <w:sz w:val="20"/>
          <w:lang w:val="ru-RU"/>
        </w:rPr>
        <w:t>գնումների</w:t>
      </w:r>
      <w:r w:rsidR="00F4075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40755" w:rsidRPr="00FE4A6D">
        <w:rPr>
          <w:rFonts w:ascii="GHEA Grapalat" w:hAnsi="GHEA Grapalat" w:cs="Sylfaen"/>
          <w:sz w:val="20"/>
          <w:lang w:val="ru-RU"/>
        </w:rPr>
        <w:t>գործընթացին</w:t>
      </w:r>
      <w:r w:rsidR="00F4075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40755" w:rsidRPr="00FE4A6D">
        <w:rPr>
          <w:rFonts w:ascii="GHEA Grapalat" w:hAnsi="GHEA Grapalat" w:cs="Sylfaen"/>
          <w:sz w:val="20"/>
          <w:lang w:val="ru-RU"/>
        </w:rPr>
        <w:t>մասնակցելու</w:t>
      </w:r>
      <w:r w:rsidR="00F4075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40755" w:rsidRPr="00FE4A6D">
        <w:rPr>
          <w:rFonts w:ascii="GHEA Grapalat" w:hAnsi="GHEA Grapalat" w:cs="Sylfaen"/>
          <w:sz w:val="20"/>
          <w:lang w:val="ru-RU"/>
        </w:rPr>
        <w:t>իրավունք</w:t>
      </w:r>
      <w:r w:rsidR="00F4075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40755" w:rsidRPr="00FE4A6D">
        <w:rPr>
          <w:rFonts w:ascii="GHEA Grapalat" w:hAnsi="GHEA Grapalat" w:cs="Sylfaen"/>
          <w:sz w:val="20"/>
          <w:lang w:val="ru-RU"/>
        </w:rPr>
        <w:t>չունեցող</w:t>
      </w:r>
      <w:r w:rsidR="00F4075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40755" w:rsidRPr="00FE4A6D">
        <w:rPr>
          <w:rFonts w:ascii="GHEA Grapalat" w:hAnsi="GHEA Grapalat" w:cs="Sylfaen"/>
          <w:sz w:val="20"/>
          <w:lang w:val="ru-RU"/>
        </w:rPr>
        <w:t>մասնակիցների</w:t>
      </w:r>
      <w:r w:rsidR="00F4075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40755" w:rsidRPr="00FE4A6D">
        <w:rPr>
          <w:rFonts w:ascii="GHEA Grapalat" w:hAnsi="GHEA Grapalat" w:cs="Sylfaen"/>
          <w:sz w:val="20"/>
          <w:lang w:val="ru-RU"/>
        </w:rPr>
        <w:t>ցուցակում</w:t>
      </w:r>
      <w:r w:rsidR="00F4075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40755" w:rsidRPr="00FE4A6D">
        <w:rPr>
          <w:rFonts w:ascii="GHEA Grapalat" w:hAnsi="GHEA Grapalat" w:cs="Sylfaen"/>
          <w:sz w:val="20"/>
          <w:lang w:val="ru-RU"/>
        </w:rPr>
        <w:t>որոշումն</w:t>
      </w:r>
      <w:r w:rsidR="00F4075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40755" w:rsidRPr="00FE4A6D">
        <w:rPr>
          <w:rFonts w:ascii="GHEA Grapalat" w:hAnsi="GHEA Grapalat" w:cs="Sylfaen"/>
          <w:sz w:val="20"/>
          <w:lang w:val="ru-RU"/>
        </w:rPr>
        <w:t>ստանալուն</w:t>
      </w:r>
      <w:r w:rsidR="00F4075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40755" w:rsidRPr="00FE4A6D">
        <w:rPr>
          <w:rFonts w:ascii="GHEA Grapalat" w:hAnsi="GHEA Grapalat" w:cs="Sylfaen"/>
          <w:sz w:val="20"/>
          <w:lang w:val="ru-RU"/>
        </w:rPr>
        <w:t>հաջորդող</w:t>
      </w:r>
      <w:r w:rsidR="00F4075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40755" w:rsidRPr="00FE4A6D">
        <w:rPr>
          <w:rFonts w:ascii="GHEA Grapalat" w:hAnsi="GHEA Grapalat" w:cs="Sylfaen"/>
          <w:sz w:val="20"/>
          <w:lang w:val="ru-RU"/>
        </w:rPr>
        <w:t>քառասուներորդ</w:t>
      </w:r>
      <w:r w:rsidR="00F4075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40755" w:rsidRPr="00FE4A6D">
        <w:rPr>
          <w:rFonts w:ascii="GHEA Grapalat" w:hAnsi="GHEA Grapalat" w:cs="Sylfaen"/>
          <w:sz w:val="20"/>
          <w:lang w:val="ru-RU"/>
        </w:rPr>
        <w:t>օրվան</w:t>
      </w:r>
      <w:r w:rsidR="00F4075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40755" w:rsidRPr="00FE4A6D">
        <w:rPr>
          <w:rFonts w:ascii="GHEA Grapalat" w:hAnsi="GHEA Grapalat" w:cs="Sylfaen"/>
          <w:sz w:val="20"/>
          <w:lang w:val="ru-RU"/>
        </w:rPr>
        <w:t>հաջորդող</w:t>
      </w:r>
      <w:r w:rsidR="00F4075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40755" w:rsidRPr="00FE4A6D">
        <w:rPr>
          <w:rFonts w:ascii="GHEA Grapalat" w:hAnsi="GHEA Grapalat" w:cs="Sylfaen"/>
          <w:sz w:val="20"/>
          <w:lang w:val="ru-RU"/>
        </w:rPr>
        <w:t>հինգ</w:t>
      </w:r>
      <w:r w:rsidR="00F40755" w:rsidRPr="00FE4A6D">
        <w:rPr>
          <w:rFonts w:ascii="GHEA Grapalat" w:hAnsi="GHEA Grapalat" w:cs="Sylfaen"/>
          <w:sz w:val="20"/>
        </w:rPr>
        <w:t>երորդ</w:t>
      </w:r>
      <w:r w:rsidR="00F4075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40755" w:rsidRPr="00FE4A6D">
        <w:rPr>
          <w:rFonts w:ascii="GHEA Grapalat" w:hAnsi="GHEA Grapalat" w:cs="Sylfaen"/>
          <w:sz w:val="20"/>
          <w:lang w:val="ru-RU"/>
        </w:rPr>
        <w:t>օր</w:t>
      </w:r>
      <w:r w:rsidR="00F40755" w:rsidRPr="00FE4A6D">
        <w:rPr>
          <w:rFonts w:ascii="GHEA Grapalat" w:hAnsi="GHEA Grapalat" w:cs="Sylfaen"/>
          <w:sz w:val="20"/>
        </w:rPr>
        <w:t>ը</w:t>
      </w:r>
      <w:r w:rsidR="00F40755" w:rsidRPr="00FE4A6D">
        <w:rPr>
          <w:rFonts w:ascii="Arial LatArm" w:hAnsi="Arial LatArm" w:cs="Sylfaen"/>
          <w:sz w:val="20"/>
          <w:lang w:val="af-ZA"/>
        </w:rPr>
        <w:t xml:space="preserve">, </w:t>
      </w:r>
      <w:r w:rsidR="00F40755" w:rsidRPr="00FE4A6D">
        <w:rPr>
          <w:rFonts w:ascii="GHEA Grapalat" w:hAnsi="GHEA Grapalat" w:cs="Sylfaen"/>
          <w:sz w:val="20"/>
          <w:lang w:val="ru-RU"/>
        </w:rPr>
        <w:t>իսկ</w:t>
      </w:r>
      <w:r w:rsidR="00F4075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40755" w:rsidRPr="00FE4A6D">
        <w:rPr>
          <w:rFonts w:ascii="GHEA Grapalat" w:hAnsi="GHEA Grapalat" w:cs="Sylfaen"/>
          <w:sz w:val="20"/>
          <w:lang w:val="ru-RU"/>
        </w:rPr>
        <w:t>որոշումն</w:t>
      </w:r>
      <w:r w:rsidR="00F4075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40755" w:rsidRPr="00FE4A6D">
        <w:rPr>
          <w:rFonts w:ascii="GHEA Grapalat" w:hAnsi="GHEA Grapalat" w:cs="Sylfaen"/>
          <w:sz w:val="20"/>
          <w:lang w:val="ru-RU"/>
        </w:rPr>
        <w:t>ստանալուն</w:t>
      </w:r>
      <w:r w:rsidR="00F4075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40755" w:rsidRPr="00FE4A6D">
        <w:rPr>
          <w:rFonts w:ascii="GHEA Grapalat" w:hAnsi="GHEA Grapalat" w:cs="Sylfaen"/>
          <w:sz w:val="20"/>
          <w:lang w:val="ru-RU"/>
        </w:rPr>
        <w:t>հաջորդող</w:t>
      </w:r>
      <w:r w:rsidR="00F4075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40755" w:rsidRPr="00FE4A6D">
        <w:rPr>
          <w:rFonts w:ascii="GHEA Grapalat" w:hAnsi="GHEA Grapalat" w:cs="Sylfaen"/>
          <w:sz w:val="20"/>
          <w:lang w:val="ru-RU"/>
        </w:rPr>
        <w:t>քառասուներորդ</w:t>
      </w:r>
      <w:r w:rsidR="00F4075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40755" w:rsidRPr="00FE4A6D">
        <w:rPr>
          <w:rFonts w:ascii="GHEA Grapalat" w:hAnsi="GHEA Grapalat" w:cs="Sylfaen"/>
          <w:sz w:val="20"/>
          <w:lang w:val="ru-RU"/>
        </w:rPr>
        <w:t>օրվա</w:t>
      </w:r>
      <w:r w:rsidR="00F4075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40755" w:rsidRPr="00FE4A6D">
        <w:rPr>
          <w:rFonts w:ascii="GHEA Grapalat" w:hAnsi="GHEA Grapalat" w:cs="Sylfaen"/>
          <w:sz w:val="20"/>
          <w:lang w:val="ru-RU"/>
        </w:rPr>
        <w:t>դրությամբ</w:t>
      </w:r>
      <w:r w:rsidR="00F4075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40755" w:rsidRPr="00FE4A6D">
        <w:rPr>
          <w:rFonts w:ascii="GHEA Grapalat" w:hAnsi="GHEA Grapalat" w:cs="Sylfaen"/>
          <w:sz w:val="20"/>
          <w:lang w:val="ru-RU"/>
        </w:rPr>
        <w:t>մասնակցի</w:t>
      </w:r>
      <w:r w:rsidR="00F4075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40755" w:rsidRPr="00FE4A6D">
        <w:rPr>
          <w:rFonts w:ascii="GHEA Grapalat" w:hAnsi="GHEA Grapalat" w:cs="Sylfaen"/>
          <w:sz w:val="20"/>
          <w:lang w:val="ru-RU"/>
        </w:rPr>
        <w:t>կողմից</w:t>
      </w:r>
      <w:r w:rsidR="00F4075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40755" w:rsidRPr="00FE4A6D">
        <w:rPr>
          <w:rFonts w:ascii="GHEA Grapalat" w:hAnsi="GHEA Grapalat" w:cs="Sylfaen"/>
          <w:sz w:val="20"/>
          <w:lang w:val="ru-RU"/>
        </w:rPr>
        <w:t>որոշման</w:t>
      </w:r>
      <w:r w:rsidR="00F4075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40755" w:rsidRPr="00FE4A6D">
        <w:rPr>
          <w:rFonts w:ascii="GHEA Grapalat" w:hAnsi="GHEA Grapalat" w:cs="Sylfaen"/>
          <w:sz w:val="20"/>
          <w:lang w:val="ru-RU"/>
        </w:rPr>
        <w:t>բողոքարկման</w:t>
      </w:r>
      <w:r w:rsidR="00F4075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40755" w:rsidRPr="00FE4A6D">
        <w:rPr>
          <w:rFonts w:ascii="GHEA Grapalat" w:hAnsi="GHEA Grapalat" w:cs="Sylfaen"/>
          <w:sz w:val="20"/>
          <w:lang w:val="ru-RU"/>
        </w:rPr>
        <w:t>վերաբերյալ</w:t>
      </w:r>
      <w:r w:rsidR="00F4075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40755" w:rsidRPr="00FE4A6D">
        <w:rPr>
          <w:rFonts w:ascii="GHEA Grapalat" w:hAnsi="GHEA Grapalat" w:cs="Sylfaen"/>
          <w:sz w:val="20"/>
          <w:lang w:val="ru-RU"/>
        </w:rPr>
        <w:t>հարուցված</w:t>
      </w:r>
      <w:r w:rsidR="00F4075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40755" w:rsidRPr="00FE4A6D">
        <w:rPr>
          <w:rFonts w:ascii="GHEA Grapalat" w:hAnsi="GHEA Grapalat" w:cs="Sylfaen"/>
          <w:sz w:val="20"/>
          <w:lang w:val="ru-RU"/>
        </w:rPr>
        <w:t>և</w:t>
      </w:r>
      <w:r w:rsidR="00F4075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40755" w:rsidRPr="00FE4A6D">
        <w:rPr>
          <w:rFonts w:ascii="GHEA Grapalat" w:hAnsi="GHEA Grapalat" w:cs="Sylfaen"/>
          <w:sz w:val="20"/>
          <w:lang w:val="ru-RU"/>
        </w:rPr>
        <w:t>չավարտված</w:t>
      </w:r>
      <w:r w:rsidR="00F4075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40755" w:rsidRPr="00FE4A6D">
        <w:rPr>
          <w:rFonts w:ascii="GHEA Grapalat" w:hAnsi="GHEA Grapalat" w:cs="Sylfaen"/>
          <w:sz w:val="20"/>
          <w:lang w:val="ru-RU"/>
        </w:rPr>
        <w:t>դատական</w:t>
      </w:r>
      <w:r w:rsidR="00F4075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40755" w:rsidRPr="00FE4A6D">
        <w:rPr>
          <w:rFonts w:ascii="GHEA Grapalat" w:hAnsi="GHEA Grapalat" w:cs="Sylfaen"/>
          <w:sz w:val="20"/>
          <w:lang w:val="ru-RU"/>
        </w:rPr>
        <w:t>գործի</w:t>
      </w:r>
      <w:r w:rsidR="00F4075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40755" w:rsidRPr="00FE4A6D">
        <w:rPr>
          <w:rFonts w:ascii="GHEA Grapalat" w:hAnsi="GHEA Grapalat" w:cs="Sylfaen"/>
          <w:sz w:val="20"/>
          <w:lang w:val="ru-RU"/>
        </w:rPr>
        <w:t>առկայության</w:t>
      </w:r>
      <w:r w:rsidR="00F4075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40755" w:rsidRPr="00FE4A6D">
        <w:rPr>
          <w:rFonts w:ascii="GHEA Grapalat" w:hAnsi="GHEA Grapalat" w:cs="Sylfaen"/>
          <w:sz w:val="20"/>
          <w:lang w:val="ru-RU"/>
        </w:rPr>
        <w:t>դեպքում</w:t>
      </w:r>
      <w:r w:rsidR="00F40755" w:rsidRPr="00FE4A6D">
        <w:rPr>
          <w:rFonts w:ascii="Arial LatArm" w:hAnsi="Arial LatArm" w:cs="Sylfaen"/>
          <w:sz w:val="20"/>
          <w:lang w:val="af-ZA"/>
        </w:rPr>
        <w:t xml:space="preserve">` </w:t>
      </w:r>
      <w:r w:rsidR="00F40755" w:rsidRPr="00FE4A6D">
        <w:rPr>
          <w:rFonts w:ascii="GHEA Grapalat" w:hAnsi="GHEA Grapalat" w:cs="Sylfaen"/>
          <w:sz w:val="20"/>
          <w:lang w:val="ru-RU"/>
        </w:rPr>
        <w:t>տվյալ</w:t>
      </w:r>
      <w:r w:rsidR="00F4075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40755" w:rsidRPr="00FE4A6D">
        <w:rPr>
          <w:rFonts w:ascii="GHEA Grapalat" w:hAnsi="GHEA Grapalat" w:cs="Sylfaen"/>
          <w:sz w:val="20"/>
          <w:lang w:val="ru-RU"/>
        </w:rPr>
        <w:t>դատական</w:t>
      </w:r>
      <w:r w:rsidR="00F4075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40755" w:rsidRPr="00FE4A6D">
        <w:rPr>
          <w:rFonts w:ascii="GHEA Grapalat" w:hAnsi="GHEA Grapalat" w:cs="Sylfaen"/>
          <w:sz w:val="20"/>
          <w:lang w:val="ru-RU"/>
        </w:rPr>
        <w:t>գործով</w:t>
      </w:r>
      <w:r w:rsidR="00F4075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40755" w:rsidRPr="00FE4A6D">
        <w:rPr>
          <w:rFonts w:ascii="GHEA Grapalat" w:hAnsi="GHEA Grapalat" w:cs="Sylfaen"/>
          <w:sz w:val="20"/>
          <w:lang w:val="ru-RU"/>
        </w:rPr>
        <w:t>եզրափակիչ</w:t>
      </w:r>
      <w:r w:rsidR="00F4075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40755" w:rsidRPr="00FE4A6D">
        <w:rPr>
          <w:rFonts w:ascii="GHEA Grapalat" w:hAnsi="GHEA Grapalat" w:cs="Sylfaen"/>
          <w:sz w:val="20"/>
          <w:lang w:val="ru-RU"/>
        </w:rPr>
        <w:t>դատական</w:t>
      </w:r>
      <w:r w:rsidR="00F4075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40755" w:rsidRPr="00FE4A6D">
        <w:rPr>
          <w:rFonts w:ascii="GHEA Grapalat" w:hAnsi="GHEA Grapalat" w:cs="Sylfaen"/>
          <w:sz w:val="20"/>
          <w:lang w:val="ru-RU"/>
        </w:rPr>
        <w:t>ակտն</w:t>
      </w:r>
      <w:r w:rsidR="00F4075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40755" w:rsidRPr="00FE4A6D">
        <w:rPr>
          <w:rFonts w:ascii="GHEA Grapalat" w:hAnsi="GHEA Grapalat" w:cs="Sylfaen"/>
          <w:sz w:val="20"/>
          <w:lang w:val="ru-RU"/>
        </w:rPr>
        <w:t>ուժի</w:t>
      </w:r>
      <w:r w:rsidR="00F4075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40755" w:rsidRPr="00FE4A6D">
        <w:rPr>
          <w:rFonts w:ascii="GHEA Grapalat" w:hAnsi="GHEA Grapalat" w:cs="Sylfaen"/>
          <w:sz w:val="20"/>
          <w:lang w:val="ru-RU"/>
        </w:rPr>
        <w:t>մեջ</w:t>
      </w:r>
      <w:r w:rsidR="00F4075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40755" w:rsidRPr="00FE4A6D">
        <w:rPr>
          <w:rFonts w:ascii="GHEA Grapalat" w:hAnsi="GHEA Grapalat" w:cs="Sylfaen"/>
          <w:sz w:val="20"/>
          <w:lang w:val="ru-RU"/>
        </w:rPr>
        <w:t>մտնելու</w:t>
      </w:r>
      <w:r w:rsidR="00F4075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40755" w:rsidRPr="00FE4A6D">
        <w:rPr>
          <w:rFonts w:ascii="GHEA Grapalat" w:hAnsi="GHEA Grapalat" w:cs="Sylfaen"/>
          <w:sz w:val="20"/>
          <w:lang w:val="ru-RU"/>
        </w:rPr>
        <w:t>օրվան</w:t>
      </w:r>
      <w:r w:rsidR="00F4075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40755" w:rsidRPr="00FE4A6D">
        <w:rPr>
          <w:rFonts w:ascii="GHEA Grapalat" w:hAnsi="GHEA Grapalat" w:cs="Sylfaen"/>
          <w:sz w:val="20"/>
          <w:lang w:val="ru-RU"/>
        </w:rPr>
        <w:t>հաջորդող</w:t>
      </w:r>
      <w:r w:rsidR="00F4075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40755" w:rsidRPr="00FE4A6D">
        <w:rPr>
          <w:rFonts w:ascii="GHEA Grapalat" w:hAnsi="GHEA Grapalat" w:cs="Sylfaen"/>
          <w:sz w:val="20"/>
          <w:lang w:val="ru-RU"/>
        </w:rPr>
        <w:t>հինգ</w:t>
      </w:r>
      <w:r w:rsidR="00F40755" w:rsidRPr="00FE4A6D">
        <w:rPr>
          <w:rFonts w:ascii="GHEA Grapalat" w:hAnsi="GHEA Grapalat" w:cs="Sylfaen"/>
          <w:sz w:val="20"/>
        </w:rPr>
        <w:t>երորդ</w:t>
      </w:r>
      <w:r w:rsidR="00F4075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40755" w:rsidRPr="00FE4A6D">
        <w:rPr>
          <w:rFonts w:ascii="GHEA Grapalat" w:hAnsi="GHEA Grapalat" w:cs="Sylfaen"/>
          <w:sz w:val="20"/>
          <w:lang w:val="ru-RU"/>
        </w:rPr>
        <w:t>օր</w:t>
      </w:r>
      <w:r w:rsidR="00F40755" w:rsidRPr="00FE4A6D">
        <w:rPr>
          <w:rFonts w:ascii="GHEA Grapalat" w:hAnsi="GHEA Grapalat" w:cs="Sylfaen"/>
          <w:sz w:val="20"/>
        </w:rPr>
        <w:t>ը</w:t>
      </w:r>
      <w:r w:rsidR="00F40755" w:rsidRPr="00FE4A6D">
        <w:rPr>
          <w:rFonts w:ascii="Arial LatArm" w:hAnsi="Arial LatArm" w:cs="Sylfaen"/>
          <w:sz w:val="20"/>
          <w:lang w:val="af-ZA"/>
        </w:rPr>
        <w:t xml:space="preserve">, </w:t>
      </w:r>
      <w:r w:rsidR="00F40755" w:rsidRPr="00FE4A6D">
        <w:rPr>
          <w:rFonts w:ascii="GHEA Grapalat" w:hAnsi="GHEA Grapalat" w:cs="Sylfaen"/>
          <w:sz w:val="20"/>
          <w:lang w:val="ru-RU"/>
        </w:rPr>
        <w:t>եթե</w:t>
      </w:r>
      <w:r w:rsidR="00F4075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40755" w:rsidRPr="00FE4A6D">
        <w:rPr>
          <w:rFonts w:ascii="GHEA Grapalat" w:hAnsi="GHEA Grapalat" w:cs="Sylfaen"/>
          <w:sz w:val="20"/>
          <w:lang w:val="ru-RU"/>
        </w:rPr>
        <w:t>դատական</w:t>
      </w:r>
      <w:r w:rsidR="00F4075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40755" w:rsidRPr="00FE4A6D">
        <w:rPr>
          <w:rFonts w:ascii="GHEA Grapalat" w:hAnsi="GHEA Grapalat" w:cs="Sylfaen"/>
          <w:sz w:val="20"/>
          <w:lang w:val="ru-RU"/>
        </w:rPr>
        <w:t>քննության</w:t>
      </w:r>
      <w:r w:rsidR="00F4075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40755" w:rsidRPr="00FE4A6D">
        <w:rPr>
          <w:rFonts w:ascii="GHEA Grapalat" w:hAnsi="GHEA Grapalat" w:cs="Sylfaen"/>
          <w:sz w:val="20"/>
          <w:lang w:val="ru-RU"/>
        </w:rPr>
        <w:t>արդյունքով</w:t>
      </w:r>
      <w:r w:rsidR="00F4075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40755" w:rsidRPr="00FE4A6D">
        <w:rPr>
          <w:rFonts w:ascii="GHEA Grapalat" w:hAnsi="GHEA Grapalat" w:cs="Sylfaen"/>
          <w:sz w:val="20"/>
          <w:lang w:val="ru-RU"/>
        </w:rPr>
        <w:t>որոշման</w:t>
      </w:r>
      <w:r w:rsidR="00F4075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40755" w:rsidRPr="00FE4A6D">
        <w:rPr>
          <w:rFonts w:ascii="GHEA Grapalat" w:hAnsi="GHEA Grapalat" w:cs="Sylfaen"/>
          <w:sz w:val="20"/>
          <w:lang w:val="ru-RU"/>
        </w:rPr>
        <w:t>կատարման</w:t>
      </w:r>
      <w:r w:rsidR="00F4075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40755" w:rsidRPr="00FE4A6D">
        <w:rPr>
          <w:rFonts w:ascii="GHEA Grapalat" w:hAnsi="GHEA Grapalat" w:cs="Sylfaen"/>
          <w:sz w:val="20"/>
          <w:lang w:val="ru-RU"/>
        </w:rPr>
        <w:t>հնարավորությունը</w:t>
      </w:r>
      <w:r w:rsidR="00F4075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40755" w:rsidRPr="00FE4A6D">
        <w:rPr>
          <w:rFonts w:ascii="GHEA Grapalat" w:hAnsi="GHEA Grapalat" w:cs="Sylfaen"/>
          <w:sz w:val="20"/>
          <w:lang w:val="ru-RU"/>
        </w:rPr>
        <w:t>չի</w:t>
      </w:r>
      <w:r w:rsidR="00F4075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40755" w:rsidRPr="00FE4A6D">
        <w:rPr>
          <w:rFonts w:ascii="GHEA Grapalat" w:hAnsi="GHEA Grapalat" w:cs="Sylfaen"/>
          <w:sz w:val="20"/>
          <w:lang w:val="ru-RU"/>
        </w:rPr>
        <w:t>վերացել</w:t>
      </w:r>
      <w:r w:rsidR="00DB4EFF" w:rsidRPr="00FE4A6D">
        <w:rPr>
          <w:rFonts w:ascii="GHEA Grapalat" w:hAnsi="GHEA Grapalat" w:cs="Sylfaen"/>
          <w:sz w:val="20"/>
          <w:lang w:val="hy-AM"/>
        </w:rPr>
        <w:t>։</w:t>
      </w:r>
    </w:p>
    <w:p w14:paraId="22671D2E" w14:textId="77777777" w:rsidR="00DB4EFF" w:rsidRPr="00FE4A6D" w:rsidRDefault="00CC049D" w:rsidP="00DB4EFF">
      <w:pPr>
        <w:shd w:val="clear" w:color="auto" w:fill="FFFFFF"/>
        <w:ind w:firstLine="375"/>
        <w:jc w:val="both"/>
        <w:rPr>
          <w:rFonts w:ascii="Arial LatArm" w:hAnsi="Arial LatArm" w:cs="Sylfaen"/>
          <w:sz w:val="20"/>
          <w:lang w:val="af-ZA"/>
        </w:rPr>
      </w:pPr>
      <w:r w:rsidRPr="00FE4A6D">
        <w:rPr>
          <w:rFonts w:ascii="GHEA Grapalat" w:hAnsi="GHEA Grapalat" w:cs="Sylfaen"/>
          <w:sz w:val="20"/>
          <w:lang w:val="hy-AM"/>
        </w:rPr>
        <w:t>Ե</w:t>
      </w:r>
      <w:r w:rsidR="00DB4EFF" w:rsidRPr="00FE4A6D">
        <w:rPr>
          <w:rFonts w:ascii="GHEA Grapalat" w:hAnsi="GHEA Grapalat" w:cs="Sylfaen"/>
          <w:sz w:val="20"/>
          <w:lang w:val="af-ZA"/>
        </w:rPr>
        <w:t>թե՝</w:t>
      </w:r>
    </w:p>
    <w:p w14:paraId="68D744B3" w14:textId="77777777" w:rsidR="00DB4EFF" w:rsidRPr="00FE4A6D" w:rsidRDefault="00DB4EFF" w:rsidP="00154FCB">
      <w:pPr>
        <w:pStyle w:val="aff3"/>
        <w:numPr>
          <w:ilvl w:val="0"/>
          <w:numId w:val="18"/>
        </w:numPr>
        <w:shd w:val="clear" w:color="auto" w:fill="FFFFFF"/>
        <w:ind w:left="0" w:firstLine="426"/>
        <w:jc w:val="both"/>
        <w:rPr>
          <w:rFonts w:ascii="Arial LatArm" w:hAnsi="Arial LatArm" w:cs="Sylfaen"/>
          <w:sz w:val="20"/>
          <w:lang w:val="af-ZA"/>
        </w:rPr>
      </w:pPr>
      <w:r w:rsidRPr="00FE4A6D">
        <w:rPr>
          <w:rFonts w:ascii="GHEA Grapalat" w:hAnsi="GHEA Grapalat" w:cs="Sylfaen"/>
          <w:sz w:val="20"/>
          <w:lang w:val="af-ZA"/>
        </w:rPr>
        <w:t>սույն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af-ZA"/>
        </w:rPr>
        <w:t>կետով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af-ZA"/>
        </w:rPr>
        <w:t>նախատեսված՝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լիազորված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մարմ</w:t>
      </w:r>
      <w:r w:rsidRPr="00FE4A6D">
        <w:rPr>
          <w:rFonts w:ascii="GHEA Grapalat" w:hAnsi="GHEA Grapalat" w:cs="Sylfaen"/>
          <w:sz w:val="20"/>
        </w:rPr>
        <w:t>նին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որոշումը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ներկայացվելու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վերջնաժամկետը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լրանալու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օրվա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դրությամբ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մասնակիցը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կամ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պայմանագիրը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կնքած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անձը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վճարել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է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af-ZA"/>
        </w:rPr>
        <w:t>հայտի</w:t>
      </w:r>
      <w:r w:rsidRPr="00FE4A6D">
        <w:rPr>
          <w:rFonts w:ascii="Arial LatArm" w:hAnsi="Arial LatArm" w:cs="Sylfaen"/>
          <w:sz w:val="20"/>
          <w:lang w:val="af-ZA"/>
        </w:rPr>
        <w:t xml:space="preserve">, </w:t>
      </w:r>
      <w:r w:rsidRPr="00FE4A6D">
        <w:rPr>
          <w:rFonts w:ascii="GHEA Grapalat" w:hAnsi="GHEA Grapalat" w:cs="Sylfaen"/>
          <w:sz w:val="20"/>
          <w:lang w:val="af-ZA"/>
        </w:rPr>
        <w:t>պայմանագրի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af-ZA"/>
        </w:rPr>
        <w:t>և</w:t>
      </w:r>
      <w:r w:rsidRPr="00FE4A6D">
        <w:rPr>
          <w:rFonts w:ascii="Arial LatArm" w:hAnsi="Arial LatArm" w:cs="Sylfaen"/>
          <w:sz w:val="20"/>
          <w:lang w:val="af-ZA"/>
        </w:rPr>
        <w:t xml:space="preserve"> (</w:t>
      </w:r>
      <w:r w:rsidRPr="00FE4A6D">
        <w:rPr>
          <w:rFonts w:ascii="GHEA Grapalat" w:hAnsi="GHEA Grapalat" w:cs="Sylfaen"/>
          <w:sz w:val="20"/>
          <w:lang w:val="af-ZA"/>
        </w:rPr>
        <w:t>կամ</w:t>
      </w:r>
      <w:r w:rsidRPr="00FE4A6D">
        <w:rPr>
          <w:rFonts w:ascii="Arial LatArm" w:hAnsi="Arial LatArm" w:cs="Sylfaen"/>
          <w:sz w:val="20"/>
          <w:lang w:val="af-ZA"/>
        </w:rPr>
        <w:t xml:space="preserve">) </w:t>
      </w:r>
      <w:r w:rsidRPr="00FE4A6D">
        <w:rPr>
          <w:rFonts w:ascii="GHEA Grapalat" w:hAnsi="GHEA Grapalat" w:cs="Sylfaen"/>
          <w:sz w:val="20"/>
          <w:lang w:val="af-ZA"/>
        </w:rPr>
        <w:t>որակավորան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af-ZA"/>
        </w:rPr>
        <w:t>ապահովման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af-ZA"/>
        </w:rPr>
        <w:t>գումարը</w:t>
      </w:r>
      <w:r w:rsidRPr="00FE4A6D">
        <w:rPr>
          <w:rFonts w:ascii="Arial LatArm" w:hAnsi="Arial LatArm" w:cs="Sylfaen"/>
          <w:sz w:val="20"/>
          <w:lang w:val="af-ZA"/>
        </w:rPr>
        <w:t xml:space="preserve">, </w:t>
      </w:r>
      <w:r w:rsidRPr="00FE4A6D">
        <w:rPr>
          <w:rFonts w:ascii="GHEA Grapalat" w:hAnsi="GHEA Grapalat" w:cs="Sylfaen"/>
          <w:sz w:val="20"/>
          <w:lang w:val="af-ZA"/>
        </w:rPr>
        <w:t>ապա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af-ZA"/>
        </w:rPr>
        <w:t>պատվիրատուն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af-ZA"/>
        </w:rPr>
        <w:t>տվյալ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af-ZA"/>
        </w:rPr>
        <w:t>մասնակցին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af-ZA"/>
        </w:rPr>
        <w:t>ցուցակում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af-ZA"/>
        </w:rPr>
        <w:t>ներառելու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af-ZA"/>
        </w:rPr>
        <w:t>պատճառաբանված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af-ZA"/>
        </w:rPr>
        <w:t>որոշումը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af-ZA"/>
        </w:rPr>
        <w:t>չի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af-ZA"/>
        </w:rPr>
        <w:t>ներկայացնում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af-ZA"/>
        </w:rPr>
        <w:t>լիազորված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af-ZA"/>
        </w:rPr>
        <w:t>մարմին</w:t>
      </w:r>
      <w:r w:rsidRPr="00FE4A6D">
        <w:rPr>
          <w:rFonts w:ascii="Arial LatArm" w:hAnsi="Arial LatArm" w:cs="Sylfaen"/>
          <w:sz w:val="20"/>
          <w:lang w:val="af-ZA"/>
        </w:rPr>
        <w:t>.</w:t>
      </w:r>
    </w:p>
    <w:p w14:paraId="257382D0" w14:textId="77777777" w:rsidR="00AE74A0" w:rsidRPr="00FE4A6D" w:rsidRDefault="00DB4EFF" w:rsidP="00AE74A0">
      <w:pPr>
        <w:pStyle w:val="aff3"/>
        <w:numPr>
          <w:ilvl w:val="0"/>
          <w:numId w:val="18"/>
        </w:numPr>
        <w:shd w:val="clear" w:color="auto" w:fill="FFFFFF"/>
        <w:ind w:left="0" w:firstLine="375"/>
        <w:jc w:val="both"/>
        <w:rPr>
          <w:rFonts w:ascii="Arial LatArm" w:hAnsi="Arial LatArm" w:cs="Sylfaen"/>
          <w:sz w:val="20"/>
          <w:lang w:val="af-ZA"/>
        </w:rPr>
      </w:pPr>
      <w:r w:rsidRPr="00FE4A6D">
        <w:rPr>
          <w:rFonts w:ascii="GHEA Grapalat" w:hAnsi="GHEA Grapalat" w:cs="Sylfaen"/>
          <w:sz w:val="20"/>
          <w:lang w:val="af-ZA"/>
        </w:rPr>
        <w:t>մասնակցի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af-ZA"/>
        </w:rPr>
        <w:t>կամ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af-ZA"/>
        </w:rPr>
        <w:t>պայմանագիրը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af-ZA"/>
        </w:rPr>
        <w:t>կնքած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af-ZA"/>
        </w:rPr>
        <w:t>անձի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af-ZA"/>
        </w:rPr>
        <w:t>կողմից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af-ZA"/>
        </w:rPr>
        <w:t>հայտի</w:t>
      </w:r>
      <w:r w:rsidRPr="00FE4A6D">
        <w:rPr>
          <w:rFonts w:ascii="Arial LatArm" w:hAnsi="Arial LatArm" w:cs="Sylfaen"/>
          <w:sz w:val="20"/>
          <w:lang w:val="af-ZA"/>
        </w:rPr>
        <w:t xml:space="preserve">, </w:t>
      </w:r>
      <w:r w:rsidRPr="00FE4A6D">
        <w:rPr>
          <w:rFonts w:ascii="GHEA Grapalat" w:hAnsi="GHEA Grapalat" w:cs="Sylfaen"/>
          <w:sz w:val="20"/>
          <w:lang w:val="af-ZA"/>
        </w:rPr>
        <w:t>պայմանագրի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af-ZA"/>
        </w:rPr>
        <w:t>և</w:t>
      </w:r>
      <w:r w:rsidRPr="00FE4A6D">
        <w:rPr>
          <w:rFonts w:ascii="Arial LatArm" w:hAnsi="Arial LatArm" w:cs="Sylfaen"/>
          <w:sz w:val="20"/>
          <w:lang w:val="af-ZA"/>
        </w:rPr>
        <w:t xml:space="preserve"> (</w:t>
      </w:r>
      <w:r w:rsidRPr="00FE4A6D">
        <w:rPr>
          <w:rFonts w:ascii="GHEA Grapalat" w:hAnsi="GHEA Grapalat" w:cs="Sylfaen"/>
          <w:sz w:val="20"/>
          <w:lang w:val="af-ZA"/>
        </w:rPr>
        <w:t>կամ</w:t>
      </w:r>
      <w:r w:rsidRPr="00FE4A6D">
        <w:rPr>
          <w:rFonts w:ascii="Arial LatArm" w:hAnsi="Arial LatArm" w:cs="Sylfaen"/>
          <w:sz w:val="20"/>
          <w:lang w:val="af-ZA"/>
        </w:rPr>
        <w:t xml:space="preserve">) </w:t>
      </w:r>
      <w:r w:rsidRPr="00FE4A6D">
        <w:rPr>
          <w:rFonts w:ascii="GHEA Grapalat" w:hAnsi="GHEA Grapalat" w:cs="Sylfaen"/>
          <w:sz w:val="20"/>
          <w:lang w:val="af-ZA"/>
        </w:rPr>
        <w:t>որակավորան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af-ZA"/>
        </w:rPr>
        <w:t>ապահովման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af-ZA"/>
        </w:rPr>
        <w:t>գումարի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af-ZA"/>
        </w:rPr>
        <w:t>վճարումն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af-ZA"/>
        </w:rPr>
        <w:t>իրականացվել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af-ZA"/>
        </w:rPr>
        <w:t>է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լիազորված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մարմ</w:t>
      </w:r>
      <w:r w:rsidRPr="00FE4A6D">
        <w:rPr>
          <w:rFonts w:ascii="GHEA Grapalat" w:hAnsi="GHEA Grapalat" w:cs="Sylfaen"/>
          <w:sz w:val="20"/>
        </w:rPr>
        <w:t>նին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որոշումը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ներկայացվելու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վերջնաժամկետը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լրանալուց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հետո</w:t>
      </w:r>
      <w:r w:rsidRPr="00FE4A6D">
        <w:rPr>
          <w:rFonts w:ascii="Arial LatArm" w:hAnsi="Arial LatArm" w:cs="Sylfaen"/>
          <w:sz w:val="20"/>
          <w:lang w:val="af-ZA"/>
        </w:rPr>
        <w:t xml:space="preserve">, </w:t>
      </w:r>
      <w:r w:rsidRPr="00FE4A6D">
        <w:rPr>
          <w:rFonts w:ascii="GHEA Grapalat" w:hAnsi="GHEA Grapalat" w:cs="Sylfaen"/>
          <w:sz w:val="20"/>
        </w:rPr>
        <w:t>բայց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ոչ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ուշ</w:t>
      </w:r>
      <w:r w:rsidRPr="00FE4A6D">
        <w:rPr>
          <w:rFonts w:ascii="Arial LatArm" w:hAnsi="Arial LatArm" w:cs="Sylfaen"/>
          <w:sz w:val="20"/>
          <w:lang w:val="af-ZA"/>
        </w:rPr>
        <w:t xml:space="preserve">, </w:t>
      </w:r>
      <w:r w:rsidRPr="00FE4A6D">
        <w:rPr>
          <w:rFonts w:ascii="GHEA Grapalat" w:hAnsi="GHEA Grapalat" w:cs="Sylfaen"/>
          <w:sz w:val="20"/>
        </w:rPr>
        <w:t>քան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մասնակցին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կամ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պայմանագիր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կնքած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անձին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ցուցակում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ներառելու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վերջնաժամկետը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լրանալու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օրը</w:t>
      </w:r>
      <w:r w:rsidRPr="00FE4A6D">
        <w:rPr>
          <w:rFonts w:ascii="Arial LatArm" w:hAnsi="Arial LatArm" w:cs="Sylfaen"/>
          <w:sz w:val="20"/>
          <w:lang w:val="af-ZA"/>
        </w:rPr>
        <w:t xml:space="preserve">, </w:t>
      </w:r>
      <w:r w:rsidRPr="00FE4A6D">
        <w:rPr>
          <w:rFonts w:ascii="GHEA Grapalat" w:hAnsi="GHEA Grapalat" w:cs="Sylfaen"/>
          <w:sz w:val="20"/>
        </w:rPr>
        <w:t>ապա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պատվիրատուն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դրա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մասին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գրավոր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տեղեկացնում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է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լիազորված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մարմին</w:t>
      </w:r>
      <w:r w:rsidRPr="00FE4A6D">
        <w:rPr>
          <w:rFonts w:ascii="Arial LatArm" w:hAnsi="Arial LatArm" w:cs="Sylfaen"/>
          <w:sz w:val="20"/>
          <w:lang w:val="af-ZA"/>
        </w:rPr>
        <w:t xml:space="preserve">, </w:t>
      </w:r>
      <w:r w:rsidRPr="00FE4A6D">
        <w:rPr>
          <w:rFonts w:ascii="GHEA Grapalat" w:hAnsi="GHEA Grapalat" w:cs="Sylfaen"/>
          <w:sz w:val="20"/>
        </w:rPr>
        <w:t>որի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հիման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վրա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մասնակիցը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չի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ներառվում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ցուցակում</w:t>
      </w:r>
      <w:r w:rsidRPr="00FE4A6D">
        <w:rPr>
          <w:rFonts w:ascii="Arial LatArm" w:hAnsi="Arial LatArm" w:cs="Sylfaen"/>
          <w:sz w:val="20"/>
          <w:lang w:val="af-ZA"/>
        </w:rPr>
        <w:t>:</w:t>
      </w:r>
    </w:p>
    <w:p w14:paraId="5B6E1BBC" w14:textId="77777777" w:rsidR="00266B8B" w:rsidRPr="00FE4A6D" w:rsidRDefault="00E56508" w:rsidP="00AE74A0">
      <w:pPr>
        <w:shd w:val="clear" w:color="auto" w:fill="FFFFFF"/>
        <w:ind w:firstLine="375"/>
        <w:jc w:val="both"/>
        <w:rPr>
          <w:rFonts w:ascii="Arial LatArm" w:hAnsi="Arial LatArm" w:cs="Sylfaen"/>
          <w:sz w:val="20"/>
          <w:lang w:val="af-ZA"/>
        </w:rPr>
      </w:pPr>
      <w:r w:rsidRPr="00FE4A6D">
        <w:rPr>
          <w:rFonts w:ascii="GHEA Grapalat" w:hAnsi="GHEA Grapalat" w:cs="Sylfaen"/>
          <w:sz w:val="20"/>
          <w:lang w:val="hy-AM"/>
        </w:rPr>
        <w:t>Ը</w:t>
      </w:r>
      <w:r w:rsidR="00266B8B" w:rsidRPr="00FE4A6D">
        <w:rPr>
          <w:rFonts w:ascii="GHEA Grapalat" w:hAnsi="GHEA Grapalat" w:cs="Sylfaen"/>
          <w:sz w:val="20"/>
          <w:lang w:val="hy-AM"/>
        </w:rPr>
        <w:t>նդ</w:t>
      </w:r>
      <w:r w:rsidR="00266B8B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266B8B" w:rsidRPr="00FE4A6D">
        <w:rPr>
          <w:rFonts w:ascii="GHEA Grapalat" w:hAnsi="GHEA Grapalat" w:cs="Sylfaen"/>
          <w:sz w:val="20"/>
          <w:lang w:val="hy-AM"/>
        </w:rPr>
        <w:t>որում</w:t>
      </w:r>
      <w:r w:rsidR="00266B8B" w:rsidRPr="00FE4A6D">
        <w:rPr>
          <w:rFonts w:ascii="Arial LatArm" w:hAnsi="Arial LatArm" w:cs="Sylfaen"/>
          <w:sz w:val="20"/>
          <w:lang w:val="hy-AM"/>
        </w:rPr>
        <w:t xml:space="preserve">, </w:t>
      </w:r>
      <w:r w:rsidR="00266B8B" w:rsidRPr="00FE4A6D">
        <w:rPr>
          <w:rFonts w:ascii="GHEA Grapalat" w:hAnsi="GHEA Grapalat" w:cs="Sylfaen"/>
          <w:sz w:val="20"/>
          <w:lang w:val="hy-AM"/>
        </w:rPr>
        <w:t>եթե</w:t>
      </w:r>
      <w:r w:rsidR="00266B8B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266B8B" w:rsidRPr="00FE4A6D">
        <w:rPr>
          <w:rFonts w:ascii="GHEA Grapalat" w:hAnsi="GHEA Grapalat" w:cs="Sylfaen"/>
          <w:sz w:val="20"/>
          <w:lang w:val="hy-AM"/>
        </w:rPr>
        <w:t>մասնակցի</w:t>
      </w:r>
      <w:r w:rsidR="00266B8B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266B8B" w:rsidRPr="00FE4A6D">
        <w:rPr>
          <w:rFonts w:ascii="GHEA Grapalat" w:hAnsi="GHEA Grapalat" w:cs="Sylfaen"/>
          <w:sz w:val="20"/>
          <w:lang w:val="hy-AM"/>
        </w:rPr>
        <w:t>գնումներին</w:t>
      </w:r>
      <w:r w:rsidR="00266B8B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266B8B" w:rsidRPr="00FE4A6D">
        <w:rPr>
          <w:rFonts w:ascii="GHEA Grapalat" w:hAnsi="GHEA Grapalat" w:cs="Sylfaen"/>
          <w:sz w:val="20"/>
          <w:lang w:val="hy-AM"/>
        </w:rPr>
        <w:t>մասնակցելու</w:t>
      </w:r>
      <w:r w:rsidR="00266B8B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266B8B" w:rsidRPr="00FE4A6D">
        <w:rPr>
          <w:rFonts w:ascii="GHEA Grapalat" w:hAnsi="GHEA Grapalat" w:cs="Sylfaen"/>
          <w:sz w:val="20"/>
          <w:lang w:val="hy-AM"/>
        </w:rPr>
        <w:t>իրավունք</w:t>
      </w:r>
      <w:r w:rsidR="00266B8B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266B8B" w:rsidRPr="00FE4A6D">
        <w:rPr>
          <w:rFonts w:ascii="GHEA Grapalat" w:hAnsi="GHEA Grapalat" w:cs="Sylfaen"/>
          <w:sz w:val="20"/>
          <w:lang w:val="hy-AM"/>
        </w:rPr>
        <w:t>ունենալու</w:t>
      </w:r>
      <w:r w:rsidR="00266B8B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266B8B" w:rsidRPr="00FE4A6D">
        <w:rPr>
          <w:rFonts w:ascii="GHEA Grapalat" w:hAnsi="GHEA Grapalat" w:cs="Sylfaen"/>
          <w:sz w:val="20"/>
          <w:lang w:val="hy-AM"/>
        </w:rPr>
        <w:t>մասին</w:t>
      </w:r>
      <w:r w:rsidR="00266B8B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266B8B" w:rsidRPr="00FE4A6D">
        <w:rPr>
          <w:rFonts w:ascii="GHEA Grapalat" w:hAnsi="GHEA Grapalat" w:cs="Sylfaen"/>
          <w:sz w:val="20"/>
          <w:lang w:val="hy-AM"/>
        </w:rPr>
        <w:t>դիմում</w:t>
      </w:r>
      <w:r w:rsidR="00266B8B" w:rsidRPr="00FE4A6D">
        <w:rPr>
          <w:rFonts w:ascii="Arial LatArm" w:hAnsi="Arial LatArm" w:cs="Sylfaen"/>
          <w:sz w:val="20"/>
          <w:lang w:val="hy-AM"/>
        </w:rPr>
        <w:t>-</w:t>
      </w:r>
      <w:r w:rsidR="00266B8B" w:rsidRPr="00FE4A6D">
        <w:rPr>
          <w:rFonts w:ascii="GHEA Grapalat" w:hAnsi="GHEA Grapalat" w:cs="Sylfaen"/>
          <w:sz w:val="20"/>
          <w:lang w:val="hy-AM"/>
        </w:rPr>
        <w:t>հայտարարությունը</w:t>
      </w:r>
      <w:r w:rsidR="00266B8B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266B8B" w:rsidRPr="00FE4A6D">
        <w:rPr>
          <w:rFonts w:ascii="GHEA Grapalat" w:hAnsi="GHEA Grapalat" w:cs="Sylfaen"/>
          <w:sz w:val="20"/>
          <w:lang w:val="hy-AM"/>
        </w:rPr>
        <w:t>որակվում</w:t>
      </w:r>
      <w:r w:rsidR="00266B8B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266B8B" w:rsidRPr="00FE4A6D">
        <w:rPr>
          <w:rFonts w:ascii="GHEA Grapalat" w:hAnsi="GHEA Grapalat" w:cs="Sylfaen"/>
          <w:sz w:val="20"/>
          <w:lang w:val="hy-AM"/>
        </w:rPr>
        <w:t>է</w:t>
      </w:r>
      <w:r w:rsidR="00266B8B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266B8B" w:rsidRPr="00FE4A6D">
        <w:rPr>
          <w:rFonts w:ascii="GHEA Grapalat" w:hAnsi="GHEA Grapalat" w:cs="Sylfaen"/>
          <w:sz w:val="20"/>
          <w:lang w:val="hy-AM"/>
        </w:rPr>
        <w:t>որպես</w:t>
      </w:r>
      <w:r w:rsidR="00266B8B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266B8B" w:rsidRPr="00FE4A6D">
        <w:rPr>
          <w:rFonts w:ascii="GHEA Grapalat" w:hAnsi="GHEA Grapalat" w:cs="Sylfaen"/>
          <w:sz w:val="20"/>
          <w:lang w:val="hy-AM"/>
        </w:rPr>
        <w:t>իրականությանը</w:t>
      </w:r>
      <w:r w:rsidR="00266B8B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266B8B" w:rsidRPr="00FE4A6D">
        <w:rPr>
          <w:rFonts w:ascii="GHEA Grapalat" w:hAnsi="GHEA Grapalat" w:cs="Sylfaen"/>
          <w:sz w:val="20"/>
          <w:lang w:val="hy-AM"/>
        </w:rPr>
        <w:t>չհամապատասխանող</w:t>
      </w:r>
      <w:r w:rsidR="00266B8B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266B8B" w:rsidRPr="00FE4A6D">
        <w:rPr>
          <w:rFonts w:ascii="GHEA Grapalat" w:hAnsi="GHEA Grapalat" w:cs="Sylfaen"/>
          <w:sz w:val="20"/>
          <w:lang w:val="hy-AM"/>
        </w:rPr>
        <w:t>կամ</w:t>
      </w:r>
      <w:r w:rsidR="00266B8B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266B8B" w:rsidRPr="00FE4A6D">
        <w:rPr>
          <w:rFonts w:ascii="GHEA Grapalat" w:hAnsi="GHEA Grapalat" w:cs="Sylfaen"/>
          <w:sz w:val="20"/>
          <w:lang w:val="hy-AM"/>
        </w:rPr>
        <w:t>մասնակիցը</w:t>
      </w:r>
      <w:r w:rsidR="00266B8B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266B8B" w:rsidRPr="00FE4A6D">
        <w:rPr>
          <w:rFonts w:ascii="GHEA Grapalat" w:hAnsi="GHEA Grapalat" w:cs="Sylfaen"/>
          <w:sz w:val="20"/>
          <w:lang w:val="af-ZA"/>
        </w:rPr>
        <w:t>սույն</w:t>
      </w:r>
      <w:r w:rsidR="00266B8B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266B8B" w:rsidRPr="00FE4A6D">
        <w:rPr>
          <w:rFonts w:ascii="GHEA Grapalat" w:hAnsi="GHEA Grapalat" w:cs="Sylfaen"/>
          <w:sz w:val="20"/>
          <w:lang w:val="hy-AM"/>
        </w:rPr>
        <w:t>հրավերով</w:t>
      </w:r>
      <w:r w:rsidR="00266B8B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266B8B" w:rsidRPr="00FE4A6D">
        <w:rPr>
          <w:rFonts w:ascii="GHEA Grapalat" w:hAnsi="GHEA Grapalat" w:cs="Sylfaen"/>
          <w:sz w:val="20"/>
          <w:lang w:val="hy-AM"/>
        </w:rPr>
        <w:t>սահմանված</w:t>
      </w:r>
      <w:r w:rsidR="00266B8B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266B8B" w:rsidRPr="00FE4A6D">
        <w:rPr>
          <w:rFonts w:ascii="GHEA Grapalat" w:hAnsi="GHEA Grapalat" w:cs="Sylfaen"/>
          <w:sz w:val="20"/>
          <w:lang w:val="hy-AM"/>
        </w:rPr>
        <w:t>կարգով</w:t>
      </w:r>
      <w:r w:rsidR="00266B8B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266B8B" w:rsidRPr="00FE4A6D">
        <w:rPr>
          <w:rFonts w:ascii="GHEA Grapalat" w:hAnsi="GHEA Grapalat" w:cs="Sylfaen"/>
          <w:sz w:val="20"/>
          <w:lang w:val="hy-AM"/>
        </w:rPr>
        <w:t>և</w:t>
      </w:r>
      <w:r w:rsidR="00266B8B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266B8B" w:rsidRPr="00FE4A6D">
        <w:rPr>
          <w:rFonts w:ascii="GHEA Grapalat" w:hAnsi="GHEA Grapalat" w:cs="Sylfaen"/>
          <w:sz w:val="20"/>
          <w:lang w:val="hy-AM"/>
        </w:rPr>
        <w:t>ժամկետներում</w:t>
      </w:r>
      <w:r w:rsidR="00266B8B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266B8B" w:rsidRPr="00FE4A6D">
        <w:rPr>
          <w:rFonts w:ascii="GHEA Grapalat" w:hAnsi="GHEA Grapalat" w:cs="Sylfaen"/>
          <w:sz w:val="20"/>
          <w:lang w:val="hy-AM"/>
        </w:rPr>
        <w:t>չի</w:t>
      </w:r>
      <w:r w:rsidR="00266B8B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266B8B" w:rsidRPr="00FE4A6D">
        <w:rPr>
          <w:rFonts w:ascii="GHEA Grapalat" w:hAnsi="GHEA Grapalat" w:cs="Sylfaen"/>
          <w:sz w:val="20"/>
          <w:lang w:val="hy-AM"/>
        </w:rPr>
        <w:t>ներկայացնում</w:t>
      </w:r>
      <w:r w:rsidR="00266B8B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266B8B" w:rsidRPr="00FE4A6D">
        <w:rPr>
          <w:rFonts w:ascii="GHEA Grapalat" w:hAnsi="GHEA Grapalat" w:cs="Sylfaen"/>
          <w:sz w:val="20"/>
          <w:lang w:val="hy-AM"/>
        </w:rPr>
        <w:t>հրավերով</w:t>
      </w:r>
      <w:r w:rsidR="00266B8B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266B8B" w:rsidRPr="00FE4A6D">
        <w:rPr>
          <w:rFonts w:ascii="GHEA Grapalat" w:hAnsi="GHEA Grapalat" w:cs="Sylfaen"/>
          <w:sz w:val="20"/>
          <w:lang w:val="hy-AM"/>
        </w:rPr>
        <w:t>նախատեսված</w:t>
      </w:r>
      <w:r w:rsidR="00266B8B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266B8B" w:rsidRPr="00FE4A6D">
        <w:rPr>
          <w:rFonts w:ascii="GHEA Grapalat" w:hAnsi="GHEA Grapalat" w:cs="Sylfaen"/>
          <w:sz w:val="20"/>
          <w:lang w:val="hy-AM"/>
        </w:rPr>
        <w:t>փաստաթղթերը</w:t>
      </w:r>
      <w:r w:rsidR="00266B8B" w:rsidRPr="00FE4A6D">
        <w:rPr>
          <w:rFonts w:ascii="Arial LatArm" w:hAnsi="Arial LatArm" w:cs="Sylfaen"/>
          <w:sz w:val="20"/>
          <w:lang w:val="af-ZA"/>
        </w:rPr>
        <w:t xml:space="preserve"> (</w:t>
      </w:r>
      <w:r w:rsidR="00266B8B" w:rsidRPr="00FE4A6D">
        <w:rPr>
          <w:rFonts w:ascii="GHEA Grapalat" w:hAnsi="GHEA Grapalat" w:cs="Sylfaen"/>
          <w:sz w:val="20"/>
          <w:lang w:val="af-ZA"/>
        </w:rPr>
        <w:t>այդ</w:t>
      </w:r>
      <w:r w:rsidR="00266B8B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266B8B" w:rsidRPr="00FE4A6D">
        <w:rPr>
          <w:rFonts w:ascii="GHEA Grapalat" w:hAnsi="GHEA Grapalat" w:cs="Sylfaen"/>
          <w:sz w:val="20"/>
          <w:lang w:val="af-ZA"/>
        </w:rPr>
        <w:t>թվում</w:t>
      </w:r>
      <w:r w:rsidR="00266B8B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266B8B" w:rsidRPr="00FE4A6D">
        <w:rPr>
          <w:rFonts w:ascii="GHEA Grapalat" w:hAnsi="GHEA Grapalat" w:cs="Sylfaen"/>
          <w:sz w:val="20"/>
          <w:lang w:val="af-ZA"/>
        </w:rPr>
        <w:t>շտկման</w:t>
      </w:r>
      <w:r w:rsidR="00266B8B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266B8B" w:rsidRPr="00FE4A6D">
        <w:rPr>
          <w:rFonts w:ascii="GHEA Grapalat" w:hAnsi="GHEA Grapalat" w:cs="Sylfaen"/>
          <w:sz w:val="20"/>
          <w:lang w:val="af-ZA"/>
        </w:rPr>
        <w:t>ենթակա</w:t>
      </w:r>
      <w:r w:rsidR="00266B8B" w:rsidRPr="00FE4A6D">
        <w:rPr>
          <w:rFonts w:ascii="Arial LatArm" w:hAnsi="Arial LatArm" w:cs="Sylfaen"/>
          <w:sz w:val="20"/>
          <w:lang w:val="af-ZA"/>
        </w:rPr>
        <w:t xml:space="preserve">) </w:t>
      </w:r>
      <w:r w:rsidR="00266B8B" w:rsidRPr="00FE4A6D">
        <w:rPr>
          <w:rFonts w:ascii="GHEA Grapalat" w:hAnsi="GHEA Grapalat" w:cs="Sylfaen"/>
          <w:sz w:val="20"/>
          <w:lang w:val="hy-AM"/>
        </w:rPr>
        <w:t>կամ</w:t>
      </w:r>
      <w:r w:rsidR="00266B8B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266B8B" w:rsidRPr="00FE4A6D">
        <w:rPr>
          <w:rFonts w:ascii="GHEA Grapalat" w:hAnsi="GHEA Grapalat" w:cs="Sylfaen"/>
          <w:sz w:val="20"/>
          <w:lang w:val="hy-AM"/>
        </w:rPr>
        <w:t>ընտրված</w:t>
      </w:r>
      <w:r w:rsidR="00266B8B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266B8B" w:rsidRPr="00FE4A6D">
        <w:rPr>
          <w:rFonts w:ascii="GHEA Grapalat" w:hAnsi="GHEA Grapalat" w:cs="Sylfaen"/>
          <w:sz w:val="20"/>
          <w:lang w:val="hy-AM"/>
        </w:rPr>
        <w:t>մասնակիցը</w:t>
      </w:r>
      <w:r w:rsidR="00266B8B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266B8B" w:rsidRPr="00FE4A6D">
        <w:rPr>
          <w:rFonts w:ascii="GHEA Grapalat" w:hAnsi="GHEA Grapalat" w:cs="Sylfaen"/>
          <w:sz w:val="20"/>
          <w:lang w:val="hy-AM"/>
        </w:rPr>
        <w:t>չի</w:t>
      </w:r>
      <w:r w:rsidR="00266B8B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266B8B" w:rsidRPr="00FE4A6D">
        <w:rPr>
          <w:rFonts w:ascii="GHEA Grapalat" w:hAnsi="GHEA Grapalat" w:cs="Sylfaen"/>
          <w:sz w:val="20"/>
          <w:lang w:val="hy-AM"/>
        </w:rPr>
        <w:t>ներկայացնում</w:t>
      </w:r>
      <w:r w:rsidR="00266B8B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266B8B" w:rsidRPr="00FE4A6D">
        <w:rPr>
          <w:rFonts w:ascii="GHEA Grapalat" w:hAnsi="GHEA Grapalat" w:cs="Sylfaen"/>
          <w:sz w:val="20"/>
          <w:lang w:val="hy-AM"/>
        </w:rPr>
        <w:t>որակավորման</w:t>
      </w:r>
      <w:r w:rsidR="00266B8B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266B8B" w:rsidRPr="00FE4A6D">
        <w:rPr>
          <w:rFonts w:ascii="GHEA Grapalat" w:hAnsi="GHEA Grapalat" w:cs="Sylfaen"/>
          <w:sz w:val="20"/>
          <w:lang w:val="hy-AM"/>
        </w:rPr>
        <w:t>կամ</w:t>
      </w:r>
      <w:r w:rsidR="00266B8B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266B8B" w:rsidRPr="00FE4A6D">
        <w:rPr>
          <w:rFonts w:ascii="GHEA Grapalat" w:hAnsi="GHEA Grapalat" w:cs="Sylfaen"/>
          <w:sz w:val="20"/>
          <w:lang w:val="hy-AM"/>
        </w:rPr>
        <w:t>պայմանագրի</w:t>
      </w:r>
      <w:r w:rsidR="00266B8B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266B8B" w:rsidRPr="00FE4A6D">
        <w:rPr>
          <w:rFonts w:ascii="GHEA Grapalat" w:hAnsi="GHEA Grapalat" w:cs="Sylfaen"/>
          <w:sz w:val="20"/>
          <w:lang w:val="hy-AM"/>
        </w:rPr>
        <w:t>ապահովում</w:t>
      </w:r>
      <w:r w:rsidR="00266B8B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266B8B" w:rsidRPr="00FE4A6D">
        <w:rPr>
          <w:rFonts w:ascii="GHEA Grapalat" w:hAnsi="GHEA Grapalat" w:cs="Sylfaen"/>
          <w:sz w:val="20"/>
          <w:lang w:val="hy-AM"/>
        </w:rPr>
        <w:t>կամ</w:t>
      </w:r>
      <w:r w:rsidR="00266B8B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266B8B" w:rsidRPr="00FE4A6D">
        <w:rPr>
          <w:rFonts w:ascii="GHEA Grapalat" w:hAnsi="GHEA Grapalat" w:cs="Sylfaen"/>
          <w:sz w:val="20"/>
          <w:lang w:val="af-ZA"/>
        </w:rPr>
        <w:t>եթե</w:t>
      </w:r>
      <w:r w:rsidR="00266B8B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266B8B" w:rsidRPr="00FE4A6D">
        <w:rPr>
          <w:rFonts w:ascii="GHEA Grapalat" w:hAnsi="GHEA Grapalat" w:cs="Sylfaen"/>
          <w:sz w:val="20"/>
          <w:lang w:val="af-ZA"/>
        </w:rPr>
        <w:t>ընթացակարգը</w:t>
      </w:r>
      <w:r w:rsidR="00266B8B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266B8B" w:rsidRPr="00FE4A6D">
        <w:rPr>
          <w:rFonts w:ascii="GHEA Grapalat" w:hAnsi="GHEA Grapalat" w:cs="Sylfaen"/>
          <w:sz w:val="20"/>
          <w:lang w:val="af-ZA"/>
        </w:rPr>
        <w:t>կազմա</w:t>
      </w:r>
      <w:r w:rsidR="00154FCB" w:rsidRPr="00FE4A6D">
        <w:rPr>
          <w:rFonts w:ascii="GHEA Grapalat" w:hAnsi="GHEA Grapalat" w:cs="Sylfaen"/>
          <w:sz w:val="20"/>
          <w:lang w:val="af-ZA"/>
        </w:rPr>
        <w:t>կերպված</w:t>
      </w:r>
      <w:r w:rsidR="00154FCB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154FCB" w:rsidRPr="00FE4A6D">
        <w:rPr>
          <w:rFonts w:ascii="GHEA Grapalat" w:hAnsi="GHEA Grapalat" w:cs="Sylfaen"/>
          <w:sz w:val="20"/>
          <w:lang w:val="af-ZA"/>
        </w:rPr>
        <w:t>է</w:t>
      </w:r>
      <w:r w:rsidR="00154FCB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154FCB" w:rsidRPr="00FE4A6D">
        <w:rPr>
          <w:rFonts w:ascii="GHEA Grapalat" w:hAnsi="GHEA Grapalat" w:cs="Sylfaen"/>
          <w:sz w:val="20"/>
          <w:lang w:val="hy-AM"/>
        </w:rPr>
        <w:t>Օ</w:t>
      </w:r>
      <w:r w:rsidR="00266B8B" w:rsidRPr="00FE4A6D">
        <w:rPr>
          <w:rFonts w:ascii="GHEA Grapalat" w:hAnsi="GHEA Grapalat" w:cs="Sylfaen"/>
          <w:sz w:val="20"/>
          <w:lang w:val="af-ZA"/>
        </w:rPr>
        <w:t>րենքի</w:t>
      </w:r>
      <w:r w:rsidR="00266B8B" w:rsidRPr="00FE4A6D">
        <w:rPr>
          <w:rFonts w:ascii="Arial LatArm" w:hAnsi="Arial LatArm" w:cs="Sylfaen"/>
          <w:sz w:val="20"/>
          <w:lang w:val="af-ZA"/>
        </w:rPr>
        <w:t xml:space="preserve"> 15-</w:t>
      </w:r>
      <w:r w:rsidR="00266B8B" w:rsidRPr="00FE4A6D">
        <w:rPr>
          <w:rFonts w:ascii="GHEA Grapalat" w:hAnsi="GHEA Grapalat" w:cs="Sylfaen"/>
          <w:sz w:val="20"/>
          <w:lang w:val="af-ZA"/>
        </w:rPr>
        <w:t>րդ</w:t>
      </w:r>
      <w:r w:rsidR="00266B8B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266B8B" w:rsidRPr="00FE4A6D">
        <w:rPr>
          <w:rFonts w:ascii="GHEA Grapalat" w:hAnsi="GHEA Grapalat" w:cs="Sylfaen"/>
          <w:sz w:val="20"/>
          <w:lang w:val="af-ZA"/>
        </w:rPr>
        <w:t>հոդվածի</w:t>
      </w:r>
      <w:r w:rsidR="00266B8B" w:rsidRPr="00FE4A6D">
        <w:rPr>
          <w:rFonts w:ascii="Arial LatArm" w:hAnsi="Arial LatArm" w:cs="Sylfaen"/>
          <w:sz w:val="20"/>
          <w:lang w:val="af-ZA"/>
        </w:rPr>
        <w:t xml:space="preserve"> 6-</w:t>
      </w:r>
      <w:r w:rsidR="00266B8B" w:rsidRPr="00FE4A6D">
        <w:rPr>
          <w:rFonts w:ascii="GHEA Grapalat" w:hAnsi="GHEA Grapalat" w:cs="Sylfaen"/>
          <w:sz w:val="20"/>
          <w:lang w:val="af-ZA"/>
        </w:rPr>
        <w:t>րդ</w:t>
      </w:r>
      <w:r w:rsidR="00266B8B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266B8B" w:rsidRPr="00FE4A6D">
        <w:rPr>
          <w:rFonts w:ascii="GHEA Grapalat" w:hAnsi="GHEA Grapalat" w:cs="Sylfaen"/>
          <w:sz w:val="20"/>
          <w:lang w:val="af-ZA"/>
        </w:rPr>
        <w:t>մասով</w:t>
      </w:r>
      <w:r w:rsidR="00266B8B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266B8B" w:rsidRPr="00FE4A6D">
        <w:rPr>
          <w:rFonts w:ascii="GHEA Grapalat" w:hAnsi="GHEA Grapalat" w:cs="Sylfaen"/>
          <w:sz w:val="20"/>
          <w:lang w:val="af-ZA"/>
        </w:rPr>
        <w:t>նախատեսված</w:t>
      </w:r>
      <w:r w:rsidR="00266B8B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266B8B" w:rsidRPr="00FE4A6D">
        <w:rPr>
          <w:rFonts w:ascii="GHEA Grapalat" w:hAnsi="GHEA Grapalat" w:cs="Sylfaen"/>
          <w:sz w:val="20"/>
          <w:lang w:val="af-ZA"/>
        </w:rPr>
        <w:t>կարգավորմանը</w:t>
      </w:r>
      <w:r w:rsidR="00266B8B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266B8B" w:rsidRPr="00FE4A6D">
        <w:rPr>
          <w:rFonts w:ascii="GHEA Grapalat" w:hAnsi="GHEA Grapalat" w:cs="Sylfaen"/>
          <w:sz w:val="20"/>
          <w:lang w:val="af-ZA"/>
        </w:rPr>
        <w:t>համապատասխան</w:t>
      </w:r>
      <w:r w:rsidR="00266B8B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266B8B" w:rsidRPr="00FE4A6D">
        <w:rPr>
          <w:rFonts w:ascii="GHEA Grapalat" w:hAnsi="GHEA Grapalat" w:cs="Sylfaen"/>
          <w:sz w:val="20"/>
          <w:lang w:val="af-ZA"/>
        </w:rPr>
        <w:t>և</w:t>
      </w:r>
      <w:r w:rsidR="00266B8B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266B8B" w:rsidRPr="00FE4A6D">
        <w:rPr>
          <w:rFonts w:ascii="GHEA Grapalat" w:hAnsi="GHEA Grapalat" w:cs="Sylfaen"/>
          <w:sz w:val="20"/>
          <w:lang w:val="af-ZA"/>
        </w:rPr>
        <w:t>դրա</w:t>
      </w:r>
      <w:r w:rsidR="00266B8B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266B8B" w:rsidRPr="00FE4A6D">
        <w:rPr>
          <w:rFonts w:ascii="GHEA Grapalat" w:hAnsi="GHEA Grapalat" w:cs="Sylfaen"/>
          <w:sz w:val="20"/>
        </w:rPr>
        <w:t>արդյունքում</w:t>
      </w:r>
      <w:r w:rsidR="00266B8B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266B8B" w:rsidRPr="00FE4A6D">
        <w:rPr>
          <w:rFonts w:ascii="GHEA Grapalat" w:hAnsi="GHEA Grapalat" w:cs="Sylfaen"/>
          <w:sz w:val="20"/>
        </w:rPr>
        <w:t>համաձայնագիր</w:t>
      </w:r>
      <w:r w:rsidR="00266B8B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266B8B" w:rsidRPr="00FE4A6D">
        <w:rPr>
          <w:rFonts w:ascii="GHEA Grapalat" w:hAnsi="GHEA Grapalat" w:cs="Sylfaen"/>
          <w:sz w:val="20"/>
        </w:rPr>
        <w:t>կնքելու</w:t>
      </w:r>
      <w:r w:rsidR="00266B8B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266B8B" w:rsidRPr="00FE4A6D">
        <w:rPr>
          <w:rFonts w:ascii="GHEA Grapalat" w:hAnsi="GHEA Grapalat" w:cs="Sylfaen"/>
          <w:sz w:val="20"/>
        </w:rPr>
        <w:t>նպատակով</w:t>
      </w:r>
      <w:r w:rsidR="00266B8B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266B8B" w:rsidRPr="00FE4A6D">
        <w:rPr>
          <w:rFonts w:ascii="GHEA Grapalat" w:hAnsi="GHEA Grapalat" w:cs="Sylfaen"/>
          <w:sz w:val="20"/>
        </w:rPr>
        <w:t>պայմանագիրը</w:t>
      </w:r>
      <w:r w:rsidR="00266B8B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266B8B" w:rsidRPr="00FE4A6D">
        <w:rPr>
          <w:rFonts w:ascii="GHEA Grapalat" w:hAnsi="GHEA Grapalat" w:cs="Sylfaen"/>
          <w:sz w:val="20"/>
        </w:rPr>
        <w:t>կնքած</w:t>
      </w:r>
      <w:r w:rsidR="00266B8B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266B8B" w:rsidRPr="00FE4A6D">
        <w:rPr>
          <w:rFonts w:ascii="GHEA Grapalat" w:hAnsi="GHEA Grapalat" w:cs="Sylfaen"/>
          <w:sz w:val="20"/>
        </w:rPr>
        <w:t>անձը</w:t>
      </w:r>
      <w:r w:rsidR="00266B8B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266B8B" w:rsidRPr="00FE4A6D">
        <w:rPr>
          <w:rFonts w:ascii="GHEA Grapalat" w:hAnsi="GHEA Grapalat" w:cs="Sylfaen"/>
          <w:sz w:val="20"/>
        </w:rPr>
        <w:t>սահմանված</w:t>
      </w:r>
      <w:r w:rsidR="00266B8B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266B8B" w:rsidRPr="00FE4A6D">
        <w:rPr>
          <w:rFonts w:ascii="GHEA Grapalat" w:hAnsi="GHEA Grapalat" w:cs="Sylfaen"/>
          <w:sz w:val="20"/>
        </w:rPr>
        <w:t>ժամկետում</w:t>
      </w:r>
      <w:r w:rsidR="00266B8B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266B8B" w:rsidRPr="00FE4A6D">
        <w:rPr>
          <w:rFonts w:ascii="GHEA Grapalat" w:hAnsi="GHEA Grapalat" w:cs="Sylfaen"/>
          <w:sz w:val="20"/>
        </w:rPr>
        <w:t>միակողմանի</w:t>
      </w:r>
      <w:r w:rsidR="00266B8B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266B8B" w:rsidRPr="00FE4A6D">
        <w:rPr>
          <w:rFonts w:ascii="GHEA Grapalat" w:hAnsi="GHEA Grapalat" w:cs="Sylfaen"/>
          <w:sz w:val="20"/>
        </w:rPr>
        <w:t>հաստատված</w:t>
      </w:r>
      <w:r w:rsidR="00266B8B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266B8B" w:rsidRPr="00FE4A6D">
        <w:rPr>
          <w:rFonts w:ascii="GHEA Grapalat" w:hAnsi="GHEA Grapalat" w:cs="Sylfaen"/>
          <w:sz w:val="20"/>
        </w:rPr>
        <w:t>հայտարարության</w:t>
      </w:r>
      <w:r w:rsidR="00266B8B" w:rsidRPr="00FE4A6D">
        <w:rPr>
          <w:rFonts w:ascii="Arial LatArm" w:hAnsi="Arial LatArm" w:cs="Sylfaen"/>
          <w:sz w:val="20"/>
          <w:lang w:val="af-ZA"/>
        </w:rPr>
        <w:t xml:space="preserve">` </w:t>
      </w:r>
      <w:r w:rsidR="00266B8B" w:rsidRPr="00FE4A6D">
        <w:rPr>
          <w:rFonts w:ascii="GHEA Grapalat" w:hAnsi="GHEA Grapalat" w:cs="Sylfaen"/>
          <w:sz w:val="20"/>
        </w:rPr>
        <w:t>տուժանքի</w:t>
      </w:r>
      <w:r w:rsidR="00266B8B" w:rsidRPr="00FE4A6D">
        <w:rPr>
          <w:rFonts w:ascii="Arial LatArm" w:hAnsi="Arial LatArm" w:cs="Sylfaen"/>
          <w:sz w:val="20"/>
          <w:lang w:val="af-ZA"/>
        </w:rPr>
        <w:t xml:space="preserve"> (</w:t>
      </w:r>
      <w:r w:rsidR="00266B8B" w:rsidRPr="00FE4A6D">
        <w:rPr>
          <w:rFonts w:ascii="GHEA Grapalat" w:hAnsi="GHEA Grapalat" w:cs="Sylfaen"/>
          <w:sz w:val="20"/>
        </w:rPr>
        <w:t>այսուհետ</w:t>
      </w:r>
      <w:r w:rsidR="00266B8B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266B8B" w:rsidRPr="00FE4A6D">
        <w:rPr>
          <w:rFonts w:ascii="GHEA Grapalat" w:hAnsi="GHEA Grapalat" w:cs="Sylfaen"/>
          <w:sz w:val="20"/>
        </w:rPr>
        <w:t>նաև</w:t>
      </w:r>
      <w:r w:rsidR="00266B8B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266B8B" w:rsidRPr="00FE4A6D">
        <w:rPr>
          <w:rFonts w:ascii="GHEA Grapalat" w:hAnsi="GHEA Grapalat" w:cs="Sylfaen"/>
          <w:sz w:val="20"/>
        </w:rPr>
        <w:t>տուժանք</w:t>
      </w:r>
      <w:r w:rsidR="00266B8B" w:rsidRPr="00FE4A6D">
        <w:rPr>
          <w:rFonts w:ascii="Arial LatArm" w:hAnsi="Arial LatArm" w:cs="Sylfaen"/>
          <w:sz w:val="20"/>
          <w:lang w:val="af-ZA"/>
        </w:rPr>
        <w:t xml:space="preserve">) </w:t>
      </w:r>
      <w:r w:rsidR="00266B8B" w:rsidRPr="00FE4A6D">
        <w:rPr>
          <w:rFonts w:ascii="GHEA Grapalat" w:hAnsi="GHEA Grapalat" w:cs="Sylfaen"/>
          <w:sz w:val="20"/>
        </w:rPr>
        <w:t>ձևով</w:t>
      </w:r>
      <w:r w:rsidR="00266B8B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266B8B" w:rsidRPr="00FE4A6D">
        <w:rPr>
          <w:rFonts w:ascii="GHEA Grapalat" w:hAnsi="GHEA Grapalat" w:cs="Sylfaen"/>
          <w:sz w:val="20"/>
        </w:rPr>
        <w:t>ներկայացված</w:t>
      </w:r>
      <w:r w:rsidR="00266B8B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266B8B" w:rsidRPr="00FE4A6D">
        <w:rPr>
          <w:rFonts w:ascii="GHEA Grapalat" w:hAnsi="GHEA Grapalat" w:cs="Sylfaen"/>
          <w:sz w:val="20"/>
        </w:rPr>
        <w:t>պայմանագրի</w:t>
      </w:r>
      <w:r w:rsidR="00266B8B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266B8B" w:rsidRPr="00FE4A6D">
        <w:rPr>
          <w:rFonts w:ascii="GHEA Grapalat" w:hAnsi="GHEA Grapalat" w:cs="Sylfaen"/>
          <w:sz w:val="20"/>
        </w:rPr>
        <w:t>և</w:t>
      </w:r>
      <w:r w:rsidR="00266B8B" w:rsidRPr="00FE4A6D">
        <w:rPr>
          <w:rFonts w:ascii="Arial LatArm" w:hAnsi="Arial LatArm" w:cs="Sylfaen"/>
          <w:sz w:val="20"/>
          <w:lang w:val="af-ZA"/>
        </w:rPr>
        <w:t xml:space="preserve"> (</w:t>
      </w:r>
      <w:r w:rsidR="00266B8B" w:rsidRPr="00FE4A6D">
        <w:rPr>
          <w:rFonts w:ascii="GHEA Grapalat" w:hAnsi="GHEA Grapalat" w:cs="Sylfaen"/>
          <w:sz w:val="20"/>
        </w:rPr>
        <w:t>կամ</w:t>
      </w:r>
      <w:r w:rsidR="00266B8B" w:rsidRPr="00FE4A6D">
        <w:rPr>
          <w:rFonts w:ascii="Arial LatArm" w:hAnsi="Arial LatArm" w:cs="Sylfaen"/>
          <w:sz w:val="20"/>
          <w:lang w:val="af-ZA"/>
        </w:rPr>
        <w:t xml:space="preserve">) </w:t>
      </w:r>
      <w:r w:rsidR="00266B8B" w:rsidRPr="00FE4A6D">
        <w:rPr>
          <w:rFonts w:ascii="GHEA Grapalat" w:hAnsi="GHEA Grapalat" w:cs="Sylfaen"/>
          <w:sz w:val="20"/>
        </w:rPr>
        <w:t>որակավորման</w:t>
      </w:r>
      <w:r w:rsidR="00266B8B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266B8B" w:rsidRPr="00FE4A6D">
        <w:rPr>
          <w:rFonts w:ascii="GHEA Grapalat" w:hAnsi="GHEA Grapalat" w:cs="Sylfaen"/>
          <w:sz w:val="20"/>
        </w:rPr>
        <w:t>ապահովումը</w:t>
      </w:r>
      <w:r w:rsidR="00266B8B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266B8B" w:rsidRPr="00FE4A6D">
        <w:rPr>
          <w:rFonts w:ascii="GHEA Grapalat" w:hAnsi="GHEA Grapalat" w:cs="Sylfaen"/>
          <w:sz w:val="20"/>
        </w:rPr>
        <w:t>չի</w:t>
      </w:r>
      <w:r w:rsidR="00266B8B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266B8B" w:rsidRPr="00FE4A6D">
        <w:rPr>
          <w:rFonts w:ascii="GHEA Grapalat" w:hAnsi="GHEA Grapalat" w:cs="Sylfaen"/>
          <w:sz w:val="20"/>
        </w:rPr>
        <w:t>փոխարինում</w:t>
      </w:r>
      <w:r w:rsidR="00266B8B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266B8B" w:rsidRPr="00FE4A6D">
        <w:rPr>
          <w:rFonts w:ascii="GHEA Grapalat" w:hAnsi="GHEA Grapalat" w:cs="Sylfaen"/>
          <w:sz w:val="20"/>
        </w:rPr>
        <w:t>բանկային</w:t>
      </w:r>
      <w:r w:rsidR="00266B8B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266B8B" w:rsidRPr="00FE4A6D">
        <w:rPr>
          <w:rFonts w:ascii="GHEA Grapalat" w:hAnsi="GHEA Grapalat" w:cs="Sylfaen"/>
          <w:sz w:val="20"/>
        </w:rPr>
        <w:t>երաշխիք</w:t>
      </w:r>
      <w:r w:rsidR="00266B8B" w:rsidRPr="00FE4A6D">
        <w:rPr>
          <w:rFonts w:ascii="GHEA Grapalat" w:hAnsi="GHEA Grapalat" w:cs="Sylfaen"/>
          <w:sz w:val="20"/>
          <w:lang w:val="hy-AM"/>
        </w:rPr>
        <w:t>ո</w:t>
      </w:r>
      <w:r w:rsidR="00266B8B" w:rsidRPr="00FE4A6D">
        <w:rPr>
          <w:rFonts w:ascii="GHEA Grapalat" w:hAnsi="GHEA Grapalat" w:cs="Sylfaen"/>
          <w:sz w:val="20"/>
        </w:rPr>
        <w:t>վ</w:t>
      </w:r>
      <w:r w:rsidR="00266B8B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266B8B" w:rsidRPr="00FE4A6D">
        <w:rPr>
          <w:rFonts w:ascii="GHEA Grapalat" w:hAnsi="GHEA Grapalat" w:cs="Sylfaen"/>
          <w:sz w:val="20"/>
        </w:rPr>
        <w:t>կամ</w:t>
      </w:r>
      <w:r w:rsidR="00266B8B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266B8B" w:rsidRPr="00FE4A6D">
        <w:rPr>
          <w:rFonts w:ascii="GHEA Grapalat" w:hAnsi="GHEA Grapalat" w:cs="Sylfaen"/>
          <w:sz w:val="20"/>
        </w:rPr>
        <w:t>կանխիկ</w:t>
      </w:r>
      <w:r w:rsidR="00266B8B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266B8B" w:rsidRPr="00FE4A6D">
        <w:rPr>
          <w:rFonts w:ascii="GHEA Grapalat" w:hAnsi="GHEA Grapalat" w:cs="Sylfaen"/>
          <w:sz w:val="20"/>
        </w:rPr>
        <w:t>փողով</w:t>
      </w:r>
      <w:r w:rsidR="00266B8B" w:rsidRPr="00FE4A6D">
        <w:rPr>
          <w:rFonts w:ascii="Arial LatArm" w:hAnsi="Arial LatArm" w:cs="Sylfaen"/>
          <w:sz w:val="20"/>
          <w:lang w:val="af-ZA"/>
        </w:rPr>
        <w:t xml:space="preserve">, </w:t>
      </w:r>
      <w:r w:rsidR="00266B8B" w:rsidRPr="00FE4A6D">
        <w:rPr>
          <w:rFonts w:ascii="GHEA Grapalat" w:hAnsi="GHEA Grapalat" w:cs="Sylfaen"/>
          <w:sz w:val="20"/>
        </w:rPr>
        <w:t>ապա</w:t>
      </w:r>
      <w:r w:rsidR="00266B8B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266B8B" w:rsidRPr="00FE4A6D">
        <w:rPr>
          <w:rFonts w:ascii="GHEA Grapalat" w:hAnsi="GHEA Grapalat" w:cs="Sylfaen"/>
          <w:sz w:val="20"/>
        </w:rPr>
        <w:t>այդ</w:t>
      </w:r>
      <w:r w:rsidR="00266B8B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266B8B" w:rsidRPr="00FE4A6D">
        <w:rPr>
          <w:rFonts w:ascii="GHEA Grapalat" w:hAnsi="GHEA Grapalat" w:cs="Sylfaen"/>
          <w:sz w:val="20"/>
        </w:rPr>
        <w:t>հանգամանքը</w:t>
      </w:r>
      <w:r w:rsidR="00266B8B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266B8B" w:rsidRPr="00FE4A6D">
        <w:rPr>
          <w:rFonts w:ascii="GHEA Grapalat" w:hAnsi="GHEA Grapalat" w:cs="Sylfaen"/>
          <w:sz w:val="20"/>
        </w:rPr>
        <w:t>համարվում</w:t>
      </w:r>
      <w:r w:rsidR="00266B8B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266B8B" w:rsidRPr="00FE4A6D">
        <w:rPr>
          <w:rFonts w:ascii="GHEA Grapalat" w:hAnsi="GHEA Grapalat" w:cs="Sylfaen"/>
          <w:sz w:val="20"/>
        </w:rPr>
        <w:t>է</w:t>
      </w:r>
      <w:r w:rsidR="00266B8B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266B8B" w:rsidRPr="00FE4A6D">
        <w:rPr>
          <w:rFonts w:ascii="GHEA Grapalat" w:hAnsi="GHEA Grapalat" w:cs="Sylfaen"/>
          <w:sz w:val="20"/>
        </w:rPr>
        <w:t>որպես</w:t>
      </w:r>
      <w:r w:rsidR="00266B8B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266B8B" w:rsidRPr="00FE4A6D">
        <w:rPr>
          <w:rFonts w:ascii="GHEA Grapalat" w:hAnsi="GHEA Grapalat" w:cs="Sylfaen"/>
          <w:sz w:val="20"/>
        </w:rPr>
        <w:t>գնման</w:t>
      </w:r>
      <w:r w:rsidR="00266B8B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266B8B" w:rsidRPr="00FE4A6D">
        <w:rPr>
          <w:rFonts w:ascii="GHEA Grapalat" w:hAnsi="GHEA Grapalat" w:cs="Sylfaen"/>
          <w:sz w:val="20"/>
        </w:rPr>
        <w:t>գործընթացի</w:t>
      </w:r>
      <w:r w:rsidR="00266B8B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266B8B" w:rsidRPr="00FE4A6D">
        <w:rPr>
          <w:rFonts w:ascii="GHEA Grapalat" w:hAnsi="GHEA Grapalat" w:cs="Sylfaen"/>
          <w:sz w:val="20"/>
        </w:rPr>
        <w:t>շրջանակում</w:t>
      </w:r>
      <w:r w:rsidR="00266B8B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266B8B" w:rsidRPr="00FE4A6D">
        <w:rPr>
          <w:rFonts w:ascii="GHEA Grapalat" w:hAnsi="GHEA Grapalat" w:cs="Sylfaen"/>
          <w:sz w:val="20"/>
        </w:rPr>
        <w:t>մասնակցի</w:t>
      </w:r>
      <w:r w:rsidR="00266B8B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266B8B" w:rsidRPr="00FE4A6D">
        <w:rPr>
          <w:rFonts w:ascii="GHEA Grapalat" w:hAnsi="GHEA Grapalat" w:cs="Sylfaen"/>
          <w:sz w:val="20"/>
        </w:rPr>
        <w:t>ստանձնված</w:t>
      </w:r>
      <w:r w:rsidR="00266B8B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266B8B" w:rsidRPr="00FE4A6D">
        <w:rPr>
          <w:rFonts w:ascii="GHEA Grapalat" w:hAnsi="GHEA Grapalat" w:cs="Sylfaen"/>
          <w:sz w:val="20"/>
        </w:rPr>
        <w:t>պարտավորության</w:t>
      </w:r>
      <w:r w:rsidR="00266B8B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266B8B" w:rsidRPr="00FE4A6D">
        <w:rPr>
          <w:rFonts w:ascii="GHEA Grapalat" w:hAnsi="GHEA Grapalat" w:cs="Sylfaen"/>
          <w:sz w:val="20"/>
        </w:rPr>
        <w:t>խախտում</w:t>
      </w:r>
      <w:r w:rsidR="00266B8B" w:rsidRPr="00FE4A6D">
        <w:rPr>
          <w:rFonts w:ascii="Arial LatArm" w:hAnsi="Arial LatArm" w:cs="Sylfaen"/>
          <w:sz w:val="20"/>
          <w:lang w:val="af-ZA"/>
        </w:rPr>
        <w:t xml:space="preserve">: </w:t>
      </w:r>
    </w:p>
    <w:p w14:paraId="2A2AE1A7" w14:textId="77777777" w:rsidR="00B54F63" w:rsidRPr="00FE4A6D" w:rsidRDefault="00B97D91" w:rsidP="00EF3662">
      <w:pPr>
        <w:ind w:firstLine="375"/>
        <w:jc w:val="both"/>
        <w:rPr>
          <w:rFonts w:ascii="Arial LatArm" w:hAnsi="Arial LatArm"/>
          <w:sz w:val="20"/>
          <w:szCs w:val="20"/>
          <w:lang w:val="af-ZA"/>
        </w:rPr>
      </w:pPr>
      <w:r w:rsidRPr="00FE4A6D">
        <w:rPr>
          <w:rFonts w:ascii="Arial LatArm" w:hAnsi="Arial LatArm"/>
          <w:color w:val="000000"/>
          <w:sz w:val="20"/>
          <w:szCs w:val="20"/>
          <w:lang w:val="af-ZA"/>
        </w:rPr>
        <w:t xml:space="preserve">      </w:t>
      </w:r>
      <w:r w:rsidR="00E17B5D" w:rsidRPr="00FE4A6D">
        <w:rPr>
          <w:rFonts w:ascii="Arial LatArm" w:hAnsi="Arial LatArm"/>
          <w:color w:val="000000"/>
          <w:sz w:val="20"/>
          <w:szCs w:val="20"/>
          <w:lang w:val="af-ZA"/>
        </w:rPr>
        <w:t>8.1</w:t>
      </w:r>
      <w:r w:rsidR="00BE037D" w:rsidRPr="00FE4A6D">
        <w:rPr>
          <w:rFonts w:ascii="Arial LatArm" w:hAnsi="Arial LatArm"/>
          <w:color w:val="000000"/>
          <w:sz w:val="20"/>
          <w:szCs w:val="20"/>
          <w:lang w:val="af-ZA"/>
        </w:rPr>
        <w:t>4</w:t>
      </w:r>
      <w:r w:rsidR="00E17B5D" w:rsidRPr="00FE4A6D">
        <w:rPr>
          <w:rFonts w:ascii="Arial LatArm" w:hAnsi="Arial LatArm"/>
          <w:color w:val="000000"/>
          <w:sz w:val="20"/>
          <w:szCs w:val="20"/>
          <w:lang w:val="af-ZA"/>
        </w:rPr>
        <w:t xml:space="preserve"> </w:t>
      </w:r>
      <w:r w:rsidR="003A377C" w:rsidRPr="00FE4A6D">
        <w:rPr>
          <w:rFonts w:ascii="GHEA Grapalat" w:hAnsi="GHEA Grapalat"/>
          <w:color w:val="000000"/>
          <w:sz w:val="20"/>
          <w:szCs w:val="20"/>
        </w:rPr>
        <w:t>Ե</w:t>
      </w:r>
      <w:r w:rsidR="003D4374" w:rsidRPr="00FE4A6D">
        <w:rPr>
          <w:rFonts w:ascii="GHEA Grapalat" w:hAnsi="GHEA Grapalat"/>
          <w:color w:val="000000"/>
          <w:sz w:val="20"/>
          <w:szCs w:val="20"/>
          <w:lang w:val="hy-AM"/>
        </w:rPr>
        <w:t>թե</w:t>
      </w:r>
      <w:r w:rsidR="003D4374"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3D4374" w:rsidRPr="00FE4A6D">
        <w:rPr>
          <w:rFonts w:ascii="GHEA Grapalat" w:hAnsi="GHEA Grapalat"/>
          <w:color w:val="000000"/>
          <w:sz w:val="20"/>
          <w:szCs w:val="20"/>
          <w:lang w:val="hy-AM"/>
        </w:rPr>
        <w:t>մասնակից</w:t>
      </w:r>
      <w:r w:rsidR="00955CC1" w:rsidRPr="00FE4A6D">
        <w:rPr>
          <w:rFonts w:ascii="GHEA Grapalat" w:hAnsi="GHEA Grapalat"/>
          <w:color w:val="000000"/>
          <w:sz w:val="20"/>
          <w:szCs w:val="20"/>
        </w:rPr>
        <w:t>ն</w:t>
      </w:r>
      <w:r w:rsidR="003D4374"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955CC1" w:rsidRPr="00FE4A6D">
        <w:rPr>
          <w:rFonts w:ascii="GHEA Grapalat" w:hAnsi="GHEA Grapalat"/>
          <w:color w:val="000000"/>
          <w:sz w:val="20"/>
          <w:szCs w:val="20"/>
        </w:rPr>
        <w:t>Օ</w:t>
      </w:r>
      <w:r w:rsidR="003D4374" w:rsidRPr="00FE4A6D">
        <w:rPr>
          <w:rFonts w:ascii="GHEA Grapalat" w:hAnsi="GHEA Grapalat"/>
          <w:color w:val="000000"/>
          <w:sz w:val="20"/>
          <w:szCs w:val="20"/>
          <w:lang w:val="hy-AM"/>
        </w:rPr>
        <w:t>րենքի</w:t>
      </w:r>
      <w:r w:rsidR="003D4374"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6-</w:t>
      </w:r>
      <w:r w:rsidR="003D4374" w:rsidRPr="00FE4A6D">
        <w:rPr>
          <w:rFonts w:ascii="GHEA Grapalat" w:hAnsi="GHEA Grapalat"/>
          <w:color w:val="000000"/>
          <w:sz w:val="20"/>
          <w:szCs w:val="20"/>
          <w:lang w:val="hy-AM"/>
        </w:rPr>
        <w:t>րդ</w:t>
      </w:r>
      <w:r w:rsidR="003D4374"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3D4374" w:rsidRPr="00FE4A6D">
        <w:rPr>
          <w:rFonts w:ascii="GHEA Grapalat" w:hAnsi="GHEA Grapalat"/>
          <w:color w:val="000000"/>
          <w:sz w:val="20"/>
          <w:szCs w:val="20"/>
          <w:lang w:val="hy-AM"/>
        </w:rPr>
        <w:t>հոդվածի</w:t>
      </w:r>
      <w:r w:rsidR="003D4374"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1-</w:t>
      </w:r>
      <w:r w:rsidR="003D4374" w:rsidRPr="00FE4A6D">
        <w:rPr>
          <w:rFonts w:ascii="GHEA Grapalat" w:hAnsi="GHEA Grapalat"/>
          <w:color w:val="000000"/>
          <w:sz w:val="20"/>
          <w:szCs w:val="20"/>
          <w:lang w:val="hy-AM"/>
        </w:rPr>
        <w:t>ին</w:t>
      </w:r>
      <w:r w:rsidR="003D4374"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3D4374" w:rsidRPr="00FE4A6D">
        <w:rPr>
          <w:rFonts w:ascii="GHEA Grapalat" w:hAnsi="GHEA Grapalat"/>
          <w:color w:val="000000"/>
          <w:sz w:val="20"/>
          <w:szCs w:val="20"/>
          <w:lang w:val="hy-AM"/>
        </w:rPr>
        <w:t>մասի</w:t>
      </w:r>
      <w:r w:rsidR="003D4374"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5-</w:t>
      </w:r>
      <w:r w:rsidR="003D4374" w:rsidRPr="00FE4A6D">
        <w:rPr>
          <w:rFonts w:ascii="GHEA Grapalat" w:hAnsi="GHEA Grapalat"/>
          <w:color w:val="000000"/>
          <w:sz w:val="20"/>
          <w:szCs w:val="20"/>
          <w:lang w:val="hy-AM"/>
        </w:rPr>
        <w:t>րդ</w:t>
      </w:r>
      <w:r w:rsidR="003D4374"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3D4374" w:rsidRPr="00FE4A6D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="003D4374"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6-</w:t>
      </w:r>
      <w:r w:rsidR="003D4374" w:rsidRPr="00FE4A6D">
        <w:rPr>
          <w:rFonts w:ascii="GHEA Grapalat" w:hAnsi="GHEA Grapalat"/>
          <w:color w:val="000000"/>
          <w:sz w:val="20"/>
          <w:szCs w:val="20"/>
          <w:lang w:val="hy-AM"/>
        </w:rPr>
        <w:t>րդ</w:t>
      </w:r>
      <w:r w:rsidR="003D4374"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3D4374" w:rsidRPr="00FE4A6D">
        <w:rPr>
          <w:rFonts w:ascii="GHEA Grapalat" w:hAnsi="GHEA Grapalat"/>
          <w:color w:val="000000"/>
          <w:sz w:val="20"/>
          <w:szCs w:val="20"/>
          <w:lang w:val="hy-AM"/>
        </w:rPr>
        <w:t>մասերով</w:t>
      </w:r>
      <w:r w:rsidR="003D4374"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3D4374" w:rsidRPr="00FE4A6D">
        <w:rPr>
          <w:rFonts w:ascii="GHEA Grapalat" w:hAnsi="GHEA Grapalat"/>
          <w:color w:val="000000"/>
          <w:sz w:val="20"/>
          <w:szCs w:val="20"/>
          <w:lang w:val="hy-AM"/>
        </w:rPr>
        <w:t>նախատեսված</w:t>
      </w:r>
      <w:r w:rsidR="003D4374"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3D4374" w:rsidRPr="00FE4A6D">
        <w:rPr>
          <w:rFonts w:ascii="GHEA Grapalat" w:hAnsi="GHEA Grapalat"/>
          <w:color w:val="000000"/>
          <w:sz w:val="20"/>
          <w:szCs w:val="20"/>
          <w:lang w:val="hy-AM"/>
        </w:rPr>
        <w:t>ցուցակներում</w:t>
      </w:r>
      <w:r w:rsidR="003D4374"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3D4374" w:rsidRPr="00FE4A6D">
        <w:rPr>
          <w:rFonts w:ascii="GHEA Grapalat" w:hAnsi="GHEA Grapalat"/>
          <w:color w:val="000000"/>
          <w:sz w:val="20"/>
          <w:szCs w:val="20"/>
          <w:lang w:val="hy-AM"/>
        </w:rPr>
        <w:t>ներառվել</w:t>
      </w:r>
      <w:r w:rsidR="003D4374"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3D4374" w:rsidRPr="00FE4A6D">
        <w:rPr>
          <w:rFonts w:ascii="GHEA Grapalat" w:hAnsi="GHEA Grapalat"/>
          <w:color w:val="000000"/>
          <w:sz w:val="20"/>
          <w:szCs w:val="20"/>
          <w:lang w:val="hy-AM"/>
        </w:rPr>
        <w:t>է</w:t>
      </w:r>
      <w:r w:rsidR="003D4374"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3D4374" w:rsidRPr="00FE4A6D">
        <w:rPr>
          <w:rFonts w:ascii="GHEA Grapalat" w:hAnsi="GHEA Grapalat"/>
          <w:color w:val="000000"/>
          <w:sz w:val="20"/>
          <w:szCs w:val="20"/>
          <w:lang w:val="hy-AM"/>
        </w:rPr>
        <w:t>հայտը</w:t>
      </w:r>
      <w:r w:rsidR="003D4374"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3D4374" w:rsidRPr="00FE4A6D">
        <w:rPr>
          <w:rFonts w:ascii="GHEA Grapalat" w:hAnsi="GHEA Grapalat"/>
          <w:color w:val="000000"/>
          <w:sz w:val="20"/>
          <w:szCs w:val="20"/>
          <w:lang w:val="hy-AM"/>
        </w:rPr>
        <w:t>ներկայացնելու</w:t>
      </w:r>
      <w:r w:rsidR="003D4374"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3D4374" w:rsidRPr="00FE4A6D">
        <w:rPr>
          <w:rFonts w:ascii="GHEA Grapalat" w:hAnsi="GHEA Grapalat"/>
          <w:color w:val="000000"/>
          <w:sz w:val="20"/>
          <w:szCs w:val="20"/>
          <w:lang w:val="hy-AM"/>
        </w:rPr>
        <w:t>օրվանից</w:t>
      </w:r>
      <w:r w:rsidR="003D4374"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3D4374" w:rsidRPr="00FE4A6D">
        <w:rPr>
          <w:rFonts w:ascii="GHEA Grapalat" w:hAnsi="GHEA Grapalat"/>
          <w:color w:val="000000"/>
          <w:sz w:val="20"/>
          <w:szCs w:val="20"/>
          <w:lang w:val="hy-AM"/>
        </w:rPr>
        <w:t>հետո</w:t>
      </w:r>
      <w:r w:rsidR="003D4374"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, </w:t>
      </w:r>
      <w:r w:rsidR="003D4374" w:rsidRPr="00FE4A6D">
        <w:rPr>
          <w:rFonts w:ascii="GHEA Grapalat" w:hAnsi="GHEA Grapalat"/>
          <w:color w:val="000000"/>
          <w:sz w:val="20"/>
          <w:szCs w:val="20"/>
          <w:lang w:val="hy-AM"/>
        </w:rPr>
        <w:t>ապա</w:t>
      </w:r>
      <w:r w:rsidR="003D4374"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3D4374" w:rsidRPr="00FE4A6D">
        <w:rPr>
          <w:rFonts w:ascii="GHEA Grapalat" w:hAnsi="GHEA Grapalat"/>
          <w:color w:val="000000"/>
          <w:sz w:val="20"/>
          <w:szCs w:val="20"/>
          <w:lang w:val="hy-AM"/>
        </w:rPr>
        <w:t>նրա</w:t>
      </w:r>
      <w:r w:rsidR="003D4374"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3D4374" w:rsidRPr="00FE4A6D">
        <w:rPr>
          <w:rFonts w:ascii="GHEA Grapalat" w:hAnsi="GHEA Grapalat"/>
          <w:color w:val="000000"/>
          <w:sz w:val="20"/>
          <w:szCs w:val="20"/>
          <w:lang w:val="hy-AM"/>
        </w:rPr>
        <w:t>տվյալ</w:t>
      </w:r>
      <w:r w:rsidR="003D4374"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3D4374" w:rsidRPr="00FE4A6D">
        <w:rPr>
          <w:rFonts w:ascii="GHEA Grapalat" w:hAnsi="GHEA Grapalat"/>
          <w:color w:val="000000"/>
          <w:sz w:val="20"/>
          <w:szCs w:val="20"/>
          <w:lang w:val="hy-AM"/>
        </w:rPr>
        <w:t>հայտը</w:t>
      </w:r>
      <w:r w:rsidR="003D4374"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3D4374" w:rsidRPr="00FE4A6D">
        <w:rPr>
          <w:rFonts w:ascii="GHEA Grapalat" w:hAnsi="GHEA Grapalat"/>
          <w:color w:val="000000"/>
          <w:sz w:val="20"/>
          <w:szCs w:val="20"/>
          <w:lang w:val="hy-AM"/>
        </w:rPr>
        <w:t>ենթակա</w:t>
      </w:r>
      <w:r w:rsidR="003D4374"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3D4374" w:rsidRPr="00FE4A6D">
        <w:rPr>
          <w:rFonts w:ascii="GHEA Grapalat" w:hAnsi="GHEA Grapalat"/>
          <w:color w:val="000000"/>
          <w:sz w:val="20"/>
          <w:szCs w:val="20"/>
          <w:lang w:val="hy-AM"/>
        </w:rPr>
        <w:t>չէ</w:t>
      </w:r>
      <w:r w:rsidR="003D4374" w:rsidRPr="00FE4A6D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3D4374" w:rsidRPr="00FE4A6D">
        <w:rPr>
          <w:rFonts w:ascii="GHEA Grapalat" w:hAnsi="GHEA Grapalat"/>
          <w:color w:val="000000"/>
          <w:sz w:val="20"/>
          <w:szCs w:val="20"/>
          <w:lang w:val="hy-AM"/>
        </w:rPr>
        <w:t>մերժման</w:t>
      </w:r>
      <w:r w:rsidR="00B54F63" w:rsidRPr="00FE4A6D">
        <w:rPr>
          <w:rFonts w:ascii="Arial LatArm" w:hAnsi="Arial LatArm" w:cs="Sylfaen"/>
          <w:sz w:val="20"/>
          <w:szCs w:val="20"/>
          <w:lang w:val="af-ZA"/>
        </w:rPr>
        <w:t>:</w:t>
      </w:r>
    </w:p>
    <w:p w14:paraId="4A1F7BCA" w14:textId="77777777" w:rsidR="007A5810" w:rsidRPr="00FE4A6D" w:rsidRDefault="004306D6" w:rsidP="00955CC1">
      <w:pPr>
        <w:pStyle w:val="norm"/>
        <w:spacing w:line="240" w:lineRule="auto"/>
        <w:ind w:firstLine="706"/>
        <w:rPr>
          <w:rFonts w:ascii="Arial LatArm" w:hAnsi="Arial LatArm" w:cs="Sylfaen"/>
          <w:sz w:val="20"/>
          <w:szCs w:val="24"/>
          <w:lang w:val="af-ZA" w:eastAsia="en-US"/>
        </w:rPr>
      </w:pPr>
      <w:r w:rsidRPr="00FE4A6D">
        <w:rPr>
          <w:rFonts w:ascii="Arial LatArm" w:hAnsi="Arial LatArm" w:cs="Sylfaen"/>
          <w:sz w:val="20"/>
          <w:szCs w:val="24"/>
          <w:lang w:val="af-ZA" w:eastAsia="en-US"/>
        </w:rPr>
        <w:t>8</w:t>
      </w:r>
      <w:r w:rsidR="00EF2159" w:rsidRPr="00FE4A6D">
        <w:rPr>
          <w:rFonts w:ascii="Arial LatArm" w:hAnsi="Arial LatArm" w:cs="Sylfaen"/>
          <w:sz w:val="20"/>
          <w:szCs w:val="24"/>
          <w:lang w:val="af-ZA" w:eastAsia="en-US"/>
        </w:rPr>
        <w:t>.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>1</w:t>
      </w:r>
      <w:r w:rsidR="00BE037D" w:rsidRPr="00FE4A6D">
        <w:rPr>
          <w:rFonts w:ascii="Arial LatArm" w:hAnsi="Arial LatArm" w:cs="Sylfaen"/>
          <w:sz w:val="20"/>
          <w:szCs w:val="24"/>
          <w:lang w:val="af-ZA" w:eastAsia="en-US"/>
        </w:rPr>
        <w:t>5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7A5810" w:rsidRPr="00FE4A6D">
        <w:rPr>
          <w:rFonts w:ascii="GHEA Grapalat" w:hAnsi="GHEA Grapalat" w:cs="Sylfaen"/>
          <w:sz w:val="20"/>
          <w:szCs w:val="24"/>
          <w:lang w:val="ru-RU" w:eastAsia="en-US"/>
        </w:rPr>
        <w:t>Սույն</w:t>
      </w:r>
      <w:r w:rsidR="007A5810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ru-RU" w:eastAsia="en-US"/>
        </w:rPr>
        <w:t>հրավերի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1-</w:t>
      </w:r>
      <w:r w:rsidRPr="00FE4A6D">
        <w:rPr>
          <w:rFonts w:ascii="GHEA Grapalat" w:hAnsi="GHEA Grapalat" w:cs="Sylfaen"/>
          <w:sz w:val="20"/>
          <w:szCs w:val="24"/>
          <w:lang w:val="ru-RU" w:eastAsia="en-US"/>
        </w:rPr>
        <w:t>ին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ru-RU" w:eastAsia="en-US"/>
        </w:rPr>
        <w:t>մասի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441D04" w:rsidRPr="00FE4A6D">
        <w:rPr>
          <w:rFonts w:ascii="Arial LatArm" w:hAnsi="Arial LatArm" w:cs="Sylfaen"/>
          <w:sz w:val="20"/>
          <w:szCs w:val="24"/>
          <w:lang w:val="af-ZA" w:eastAsia="en-US"/>
        </w:rPr>
        <w:t>8.</w:t>
      </w:r>
      <w:r w:rsidR="00BE037D" w:rsidRPr="00FE4A6D">
        <w:rPr>
          <w:rFonts w:ascii="Arial LatArm" w:hAnsi="Arial LatArm" w:cs="Sylfaen"/>
          <w:sz w:val="20"/>
          <w:szCs w:val="24"/>
          <w:lang w:val="af-ZA" w:eastAsia="en-US"/>
        </w:rPr>
        <w:t>8</w:t>
      </w:r>
      <w:r w:rsidR="00441D04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ru-RU" w:eastAsia="en-US"/>
        </w:rPr>
        <w:t>կետում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ru-RU" w:eastAsia="en-US"/>
        </w:rPr>
        <w:t>նշված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7A5810" w:rsidRPr="00FE4A6D">
        <w:rPr>
          <w:rFonts w:ascii="GHEA Grapalat" w:hAnsi="GHEA Grapalat" w:cs="Sylfaen"/>
          <w:sz w:val="20"/>
          <w:szCs w:val="24"/>
          <w:lang w:val="ru-RU" w:eastAsia="en-US"/>
        </w:rPr>
        <w:t>փաստաթղթերը</w:t>
      </w:r>
      <w:r w:rsidR="00D371A7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EF2159" w:rsidRPr="00FE4A6D">
        <w:rPr>
          <w:rFonts w:ascii="GHEA Grapalat" w:hAnsi="GHEA Grapalat" w:cs="Sylfaen"/>
          <w:sz w:val="20"/>
          <w:szCs w:val="24"/>
          <w:lang w:val="af-ZA" w:eastAsia="en-US"/>
        </w:rPr>
        <w:t>մասնակիցը</w:t>
      </w:r>
      <w:r w:rsidR="00EF2159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D371A7" w:rsidRPr="00FE4A6D">
        <w:rPr>
          <w:rFonts w:ascii="GHEA Grapalat" w:hAnsi="GHEA Grapalat" w:cs="Sylfaen"/>
          <w:sz w:val="20"/>
          <w:szCs w:val="24"/>
          <w:lang w:eastAsia="en-US"/>
        </w:rPr>
        <w:t>սահմանված</w:t>
      </w:r>
      <w:r w:rsidR="00D371A7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D371A7" w:rsidRPr="00FE4A6D">
        <w:rPr>
          <w:rFonts w:ascii="GHEA Grapalat" w:hAnsi="GHEA Grapalat" w:cs="Sylfaen"/>
          <w:sz w:val="20"/>
          <w:szCs w:val="24"/>
          <w:lang w:eastAsia="en-US"/>
        </w:rPr>
        <w:t>ժամկետում</w:t>
      </w:r>
      <w:r w:rsidR="007A5810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7A5810" w:rsidRPr="00FE4A6D">
        <w:rPr>
          <w:rFonts w:ascii="GHEA Grapalat" w:hAnsi="GHEA Grapalat" w:cs="Sylfaen"/>
          <w:sz w:val="20"/>
          <w:szCs w:val="24"/>
          <w:lang w:val="ru-RU" w:eastAsia="en-US"/>
        </w:rPr>
        <w:t>հանձնա</w:t>
      </w:r>
      <w:r w:rsidR="007A5810" w:rsidRPr="00FE4A6D">
        <w:rPr>
          <w:rFonts w:ascii="Arial LatArm" w:hAnsi="Arial LatArm" w:cs="Sylfaen"/>
          <w:sz w:val="20"/>
          <w:szCs w:val="24"/>
          <w:lang w:val="af-ZA" w:eastAsia="en-US"/>
        </w:rPr>
        <w:softHyphen/>
      </w:r>
      <w:r w:rsidR="007A5810" w:rsidRPr="00FE4A6D">
        <w:rPr>
          <w:rFonts w:ascii="GHEA Grapalat" w:hAnsi="GHEA Grapalat" w:cs="Sylfaen"/>
          <w:sz w:val="20"/>
          <w:szCs w:val="24"/>
          <w:lang w:val="ru-RU" w:eastAsia="en-US"/>
        </w:rPr>
        <w:t>ժողովի</w:t>
      </w:r>
      <w:r w:rsidR="007A5810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7A5810" w:rsidRPr="00FE4A6D">
        <w:rPr>
          <w:rFonts w:ascii="GHEA Grapalat" w:hAnsi="GHEA Grapalat" w:cs="Sylfaen"/>
          <w:sz w:val="20"/>
          <w:szCs w:val="24"/>
          <w:lang w:val="ru-RU" w:eastAsia="en-US"/>
        </w:rPr>
        <w:t>քարտուղարին</w:t>
      </w:r>
      <w:r w:rsidR="007A5810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7A5810" w:rsidRPr="00FE4A6D">
        <w:rPr>
          <w:rFonts w:ascii="GHEA Grapalat" w:hAnsi="GHEA Grapalat" w:cs="Sylfaen"/>
          <w:sz w:val="20"/>
          <w:szCs w:val="24"/>
          <w:lang w:val="ru-RU" w:eastAsia="en-US"/>
        </w:rPr>
        <w:t>ներկայաց</w:t>
      </w:r>
      <w:r w:rsidR="00EF2159" w:rsidRPr="00FE4A6D">
        <w:rPr>
          <w:rFonts w:ascii="GHEA Grapalat" w:hAnsi="GHEA Grapalat" w:cs="Sylfaen"/>
          <w:sz w:val="20"/>
          <w:szCs w:val="24"/>
          <w:lang w:eastAsia="en-US"/>
        </w:rPr>
        <w:t>ն</w:t>
      </w:r>
      <w:r w:rsidR="007A5810" w:rsidRPr="00FE4A6D">
        <w:rPr>
          <w:rFonts w:ascii="GHEA Grapalat" w:hAnsi="GHEA Grapalat" w:cs="Sylfaen"/>
          <w:sz w:val="20"/>
          <w:szCs w:val="24"/>
          <w:lang w:val="ru-RU" w:eastAsia="en-US"/>
        </w:rPr>
        <w:t>ում</w:t>
      </w:r>
      <w:r w:rsidR="007A5810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EF2159" w:rsidRPr="00FE4A6D">
        <w:rPr>
          <w:rFonts w:ascii="GHEA Grapalat" w:hAnsi="GHEA Grapalat" w:cs="Sylfaen"/>
          <w:sz w:val="20"/>
          <w:szCs w:val="24"/>
          <w:lang w:eastAsia="en-US"/>
        </w:rPr>
        <w:t>է</w:t>
      </w:r>
      <w:r w:rsidR="007A5810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FE20B2" w:rsidRPr="00FE4A6D">
        <w:rPr>
          <w:rFonts w:ascii="GHEA Grapalat" w:hAnsi="GHEA Grapalat" w:cs="Sylfaen"/>
          <w:sz w:val="20"/>
          <w:szCs w:val="24"/>
          <w:lang w:val="af-ZA" w:eastAsia="en-US"/>
        </w:rPr>
        <w:t>վերջինիս՝</w:t>
      </w:r>
      <w:r w:rsidR="00FE20B2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ru-RU" w:eastAsia="en-US"/>
        </w:rPr>
        <w:t>սույն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ru-RU" w:eastAsia="en-US"/>
        </w:rPr>
        <w:t>հրավերով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ru-RU" w:eastAsia="en-US"/>
        </w:rPr>
        <w:t>նախատեսված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ru-RU" w:eastAsia="en-US"/>
        </w:rPr>
        <w:t>էլեկտրոնային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val="ru-RU" w:eastAsia="en-US"/>
        </w:rPr>
        <w:t>փոստին</w:t>
      </w:r>
      <w:r w:rsidR="00FE20B2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FE20B2" w:rsidRPr="00FE4A6D">
        <w:rPr>
          <w:rFonts w:ascii="GHEA Grapalat" w:hAnsi="GHEA Grapalat" w:cs="Sylfaen"/>
          <w:sz w:val="20"/>
          <w:szCs w:val="24"/>
          <w:lang w:eastAsia="en-US"/>
        </w:rPr>
        <w:t>ուղարկելու</w:t>
      </w:r>
      <w:r w:rsidR="00FE20B2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FE20B2" w:rsidRPr="00FE4A6D">
        <w:rPr>
          <w:rFonts w:ascii="GHEA Grapalat" w:hAnsi="GHEA Grapalat" w:cs="Sylfaen"/>
          <w:sz w:val="20"/>
          <w:szCs w:val="24"/>
          <w:lang w:eastAsia="en-US"/>
        </w:rPr>
        <w:t>միջոցով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: </w:t>
      </w:r>
      <w:r w:rsidR="007A5810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7A5810" w:rsidRPr="00FE4A6D">
        <w:rPr>
          <w:rFonts w:ascii="GHEA Grapalat" w:hAnsi="GHEA Grapalat" w:cs="Sylfaen"/>
          <w:sz w:val="20"/>
          <w:szCs w:val="24"/>
          <w:lang w:val="ru-RU" w:eastAsia="en-US"/>
        </w:rPr>
        <w:t>Քարտուղարը</w:t>
      </w:r>
      <w:r w:rsidR="007A5810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7A5810" w:rsidRPr="00FE4A6D">
        <w:rPr>
          <w:rFonts w:ascii="GHEA Grapalat" w:hAnsi="GHEA Grapalat" w:cs="Sylfaen"/>
          <w:sz w:val="20"/>
          <w:szCs w:val="24"/>
          <w:lang w:val="ru-RU" w:eastAsia="en-US"/>
        </w:rPr>
        <w:t>պարտավոր</w:t>
      </w:r>
      <w:r w:rsidR="007A5810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7A5810" w:rsidRPr="00FE4A6D">
        <w:rPr>
          <w:rFonts w:ascii="GHEA Grapalat" w:hAnsi="GHEA Grapalat" w:cs="Sylfaen"/>
          <w:sz w:val="20"/>
          <w:szCs w:val="24"/>
          <w:lang w:val="ru-RU" w:eastAsia="en-US"/>
        </w:rPr>
        <w:t>է</w:t>
      </w:r>
      <w:r w:rsidR="007A5810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7A5810" w:rsidRPr="00FE4A6D">
        <w:rPr>
          <w:rFonts w:ascii="GHEA Grapalat" w:hAnsi="GHEA Grapalat" w:cs="Sylfaen"/>
          <w:sz w:val="20"/>
          <w:szCs w:val="24"/>
          <w:lang w:val="ru-RU" w:eastAsia="en-US"/>
        </w:rPr>
        <w:t>փաստաթղթերն</w:t>
      </w:r>
      <w:r w:rsidR="007A5810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7A5810" w:rsidRPr="00FE4A6D">
        <w:rPr>
          <w:rFonts w:ascii="GHEA Grapalat" w:hAnsi="GHEA Grapalat" w:cs="Sylfaen"/>
          <w:sz w:val="20"/>
          <w:szCs w:val="24"/>
          <w:lang w:val="ru-RU" w:eastAsia="en-US"/>
        </w:rPr>
        <w:t>ստանալու</w:t>
      </w:r>
      <w:r w:rsidR="007A5810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7A5810" w:rsidRPr="00FE4A6D">
        <w:rPr>
          <w:rFonts w:ascii="GHEA Grapalat" w:hAnsi="GHEA Grapalat" w:cs="Sylfaen"/>
          <w:sz w:val="20"/>
          <w:szCs w:val="24"/>
          <w:lang w:val="ru-RU" w:eastAsia="en-US"/>
        </w:rPr>
        <w:t>օրը</w:t>
      </w:r>
      <w:r w:rsidR="007A5810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7A5810" w:rsidRPr="00FE4A6D">
        <w:rPr>
          <w:rFonts w:ascii="GHEA Grapalat" w:hAnsi="GHEA Grapalat" w:cs="Sylfaen"/>
          <w:sz w:val="20"/>
          <w:szCs w:val="24"/>
          <w:lang w:val="ru-RU" w:eastAsia="en-US"/>
        </w:rPr>
        <w:t>հաստատել</w:t>
      </w:r>
      <w:r w:rsidR="007A5810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7A5810" w:rsidRPr="00FE4A6D">
        <w:rPr>
          <w:rFonts w:ascii="GHEA Grapalat" w:hAnsi="GHEA Grapalat" w:cs="Sylfaen"/>
          <w:sz w:val="20"/>
          <w:szCs w:val="24"/>
          <w:lang w:val="ru-RU" w:eastAsia="en-US"/>
        </w:rPr>
        <w:t>դրանց</w:t>
      </w:r>
      <w:r w:rsidR="007A5810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7A5810" w:rsidRPr="00FE4A6D">
        <w:rPr>
          <w:rFonts w:ascii="GHEA Grapalat" w:hAnsi="GHEA Grapalat" w:cs="Sylfaen"/>
          <w:sz w:val="20"/>
          <w:szCs w:val="24"/>
          <w:lang w:val="ru-RU" w:eastAsia="en-US"/>
        </w:rPr>
        <w:t>ստանալու</w:t>
      </w:r>
      <w:r w:rsidR="007A5810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7A5810" w:rsidRPr="00FE4A6D">
        <w:rPr>
          <w:rFonts w:ascii="GHEA Grapalat" w:hAnsi="GHEA Grapalat" w:cs="Sylfaen"/>
          <w:sz w:val="20"/>
          <w:szCs w:val="24"/>
          <w:lang w:val="ru-RU" w:eastAsia="en-US"/>
        </w:rPr>
        <w:t>հանգամանքը՝</w:t>
      </w:r>
      <w:r w:rsidR="007A5810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7A5810" w:rsidRPr="00FE4A6D">
        <w:rPr>
          <w:rFonts w:ascii="GHEA Grapalat" w:hAnsi="GHEA Grapalat" w:cs="Sylfaen"/>
          <w:sz w:val="20"/>
          <w:szCs w:val="24"/>
          <w:lang w:val="ru-RU" w:eastAsia="en-US"/>
        </w:rPr>
        <w:t>սույն</w:t>
      </w:r>
      <w:r w:rsidR="007A5810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7A5810" w:rsidRPr="00FE4A6D">
        <w:rPr>
          <w:rFonts w:ascii="GHEA Grapalat" w:hAnsi="GHEA Grapalat" w:cs="Sylfaen"/>
          <w:sz w:val="20"/>
          <w:szCs w:val="24"/>
          <w:lang w:val="ru-RU" w:eastAsia="en-US"/>
        </w:rPr>
        <w:t>հրավերում</w:t>
      </w:r>
      <w:r w:rsidR="007A5810" w:rsidRPr="00FE4A6D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7A5810" w:rsidRPr="00FE4A6D">
        <w:rPr>
          <w:rFonts w:ascii="GHEA Grapalat" w:hAnsi="GHEA Grapalat" w:cs="Sylfaen"/>
          <w:sz w:val="20"/>
          <w:szCs w:val="24"/>
          <w:lang w:val="ru-RU" w:eastAsia="en-US"/>
        </w:rPr>
        <w:t>նշված</w:t>
      </w:r>
      <w:r w:rsidR="007A5810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7A5810" w:rsidRPr="00FE4A6D">
        <w:rPr>
          <w:rFonts w:ascii="GHEA Grapalat" w:hAnsi="GHEA Grapalat" w:cs="Sylfaen"/>
          <w:sz w:val="20"/>
          <w:szCs w:val="24"/>
          <w:lang w:val="ru-RU" w:eastAsia="en-US"/>
        </w:rPr>
        <w:t>իր</w:t>
      </w:r>
      <w:r w:rsidR="007A5810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7A5810" w:rsidRPr="00FE4A6D">
        <w:rPr>
          <w:rFonts w:ascii="GHEA Grapalat" w:hAnsi="GHEA Grapalat" w:cs="Sylfaen"/>
          <w:sz w:val="20"/>
          <w:szCs w:val="24"/>
          <w:lang w:val="ru-RU" w:eastAsia="en-US"/>
        </w:rPr>
        <w:t>էլեկտրոնային</w:t>
      </w:r>
      <w:r w:rsidR="007A5810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7A5810" w:rsidRPr="00FE4A6D">
        <w:rPr>
          <w:rFonts w:ascii="GHEA Grapalat" w:hAnsi="GHEA Grapalat" w:cs="Sylfaen"/>
          <w:sz w:val="20"/>
          <w:szCs w:val="24"/>
          <w:lang w:val="ru-RU" w:eastAsia="en-US"/>
        </w:rPr>
        <w:t>փոստից</w:t>
      </w:r>
      <w:r w:rsidR="007A5810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7A5810" w:rsidRPr="00FE4A6D">
        <w:rPr>
          <w:rFonts w:ascii="GHEA Grapalat" w:hAnsi="GHEA Grapalat" w:cs="Sylfaen"/>
          <w:sz w:val="20"/>
          <w:szCs w:val="24"/>
          <w:lang w:val="ru-RU" w:eastAsia="en-US"/>
        </w:rPr>
        <w:t>մասնակցի</w:t>
      </w:r>
      <w:r w:rsidR="007A5810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7A5810" w:rsidRPr="00FE4A6D">
        <w:rPr>
          <w:rFonts w:ascii="GHEA Grapalat" w:hAnsi="GHEA Grapalat" w:cs="Sylfaen"/>
          <w:sz w:val="20"/>
          <w:szCs w:val="24"/>
          <w:lang w:val="ru-RU" w:eastAsia="en-US"/>
        </w:rPr>
        <w:t>էլեկտրոնային</w:t>
      </w:r>
      <w:r w:rsidR="007A5810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7A5810" w:rsidRPr="00FE4A6D">
        <w:rPr>
          <w:rFonts w:ascii="GHEA Grapalat" w:hAnsi="GHEA Grapalat" w:cs="Sylfaen"/>
          <w:sz w:val="20"/>
          <w:szCs w:val="24"/>
          <w:lang w:val="ru-RU" w:eastAsia="en-US"/>
        </w:rPr>
        <w:t>փոստին</w:t>
      </w:r>
      <w:r w:rsidR="007A5810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7A5810" w:rsidRPr="00FE4A6D">
        <w:rPr>
          <w:rFonts w:ascii="GHEA Grapalat" w:hAnsi="GHEA Grapalat" w:cs="Sylfaen"/>
          <w:sz w:val="20"/>
          <w:szCs w:val="24"/>
          <w:lang w:val="ru-RU" w:eastAsia="en-US"/>
        </w:rPr>
        <w:t>հավաստում</w:t>
      </w:r>
      <w:r w:rsidR="007A5810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7A5810" w:rsidRPr="00FE4A6D">
        <w:rPr>
          <w:rFonts w:ascii="GHEA Grapalat" w:hAnsi="GHEA Grapalat" w:cs="Sylfaen"/>
          <w:sz w:val="20"/>
          <w:szCs w:val="24"/>
          <w:lang w:val="ru-RU" w:eastAsia="en-US"/>
        </w:rPr>
        <w:t>ուղարկելու</w:t>
      </w:r>
      <w:r w:rsidR="007A5810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7A5810" w:rsidRPr="00FE4A6D">
        <w:rPr>
          <w:rFonts w:ascii="GHEA Grapalat" w:hAnsi="GHEA Grapalat" w:cs="Sylfaen"/>
          <w:sz w:val="20"/>
          <w:szCs w:val="24"/>
          <w:lang w:val="ru-RU" w:eastAsia="en-US"/>
        </w:rPr>
        <w:t>միջոցով</w:t>
      </w:r>
      <w:r w:rsidR="007A5810" w:rsidRPr="00FE4A6D">
        <w:rPr>
          <w:rFonts w:ascii="Arial LatArm" w:hAnsi="Arial LatArm" w:cs="Sylfaen"/>
          <w:sz w:val="20"/>
          <w:szCs w:val="24"/>
          <w:lang w:val="af-ZA" w:eastAsia="en-US"/>
        </w:rPr>
        <w:t>:</w:t>
      </w:r>
    </w:p>
    <w:p w14:paraId="34DCD019" w14:textId="77777777" w:rsidR="002B121D" w:rsidRPr="00FE4A6D" w:rsidRDefault="00A150A9" w:rsidP="00EF3662">
      <w:pPr>
        <w:pStyle w:val="23"/>
        <w:spacing w:line="240" w:lineRule="auto"/>
        <w:ind w:firstLine="567"/>
        <w:rPr>
          <w:rFonts w:ascii="Arial LatArm" w:hAnsi="Arial LatArm" w:cs="Sylfaen"/>
          <w:szCs w:val="24"/>
        </w:rPr>
      </w:pPr>
      <w:r w:rsidRPr="00FE4A6D">
        <w:rPr>
          <w:rFonts w:ascii="Arial LatArm" w:hAnsi="Arial LatArm" w:cs="Sylfaen"/>
          <w:szCs w:val="24"/>
        </w:rPr>
        <w:t>8</w:t>
      </w:r>
      <w:r w:rsidR="002B121D" w:rsidRPr="00FE4A6D">
        <w:rPr>
          <w:rFonts w:ascii="Arial LatArm" w:hAnsi="Arial LatArm" w:cs="Sylfaen"/>
          <w:szCs w:val="24"/>
        </w:rPr>
        <w:t>.</w:t>
      </w:r>
      <w:r w:rsidR="00CD1E70" w:rsidRPr="00FE4A6D">
        <w:rPr>
          <w:rFonts w:ascii="Arial LatArm" w:hAnsi="Arial LatArm" w:cs="Sylfaen"/>
          <w:szCs w:val="24"/>
        </w:rPr>
        <w:t>16</w:t>
      </w:r>
      <w:r w:rsidR="003F288F" w:rsidRPr="00FE4A6D">
        <w:rPr>
          <w:rFonts w:ascii="Arial LatArm" w:hAnsi="Arial LatArm" w:cs="Sylfaen"/>
          <w:szCs w:val="24"/>
        </w:rPr>
        <w:t xml:space="preserve"> </w:t>
      </w:r>
      <w:r w:rsidR="002B121D" w:rsidRPr="00FE4A6D">
        <w:rPr>
          <w:rFonts w:ascii="GHEA Grapalat" w:hAnsi="GHEA Grapalat" w:cs="Sylfaen"/>
          <w:szCs w:val="24"/>
          <w:lang w:val="ru-RU"/>
        </w:rPr>
        <w:t>Մասնակիցները</w:t>
      </w:r>
      <w:r w:rsidR="002B121D" w:rsidRPr="00FE4A6D">
        <w:rPr>
          <w:rFonts w:ascii="Arial LatArm" w:hAnsi="Arial LatArm" w:cs="Sylfaen"/>
          <w:szCs w:val="24"/>
        </w:rPr>
        <w:t xml:space="preserve"> </w:t>
      </w:r>
      <w:r w:rsidR="002B121D" w:rsidRPr="00FE4A6D">
        <w:rPr>
          <w:rFonts w:ascii="GHEA Grapalat" w:hAnsi="GHEA Grapalat" w:cs="Sylfaen"/>
          <w:szCs w:val="24"/>
          <w:lang w:val="ru-RU"/>
        </w:rPr>
        <w:t>և</w:t>
      </w:r>
      <w:r w:rsidR="002B121D" w:rsidRPr="00FE4A6D">
        <w:rPr>
          <w:rFonts w:ascii="Arial LatArm" w:hAnsi="Arial LatArm" w:cs="Sylfaen"/>
          <w:szCs w:val="24"/>
        </w:rPr>
        <w:t xml:space="preserve"> </w:t>
      </w:r>
      <w:r w:rsidR="002B121D" w:rsidRPr="00FE4A6D">
        <w:rPr>
          <w:rFonts w:ascii="GHEA Grapalat" w:hAnsi="GHEA Grapalat" w:cs="Sylfaen"/>
          <w:szCs w:val="24"/>
          <w:lang w:val="ru-RU"/>
        </w:rPr>
        <w:t>նրանց</w:t>
      </w:r>
      <w:r w:rsidR="002B121D" w:rsidRPr="00FE4A6D">
        <w:rPr>
          <w:rFonts w:ascii="Arial LatArm" w:hAnsi="Arial LatArm" w:cs="Sylfaen"/>
          <w:szCs w:val="24"/>
        </w:rPr>
        <w:t xml:space="preserve"> </w:t>
      </w:r>
      <w:r w:rsidR="002B121D" w:rsidRPr="00FE4A6D">
        <w:rPr>
          <w:rFonts w:ascii="GHEA Grapalat" w:hAnsi="GHEA Grapalat" w:cs="Sylfaen"/>
          <w:szCs w:val="24"/>
          <w:lang w:val="ru-RU"/>
        </w:rPr>
        <w:t>ներկայացուցիչները</w:t>
      </w:r>
      <w:r w:rsidR="002B121D" w:rsidRPr="00FE4A6D">
        <w:rPr>
          <w:rFonts w:ascii="Arial LatArm" w:hAnsi="Arial LatArm" w:cs="Sylfaen"/>
          <w:szCs w:val="24"/>
        </w:rPr>
        <w:t xml:space="preserve"> </w:t>
      </w:r>
      <w:r w:rsidR="002B121D" w:rsidRPr="00FE4A6D">
        <w:rPr>
          <w:rFonts w:ascii="GHEA Grapalat" w:hAnsi="GHEA Grapalat" w:cs="Sylfaen"/>
          <w:szCs w:val="24"/>
          <w:lang w:val="ru-RU"/>
        </w:rPr>
        <w:t>կարող</w:t>
      </w:r>
      <w:r w:rsidR="002B121D" w:rsidRPr="00FE4A6D">
        <w:rPr>
          <w:rFonts w:ascii="Arial LatArm" w:hAnsi="Arial LatArm" w:cs="Sylfaen"/>
          <w:szCs w:val="24"/>
        </w:rPr>
        <w:t xml:space="preserve"> </w:t>
      </w:r>
      <w:r w:rsidR="002B121D" w:rsidRPr="00FE4A6D">
        <w:rPr>
          <w:rFonts w:ascii="GHEA Grapalat" w:hAnsi="GHEA Grapalat" w:cs="Sylfaen"/>
          <w:szCs w:val="24"/>
          <w:lang w:val="ru-RU"/>
        </w:rPr>
        <w:t>են</w:t>
      </w:r>
      <w:r w:rsidR="002B121D" w:rsidRPr="00FE4A6D">
        <w:rPr>
          <w:rFonts w:ascii="Arial LatArm" w:hAnsi="Arial LatArm" w:cs="Sylfaen"/>
          <w:szCs w:val="24"/>
        </w:rPr>
        <w:t xml:space="preserve"> </w:t>
      </w:r>
      <w:r w:rsidR="002B121D" w:rsidRPr="00FE4A6D">
        <w:rPr>
          <w:rFonts w:ascii="GHEA Grapalat" w:hAnsi="GHEA Grapalat" w:cs="Sylfaen"/>
          <w:szCs w:val="24"/>
          <w:lang w:val="ru-RU"/>
        </w:rPr>
        <w:t>ներկա</w:t>
      </w:r>
      <w:r w:rsidR="002B121D" w:rsidRPr="00FE4A6D">
        <w:rPr>
          <w:rFonts w:ascii="Arial LatArm" w:hAnsi="Arial LatArm" w:cs="Sylfaen"/>
          <w:szCs w:val="24"/>
        </w:rPr>
        <w:t xml:space="preserve"> </w:t>
      </w:r>
      <w:r w:rsidR="006D4E1D" w:rsidRPr="00FE4A6D">
        <w:rPr>
          <w:rFonts w:ascii="GHEA Grapalat" w:hAnsi="GHEA Grapalat" w:cs="Sylfaen"/>
          <w:szCs w:val="24"/>
        </w:rPr>
        <w:t>լինել</w:t>
      </w:r>
      <w:r w:rsidR="006D4E1D" w:rsidRPr="00FE4A6D">
        <w:rPr>
          <w:rFonts w:ascii="Arial LatArm" w:hAnsi="Arial LatArm" w:cs="Sylfaen"/>
          <w:szCs w:val="24"/>
        </w:rPr>
        <w:t xml:space="preserve">  </w:t>
      </w:r>
      <w:r w:rsidR="002B121D" w:rsidRPr="00FE4A6D">
        <w:rPr>
          <w:rFonts w:ascii="GHEA Grapalat" w:hAnsi="GHEA Grapalat" w:cs="Sylfaen"/>
          <w:szCs w:val="24"/>
          <w:lang w:val="ru-RU"/>
        </w:rPr>
        <w:t>հանձնաժողովի</w:t>
      </w:r>
      <w:r w:rsidR="002B121D" w:rsidRPr="00FE4A6D">
        <w:rPr>
          <w:rFonts w:ascii="Arial LatArm" w:hAnsi="Arial LatArm" w:cs="Sylfaen"/>
          <w:szCs w:val="24"/>
        </w:rPr>
        <w:t xml:space="preserve"> </w:t>
      </w:r>
      <w:r w:rsidR="002B121D" w:rsidRPr="00FE4A6D">
        <w:rPr>
          <w:rFonts w:ascii="GHEA Grapalat" w:hAnsi="GHEA Grapalat" w:cs="Sylfaen"/>
          <w:szCs w:val="24"/>
          <w:lang w:val="ru-RU"/>
        </w:rPr>
        <w:t>նիստերին։</w:t>
      </w:r>
      <w:r w:rsidR="002B121D" w:rsidRPr="00FE4A6D">
        <w:rPr>
          <w:rFonts w:ascii="Arial LatArm" w:hAnsi="Arial LatArm" w:cs="Sylfaen"/>
          <w:szCs w:val="24"/>
        </w:rPr>
        <w:t xml:space="preserve"> </w:t>
      </w:r>
      <w:r w:rsidR="006D4E1D" w:rsidRPr="00FE4A6D">
        <w:rPr>
          <w:rFonts w:ascii="GHEA Grapalat" w:hAnsi="GHEA Grapalat" w:cs="Sylfaen"/>
          <w:szCs w:val="24"/>
          <w:lang w:val="ru-RU"/>
        </w:rPr>
        <w:t>Մասնակիցները</w:t>
      </w:r>
      <w:r w:rsidR="006D4E1D" w:rsidRPr="00FE4A6D">
        <w:rPr>
          <w:rFonts w:ascii="Arial LatArm" w:hAnsi="Arial LatArm" w:cs="Sylfaen"/>
          <w:szCs w:val="24"/>
        </w:rPr>
        <w:t xml:space="preserve"> </w:t>
      </w:r>
      <w:r w:rsidR="006D4E1D" w:rsidRPr="00FE4A6D">
        <w:rPr>
          <w:rFonts w:ascii="GHEA Grapalat" w:hAnsi="GHEA Grapalat" w:cs="Sylfaen"/>
          <w:szCs w:val="24"/>
        </w:rPr>
        <w:t>կամ</w:t>
      </w:r>
      <w:r w:rsidR="006D4E1D" w:rsidRPr="00FE4A6D">
        <w:rPr>
          <w:rFonts w:ascii="Arial LatArm" w:hAnsi="Arial LatArm" w:cs="Sylfaen"/>
          <w:szCs w:val="24"/>
        </w:rPr>
        <w:t xml:space="preserve"> </w:t>
      </w:r>
      <w:r w:rsidR="006D4E1D" w:rsidRPr="00FE4A6D">
        <w:rPr>
          <w:rFonts w:ascii="GHEA Grapalat" w:hAnsi="GHEA Grapalat" w:cs="Sylfaen"/>
          <w:szCs w:val="24"/>
          <w:lang w:val="ru-RU"/>
        </w:rPr>
        <w:t>նրանց</w:t>
      </w:r>
      <w:r w:rsidR="006D4E1D" w:rsidRPr="00FE4A6D">
        <w:rPr>
          <w:rFonts w:ascii="Arial LatArm" w:hAnsi="Arial LatArm" w:cs="Sylfaen"/>
          <w:szCs w:val="24"/>
        </w:rPr>
        <w:t xml:space="preserve"> </w:t>
      </w:r>
      <w:r w:rsidR="006D4E1D" w:rsidRPr="00FE4A6D">
        <w:rPr>
          <w:rFonts w:ascii="GHEA Grapalat" w:hAnsi="GHEA Grapalat" w:cs="Sylfaen"/>
          <w:szCs w:val="24"/>
          <w:lang w:val="ru-RU"/>
        </w:rPr>
        <w:t>ներկայացուցիչները</w:t>
      </w:r>
      <w:r w:rsidR="006D4E1D" w:rsidRPr="00FE4A6D">
        <w:rPr>
          <w:rFonts w:ascii="Arial LatArm" w:hAnsi="Arial LatArm" w:cs="Sylfaen"/>
          <w:szCs w:val="24"/>
        </w:rPr>
        <w:t xml:space="preserve"> </w:t>
      </w:r>
      <w:r w:rsidR="002B121D" w:rsidRPr="00FE4A6D">
        <w:rPr>
          <w:rFonts w:ascii="GHEA Grapalat" w:hAnsi="GHEA Grapalat" w:cs="Sylfaen"/>
          <w:szCs w:val="24"/>
          <w:lang w:val="ru-RU"/>
        </w:rPr>
        <w:t>կարող</w:t>
      </w:r>
      <w:r w:rsidR="002B121D" w:rsidRPr="00FE4A6D">
        <w:rPr>
          <w:rFonts w:ascii="Arial LatArm" w:hAnsi="Arial LatArm" w:cs="Sylfaen"/>
          <w:szCs w:val="24"/>
        </w:rPr>
        <w:t xml:space="preserve"> </w:t>
      </w:r>
      <w:r w:rsidR="002B121D" w:rsidRPr="00FE4A6D">
        <w:rPr>
          <w:rFonts w:ascii="GHEA Grapalat" w:hAnsi="GHEA Grapalat" w:cs="Sylfaen"/>
          <w:szCs w:val="24"/>
          <w:lang w:val="ru-RU"/>
        </w:rPr>
        <w:t>են</w:t>
      </w:r>
      <w:r w:rsidR="002B121D" w:rsidRPr="00FE4A6D">
        <w:rPr>
          <w:rFonts w:ascii="Arial LatArm" w:hAnsi="Arial LatArm" w:cs="Sylfaen"/>
          <w:szCs w:val="24"/>
        </w:rPr>
        <w:t xml:space="preserve"> </w:t>
      </w:r>
      <w:r w:rsidR="002B121D" w:rsidRPr="00FE4A6D">
        <w:rPr>
          <w:rFonts w:ascii="GHEA Grapalat" w:hAnsi="GHEA Grapalat" w:cs="Sylfaen"/>
          <w:szCs w:val="24"/>
          <w:lang w:val="ru-RU"/>
        </w:rPr>
        <w:t>պահանջել</w:t>
      </w:r>
      <w:r w:rsidR="002B121D" w:rsidRPr="00FE4A6D">
        <w:rPr>
          <w:rFonts w:ascii="Arial LatArm" w:hAnsi="Arial LatArm" w:cs="Sylfaen"/>
          <w:szCs w:val="24"/>
        </w:rPr>
        <w:t xml:space="preserve"> </w:t>
      </w:r>
      <w:r w:rsidR="002B121D" w:rsidRPr="00FE4A6D">
        <w:rPr>
          <w:rFonts w:ascii="GHEA Grapalat" w:hAnsi="GHEA Grapalat" w:cs="Sylfaen"/>
          <w:szCs w:val="24"/>
          <w:lang w:val="ru-RU"/>
        </w:rPr>
        <w:t>հանձնաժողովի</w:t>
      </w:r>
      <w:r w:rsidR="002B121D" w:rsidRPr="00FE4A6D">
        <w:rPr>
          <w:rFonts w:ascii="Arial LatArm" w:hAnsi="Arial LatArm" w:cs="Sylfaen"/>
          <w:szCs w:val="24"/>
        </w:rPr>
        <w:t xml:space="preserve"> </w:t>
      </w:r>
      <w:r w:rsidR="002B121D" w:rsidRPr="00FE4A6D">
        <w:rPr>
          <w:rFonts w:ascii="GHEA Grapalat" w:hAnsi="GHEA Grapalat" w:cs="Sylfaen"/>
          <w:szCs w:val="24"/>
          <w:lang w:val="ru-RU"/>
        </w:rPr>
        <w:t>նիստերի</w:t>
      </w:r>
      <w:r w:rsidR="002B121D" w:rsidRPr="00FE4A6D">
        <w:rPr>
          <w:rFonts w:ascii="Arial LatArm" w:hAnsi="Arial LatArm" w:cs="Sylfaen"/>
          <w:szCs w:val="24"/>
        </w:rPr>
        <w:t xml:space="preserve"> </w:t>
      </w:r>
      <w:r w:rsidR="002B121D" w:rsidRPr="00FE4A6D">
        <w:rPr>
          <w:rFonts w:ascii="GHEA Grapalat" w:hAnsi="GHEA Grapalat" w:cs="Sylfaen"/>
          <w:szCs w:val="24"/>
          <w:lang w:val="ru-RU"/>
        </w:rPr>
        <w:t>արձանագրությունների</w:t>
      </w:r>
      <w:r w:rsidR="002B121D" w:rsidRPr="00FE4A6D">
        <w:rPr>
          <w:rFonts w:ascii="Arial LatArm" w:hAnsi="Arial LatArm" w:cs="Sylfaen"/>
          <w:szCs w:val="24"/>
        </w:rPr>
        <w:t xml:space="preserve"> </w:t>
      </w:r>
      <w:r w:rsidR="002B121D" w:rsidRPr="00FE4A6D">
        <w:rPr>
          <w:rFonts w:ascii="GHEA Grapalat" w:hAnsi="GHEA Grapalat" w:cs="Sylfaen"/>
          <w:szCs w:val="24"/>
          <w:lang w:val="ru-RU"/>
        </w:rPr>
        <w:t>պատճենները</w:t>
      </w:r>
      <w:r w:rsidR="002B121D" w:rsidRPr="00FE4A6D">
        <w:rPr>
          <w:rFonts w:ascii="Arial LatArm" w:hAnsi="Arial LatArm" w:cs="Sylfaen"/>
          <w:szCs w:val="24"/>
        </w:rPr>
        <w:t xml:space="preserve">, </w:t>
      </w:r>
      <w:r w:rsidR="002B121D" w:rsidRPr="00FE4A6D">
        <w:rPr>
          <w:rFonts w:ascii="GHEA Grapalat" w:hAnsi="GHEA Grapalat" w:cs="Sylfaen"/>
          <w:szCs w:val="24"/>
          <w:lang w:val="ru-RU"/>
        </w:rPr>
        <w:t>որոնք</w:t>
      </w:r>
      <w:r w:rsidR="002B121D" w:rsidRPr="00FE4A6D">
        <w:rPr>
          <w:rFonts w:ascii="Arial LatArm" w:hAnsi="Arial LatArm" w:cs="Sylfaen"/>
          <w:szCs w:val="24"/>
        </w:rPr>
        <w:t xml:space="preserve"> </w:t>
      </w:r>
      <w:r w:rsidR="002B121D" w:rsidRPr="00FE4A6D">
        <w:rPr>
          <w:rFonts w:ascii="GHEA Grapalat" w:hAnsi="GHEA Grapalat" w:cs="Sylfaen"/>
          <w:szCs w:val="24"/>
          <w:lang w:val="ru-RU"/>
        </w:rPr>
        <w:t>տրամադրվում</w:t>
      </w:r>
      <w:r w:rsidR="002B121D" w:rsidRPr="00FE4A6D">
        <w:rPr>
          <w:rFonts w:ascii="Arial LatArm" w:hAnsi="Arial LatArm" w:cs="Sylfaen"/>
          <w:szCs w:val="24"/>
        </w:rPr>
        <w:t xml:space="preserve"> </w:t>
      </w:r>
      <w:r w:rsidR="002B121D" w:rsidRPr="00FE4A6D">
        <w:rPr>
          <w:rFonts w:ascii="GHEA Grapalat" w:hAnsi="GHEA Grapalat" w:cs="Sylfaen"/>
          <w:szCs w:val="24"/>
          <w:lang w:val="ru-RU"/>
        </w:rPr>
        <w:t>են</w:t>
      </w:r>
      <w:r w:rsidR="002B121D" w:rsidRPr="00FE4A6D">
        <w:rPr>
          <w:rFonts w:ascii="Arial LatArm" w:hAnsi="Arial LatArm" w:cs="Sylfaen"/>
          <w:szCs w:val="24"/>
        </w:rPr>
        <w:t xml:space="preserve"> </w:t>
      </w:r>
      <w:r w:rsidR="002B121D" w:rsidRPr="00FE4A6D">
        <w:rPr>
          <w:rFonts w:ascii="GHEA Grapalat" w:hAnsi="GHEA Grapalat" w:cs="Sylfaen"/>
          <w:szCs w:val="24"/>
          <w:lang w:val="ru-RU"/>
        </w:rPr>
        <w:t>մեկ</w:t>
      </w:r>
      <w:r w:rsidR="002B121D" w:rsidRPr="00FE4A6D">
        <w:rPr>
          <w:rFonts w:ascii="Arial LatArm" w:hAnsi="Arial LatArm" w:cs="Sylfaen"/>
          <w:szCs w:val="24"/>
        </w:rPr>
        <w:t xml:space="preserve"> </w:t>
      </w:r>
      <w:r w:rsidR="002B121D" w:rsidRPr="00FE4A6D">
        <w:rPr>
          <w:rFonts w:ascii="GHEA Grapalat" w:hAnsi="GHEA Grapalat" w:cs="Sylfaen"/>
          <w:szCs w:val="24"/>
          <w:lang w:val="ru-RU"/>
        </w:rPr>
        <w:t>օրացուցային</w:t>
      </w:r>
      <w:r w:rsidR="002B121D" w:rsidRPr="00FE4A6D">
        <w:rPr>
          <w:rFonts w:ascii="Arial LatArm" w:hAnsi="Arial LatArm" w:cs="Sylfaen"/>
          <w:szCs w:val="24"/>
        </w:rPr>
        <w:t xml:space="preserve"> </w:t>
      </w:r>
      <w:r w:rsidR="002B121D" w:rsidRPr="00FE4A6D">
        <w:rPr>
          <w:rFonts w:ascii="GHEA Grapalat" w:hAnsi="GHEA Grapalat" w:cs="Sylfaen"/>
          <w:szCs w:val="24"/>
          <w:lang w:val="ru-RU"/>
        </w:rPr>
        <w:t>օրվա</w:t>
      </w:r>
      <w:r w:rsidR="002B121D" w:rsidRPr="00FE4A6D">
        <w:rPr>
          <w:rFonts w:ascii="Arial LatArm" w:hAnsi="Arial LatArm" w:cs="Sylfaen"/>
          <w:szCs w:val="24"/>
        </w:rPr>
        <w:t xml:space="preserve"> </w:t>
      </w:r>
      <w:r w:rsidR="002B121D" w:rsidRPr="00FE4A6D">
        <w:rPr>
          <w:rFonts w:ascii="GHEA Grapalat" w:hAnsi="GHEA Grapalat" w:cs="Sylfaen"/>
          <w:szCs w:val="24"/>
          <w:lang w:val="ru-RU"/>
        </w:rPr>
        <w:t>ընթացքում։</w:t>
      </w:r>
    </w:p>
    <w:p w14:paraId="16280F26" w14:textId="77777777" w:rsidR="00CD1E70" w:rsidRPr="00FE4A6D" w:rsidRDefault="00A150A9" w:rsidP="00CD1E70">
      <w:pPr>
        <w:ind w:firstLine="567"/>
        <w:jc w:val="both"/>
        <w:rPr>
          <w:rFonts w:ascii="Arial LatArm" w:hAnsi="Arial LatArm" w:cs="Sylfaen"/>
          <w:sz w:val="20"/>
          <w:lang w:val="af-ZA"/>
        </w:rPr>
      </w:pPr>
      <w:r w:rsidRPr="00FE4A6D">
        <w:rPr>
          <w:rFonts w:ascii="Arial LatArm" w:hAnsi="Arial LatArm" w:cs="Sylfaen"/>
          <w:sz w:val="20"/>
          <w:lang w:val="af-ZA"/>
        </w:rPr>
        <w:t>8</w:t>
      </w:r>
      <w:r w:rsidR="009B0DA1" w:rsidRPr="00FE4A6D">
        <w:rPr>
          <w:rFonts w:ascii="Arial LatArm" w:hAnsi="Arial LatArm" w:cs="Sylfaen"/>
          <w:sz w:val="20"/>
          <w:lang w:val="af-ZA"/>
        </w:rPr>
        <w:t>.</w:t>
      </w:r>
      <w:r w:rsidR="00CD1E70" w:rsidRPr="00FE4A6D">
        <w:rPr>
          <w:rFonts w:ascii="Arial LatArm" w:hAnsi="Arial LatArm" w:cs="Sylfaen"/>
          <w:sz w:val="20"/>
          <w:lang w:val="af-ZA"/>
        </w:rPr>
        <w:t>17</w:t>
      </w:r>
      <w:r w:rsidR="003F288F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CD1E70" w:rsidRPr="00FE4A6D">
        <w:rPr>
          <w:rFonts w:ascii="GHEA Grapalat" w:hAnsi="GHEA Grapalat" w:cs="Sylfaen"/>
          <w:sz w:val="20"/>
          <w:lang w:val="ru-RU"/>
        </w:rPr>
        <w:t>Հանձնաժողովի</w:t>
      </w:r>
      <w:r w:rsidR="00CD1E70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CD1E70" w:rsidRPr="00FE4A6D">
        <w:rPr>
          <w:rFonts w:ascii="GHEA Grapalat" w:hAnsi="GHEA Grapalat" w:cs="Sylfaen"/>
          <w:sz w:val="20"/>
          <w:lang w:val="ru-RU"/>
        </w:rPr>
        <w:t>և</w:t>
      </w:r>
      <w:r w:rsidR="00CD1E70" w:rsidRPr="00FE4A6D">
        <w:rPr>
          <w:rFonts w:ascii="Arial LatArm" w:hAnsi="Arial LatArm" w:cs="Sylfaen"/>
          <w:sz w:val="20"/>
          <w:lang w:val="af-ZA"/>
        </w:rPr>
        <w:t xml:space="preserve"> (</w:t>
      </w:r>
      <w:r w:rsidR="00CD1E70" w:rsidRPr="00FE4A6D">
        <w:rPr>
          <w:rFonts w:ascii="GHEA Grapalat" w:hAnsi="GHEA Grapalat" w:cs="Sylfaen"/>
          <w:sz w:val="20"/>
          <w:lang w:val="ru-RU"/>
        </w:rPr>
        <w:t>կամ</w:t>
      </w:r>
      <w:r w:rsidR="00CD1E70" w:rsidRPr="00FE4A6D">
        <w:rPr>
          <w:rFonts w:ascii="Arial LatArm" w:hAnsi="Arial LatArm" w:cs="Sylfaen"/>
          <w:sz w:val="20"/>
          <w:lang w:val="af-ZA"/>
        </w:rPr>
        <w:t xml:space="preserve">) </w:t>
      </w:r>
      <w:r w:rsidR="00CD1E70" w:rsidRPr="00FE4A6D">
        <w:rPr>
          <w:rFonts w:ascii="GHEA Grapalat" w:hAnsi="GHEA Grapalat" w:cs="Sylfaen"/>
          <w:sz w:val="20"/>
          <w:lang w:val="ru-RU"/>
        </w:rPr>
        <w:t>պատվիրատուի</w:t>
      </w:r>
      <w:r w:rsidR="00CD1E70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CD1E70" w:rsidRPr="00FE4A6D">
        <w:rPr>
          <w:rFonts w:ascii="GHEA Grapalat" w:hAnsi="GHEA Grapalat" w:cs="Sylfaen"/>
          <w:sz w:val="20"/>
          <w:lang w:val="ru-RU"/>
        </w:rPr>
        <w:t>կողմից</w:t>
      </w:r>
      <w:r w:rsidR="00CD1E70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CD1E70" w:rsidRPr="00FE4A6D">
        <w:rPr>
          <w:rFonts w:ascii="GHEA Grapalat" w:hAnsi="GHEA Grapalat" w:cs="Sylfaen"/>
          <w:sz w:val="20"/>
          <w:lang w:val="ru-RU"/>
        </w:rPr>
        <w:t>էլեկտրոնային</w:t>
      </w:r>
      <w:r w:rsidR="00CD1E70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CD1E70" w:rsidRPr="00FE4A6D">
        <w:rPr>
          <w:rFonts w:ascii="GHEA Grapalat" w:hAnsi="GHEA Grapalat" w:cs="Sylfaen"/>
          <w:sz w:val="20"/>
          <w:lang w:val="ru-RU"/>
        </w:rPr>
        <w:t>ծանուցումներն</w:t>
      </w:r>
      <w:r w:rsidR="00CD1E70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CD1E70" w:rsidRPr="00FE4A6D">
        <w:rPr>
          <w:rFonts w:ascii="GHEA Grapalat" w:hAnsi="GHEA Grapalat" w:cs="Sylfaen"/>
          <w:sz w:val="20"/>
          <w:lang w:val="ru-RU"/>
        </w:rPr>
        <w:t>ուղարկվում</w:t>
      </w:r>
      <w:r w:rsidR="00CD1E70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CD1E70" w:rsidRPr="00FE4A6D">
        <w:rPr>
          <w:rFonts w:ascii="GHEA Grapalat" w:hAnsi="GHEA Grapalat" w:cs="Sylfaen"/>
          <w:sz w:val="20"/>
          <w:lang w:val="ru-RU"/>
        </w:rPr>
        <w:t>են</w:t>
      </w:r>
      <w:r w:rsidR="00CD1E70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CD1E70" w:rsidRPr="00FE4A6D">
        <w:rPr>
          <w:rFonts w:ascii="GHEA Grapalat" w:hAnsi="GHEA Grapalat" w:cs="Sylfaen"/>
          <w:sz w:val="20"/>
          <w:lang w:val="ru-RU"/>
        </w:rPr>
        <w:t>մասնակցի</w:t>
      </w:r>
      <w:r w:rsidR="00CD1E70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CD1E70" w:rsidRPr="00FE4A6D">
        <w:rPr>
          <w:rFonts w:ascii="GHEA Grapalat" w:hAnsi="GHEA Grapalat" w:cs="Sylfaen"/>
          <w:sz w:val="20"/>
          <w:lang w:val="af-ZA"/>
        </w:rPr>
        <w:t>հայտում</w:t>
      </w:r>
      <w:r w:rsidR="00CD1E70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CD1E70" w:rsidRPr="00FE4A6D">
        <w:rPr>
          <w:rFonts w:ascii="GHEA Grapalat" w:hAnsi="GHEA Grapalat" w:cs="Sylfaen"/>
          <w:sz w:val="20"/>
          <w:lang w:val="af-ZA"/>
        </w:rPr>
        <w:t>նշված</w:t>
      </w:r>
      <w:r w:rsidR="00CD1E70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CD1E70" w:rsidRPr="00FE4A6D">
        <w:rPr>
          <w:rFonts w:ascii="GHEA Grapalat" w:hAnsi="GHEA Grapalat" w:cs="Sylfaen"/>
          <w:sz w:val="20"/>
          <w:lang w:val="af-ZA"/>
        </w:rPr>
        <w:t>էլեկտրոնային</w:t>
      </w:r>
      <w:r w:rsidR="00CD1E70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CD1E70" w:rsidRPr="00FE4A6D">
        <w:rPr>
          <w:rFonts w:ascii="GHEA Grapalat" w:hAnsi="GHEA Grapalat" w:cs="Sylfaen"/>
          <w:sz w:val="20"/>
          <w:lang w:val="af-ZA"/>
        </w:rPr>
        <w:t>փոստին</w:t>
      </w:r>
      <w:r w:rsidR="00CD1E70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CD1E70" w:rsidRPr="00FE4A6D">
        <w:rPr>
          <w:rFonts w:ascii="GHEA Grapalat" w:hAnsi="GHEA Grapalat" w:cs="Sylfaen"/>
          <w:sz w:val="20"/>
          <w:lang w:val="af-ZA"/>
        </w:rPr>
        <w:t>ուղարկելու</w:t>
      </w:r>
      <w:r w:rsidR="00CD1E70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CD1E70" w:rsidRPr="00FE4A6D">
        <w:rPr>
          <w:rFonts w:ascii="GHEA Grapalat" w:hAnsi="GHEA Grapalat" w:cs="Sylfaen"/>
          <w:sz w:val="20"/>
          <w:lang w:val="af-ZA"/>
        </w:rPr>
        <w:t>միջոցով</w:t>
      </w:r>
      <w:r w:rsidR="00CD1E70" w:rsidRPr="00FE4A6D">
        <w:rPr>
          <w:rFonts w:ascii="Arial LatArm" w:hAnsi="Arial LatArm" w:cs="Sylfaen"/>
          <w:sz w:val="20"/>
          <w:lang w:val="af-ZA"/>
        </w:rPr>
        <w:t xml:space="preserve">, </w:t>
      </w:r>
      <w:r w:rsidR="00CD1E70" w:rsidRPr="00FE4A6D">
        <w:rPr>
          <w:rFonts w:ascii="GHEA Grapalat" w:hAnsi="GHEA Grapalat" w:cs="Sylfaen"/>
          <w:sz w:val="20"/>
          <w:lang w:val="ru-RU"/>
        </w:rPr>
        <w:t>իսկ</w:t>
      </w:r>
      <w:r w:rsidR="00CD1E70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CD1E70" w:rsidRPr="00FE4A6D">
        <w:rPr>
          <w:rFonts w:ascii="GHEA Grapalat" w:hAnsi="GHEA Grapalat" w:cs="Sylfaen"/>
          <w:sz w:val="20"/>
          <w:lang w:val="ru-RU"/>
        </w:rPr>
        <w:t>մասնակցի</w:t>
      </w:r>
      <w:r w:rsidR="00CD1E70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CD1E70" w:rsidRPr="00FE4A6D">
        <w:rPr>
          <w:rFonts w:ascii="GHEA Grapalat" w:hAnsi="GHEA Grapalat" w:cs="Sylfaen"/>
          <w:sz w:val="20"/>
          <w:lang w:val="ru-RU"/>
        </w:rPr>
        <w:t>կողմից</w:t>
      </w:r>
      <w:r w:rsidR="00CD1E70" w:rsidRPr="00FE4A6D">
        <w:rPr>
          <w:rFonts w:ascii="Arial LatArm" w:hAnsi="Arial LatArm" w:cs="Sylfaen"/>
          <w:sz w:val="20"/>
          <w:lang w:val="af-ZA"/>
        </w:rPr>
        <w:t xml:space="preserve">` </w:t>
      </w:r>
      <w:r w:rsidR="00CD1E70" w:rsidRPr="00FE4A6D">
        <w:rPr>
          <w:rFonts w:ascii="GHEA Grapalat" w:hAnsi="GHEA Grapalat" w:cs="Sylfaen"/>
          <w:sz w:val="20"/>
          <w:lang w:val="ru-RU"/>
        </w:rPr>
        <w:t>իր</w:t>
      </w:r>
      <w:r w:rsidR="00CD1E70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CD1E70" w:rsidRPr="00FE4A6D">
        <w:rPr>
          <w:rFonts w:ascii="GHEA Grapalat" w:hAnsi="GHEA Grapalat" w:cs="Sylfaen"/>
          <w:sz w:val="20"/>
          <w:lang w:val="ru-RU"/>
        </w:rPr>
        <w:t>հայտում</w:t>
      </w:r>
      <w:r w:rsidR="00CD1E70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CD1E70" w:rsidRPr="00FE4A6D">
        <w:rPr>
          <w:rFonts w:ascii="GHEA Grapalat" w:hAnsi="GHEA Grapalat" w:cs="Sylfaen"/>
          <w:sz w:val="20"/>
          <w:lang w:val="ru-RU"/>
        </w:rPr>
        <w:t>նշված</w:t>
      </w:r>
      <w:r w:rsidR="00CD1E70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CD1E70" w:rsidRPr="00FE4A6D">
        <w:rPr>
          <w:rFonts w:ascii="GHEA Grapalat" w:hAnsi="GHEA Grapalat" w:cs="Sylfaen"/>
          <w:sz w:val="20"/>
          <w:lang w:val="ru-RU"/>
        </w:rPr>
        <w:t>էլեկտրոնային</w:t>
      </w:r>
      <w:r w:rsidR="00CD1E70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CD1E70" w:rsidRPr="00FE4A6D">
        <w:rPr>
          <w:rFonts w:ascii="GHEA Grapalat" w:hAnsi="GHEA Grapalat" w:cs="Sylfaen"/>
          <w:sz w:val="20"/>
          <w:lang w:val="ru-RU"/>
        </w:rPr>
        <w:t>փոստից</w:t>
      </w:r>
      <w:r w:rsidR="00CD1E70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CD1E70" w:rsidRPr="00FE4A6D">
        <w:rPr>
          <w:rFonts w:ascii="GHEA Grapalat" w:hAnsi="GHEA Grapalat" w:cs="Sylfaen"/>
          <w:sz w:val="20"/>
          <w:lang w:val="ru-RU"/>
        </w:rPr>
        <w:t>սույն</w:t>
      </w:r>
      <w:r w:rsidR="00CD1E70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CD1E70" w:rsidRPr="00FE4A6D">
        <w:rPr>
          <w:rFonts w:ascii="GHEA Grapalat" w:hAnsi="GHEA Grapalat" w:cs="Sylfaen"/>
          <w:sz w:val="20"/>
          <w:lang w:val="ru-RU"/>
        </w:rPr>
        <w:t>հրավերում</w:t>
      </w:r>
      <w:r w:rsidR="00CD1E70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CD1E70" w:rsidRPr="00FE4A6D">
        <w:rPr>
          <w:rFonts w:ascii="GHEA Grapalat" w:hAnsi="GHEA Grapalat" w:cs="Sylfaen"/>
          <w:sz w:val="20"/>
          <w:lang w:val="ru-RU"/>
        </w:rPr>
        <w:t>նշված</w:t>
      </w:r>
      <w:r w:rsidR="00CD1E70" w:rsidRPr="00FE4A6D">
        <w:rPr>
          <w:rFonts w:ascii="Arial LatArm" w:hAnsi="Arial LatArm" w:cs="Sylfaen"/>
          <w:sz w:val="20"/>
          <w:lang w:val="af-ZA"/>
        </w:rPr>
        <w:t xml:space="preserve">` </w:t>
      </w:r>
      <w:r w:rsidR="00CD1E70" w:rsidRPr="00FE4A6D">
        <w:rPr>
          <w:rFonts w:ascii="GHEA Grapalat" w:hAnsi="GHEA Grapalat" w:cs="Sylfaen"/>
          <w:sz w:val="20"/>
          <w:lang w:val="ru-RU"/>
        </w:rPr>
        <w:t>հանձնաժողովի</w:t>
      </w:r>
      <w:r w:rsidR="00CD1E70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CD1E70" w:rsidRPr="00FE4A6D">
        <w:rPr>
          <w:rFonts w:ascii="GHEA Grapalat" w:hAnsi="GHEA Grapalat" w:cs="Sylfaen"/>
          <w:sz w:val="20"/>
          <w:lang w:val="ru-RU"/>
        </w:rPr>
        <w:t>քարտուղարի</w:t>
      </w:r>
      <w:r w:rsidR="00CD1E70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CD1E70" w:rsidRPr="00FE4A6D">
        <w:rPr>
          <w:rFonts w:ascii="GHEA Grapalat" w:hAnsi="GHEA Grapalat" w:cs="Sylfaen"/>
          <w:sz w:val="20"/>
          <w:lang w:val="ru-RU"/>
        </w:rPr>
        <w:t>էլեկտրոնային</w:t>
      </w:r>
      <w:r w:rsidR="00CD1E70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CD1E70" w:rsidRPr="00FE4A6D">
        <w:rPr>
          <w:rFonts w:ascii="GHEA Grapalat" w:hAnsi="GHEA Grapalat" w:cs="Sylfaen"/>
          <w:sz w:val="20"/>
          <w:lang w:val="ru-RU"/>
        </w:rPr>
        <w:t>փոստին</w:t>
      </w:r>
      <w:r w:rsidR="00CD1E70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CD1E70" w:rsidRPr="00FE4A6D">
        <w:rPr>
          <w:rFonts w:ascii="GHEA Grapalat" w:hAnsi="GHEA Grapalat"/>
          <w:sz w:val="20"/>
          <w:szCs w:val="20"/>
          <w:lang w:val="af-ZA"/>
        </w:rPr>
        <w:t>ուղարկվելու</w:t>
      </w:r>
      <w:r w:rsidR="00CD1E70"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="00CD1E70" w:rsidRPr="00FE4A6D">
        <w:rPr>
          <w:rFonts w:ascii="GHEA Grapalat" w:hAnsi="GHEA Grapalat"/>
          <w:sz w:val="20"/>
          <w:szCs w:val="20"/>
          <w:lang w:val="af-ZA"/>
        </w:rPr>
        <w:t>միջոցով</w:t>
      </w:r>
      <w:r w:rsidR="00CD1E70" w:rsidRPr="00FE4A6D">
        <w:rPr>
          <w:rFonts w:ascii="Arial LatArm" w:hAnsi="Arial LatArm"/>
          <w:sz w:val="20"/>
          <w:szCs w:val="20"/>
          <w:lang w:val="af-ZA"/>
        </w:rPr>
        <w:t>:</w:t>
      </w:r>
    </w:p>
    <w:p w14:paraId="19D9E3E6" w14:textId="77777777" w:rsidR="00CD1E70" w:rsidRPr="00FE4A6D" w:rsidRDefault="00CD1E70" w:rsidP="00CD1E70">
      <w:pPr>
        <w:ind w:firstLine="567"/>
        <w:jc w:val="both"/>
        <w:rPr>
          <w:rFonts w:ascii="Arial LatArm" w:hAnsi="Arial LatArm"/>
          <w:sz w:val="20"/>
          <w:szCs w:val="20"/>
          <w:lang w:val="af-ZA"/>
        </w:rPr>
      </w:pPr>
      <w:r w:rsidRPr="00FE4A6D">
        <w:rPr>
          <w:rFonts w:ascii="GHEA Grapalat" w:hAnsi="GHEA Grapalat"/>
          <w:sz w:val="20"/>
          <w:szCs w:val="20"/>
          <w:lang w:val="af-ZA"/>
        </w:rPr>
        <w:t>Տեղեկությունների</w:t>
      </w:r>
      <w:r w:rsidRPr="00FE4A6D">
        <w:rPr>
          <w:rFonts w:ascii="Arial LatArm" w:hAnsi="Arial LatArm"/>
          <w:sz w:val="20"/>
          <w:szCs w:val="20"/>
          <w:lang w:val="af-ZA"/>
        </w:rPr>
        <w:t xml:space="preserve"> (</w:t>
      </w:r>
      <w:r w:rsidRPr="00FE4A6D">
        <w:rPr>
          <w:rFonts w:ascii="GHEA Grapalat" w:hAnsi="GHEA Grapalat"/>
          <w:sz w:val="20"/>
          <w:szCs w:val="20"/>
          <w:lang w:val="af-ZA"/>
        </w:rPr>
        <w:t>փաստաթղթերի</w:t>
      </w:r>
      <w:r w:rsidRPr="00FE4A6D">
        <w:rPr>
          <w:rFonts w:ascii="Arial LatArm" w:hAnsi="Arial LatArm"/>
          <w:sz w:val="20"/>
          <w:szCs w:val="20"/>
          <w:lang w:val="af-ZA"/>
        </w:rPr>
        <w:t xml:space="preserve">) </w:t>
      </w:r>
      <w:r w:rsidRPr="00FE4A6D">
        <w:rPr>
          <w:rFonts w:ascii="GHEA Grapalat" w:hAnsi="GHEA Grapalat"/>
          <w:sz w:val="20"/>
          <w:szCs w:val="20"/>
          <w:lang w:val="af-ZA"/>
        </w:rPr>
        <w:t>էլեկտրոնային</w:t>
      </w:r>
      <w:r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Pr="00FE4A6D">
        <w:rPr>
          <w:rFonts w:ascii="GHEA Grapalat" w:hAnsi="GHEA Grapalat"/>
          <w:sz w:val="20"/>
          <w:szCs w:val="20"/>
          <w:lang w:val="af-ZA"/>
        </w:rPr>
        <w:t>եղանակով</w:t>
      </w:r>
      <w:r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Pr="00FE4A6D">
        <w:rPr>
          <w:rFonts w:ascii="GHEA Grapalat" w:hAnsi="GHEA Grapalat"/>
          <w:sz w:val="20"/>
          <w:szCs w:val="20"/>
          <w:lang w:val="af-ZA"/>
        </w:rPr>
        <w:t>փոխանակման</w:t>
      </w:r>
      <w:r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Pr="00FE4A6D">
        <w:rPr>
          <w:rFonts w:ascii="GHEA Grapalat" w:hAnsi="GHEA Grapalat"/>
          <w:sz w:val="20"/>
          <w:szCs w:val="20"/>
          <w:lang w:val="af-ZA"/>
        </w:rPr>
        <w:t>դեպքում</w:t>
      </w:r>
      <w:r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Pr="00FE4A6D">
        <w:rPr>
          <w:rFonts w:ascii="GHEA Grapalat" w:hAnsi="GHEA Grapalat"/>
          <w:sz w:val="20"/>
          <w:szCs w:val="20"/>
          <w:lang w:val="af-ZA"/>
        </w:rPr>
        <w:t>մասնակիցը</w:t>
      </w:r>
      <w:r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Pr="00FE4A6D">
        <w:rPr>
          <w:rFonts w:ascii="GHEA Grapalat" w:hAnsi="GHEA Grapalat"/>
          <w:sz w:val="20"/>
          <w:szCs w:val="20"/>
          <w:lang w:val="af-ZA"/>
        </w:rPr>
        <w:t>տեղեկությունները</w:t>
      </w:r>
      <w:r w:rsidRPr="00FE4A6D">
        <w:rPr>
          <w:rFonts w:ascii="Arial LatArm" w:hAnsi="Arial LatArm"/>
          <w:sz w:val="20"/>
          <w:szCs w:val="20"/>
          <w:lang w:val="af-ZA"/>
        </w:rPr>
        <w:t xml:space="preserve"> (</w:t>
      </w:r>
      <w:r w:rsidRPr="00FE4A6D">
        <w:rPr>
          <w:rFonts w:ascii="GHEA Grapalat" w:hAnsi="GHEA Grapalat"/>
          <w:sz w:val="20"/>
          <w:szCs w:val="20"/>
          <w:lang w:val="af-ZA"/>
        </w:rPr>
        <w:t>փաստաթղթերը</w:t>
      </w:r>
      <w:r w:rsidRPr="00FE4A6D">
        <w:rPr>
          <w:rFonts w:ascii="Arial LatArm" w:hAnsi="Arial LatArm"/>
          <w:sz w:val="20"/>
          <w:szCs w:val="20"/>
          <w:lang w:val="af-ZA"/>
        </w:rPr>
        <w:t xml:space="preserve">) </w:t>
      </w:r>
      <w:r w:rsidRPr="00FE4A6D">
        <w:rPr>
          <w:rFonts w:ascii="GHEA Grapalat" w:hAnsi="GHEA Grapalat"/>
          <w:sz w:val="20"/>
          <w:szCs w:val="20"/>
          <w:lang w:val="af-ZA"/>
        </w:rPr>
        <w:t>ուղարկում</w:t>
      </w:r>
      <w:r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Pr="00FE4A6D">
        <w:rPr>
          <w:rFonts w:ascii="GHEA Grapalat" w:hAnsi="GHEA Grapalat"/>
          <w:sz w:val="20"/>
          <w:szCs w:val="20"/>
          <w:lang w:val="af-ZA"/>
        </w:rPr>
        <w:t>է</w:t>
      </w:r>
      <w:r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Pr="00FE4A6D">
        <w:rPr>
          <w:rFonts w:ascii="GHEA Grapalat" w:hAnsi="GHEA Grapalat"/>
          <w:sz w:val="20"/>
          <w:szCs w:val="20"/>
          <w:lang w:val="af-ZA"/>
        </w:rPr>
        <w:t>հաստատված</w:t>
      </w:r>
      <w:r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Pr="00FE4A6D">
        <w:rPr>
          <w:rFonts w:ascii="GHEA Grapalat" w:hAnsi="GHEA Grapalat"/>
          <w:sz w:val="20"/>
          <w:szCs w:val="20"/>
          <w:lang w:val="af-ZA"/>
        </w:rPr>
        <w:t>բնօրինակ</w:t>
      </w:r>
      <w:r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Pr="00FE4A6D">
        <w:rPr>
          <w:rFonts w:ascii="GHEA Grapalat" w:hAnsi="GHEA Grapalat"/>
          <w:sz w:val="20"/>
          <w:szCs w:val="20"/>
          <w:lang w:val="af-ZA"/>
        </w:rPr>
        <w:t>փաստաթղթից</w:t>
      </w:r>
      <w:r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Pr="00FE4A6D">
        <w:rPr>
          <w:rFonts w:ascii="GHEA Grapalat" w:hAnsi="GHEA Grapalat"/>
          <w:sz w:val="20"/>
          <w:szCs w:val="20"/>
          <w:lang w:val="af-ZA"/>
        </w:rPr>
        <w:t>արտատպված</w:t>
      </w:r>
      <w:r w:rsidRPr="00FE4A6D">
        <w:rPr>
          <w:rFonts w:ascii="Arial LatArm" w:hAnsi="Arial LatArm"/>
          <w:sz w:val="20"/>
          <w:szCs w:val="20"/>
          <w:lang w:val="af-ZA"/>
        </w:rPr>
        <w:t xml:space="preserve"> (</w:t>
      </w:r>
      <w:r w:rsidRPr="00FE4A6D">
        <w:rPr>
          <w:rFonts w:ascii="GHEA Grapalat" w:hAnsi="GHEA Grapalat"/>
          <w:sz w:val="20"/>
          <w:szCs w:val="20"/>
          <w:lang w:val="af-ZA"/>
        </w:rPr>
        <w:t>սկանավորված</w:t>
      </w:r>
      <w:r w:rsidRPr="00FE4A6D">
        <w:rPr>
          <w:rFonts w:ascii="Arial LatArm" w:hAnsi="Arial LatArm"/>
          <w:sz w:val="20"/>
          <w:szCs w:val="20"/>
          <w:lang w:val="af-ZA"/>
        </w:rPr>
        <w:t xml:space="preserve">) </w:t>
      </w:r>
      <w:r w:rsidRPr="00FE4A6D">
        <w:rPr>
          <w:rFonts w:ascii="GHEA Grapalat" w:hAnsi="GHEA Grapalat"/>
          <w:sz w:val="20"/>
          <w:szCs w:val="20"/>
          <w:lang w:val="af-ZA"/>
        </w:rPr>
        <w:t>տարբերակով</w:t>
      </w:r>
      <w:r w:rsidRPr="00FE4A6D">
        <w:rPr>
          <w:rFonts w:ascii="Arial LatArm" w:hAnsi="Arial LatArm"/>
          <w:sz w:val="20"/>
          <w:szCs w:val="20"/>
          <w:lang w:val="af-ZA"/>
        </w:rPr>
        <w:t>:</w:t>
      </w:r>
    </w:p>
    <w:p w14:paraId="57089FC8" w14:textId="77777777" w:rsidR="002B103D" w:rsidRPr="00FE4A6D" w:rsidRDefault="00A150A9" w:rsidP="00EF3662">
      <w:pPr>
        <w:pStyle w:val="23"/>
        <w:spacing w:line="240" w:lineRule="auto"/>
        <w:ind w:firstLine="567"/>
        <w:rPr>
          <w:rFonts w:ascii="Arial LatArm" w:hAnsi="Arial LatArm"/>
          <w:lang w:val="hy-AM"/>
        </w:rPr>
      </w:pPr>
      <w:r w:rsidRPr="00FE4A6D">
        <w:rPr>
          <w:rFonts w:ascii="Arial LatArm" w:hAnsi="Arial LatArm"/>
        </w:rPr>
        <w:t>8</w:t>
      </w:r>
      <w:r w:rsidR="00947D03" w:rsidRPr="00FE4A6D">
        <w:rPr>
          <w:rFonts w:ascii="Arial LatArm" w:hAnsi="Arial LatArm"/>
          <w:lang w:val="hy-AM"/>
        </w:rPr>
        <w:t>.</w:t>
      </w:r>
      <w:r w:rsidR="00436F47" w:rsidRPr="00FE4A6D">
        <w:rPr>
          <w:rFonts w:ascii="Arial LatArm" w:hAnsi="Arial LatArm"/>
        </w:rPr>
        <w:t xml:space="preserve">18 </w:t>
      </w:r>
      <w:r w:rsidR="00571F29" w:rsidRPr="00FE4A6D">
        <w:rPr>
          <w:rFonts w:ascii="GHEA Grapalat" w:hAnsi="GHEA Grapalat" w:cs="Sylfaen"/>
        </w:rPr>
        <w:t>Հայտերի</w:t>
      </w:r>
      <w:r w:rsidR="00571F29" w:rsidRPr="00FE4A6D">
        <w:rPr>
          <w:rFonts w:ascii="Arial LatArm" w:hAnsi="Arial LatArm" w:cs="Arial"/>
        </w:rPr>
        <w:t xml:space="preserve"> </w:t>
      </w:r>
      <w:r w:rsidR="00571F29" w:rsidRPr="00FE4A6D">
        <w:rPr>
          <w:rFonts w:ascii="GHEA Grapalat" w:hAnsi="GHEA Grapalat" w:cs="Sylfaen"/>
        </w:rPr>
        <w:t>գնահատումը</w:t>
      </w:r>
      <w:r w:rsidR="00571F29" w:rsidRPr="00FE4A6D">
        <w:rPr>
          <w:rFonts w:ascii="Arial LatArm" w:hAnsi="Arial LatArm" w:cs="Arial"/>
        </w:rPr>
        <w:t xml:space="preserve"> </w:t>
      </w:r>
      <w:r w:rsidR="00571F29" w:rsidRPr="00FE4A6D">
        <w:rPr>
          <w:rFonts w:ascii="GHEA Grapalat" w:hAnsi="GHEA Grapalat" w:cs="Sylfaen"/>
        </w:rPr>
        <w:t>և</w:t>
      </w:r>
      <w:r w:rsidR="00571F29" w:rsidRPr="00FE4A6D">
        <w:rPr>
          <w:rFonts w:ascii="Arial LatArm" w:hAnsi="Arial LatArm" w:cs="Arial"/>
        </w:rPr>
        <w:t xml:space="preserve"> </w:t>
      </w:r>
      <w:r w:rsidR="00571F29" w:rsidRPr="00FE4A6D">
        <w:rPr>
          <w:rFonts w:ascii="GHEA Grapalat" w:hAnsi="GHEA Grapalat" w:cs="Sylfaen"/>
        </w:rPr>
        <w:t>ընտրված</w:t>
      </w:r>
      <w:r w:rsidR="00571F29" w:rsidRPr="00FE4A6D">
        <w:rPr>
          <w:rFonts w:ascii="Arial LatArm" w:hAnsi="Arial LatArm" w:cs="Sylfaen"/>
        </w:rPr>
        <w:t xml:space="preserve"> </w:t>
      </w:r>
      <w:r w:rsidR="00571F29" w:rsidRPr="00FE4A6D">
        <w:rPr>
          <w:rFonts w:ascii="GHEA Grapalat" w:hAnsi="GHEA Grapalat" w:cs="Sylfaen"/>
        </w:rPr>
        <w:t>մասնակցի</w:t>
      </w:r>
      <w:r w:rsidR="00571F29" w:rsidRPr="00FE4A6D">
        <w:rPr>
          <w:rFonts w:ascii="Arial LatArm" w:hAnsi="Arial LatArm" w:cs="Sylfaen"/>
        </w:rPr>
        <w:t xml:space="preserve"> </w:t>
      </w:r>
      <w:r w:rsidR="00571F29" w:rsidRPr="00FE4A6D">
        <w:rPr>
          <w:rFonts w:ascii="GHEA Grapalat" w:hAnsi="GHEA Grapalat" w:cs="Sylfaen"/>
        </w:rPr>
        <w:t>որոշումն</w:t>
      </w:r>
      <w:r w:rsidR="00571F29" w:rsidRPr="00FE4A6D">
        <w:rPr>
          <w:rFonts w:ascii="Arial LatArm" w:hAnsi="Arial LatArm" w:cs="Arial"/>
        </w:rPr>
        <w:t xml:space="preserve"> </w:t>
      </w:r>
      <w:r w:rsidR="00571F29" w:rsidRPr="00FE4A6D">
        <w:rPr>
          <w:rFonts w:ascii="GHEA Grapalat" w:hAnsi="GHEA Grapalat" w:cs="Sylfaen"/>
        </w:rPr>
        <w:t>իրականացվում</w:t>
      </w:r>
      <w:r w:rsidR="00571F29" w:rsidRPr="00FE4A6D">
        <w:rPr>
          <w:rFonts w:ascii="Arial LatArm" w:hAnsi="Arial LatArm" w:cs="Arial"/>
        </w:rPr>
        <w:t xml:space="preserve"> </w:t>
      </w:r>
      <w:r w:rsidR="00571F29" w:rsidRPr="00FE4A6D">
        <w:rPr>
          <w:rFonts w:ascii="GHEA Grapalat" w:hAnsi="GHEA Grapalat" w:cs="Sylfaen"/>
        </w:rPr>
        <w:t>է</w:t>
      </w:r>
      <w:r w:rsidR="00571F29" w:rsidRPr="00FE4A6D">
        <w:rPr>
          <w:rFonts w:ascii="Arial LatArm" w:hAnsi="Arial LatArm" w:cs="Arial"/>
        </w:rPr>
        <w:t xml:space="preserve"> </w:t>
      </w:r>
      <w:r w:rsidR="00571F29" w:rsidRPr="00FE4A6D">
        <w:rPr>
          <w:rFonts w:ascii="GHEA Grapalat" w:hAnsi="GHEA Grapalat" w:cs="Sylfaen"/>
        </w:rPr>
        <w:t>ըստ</w:t>
      </w:r>
      <w:r w:rsidR="00571F29" w:rsidRPr="00FE4A6D">
        <w:rPr>
          <w:rFonts w:ascii="Arial LatArm" w:hAnsi="Arial LatArm" w:cs="Arial"/>
        </w:rPr>
        <w:t xml:space="preserve"> </w:t>
      </w:r>
      <w:r w:rsidR="00571F29" w:rsidRPr="00FE4A6D">
        <w:rPr>
          <w:rFonts w:ascii="GHEA Grapalat" w:hAnsi="GHEA Grapalat" w:cs="Sylfaen"/>
        </w:rPr>
        <w:t>առանձին</w:t>
      </w:r>
      <w:r w:rsidR="00571F29" w:rsidRPr="00FE4A6D">
        <w:rPr>
          <w:rFonts w:ascii="Arial LatArm" w:hAnsi="Arial LatArm" w:cs="Arial"/>
        </w:rPr>
        <w:t xml:space="preserve"> </w:t>
      </w:r>
      <w:r w:rsidR="00571F29" w:rsidRPr="00FE4A6D">
        <w:rPr>
          <w:rFonts w:ascii="GHEA Grapalat" w:hAnsi="GHEA Grapalat" w:cs="Sylfaen"/>
        </w:rPr>
        <w:t>չափաբաժինների</w:t>
      </w:r>
      <w:r w:rsidR="00571F29" w:rsidRPr="00FE4A6D">
        <w:rPr>
          <w:rStyle w:val="af6"/>
          <w:rFonts w:ascii="Arial LatArm" w:hAnsi="Arial LatArm" w:cs="Sylfaen"/>
          <w:color w:val="FFFFFF"/>
        </w:rPr>
        <w:footnoteReference w:id="3"/>
      </w:r>
      <w:r w:rsidR="00571F29" w:rsidRPr="00FE4A6D">
        <w:rPr>
          <w:rFonts w:ascii="GHEA Grapalat" w:hAnsi="GHEA Grapalat" w:cs="Tahoma"/>
        </w:rPr>
        <w:t>։</w:t>
      </w:r>
      <w:r w:rsidR="00436F47" w:rsidRPr="00FE4A6D">
        <w:rPr>
          <w:rFonts w:ascii="Arial LatArm" w:hAnsi="Arial LatArm" w:cs="Tahoma"/>
          <w:vertAlign w:val="superscript"/>
        </w:rPr>
        <w:t>11</w:t>
      </w:r>
      <w:r w:rsidR="002B103D" w:rsidRPr="00FE4A6D">
        <w:rPr>
          <w:rFonts w:ascii="Arial LatArm" w:hAnsi="Arial LatArm" w:cs="Tahoma"/>
          <w:lang w:val="hy-AM"/>
        </w:rPr>
        <w:t xml:space="preserve"> </w:t>
      </w:r>
    </w:p>
    <w:p w14:paraId="00E6A276" w14:textId="77777777" w:rsidR="00583092" w:rsidRPr="00FE4A6D" w:rsidRDefault="00A150A9" w:rsidP="00EF3662">
      <w:pPr>
        <w:ind w:firstLine="567"/>
        <w:jc w:val="both"/>
        <w:rPr>
          <w:rFonts w:ascii="Arial LatArm" w:hAnsi="Arial LatArm"/>
          <w:sz w:val="20"/>
          <w:szCs w:val="20"/>
          <w:lang w:val="af-ZA"/>
        </w:rPr>
      </w:pPr>
      <w:r w:rsidRPr="00FE4A6D">
        <w:rPr>
          <w:rFonts w:ascii="Arial LatArm" w:hAnsi="Arial LatArm"/>
          <w:sz w:val="20"/>
          <w:szCs w:val="20"/>
          <w:lang w:val="af-ZA"/>
        </w:rPr>
        <w:t>8</w:t>
      </w:r>
      <w:r w:rsidR="009E35C5" w:rsidRPr="00FE4A6D">
        <w:rPr>
          <w:rFonts w:ascii="Arial LatArm" w:hAnsi="Arial LatArm"/>
          <w:sz w:val="20"/>
          <w:szCs w:val="20"/>
          <w:lang w:val="af-ZA"/>
        </w:rPr>
        <w:t>.</w:t>
      </w:r>
      <w:r w:rsidR="00436F47" w:rsidRPr="00FE4A6D">
        <w:rPr>
          <w:rFonts w:ascii="Arial LatArm" w:hAnsi="Arial LatArm"/>
          <w:sz w:val="20"/>
          <w:szCs w:val="20"/>
          <w:lang w:val="af-ZA"/>
        </w:rPr>
        <w:t xml:space="preserve">19 </w:t>
      </w:r>
      <w:r w:rsidR="00583092" w:rsidRPr="00FE4A6D">
        <w:rPr>
          <w:rFonts w:ascii="GHEA Grapalat" w:hAnsi="GHEA Grapalat"/>
          <w:sz w:val="20"/>
          <w:szCs w:val="20"/>
          <w:lang w:val="af-ZA"/>
        </w:rPr>
        <w:t>Ընտրված</w:t>
      </w:r>
      <w:r w:rsidR="00583092"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="00583092" w:rsidRPr="00FE4A6D">
        <w:rPr>
          <w:rFonts w:ascii="GHEA Grapalat" w:hAnsi="GHEA Grapalat"/>
          <w:sz w:val="20"/>
          <w:szCs w:val="20"/>
          <w:lang w:val="af-ZA"/>
        </w:rPr>
        <w:t>մասնակցի</w:t>
      </w:r>
      <w:r w:rsidR="00583092"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="00583092" w:rsidRPr="00FE4A6D">
        <w:rPr>
          <w:rFonts w:ascii="GHEA Grapalat" w:hAnsi="GHEA Grapalat"/>
          <w:sz w:val="20"/>
          <w:szCs w:val="20"/>
          <w:lang w:val="af-ZA"/>
        </w:rPr>
        <w:t>կողմից</w:t>
      </w:r>
      <w:r w:rsidR="00583092"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="00583092" w:rsidRPr="00FE4A6D">
        <w:rPr>
          <w:rFonts w:ascii="GHEA Grapalat" w:hAnsi="GHEA Grapalat"/>
          <w:sz w:val="20"/>
          <w:szCs w:val="20"/>
          <w:lang w:val="af-ZA"/>
        </w:rPr>
        <w:t>պայմանագիրը</w:t>
      </w:r>
      <w:r w:rsidR="00583092"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="00583092" w:rsidRPr="00FE4A6D">
        <w:rPr>
          <w:rFonts w:ascii="GHEA Grapalat" w:hAnsi="GHEA Grapalat"/>
          <w:sz w:val="20"/>
          <w:szCs w:val="20"/>
          <w:lang w:val="af-ZA"/>
        </w:rPr>
        <w:t>չկնքելու</w:t>
      </w:r>
      <w:r w:rsidR="00583092" w:rsidRPr="00FE4A6D">
        <w:rPr>
          <w:rFonts w:ascii="Arial LatArm" w:hAnsi="Arial LatArm"/>
          <w:sz w:val="20"/>
          <w:szCs w:val="20"/>
          <w:lang w:val="af-ZA"/>
        </w:rPr>
        <w:t xml:space="preserve"> (</w:t>
      </w:r>
      <w:r w:rsidR="00583092" w:rsidRPr="00FE4A6D">
        <w:rPr>
          <w:rFonts w:ascii="GHEA Grapalat" w:hAnsi="GHEA Grapalat"/>
          <w:sz w:val="20"/>
          <w:szCs w:val="20"/>
          <w:lang w:val="af-ZA"/>
        </w:rPr>
        <w:t>հրաժարվելու</w:t>
      </w:r>
      <w:r w:rsidR="00583092" w:rsidRPr="00FE4A6D">
        <w:rPr>
          <w:rFonts w:ascii="Arial LatArm" w:hAnsi="Arial LatArm"/>
          <w:sz w:val="20"/>
          <w:szCs w:val="20"/>
          <w:lang w:val="af-ZA"/>
        </w:rPr>
        <w:t xml:space="preserve">) </w:t>
      </w:r>
      <w:r w:rsidR="00583092" w:rsidRPr="00FE4A6D">
        <w:rPr>
          <w:rFonts w:ascii="GHEA Grapalat" w:hAnsi="GHEA Grapalat"/>
          <w:sz w:val="20"/>
          <w:szCs w:val="20"/>
          <w:lang w:val="af-ZA"/>
        </w:rPr>
        <w:t>կամ</w:t>
      </w:r>
      <w:r w:rsidR="00583092"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="00583092" w:rsidRPr="00FE4A6D">
        <w:rPr>
          <w:rFonts w:ascii="GHEA Grapalat" w:hAnsi="GHEA Grapalat"/>
          <w:sz w:val="20"/>
          <w:szCs w:val="20"/>
          <w:lang w:val="af-ZA"/>
        </w:rPr>
        <w:t>պայմանագիր</w:t>
      </w:r>
      <w:r w:rsidR="00583092"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="00583092" w:rsidRPr="00FE4A6D">
        <w:rPr>
          <w:rFonts w:ascii="GHEA Grapalat" w:hAnsi="GHEA Grapalat"/>
          <w:sz w:val="20"/>
          <w:szCs w:val="20"/>
          <w:lang w:val="af-ZA"/>
        </w:rPr>
        <w:t>կնքելու</w:t>
      </w:r>
      <w:r w:rsidR="00583092"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="00583092" w:rsidRPr="00FE4A6D">
        <w:rPr>
          <w:rFonts w:ascii="GHEA Grapalat" w:hAnsi="GHEA Grapalat"/>
          <w:sz w:val="20"/>
          <w:szCs w:val="20"/>
          <w:lang w:val="af-ZA"/>
        </w:rPr>
        <w:t>իրավունքից</w:t>
      </w:r>
      <w:r w:rsidR="00583092"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="00583092" w:rsidRPr="00FE4A6D">
        <w:rPr>
          <w:rFonts w:ascii="GHEA Grapalat" w:hAnsi="GHEA Grapalat"/>
          <w:sz w:val="20"/>
          <w:szCs w:val="20"/>
          <w:lang w:val="af-ZA"/>
        </w:rPr>
        <w:t>զրկվելու</w:t>
      </w:r>
      <w:r w:rsidR="00583092"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="00583092" w:rsidRPr="00FE4A6D">
        <w:rPr>
          <w:rFonts w:ascii="GHEA Grapalat" w:hAnsi="GHEA Grapalat"/>
          <w:sz w:val="20"/>
          <w:szCs w:val="20"/>
          <w:lang w:val="af-ZA"/>
        </w:rPr>
        <w:t>դեպքում</w:t>
      </w:r>
      <w:r w:rsidR="00583092"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="00583092" w:rsidRPr="00FE4A6D">
        <w:rPr>
          <w:rFonts w:ascii="GHEA Grapalat" w:hAnsi="GHEA Grapalat"/>
          <w:sz w:val="20"/>
          <w:szCs w:val="20"/>
          <w:lang w:val="af-ZA"/>
        </w:rPr>
        <w:t>հանձնաժողով</w:t>
      </w:r>
      <w:r w:rsidR="002E0966" w:rsidRPr="00FE4A6D">
        <w:rPr>
          <w:rFonts w:ascii="GHEA Grapalat" w:hAnsi="GHEA Grapalat"/>
          <w:sz w:val="20"/>
          <w:szCs w:val="20"/>
          <w:lang w:val="af-ZA"/>
        </w:rPr>
        <w:t>ի</w:t>
      </w:r>
      <w:r w:rsidR="002E0966"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="002E0966" w:rsidRPr="00FE4A6D">
        <w:rPr>
          <w:rFonts w:ascii="GHEA Grapalat" w:hAnsi="GHEA Grapalat"/>
          <w:sz w:val="20"/>
          <w:szCs w:val="20"/>
          <w:lang w:val="af-ZA"/>
        </w:rPr>
        <w:t>որոշմամբ</w:t>
      </w:r>
      <w:r w:rsidR="002E0966"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="00583092" w:rsidRPr="00FE4A6D">
        <w:rPr>
          <w:rFonts w:ascii="GHEA Grapalat" w:hAnsi="GHEA Grapalat"/>
          <w:sz w:val="20"/>
          <w:szCs w:val="20"/>
          <w:lang w:val="af-ZA"/>
        </w:rPr>
        <w:t>ընտրված</w:t>
      </w:r>
      <w:r w:rsidR="00583092"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="00583092" w:rsidRPr="00FE4A6D">
        <w:rPr>
          <w:rFonts w:ascii="GHEA Grapalat" w:hAnsi="GHEA Grapalat"/>
          <w:sz w:val="20"/>
          <w:szCs w:val="20"/>
          <w:lang w:val="af-ZA"/>
        </w:rPr>
        <w:t>մասնակ</w:t>
      </w:r>
      <w:r w:rsidR="002E0966" w:rsidRPr="00FE4A6D">
        <w:rPr>
          <w:rFonts w:ascii="GHEA Grapalat" w:hAnsi="GHEA Grapalat"/>
          <w:sz w:val="20"/>
          <w:szCs w:val="20"/>
          <w:lang w:val="af-ZA"/>
        </w:rPr>
        <w:t>ից</w:t>
      </w:r>
      <w:r w:rsidR="002E0966"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="002E0966" w:rsidRPr="00FE4A6D">
        <w:rPr>
          <w:rFonts w:ascii="GHEA Grapalat" w:hAnsi="GHEA Grapalat"/>
          <w:sz w:val="20"/>
          <w:szCs w:val="20"/>
          <w:lang w:val="af-ZA"/>
        </w:rPr>
        <w:t>է</w:t>
      </w:r>
      <w:r w:rsidR="002E0966"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="002E0966" w:rsidRPr="00FE4A6D">
        <w:rPr>
          <w:rFonts w:ascii="GHEA Grapalat" w:hAnsi="GHEA Grapalat"/>
          <w:sz w:val="20"/>
          <w:szCs w:val="20"/>
          <w:lang w:val="af-ZA"/>
        </w:rPr>
        <w:t>ճանաչվում</w:t>
      </w:r>
      <w:r w:rsidR="002E0966"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="002E0966" w:rsidRPr="00FE4A6D">
        <w:rPr>
          <w:rFonts w:ascii="GHEA Grapalat" w:hAnsi="GHEA Grapalat"/>
          <w:sz w:val="20"/>
          <w:szCs w:val="20"/>
          <w:lang w:val="af-ZA"/>
        </w:rPr>
        <w:t>հաջորդող</w:t>
      </w:r>
      <w:r w:rsidR="002E0966"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="002E0966" w:rsidRPr="00FE4A6D">
        <w:rPr>
          <w:rFonts w:ascii="GHEA Grapalat" w:hAnsi="GHEA Grapalat"/>
          <w:sz w:val="20"/>
          <w:szCs w:val="20"/>
          <w:lang w:val="af-ZA"/>
        </w:rPr>
        <w:t>տեղ</w:t>
      </w:r>
      <w:r w:rsidR="002E0966"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="002E0966" w:rsidRPr="00FE4A6D">
        <w:rPr>
          <w:rFonts w:ascii="GHEA Grapalat" w:hAnsi="GHEA Grapalat"/>
          <w:sz w:val="20"/>
          <w:szCs w:val="20"/>
          <w:lang w:val="af-ZA"/>
        </w:rPr>
        <w:t>զբաղեցրած</w:t>
      </w:r>
      <w:r w:rsidR="002E0966"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="002E0966" w:rsidRPr="00FE4A6D">
        <w:rPr>
          <w:rFonts w:ascii="GHEA Grapalat" w:hAnsi="GHEA Grapalat"/>
          <w:sz w:val="20"/>
          <w:szCs w:val="20"/>
          <w:lang w:val="af-ZA"/>
        </w:rPr>
        <w:t>մասնակիցը՝</w:t>
      </w:r>
      <w:r w:rsidR="002E0966"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="00583092" w:rsidRPr="00FE4A6D">
        <w:rPr>
          <w:rFonts w:ascii="GHEA Grapalat" w:hAnsi="GHEA Grapalat"/>
          <w:sz w:val="20"/>
          <w:szCs w:val="20"/>
          <w:lang w:val="af-ZA"/>
        </w:rPr>
        <w:t>սույն</w:t>
      </w:r>
      <w:r w:rsidR="00583092"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="00583092" w:rsidRPr="00FE4A6D">
        <w:rPr>
          <w:rFonts w:ascii="GHEA Grapalat" w:hAnsi="GHEA Grapalat"/>
          <w:sz w:val="20"/>
          <w:szCs w:val="20"/>
          <w:lang w:val="hy-AM"/>
        </w:rPr>
        <w:t>հրավեր</w:t>
      </w:r>
      <w:r w:rsidR="00537173" w:rsidRPr="00FE4A6D">
        <w:rPr>
          <w:rFonts w:ascii="GHEA Grapalat" w:hAnsi="GHEA Grapalat"/>
          <w:sz w:val="20"/>
          <w:szCs w:val="20"/>
          <w:lang w:val="hy-AM"/>
        </w:rPr>
        <w:t>ի</w:t>
      </w:r>
      <w:r w:rsidR="00537173" w:rsidRPr="00FE4A6D">
        <w:rPr>
          <w:rFonts w:ascii="Arial LatArm" w:hAnsi="Arial LatArm"/>
          <w:sz w:val="20"/>
          <w:szCs w:val="20"/>
          <w:lang w:val="hy-AM"/>
        </w:rPr>
        <w:t xml:space="preserve"> 1-</w:t>
      </w:r>
      <w:r w:rsidR="00537173" w:rsidRPr="00FE4A6D">
        <w:rPr>
          <w:rFonts w:ascii="GHEA Grapalat" w:hAnsi="GHEA Grapalat"/>
          <w:sz w:val="20"/>
          <w:szCs w:val="20"/>
          <w:lang w:val="hy-AM"/>
        </w:rPr>
        <w:t>ին</w:t>
      </w:r>
      <w:r w:rsidR="00537173" w:rsidRPr="00FE4A6D">
        <w:rPr>
          <w:rFonts w:ascii="Arial LatArm" w:hAnsi="Arial LatArm"/>
          <w:sz w:val="20"/>
          <w:szCs w:val="20"/>
          <w:lang w:val="hy-AM"/>
        </w:rPr>
        <w:t xml:space="preserve"> </w:t>
      </w:r>
      <w:r w:rsidR="00537173" w:rsidRPr="00FE4A6D">
        <w:rPr>
          <w:rFonts w:ascii="GHEA Grapalat" w:hAnsi="GHEA Grapalat"/>
          <w:sz w:val="20"/>
          <w:szCs w:val="20"/>
          <w:lang w:val="hy-AM"/>
        </w:rPr>
        <w:t>մասի</w:t>
      </w:r>
      <w:r w:rsidR="00537173" w:rsidRPr="00FE4A6D">
        <w:rPr>
          <w:rFonts w:ascii="Arial LatArm" w:hAnsi="Arial LatArm"/>
          <w:sz w:val="20"/>
          <w:szCs w:val="20"/>
          <w:lang w:val="hy-AM"/>
        </w:rPr>
        <w:t xml:space="preserve"> 8.1</w:t>
      </w:r>
      <w:r w:rsidR="00CD1E70" w:rsidRPr="00FE4A6D">
        <w:rPr>
          <w:rFonts w:ascii="Arial LatArm" w:hAnsi="Arial LatArm"/>
          <w:sz w:val="20"/>
          <w:szCs w:val="20"/>
          <w:lang w:val="hy-AM"/>
        </w:rPr>
        <w:t>2</w:t>
      </w:r>
      <w:r w:rsidR="00537173" w:rsidRPr="00FE4A6D">
        <w:rPr>
          <w:rFonts w:ascii="Arial LatArm" w:hAnsi="Arial LatArm"/>
          <w:sz w:val="20"/>
          <w:szCs w:val="20"/>
          <w:lang w:val="hy-AM"/>
        </w:rPr>
        <w:t>-</w:t>
      </w:r>
      <w:r w:rsidR="00537173" w:rsidRPr="00FE4A6D">
        <w:rPr>
          <w:rFonts w:ascii="GHEA Grapalat" w:hAnsi="GHEA Grapalat"/>
          <w:sz w:val="20"/>
          <w:szCs w:val="20"/>
          <w:lang w:val="hy-AM"/>
        </w:rPr>
        <w:t>ից</w:t>
      </w:r>
      <w:r w:rsidR="00537173" w:rsidRPr="00FE4A6D">
        <w:rPr>
          <w:rFonts w:ascii="Arial LatArm" w:hAnsi="Arial LatArm"/>
          <w:sz w:val="20"/>
          <w:szCs w:val="20"/>
          <w:lang w:val="hy-AM"/>
        </w:rPr>
        <w:t xml:space="preserve"> 8.</w:t>
      </w:r>
      <w:r w:rsidR="00CD1E70" w:rsidRPr="00FE4A6D">
        <w:rPr>
          <w:rFonts w:ascii="Arial LatArm" w:hAnsi="Arial LatArm"/>
          <w:sz w:val="20"/>
          <w:szCs w:val="20"/>
          <w:lang w:val="hy-AM"/>
        </w:rPr>
        <w:t>1</w:t>
      </w:r>
      <w:r w:rsidR="00A5501E" w:rsidRPr="00FE4A6D">
        <w:rPr>
          <w:rFonts w:ascii="Arial LatArm" w:hAnsi="Arial LatArm"/>
          <w:sz w:val="20"/>
          <w:szCs w:val="20"/>
          <w:lang w:val="hy-AM"/>
        </w:rPr>
        <w:t>8</w:t>
      </w:r>
      <w:r w:rsidR="00537173" w:rsidRPr="00FE4A6D">
        <w:rPr>
          <w:rFonts w:ascii="Arial LatArm" w:hAnsi="Arial LatArm"/>
          <w:sz w:val="20"/>
          <w:szCs w:val="20"/>
          <w:lang w:val="hy-AM"/>
        </w:rPr>
        <w:t>-</w:t>
      </w:r>
      <w:r w:rsidR="00537173" w:rsidRPr="00FE4A6D">
        <w:rPr>
          <w:rFonts w:ascii="GHEA Grapalat" w:hAnsi="GHEA Grapalat"/>
          <w:sz w:val="20"/>
          <w:szCs w:val="20"/>
          <w:lang w:val="hy-AM"/>
        </w:rPr>
        <w:t>րդ</w:t>
      </w:r>
      <w:r w:rsidR="00537173" w:rsidRPr="00FE4A6D">
        <w:rPr>
          <w:rFonts w:ascii="Arial LatArm" w:hAnsi="Arial LatArm"/>
          <w:sz w:val="20"/>
          <w:szCs w:val="20"/>
          <w:lang w:val="hy-AM"/>
        </w:rPr>
        <w:t xml:space="preserve"> </w:t>
      </w:r>
      <w:r w:rsidR="00537173" w:rsidRPr="00FE4A6D">
        <w:rPr>
          <w:rFonts w:ascii="GHEA Grapalat" w:hAnsi="GHEA Grapalat"/>
          <w:sz w:val="20"/>
          <w:szCs w:val="20"/>
          <w:lang w:val="hy-AM"/>
        </w:rPr>
        <w:t>կետերով</w:t>
      </w:r>
      <w:r w:rsidR="00537173" w:rsidRPr="00FE4A6D">
        <w:rPr>
          <w:rFonts w:ascii="Arial LatArm" w:hAnsi="Arial LatArm"/>
          <w:sz w:val="20"/>
          <w:szCs w:val="20"/>
          <w:lang w:val="hy-AM"/>
        </w:rPr>
        <w:t xml:space="preserve"> </w:t>
      </w:r>
      <w:r w:rsidR="00537173" w:rsidRPr="00FE4A6D">
        <w:rPr>
          <w:rFonts w:ascii="GHEA Grapalat" w:hAnsi="GHEA Grapalat"/>
          <w:sz w:val="20"/>
          <w:szCs w:val="20"/>
          <w:lang w:val="hy-AM"/>
        </w:rPr>
        <w:t>սահմանված</w:t>
      </w:r>
      <w:r w:rsidR="00537173" w:rsidRPr="00FE4A6D">
        <w:rPr>
          <w:rFonts w:ascii="Arial LatArm" w:hAnsi="Arial LatArm"/>
          <w:sz w:val="20"/>
          <w:szCs w:val="20"/>
          <w:lang w:val="hy-AM"/>
        </w:rPr>
        <w:t xml:space="preserve"> </w:t>
      </w:r>
      <w:r w:rsidR="00537173" w:rsidRPr="00FE4A6D">
        <w:rPr>
          <w:rFonts w:ascii="GHEA Grapalat" w:hAnsi="GHEA Grapalat"/>
          <w:sz w:val="20"/>
          <w:szCs w:val="20"/>
          <w:lang w:val="hy-AM"/>
        </w:rPr>
        <w:t>ընթացակարգ</w:t>
      </w:r>
      <w:r w:rsidR="002E0966" w:rsidRPr="00FE4A6D">
        <w:rPr>
          <w:rFonts w:ascii="GHEA Grapalat" w:hAnsi="GHEA Grapalat"/>
          <w:sz w:val="20"/>
          <w:szCs w:val="20"/>
          <w:lang w:val="hy-AM"/>
        </w:rPr>
        <w:t>ի</w:t>
      </w:r>
      <w:r w:rsidR="002E0966" w:rsidRPr="00FE4A6D">
        <w:rPr>
          <w:rFonts w:ascii="Arial LatArm" w:hAnsi="Arial LatArm"/>
          <w:sz w:val="20"/>
          <w:szCs w:val="20"/>
          <w:lang w:val="hy-AM"/>
        </w:rPr>
        <w:t xml:space="preserve"> </w:t>
      </w:r>
      <w:r w:rsidR="002E0966" w:rsidRPr="00FE4A6D">
        <w:rPr>
          <w:rFonts w:ascii="GHEA Grapalat" w:hAnsi="GHEA Grapalat"/>
          <w:sz w:val="20"/>
          <w:szCs w:val="20"/>
          <w:lang w:val="hy-AM"/>
        </w:rPr>
        <w:t>կիրառմամբ</w:t>
      </w:r>
      <w:r w:rsidR="00583092" w:rsidRPr="00FE4A6D">
        <w:rPr>
          <w:rFonts w:ascii="Arial LatArm" w:hAnsi="Arial LatArm"/>
          <w:sz w:val="20"/>
          <w:szCs w:val="20"/>
          <w:lang w:val="af-ZA"/>
        </w:rPr>
        <w:t>:</w:t>
      </w:r>
    </w:p>
    <w:p w14:paraId="2AF34470" w14:textId="77777777" w:rsidR="00583092" w:rsidRPr="00FE4A6D" w:rsidRDefault="00A150A9" w:rsidP="00EF3662">
      <w:pPr>
        <w:pStyle w:val="23"/>
        <w:spacing w:line="240" w:lineRule="auto"/>
        <w:ind w:firstLine="567"/>
        <w:rPr>
          <w:rFonts w:ascii="Arial LatArm" w:hAnsi="Arial LatArm" w:cs="Sylfaen"/>
          <w:szCs w:val="24"/>
        </w:rPr>
      </w:pPr>
      <w:r w:rsidRPr="00FE4A6D">
        <w:rPr>
          <w:rFonts w:ascii="Arial LatArm" w:hAnsi="Arial LatArm" w:cs="Sylfaen"/>
          <w:szCs w:val="24"/>
        </w:rPr>
        <w:t>8</w:t>
      </w:r>
      <w:r w:rsidR="00201DA0" w:rsidRPr="00FE4A6D">
        <w:rPr>
          <w:rFonts w:ascii="Arial LatArm" w:hAnsi="Arial LatArm" w:cs="Sylfaen"/>
          <w:szCs w:val="24"/>
          <w:lang w:val="hy-AM"/>
        </w:rPr>
        <w:t>.</w:t>
      </w:r>
      <w:r w:rsidR="00A5501E" w:rsidRPr="00FE4A6D">
        <w:rPr>
          <w:rFonts w:ascii="Arial LatArm" w:hAnsi="Arial LatArm" w:cs="Sylfaen"/>
          <w:szCs w:val="24"/>
        </w:rPr>
        <w:t xml:space="preserve">20 </w:t>
      </w:r>
      <w:r w:rsidR="00583092" w:rsidRPr="00FE4A6D">
        <w:rPr>
          <w:rFonts w:ascii="GHEA Grapalat" w:hAnsi="GHEA Grapalat" w:cs="Sylfaen"/>
          <w:szCs w:val="24"/>
          <w:lang w:val="ru-RU"/>
        </w:rPr>
        <w:t>Մասնակից</w:t>
      </w:r>
      <w:r w:rsidR="00196487" w:rsidRPr="00FE4A6D">
        <w:rPr>
          <w:rFonts w:ascii="GHEA Grapalat" w:hAnsi="GHEA Grapalat" w:cs="Sylfaen"/>
          <w:szCs w:val="24"/>
          <w:lang w:val="en-US"/>
        </w:rPr>
        <w:t>ն</w:t>
      </w:r>
      <w:r w:rsidR="00583092" w:rsidRPr="00FE4A6D">
        <w:rPr>
          <w:rFonts w:ascii="Arial LatArm" w:hAnsi="Arial LatArm" w:cs="Sylfaen"/>
          <w:szCs w:val="24"/>
        </w:rPr>
        <w:t xml:space="preserve"> </w:t>
      </w:r>
      <w:r w:rsidR="00583092" w:rsidRPr="00FE4A6D">
        <w:rPr>
          <w:rFonts w:ascii="GHEA Grapalat" w:hAnsi="GHEA Grapalat" w:cs="Sylfaen"/>
          <w:szCs w:val="24"/>
          <w:lang w:val="ru-RU"/>
        </w:rPr>
        <w:t>իրեն</w:t>
      </w:r>
      <w:r w:rsidR="00583092" w:rsidRPr="00FE4A6D">
        <w:rPr>
          <w:rFonts w:ascii="Arial LatArm" w:hAnsi="Arial LatArm" w:cs="Sylfaen"/>
          <w:szCs w:val="24"/>
        </w:rPr>
        <w:t xml:space="preserve"> </w:t>
      </w:r>
      <w:r w:rsidR="00583092" w:rsidRPr="00FE4A6D">
        <w:rPr>
          <w:rFonts w:ascii="GHEA Grapalat" w:hAnsi="GHEA Grapalat" w:cs="Sylfaen"/>
          <w:szCs w:val="24"/>
          <w:lang w:val="ru-RU"/>
        </w:rPr>
        <w:t>ներկայացված</w:t>
      </w:r>
      <w:r w:rsidR="00583092" w:rsidRPr="00FE4A6D">
        <w:rPr>
          <w:rFonts w:ascii="Arial LatArm" w:hAnsi="Arial LatArm" w:cs="Sylfaen"/>
          <w:szCs w:val="24"/>
        </w:rPr>
        <w:t xml:space="preserve"> </w:t>
      </w:r>
      <w:r w:rsidR="00583092" w:rsidRPr="00FE4A6D">
        <w:rPr>
          <w:rFonts w:ascii="GHEA Grapalat" w:hAnsi="GHEA Grapalat" w:cs="Sylfaen"/>
          <w:szCs w:val="24"/>
          <w:lang w:val="ru-RU"/>
        </w:rPr>
        <w:t>պահանջների</w:t>
      </w:r>
      <w:r w:rsidR="00583092" w:rsidRPr="00FE4A6D">
        <w:rPr>
          <w:rFonts w:ascii="Arial LatArm" w:hAnsi="Arial LatArm" w:cs="Sylfaen"/>
          <w:szCs w:val="24"/>
        </w:rPr>
        <w:t xml:space="preserve"> </w:t>
      </w:r>
      <w:r w:rsidR="00583092" w:rsidRPr="00FE4A6D">
        <w:rPr>
          <w:rFonts w:ascii="GHEA Grapalat" w:hAnsi="GHEA Grapalat" w:cs="Sylfaen"/>
          <w:szCs w:val="24"/>
          <w:lang w:val="ru-RU"/>
        </w:rPr>
        <w:t>համապատասխանության</w:t>
      </w:r>
      <w:r w:rsidR="00583092" w:rsidRPr="00FE4A6D">
        <w:rPr>
          <w:rFonts w:ascii="Arial LatArm" w:hAnsi="Arial LatArm" w:cs="Sylfaen"/>
          <w:szCs w:val="24"/>
        </w:rPr>
        <w:t xml:space="preserve"> </w:t>
      </w:r>
      <w:r w:rsidR="00583092" w:rsidRPr="00FE4A6D">
        <w:rPr>
          <w:rFonts w:ascii="GHEA Grapalat" w:hAnsi="GHEA Grapalat" w:cs="Sylfaen"/>
          <w:szCs w:val="24"/>
          <w:lang w:val="ru-RU"/>
        </w:rPr>
        <w:t>հիմնավորման</w:t>
      </w:r>
      <w:r w:rsidR="00583092" w:rsidRPr="00FE4A6D">
        <w:rPr>
          <w:rFonts w:ascii="Arial LatArm" w:hAnsi="Arial LatArm" w:cs="Sylfaen"/>
          <w:szCs w:val="24"/>
        </w:rPr>
        <w:t xml:space="preserve"> </w:t>
      </w:r>
      <w:r w:rsidR="00583092" w:rsidRPr="00FE4A6D">
        <w:rPr>
          <w:rFonts w:ascii="GHEA Grapalat" w:hAnsi="GHEA Grapalat" w:cs="Sylfaen"/>
          <w:szCs w:val="24"/>
          <w:lang w:val="ru-RU"/>
        </w:rPr>
        <w:t>նպատակով</w:t>
      </w:r>
      <w:r w:rsidR="00583092" w:rsidRPr="00FE4A6D">
        <w:rPr>
          <w:rFonts w:ascii="Arial LatArm" w:hAnsi="Arial LatArm" w:cs="Sylfaen"/>
          <w:szCs w:val="24"/>
        </w:rPr>
        <w:t xml:space="preserve"> </w:t>
      </w:r>
      <w:r w:rsidR="00583092" w:rsidRPr="00FE4A6D">
        <w:rPr>
          <w:rFonts w:ascii="GHEA Grapalat" w:hAnsi="GHEA Grapalat" w:cs="Sylfaen"/>
          <w:szCs w:val="24"/>
          <w:lang w:val="ru-RU"/>
        </w:rPr>
        <w:t>կարող</w:t>
      </w:r>
      <w:r w:rsidR="00583092" w:rsidRPr="00FE4A6D">
        <w:rPr>
          <w:rFonts w:ascii="Arial LatArm" w:hAnsi="Arial LatArm" w:cs="Sylfaen"/>
          <w:szCs w:val="24"/>
        </w:rPr>
        <w:t xml:space="preserve"> </w:t>
      </w:r>
      <w:r w:rsidR="00583092" w:rsidRPr="00FE4A6D">
        <w:rPr>
          <w:rFonts w:ascii="GHEA Grapalat" w:hAnsi="GHEA Grapalat" w:cs="Sylfaen"/>
          <w:szCs w:val="24"/>
          <w:lang w:val="ru-RU"/>
        </w:rPr>
        <w:t>է</w:t>
      </w:r>
      <w:r w:rsidR="00583092" w:rsidRPr="00FE4A6D">
        <w:rPr>
          <w:rFonts w:ascii="Arial LatArm" w:hAnsi="Arial LatArm" w:cs="Sylfaen"/>
          <w:szCs w:val="24"/>
        </w:rPr>
        <w:t xml:space="preserve"> </w:t>
      </w:r>
      <w:r w:rsidR="00583092" w:rsidRPr="00FE4A6D">
        <w:rPr>
          <w:rFonts w:ascii="GHEA Grapalat" w:hAnsi="GHEA Grapalat" w:cs="Sylfaen"/>
          <w:szCs w:val="24"/>
          <w:lang w:val="ru-RU"/>
        </w:rPr>
        <w:t>ներկայացնել</w:t>
      </w:r>
      <w:r w:rsidR="00583092" w:rsidRPr="00FE4A6D">
        <w:rPr>
          <w:rFonts w:ascii="Arial LatArm" w:hAnsi="Arial LatArm" w:cs="Sylfaen"/>
          <w:szCs w:val="24"/>
        </w:rPr>
        <w:t xml:space="preserve"> </w:t>
      </w:r>
      <w:r w:rsidR="00583092" w:rsidRPr="00FE4A6D">
        <w:rPr>
          <w:rFonts w:ascii="GHEA Grapalat" w:hAnsi="GHEA Grapalat" w:cs="Sylfaen"/>
          <w:szCs w:val="24"/>
          <w:lang w:val="ru-RU"/>
        </w:rPr>
        <w:t>լրացուցիչ</w:t>
      </w:r>
      <w:r w:rsidR="00583092" w:rsidRPr="00FE4A6D">
        <w:rPr>
          <w:rFonts w:ascii="Arial LatArm" w:hAnsi="Arial LatArm" w:cs="Sylfaen"/>
          <w:szCs w:val="24"/>
        </w:rPr>
        <w:t xml:space="preserve"> </w:t>
      </w:r>
      <w:r w:rsidR="00583092" w:rsidRPr="00FE4A6D">
        <w:rPr>
          <w:rFonts w:ascii="GHEA Grapalat" w:hAnsi="GHEA Grapalat" w:cs="Sylfaen"/>
          <w:szCs w:val="24"/>
          <w:lang w:val="ru-RU"/>
        </w:rPr>
        <w:t>այլ</w:t>
      </w:r>
      <w:r w:rsidR="00583092" w:rsidRPr="00FE4A6D">
        <w:rPr>
          <w:rFonts w:ascii="Arial LatArm" w:hAnsi="Arial LatArm" w:cs="Sylfaen"/>
          <w:szCs w:val="24"/>
        </w:rPr>
        <w:t xml:space="preserve"> </w:t>
      </w:r>
      <w:r w:rsidR="00583092" w:rsidRPr="00FE4A6D">
        <w:rPr>
          <w:rFonts w:ascii="GHEA Grapalat" w:hAnsi="GHEA Grapalat" w:cs="Sylfaen"/>
          <w:szCs w:val="24"/>
          <w:lang w:val="ru-RU"/>
        </w:rPr>
        <w:t>փաստաթղթեր</w:t>
      </w:r>
      <w:r w:rsidR="00583092" w:rsidRPr="00FE4A6D">
        <w:rPr>
          <w:rFonts w:ascii="Arial LatArm" w:hAnsi="Arial LatArm" w:cs="Sylfaen"/>
          <w:szCs w:val="24"/>
        </w:rPr>
        <w:t xml:space="preserve">, </w:t>
      </w:r>
      <w:r w:rsidR="00583092" w:rsidRPr="00FE4A6D">
        <w:rPr>
          <w:rFonts w:ascii="GHEA Grapalat" w:hAnsi="GHEA Grapalat" w:cs="Sylfaen"/>
          <w:szCs w:val="24"/>
          <w:lang w:val="ru-RU"/>
        </w:rPr>
        <w:t>տեղեկություններ</w:t>
      </w:r>
      <w:r w:rsidR="00583092" w:rsidRPr="00FE4A6D">
        <w:rPr>
          <w:rFonts w:ascii="Arial LatArm" w:hAnsi="Arial LatArm" w:cs="Sylfaen"/>
          <w:szCs w:val="24"/>
        </w:rPr>
        <w:t xml:space="preserve"> </w:t>
      </w:r>
      <w:r w:rsidR="00583092" w:rsidRPr="00FE4A6D">
        <w:rPr>
          <w:rFonts w:ascii="GHEA Grapalat" w:hAnsi="GHEA Grapalat" w:cs="Sylfaen"/>
          <w:szCs w:val="24"/>
          <w:lang w:val="ru-RU"/>
        </w:rPr>
        <w:t>և</w:t>
      </w:r>
      <w:r w:rsidR="00583092" w:rsidRPr="00FE4A6D">
        <w:rPr>
          <w:rFonts w:ascii="Arial LatArm" w:hAnsi="Arial LatArm" w:cs="Sylfaen"/>
          <w:szCs w:val="24"/>
        </w:rPr>
        <w:t xml:space="preserve"> </w:t>
      </w:r>
      <w:r w:rsidR="00583092" w:rsidRPr="00FE4A6D">
        <w:rPr>
          <w:rFonts w:ascii="GHEA Grapalat" w:hAnsi="GHEA Grapalat" w:cs="Sylfaen"/>
          <w:szCs w:val="24"/>
          <w:lang w:val="ru-RU"/>
        </w:rPr>
        <w:t>նյութեր։</w:t>
      </w:r>
    </w:p>
    <w:p w14:paraId="51953FAC" w14:textId="77777777" w:rsidR="00583092" w:rsidRPr="00FE4A6D" w:rsidRDefault="00662165" w:rsidP="00EF3662">
      <w:pPr>
        <w:pStyle w:val="23"/>
        <w:spacing w:line="240" w:lineRule="auto"/>
        <w:ind w:firstLine="567"/>
        <w:rPr>
          <w:rFonts w:ascii="Arial LatArm" w:hAnsi="Arial LatArm" w:cs="Sylfaen"/>
          <w:szCs w:val="24"/>
        </w:rPr>
      </w:pPr>
      <w:r w:rsidRPr="00FE4A6D">
        <w:rPr>
          <w:rFonts w:ascii="GHEA Grapalat" w:hAnsi="GHEA Grapalat" w:cs="Sylfaen"/>
          <w:szCs w:val="24"/>
          <w:lang w:val="en-US"/>
        </w:rPr>
        <w:t>Հ</w:t>
      </w:r>
      <w:r w:rsidR="00583092" w:rsidRPr="00FE4A6D">
        <w:rPr>
          <w:rFonts w:ascii="GHEA Grapalat" w:hAnsi="GHEA Grapalat" w:cs="Sylfaen"/>
          <w:szCs w:val="24"/>
          <w:lang w:val="ru-RU"/>
        </w:rPr>
        <w:t>անձնաժողովը</w:t>
      </w:r>
      <w:r w:rsidR="00583092" w:rsidRPr="00FE4A6D">
        <w:rPr>
          <w:rFonts w:ascii="Arial LatArm" w:hAnsi="Arial LatArm" w:cs="Sylfaen"/>
          <w:szCs w:val="24"/>
        </w:rPr>
        <w:t xml:space="preserve"> </w:t>
      </w:r>
      <w:r w:rsidR="00583092" w:rsidRPr="00FE4A6D">
        <w:rPr>
          <w:rFonts w:ascii="GHEA Grapalat" w:hAnsi="GHEA Grapalat" w:cs="Sylfaen"/>
          <w:szCs w:val="24"/>
          <w:lang w:val="ru-RU"/>
        </w:rPr>
        <w:t>կարող</w:t>
      </w:r>
      <w:r w:rsidR="00583092" w:rsidRPr="00FE4A6D">
        <w:rPr>
          <w:rFonts w:ascii="Arial LatArm" w:hAnsi="Arial LatArm" w:cs="Sylfaen"/>
          <w:szCs w:val="24"/>
        </w:rPr>
        <w:t xml:space="preserve"> </w:t>
      </w:r>
      <w:r w:rsidR="00583092" w:rsidRPr="00FE4A6D">
        <w:rPr>
          <w:rFonts w:ascii="GHEA Grapalat" w:hAnsi="GHEA Grapalat" w:cs="Sylfaen"/>
          <w:szCs w:val="24"/>
          <w:lang w:val="ru-RU"/>
        </w:rPr>
        <w:t>է</w:t>
      </w:r>
      <w:r w:rsidR="00583092" w:rsidRPr="00FE4A6D">
        <w:rPr>
          <w:rFonts w:ascii="Arial LatArm" w:hAnsi="Arial LatArm" w:cs="Sylfaen"/>
          <w:szCs w:val="24"/>
        </w:rPr>
        <w:t xml:space="preserve"> </w:t>
      </w:r>
      <w:r w:rsidR="00583092" w:rsidRPr="00FE4A6D">
        <w:rPr>
          <w:rFonts w:ascii="GHEA Grapalat" w:hAnsi="GHEA Grapalat" w:cs="Sylfaen"/>
          <w:szCs w:val="24"/>
          <w:lang w:val="ru-RU"/>
        </w:rPr>
        <w:t>ստուգել</w:t>
      </w:r>
      <w:r w:rsidR="00583092" w:rsidRPr="00FE4A6D">
        <w:rPr>
          <w:rFonts w:ascii="Arial LatArm" w:hAnsi="Arial LatArm" w:cs="Sylfaen"/>
          <w:szCs w:val="24"/>
        </w:rPr>
        <w:t xml:space="preserve"> </w:t>
      </w:r>
      <w:r w:rsidR="004B383E" w:rsidRPr="00FE4A6D">
        <w:rPr>
          <w:rFonts w:ascii="GHEA Grapalat" w:hAnsi="GHEA Grapalat" w:cs="Sylfaen"/>
          <w:szCs w:val="24"/>
          <w:lang w:val="en-US"/>
        </w:rPr>
        <w:t>մ</w:t>
      </w:r>
      <w:r w:rsidR="00583092" w:rsidRPr="00FE4A6D">
        <w:rPr>
          <w:rFonts w:ascii="GHEA Grapalat" w:hAnsi="GHEA Grapalat" w:cs="Sylfaen"/>
          <w:szCs w:val="24"/>
          <w:lang w:val="ru-RU"/>
        </w:rPr>
        <w:t>ասնակցի</w:t>
      </w:r>
      <w:r w:rsidR="00583092" w:rsidRPr="00FE4A6D">
        <w:rPr>
          <w:rFonts w:ascii="Arial LatArm" w:hAnsi="Arial LatArm" w:cs="Sylfaen"/>
          <w:szCs w:val="24"/>
        </w:rPr>
        <w:t xml:space="preserve"> </w:t>
      </w:r>
      <w:r w:rsidR="00583092" w:rsidRPr="00FE4A6D">
        <w:rPr>
          <w:rFonts w:ascii="GHEA Grapalat" w:hAnsi="GHEA Grapalat" w:cs="Sylfaen"/>
          <w:szCs w:val="24"/>
          <w:lang w:val="ru-RU"/>
        </w:rPr>
        <w:t>ներկայացրած</w:t>
      </w:r>
      <w:r w:rsidR="00583092" w:rsidRPr="00FE4A6D">
        <w:rPr>
          <w:rFonts w:ascii="Arial LatArm" w:hAnsi="Arial LatArm" w:cs="Sylfaen"/>
          <w:szCs w:val="24"/>
        </w:rPr>
        <w:t xml:space="preserve"> </w:t>
      </w:r>
      <w:r w:rsidR="00583092" w:rsidRPr="00FE4A6D">
        <w:rPr>
          <w:rFonts w:ascii="GHEA Grapalat" w:hAnsi="GHEA Grapalat" w:cs="Sylfaen"/>
          <w:szCs w:val="24"/>
          <w:lang w:val="ru-RU"/>
        </w:rPr>
        <w:t>տվյալների</w:t>
      </w:r>
      <w:r w:rsidR="00583092" w:rsidRPr="00FE4A6D">
        <w:rPr>
          <w:rFonts w:ascii="Arial LatArm" w:hAnsi="Arial LatArm" w:cs="Sylfaen"/>
          <w:szCs w:val="24"/>
        </w:rPr>
        <w:t xml:space="preserve"> </w:t>
      </w:r>
      <w:r w:rsidR="00583092" w:rsidRPr="00FE4A6D">
        <w:rPr>
          <w:rFonts w:ascii="GHEA Grapalat" w:hAnsi="GHEA Grapalat" w:cs="Sylfaen"/>
          <w:szCs w:val="24"/>
          <w:lang w:val="ru-RU"/>
        </w:rPr>
        <w:t>իսկությունը</w:t>
      </w:r>
      <w:r w:rsidR="00583092" w:rsidRPr="00FE4A6D">
        <w:rPr>
          <w:rFonts w:ascii="Arial LatArm" w:hAnsi="Arial LatArm" w:cs="Sylfaen"/>
          <w:szCs w:val="24"/>
        </w:rPr>
        <w:t xml:space="preserve">` </w:t>
      </w:r>
      <w:r w:rsidR="00583092" w:rsidRPr="00FE4A6D">
        <w:rPr>
          <w:rFonts w:ascii="GHEA Grapalat" w:hAnsi="GHEA Grapalat" w:cs="Sylfaen"/>
          <w:szCs w:val="24"/>
          <w:lang w:val="ru-RU"/>
        </w:rPr>
        <w:t>օգտագործելով</w:t>
      </w:r>
      <w:r w:rsidR="00583092" w:rsidRPr="00FE4A6D">
        <w:rPr>
          <w:rFonts w:ascii="Arial LatArm" w:hAnsi="Arial LatArm" w:cs="Sylfaen"/>
          <w:szCs w:val="24"/>
        </w:rPr>
        <w:t xml:space="preserve"> </w:t>
      </w:r>
      <w:r w:rsidR="00583092" w:rsidRPr="00FE4A6D">
        <w:rPr>
          <w:rFonts w:ascii="GHEA Grapalat" w:hAnsi="GHEA Grapalat" w:cs="Sylfaen"/>
          <w:szCs w:val="24"/>
          <w:lang w:val="ru-RU"/>
        </w:rPr>
        <w:t>պաշտոնական</w:t>
      </w:r>
      <w:r w:rsidR="00583092" w:rsidRPr="00FE4A6D">
        <w:rPr>
          <w:rFonts w:ascii="Arial LatArm" w:hAnsi="Arial LatArm" w:cs="Sylfaen"/>
          <w:szCs w:val="24"/>
        </w:rPr>
        <w:t xml:space="preserve"> </w:t>
      </w:r>
      <w:r w:rsidR="00583092" w:rsidRPr="00FE4A6D">
        <w:rPr>
          <w:rFonts w:ascii="GHEA Grapalat" w:hAnsi="GHEA Grapalat" w:cs="Sylfaen"/>
          <w:szCs w:val="24"/>
          <w:lang w:val="ru-RU"/>
        </w:rPr>
        <w:t>աղբյուրներից</w:t>
      </w:r>
      <w:r w:rsidR="00583092" w:rsidRPr="00FE4A6D">
        <w:rPr>
          <w:rFonts w:ascii="Arial LatArm" w:hAnsi="Arial LatArm" w:cs="Sylfaen"/>
          <w:szCs w:val="24"/>
        </w:rPr>
        <w:t xml:space="preserve"> </w:t>
      </w:r>
      <w:r w:rsidR="00583092" w:rsidRPr="00FE4A6D">
        <w:rPr>
          <w:rFonts w:ascii="GHEA Grapalat" w:hAnsi="GHEA Grapalat" w:cs="Sylfaen"/>
          <w:szCs w:val="24"/>
          <w:lang w:val="ru-RU"/>
        </w:rPr>
        <w:t>ստացված</w:t>
      </w:r>
      <w:r w:rsidR="00583092" w:rsidRPr="00FE4A6D">
        <w:rPr>
          <w:rFonts w:ascii="Arial LatArm" w:hAnsi="Arial LatArm" w:cs="Sylfaen"/>
          <w:szCs w:val="24"/>
        </w:rPr>
        <w:t xml:space="preserve"> </w:t>
      </w:r>
      <w:r w:rsidR="00583092" w:rsidRPr="00FE4A6D">
        <w:rPr>
          <w:rFonts w:ascii="GHEA Grapalat" w:hAnsi="GHEA Grapalat" w:cs="Sylfaen"/>
          <w:szCs w:val="24"/>
          <w:lang w:val="ru-RU"/>
        </w:rPr>
        <w:t>տվյալներ</w:t>
      </w:r>
      <w:r w:rsidR="00583092" w:rsidRPr="00FE4A6D">
        <w:rPr>
          <w:rFonts w:ascii="Arial LatArm" w:hAnsi="Arial LatArm" w:cs="Sylfaen"/>
          <w:szCs w:val="24"/>
        </w:rPr>
        <w:t xml:space="preserve"> </w:t>
      </w:r>
      <w:r w:rsidR="00583092" w:rsidRPr="00FE4A6D">
        <w:rPr>
          <w:rFonts w:ascii="GHEA Grapalat" w:hAnsi="GHEA Grapalat" w:cs="Sylfaen"/>
          <w:szCs w:val="24"/>
          <w:lang w:val="ru-RU"/>
        </w:rPr>
        <w:t>կամ</w:t>
      </w:r>
      <w:r w:rsidR="00583092" w:rsidRPr="00FE4A6D">
        <w:rPr>
          <w:rFonts w:ascii="Arial LatArm" w:hAnsi="Arial LatArm" w:cs="Sylfaen"/>
          <w:szCs w:val="24"/>
        </w:rPr>
        <w:t xml:space="preserve"> </w:t>
      </w:r>
      <w:r w:rsidR="00583092" w:rsidRPr="00FE4A6D">
        <w:rPr>
          <w:rFonts w:ascii="GHEA Grapalat" w:hAnsi="GHEA Grapalat" w:cs="Sylfaen"/>
          <w:szCs w:val="24"/>
          <w:lang w:val="ru-RU"/>
        </w:rPr>
        <w:t>դրա</w:t>
      </w:r>
      <w:r w:rsidR="00583092" w:rsidRPr="00FE4A6D">
        <w:rPr>
          <w:rFonts w:ascii="Arial LatArm" w:hAnsi="Arial LatArm" w:cs="Sylfaen"/>
          <w:szCs w:val="24"/>
        </w:rPr>
        <w:t xml:space="preserve"> </w:t>
      </w:r>
      <w:r w:rsidR="00583092" w:rsidRPr="00FE4A6D">
        <w:rPr>
          <w:rFonts w:ascii="GHEA Grapalat" w:hAnsi="GHEA Grapalat" w:cs="Sylfaen"/>
          <w:szCs w:val="24"/>
          <w:lang w:val="ru-RU"/>
        </w:rPr>
        <w:t>մասին</w:t>
      </w:r>
      <w:r w:rsidR="00583092" w:rsidRPr="00FE4A6D">
        <w:rPr>
          <w:rFonts w:ascii="Arial LatArm" w:hAnsi="Arial LatArm" w:cs="Sylfaen"/>
          <w:szCs w:val="24"/>
        </w:rPr>
        <w:t xml:space="preserve"> </w:t>
      </w:r>
      <w:r w:rsidR="00583092" w:rsidRPr="00FE4A6D">
        <w:rPr>
          <w:rFonts w:ascii="GHEA Grapalat" w:hAnsi="GHEA Grapalat" w:cs="Sylfaen"/>
          <w:szCs w:val="24"/>
          <w:lang w:val="ru-RU"/>
        </w:rPr>
        <w:t>ստանալով</w:t>
      </w:r>
      <w:r w:rsidR="00583092" w:rsidRPr="00FE4A6D">
        <w:rPr>
          <w:rFonts w:ascii="Arial LatArm" w:hAnsi="Arial LatArm" w:cs="Sylfaen"/>
          <w:szCs w:val="24"/>
        </w:rPr>
        <w:t xml:space="preserve"> </w:t>
      </w:r>
      <w:r w:rsidR="00583092" w:rsidRPr="00FE4A6D">
        <w:rPr>
          <w:rFonts w:ascii="GHEA Grapalat" w:hAnsi="GHEA Grapalat" w:cs="Sylfaen"/>
          <w:szCs w:val="24"/>
          <w:lang w:val="ru-RU"/>
        </w:rPr>
        <w:t>իրավասու</w:t>
      </w:r>
      <w:r w:rsidR="00583092" w:rsidRPr="00FE4A6D">
        <w:rPr>
          <w:rFonts w:ascii="Arial LatArm" w:hAnsi="Arial LatArm" w:cs="Sylfaen"/>
          <w:szCs w:val="24"/>
        </w:rPr>
        <w:t xml:space="preserve"> </w:t>
      </w:r>
      <w:r w:rsidR="00583092" w:rsidRPr="00FE4A6D">
        <w:rPr>
          <w:rFonts w:ascii="GHEA Grapalat" w:hAnsi="GHEA Grapalat" w:cs="Sylfaen"/>
          <w:szCs w:val="24"/>
          <w:lang w:val="ru-RU"/>
        </w:rPr>
        <w:t>մարմինների</w:t>
      </w:r>
      <w:r w:rsidR="00583092" w:rsidRPr="00FE4A6D">
        <w:rPr>
          <w:rFonts w:ascii="Arial LatArm" w:hAnsi="Arial LatArm" w:cs="Sylfaen"/>
          <w:szCs w:val="24"/>
        </w:rPr>
        <w:t xml:space="preserve"> </w:t>
      </w:r>
      <w:r w:rsidR="00583092" w:rsidRPr="00FE4A6D">
        <w:rPr>
          <w:rFonts w:ascii="GHEA Grapalat" w:hAnsi="GHEA Grapalat" w:cs="Sylfaen"/>
          <w:szCs w:val="24"/>
          <w:lang w:val="ru-RU"/>
        </w:rPr>
        <w:t>գրավոր</w:t>
      </w:r>
      <w:r w:rsidR="00583092" w:rsidRPr="00FE4A6D">
        <w:rPr>
          <w:rFonts w:ascii="Arial LatArm" w:hAnsi="Arial LatArm" w:cs="Sylfaen"/>
          <w:szCs w:val="24"/>
        </w:rPr>
        <w:t xml:space="preserve"> </w:t>
      </w:r>
      <w:r w:rsidR="00583092" w:rsidRPr="00FE4A6D">
        <w:rPr>
          <w:rFonts w:ascii="GHEA Grapalat" w:hAnsi="GHEA Grapalat" w:cs="Sylfaen"/>
          <w:szCs w:val="24"/>
          <w:lang w:val="ru-RU"/>
        </w:rPr>
        <w:lastRenderedPageBreak/>
        <w:t>եզրակացությունը</w:t>
      </w:r>
      <w:r w:rsidR="00583092" w:rsidRPr="00FE4A6D">
        <w:rPr>
          <w:rFonts w:ascii="Arial LatArm" w:hAnsi="Arial LatArm" w:cs="Sylfaen"/>
          <w:szCs w:val="24"/>
        </w:rPr>
        <w:t xml:space="preserve">: </w:t>
      </w:r>
      <w:r w:rsidR="00583092" w:rsidRPr="00FE4A6D">
        <w:rPr>
          <w:rFonts w:ascii="GHEA Grapalat" w:hAnsi="GHEA Grapalat" w:cs="Sylfaen"/>
          <w:szCs w:val="24"/>
          <w:lang w:val="ru-RU"/>
        </w:rPr>
        <w:t>Նման</w:t>
      </w:r>
      <w:r w:rsidR="00583092" w:rsidRPr="00FE4A6D">
        <w:rPr>
          <w:rFonts w:ascii="Arial LatArm" w:hAnsi="Arial LatArm" w:cs="Sylfaen"/>
          <w:szCs w:val="24"/>
        </w:rPr>
        <w:t xml:space="preserve"> </w:t>
      </w:r>
      <w:r w:rsidR="00583092" w:rsidRPr="00FE4A6D">
        <w:rPr>
          <w:rFonts w:ascii="GHEA Grapalat" w:hAnsi="GHEA Grapalat" w:cs="Sylfaen"/>
          <w:szCs w:val="24"/>
          <w:lang w:val="ru-RU"/>
        </w:rPr>
        <w:t>հարցում</w:t>
      </w:r>
      <w:r w:rsidR="00583092" w:rsidRPr="00FE4A6D">
        <w:rPr>
          <w:rFonts w:ascii="Arial LatArm" w:hAnsi="Arial LatArm" w:cs="Sylfaen"/>
          <w:szCs w:val="24"/>
        </w:rPr>
        <w:t xml:space="preserve"> </w:t>
      </w:r>
      <w:r w:rsidR="00583092" w:rsidRPr="00FE4A6D">
        <w:rPr>
          <w:rFonts w:ascii="GHEA Grapalat" w:hAnsi="GHEA Grapalat" w:cs="Sylfaen"/>
          <w:szCs w:val="24"/>
          <w:lang w:val="ru-RU"/>
        </w:rPr>
        <w:t>ուղարկվելու</w:t>
      </w:r>
      <w:r w:rsidR="00583092" w:rsidRPr="00FE4A6D">
        <w:rPr>
          <w:rFonts w:ascii="Arial LatArm" w:hAnsi="Arial LatArm" w:cs="Sylfaen"/>
          <w:szCs w:val="24"/>
        </w:rPr>
        <w:t xml:space="preserve"> </w:t>
      </w:r>
      <w:r w:rsidR="00583092" w:rsidRPr="00FE4A6D">
        <w:rPr>
          <w:rFonts w:ascii="GHEA Grapalat" w:hAnsi="GHEA Grapalat" w:cs="Sylfaen"/>
          <w:szCs w:val="24"/>
          <w:lang w:val="ru-RU"/>
        </w:rPr>
        <w:t>դեպքում</w:t>
      </w:r>
      <w:r w:rsidR="00583092" w:rsidRPr="00FE4A6D">
        <w:rPr>
          <w:rFonts w:ascii="Arial LatArm" w:hAnsi="Arial LatArm" w:cs="Sylfaen"/>
          <w:szCs w:val="24"/>
        </w:rPr>
        <w:t xml:space="preserve"> </w:t>
      </w:r>
      <w:r w:rsidR="00583092" w:rsidRPr="00FE4A6D">
        <w:rPr>
          <w:rFonts w:ascii="GHEA Grapalat" w:hAnsi="GHEA Grapalat" w:cs="Sylfaen"/>
          <w:szCs w:val="24"/>
          <w:lang w:val="ru-RU"/>
        </w:rPr>
        <w:t>համապատասխան</w:t>
      </w:r>
      <w:r w:rsidR="00583092" w:rsidRPr="00FE4A6D">
        <w:rPr>
          <w:rFonts w:ascii="Arial LatArm" w:hAnsi="Arial LatArm" w:cs="Sylfaen"/>
          <w:szCs w:val="24"/>
        </w:rPr>
        <w:t xml:space="preserve"> </w:t>
      </w:r>
      <w:r w:rsidR="00583092" w:rsidRPr="00FE4A6D">
        <w:rPr>
          <w:rFonts w:ascii="GHEA Grapalat" w:hAnsi="GHEA Grapalat" w:cs="Sylfaen"/>
          <w:szCs w:val="24"/>
          <w:lang w:val="ru-RU"/>
        </w:rPr>
        <w:t>պետական</w:t>
      </w:r>
      <w:r w:rsidR="00583092" w:rsidRPr="00FE4A6D">
        <w:rPr>
          <w:rFonts w:ascii="Arial LatArm" w:hAnsi="Arial LatArm" w:cs="Sylfaen"/>
          <w:szCs w:val="24"/>
        </w:rPr>
        <w:t xml:space="preserve"> </w:t>
      </w:r>
      <w:r w:rsidR="00583092" w:rsidRPr="00FE4A6D">
        <w:rPr>
          <w:rFonts w:ascii="GHEA Grapalat" w:hAnsi="GHEA Grapalat" w:cs="Sylfaen"/>
          <w:szCs w:val="24"/>
          <w:lang w:val="ru-RU"/>
        </w:rPr>
        <w:t>և</w:t>
      </w:r>
      <w:r w:rsidR="00583092" w:rsidRPr="00FE4A6D">
        <w:rPr>
          <w:rFonts w:ascii="Arial LatArm" w:hAnsi="Arial LatArm" w:cs="Sylfaen"/>
          <w:szCs w:val="24"/>
        </w:rPr>
        <w:t xml:space="preserve"> </w:t>
      </w:r>
      <w:r w:rsidR="00583092" w:rsidRPr="00FE4A6D">
        <w:rPr>
          <w:rFonts w:ascii="GHEA Grapalat" w:hAnsi="GHEA Grapalat" w:cs="Sylfaen"/>
          <w:szCs w:val="24"/>
          <w:lang w:val="ru-RU"/>
        </w:rPr>
        <w:t>տեղական</w:t>
      </w:r>
      <w:r w:rsidR="00583092" w:rsidRPr="00FE4A6D">
        <w:rPr>
          <w:rFonts w:ascii="Arial LatArm" w:hAnsi="Arial LatArm" w:cs="Sylfaen"/>
          <w:szCs w:val="24"/>
        </w:rPr>
        <w:t xml:space="preserve"> </w:t>
      </w:r>
      <w:r w:rsidR="00583092" w:rsidRPr="00FE4A6D">
        <w:rPr>
          <w:rFonts w:ascii="GHEA Grapalat" w:hAnsi="GHEA Grapalat" w:cs="Sylfaen"/>
          <w:szCs w:val="24"/>
          <w:lang w:val="ru-RU"/>
        </w:rPr>
        <w:t>ինքնակառավարման</w:t>
      </w:r>
      <w:r w:rsidR="00583092" w:rsidRPr="00FE4A6D">
        <w:rPr>
          <w:rFonts w:ascii="Arial LatArm" w:hAnsi="Arial LatArm" w:cs="Sylfaen"/>
          <w:szCs w:val="24"/>
        </w:rPr>
        <w:t xml:space="preserve"> </w:t>
      </w:r>
      <w:r w:rsidR="00583092" w:rsidRPr="00FE4A6D">
        <w:rPr>
          <w:rFonts w:ascii="GHEA Grapalat" w:hAnsi="GHEA Grapalat" w:cs="Sylfaen"/>
          <w:szCs w:val="24"/>
          <w:lang w:val="ru-RU"/>
        </w:rPr>
        <w:t>մարմինները</w:t>
      </w:r>
      <w:r w:rsidR="00583092" w:rsidRPr="00FE4A6D">
        <w:rPr>
          <w:rFonts w:ascii="Arial LatArm" w:hAnsi="Arial LatArm" w:cs="Sylfaen"/>
          <w:szCs w:val="24"/>
        </w:rPr>
        <w:t xml:space="preserve"> </w:t>
      </w:r>
      <w:r w:rsidR="00583092" w:rsidRPr="00FE4A6D">
        <w:rPr>
          <w:rFonts w:ascii="GHEA Grapalat" w:hAnsi="GHEA Grapalat" w:cs="Sylfaen"/>
          <w:szCs w:val="24"/>
          <w:lang w:val="ru-RU"/>
        </w:rPr>
        <w:t>հարցումն</w:t>
      </w:r>
      <w:r w:rsidR="00583092" w:rsidRPr="00FE4A6D">
        <w:rPr>
          <w:rFonts w:ascii="Arial LatArm" w:hAnsi="Arial LatArm" w:cs="Sylfaen"/>
          <w:szCs w:val="24"/>
        </w:rPr>
        <w:t xml:space="preserve"> </w:t>
      </w:r>
      <w:r w:rsidR="00583092" w:rsidRPr="00FE4A6D">
        <w:rPr>
          <w:rFonts w:ascii="GHEA Grapalat" w:hAnsi="GHEA Grapalat" w:cs="Sylfaen"/>
          <w:szCs w:val="24"/>
          <w:lang w:val="ru-RU"/>
        </w:rPr>
        <w:t>ստանալու</w:t>
      </w:r>
      <w:r w:rsidR="00583092" w:rsidRPr="00FE4A6D">
        <w:rPr>
          <w:rFonts w:ascii="Arial LatArm" w:hAnsi="Arial LatArm" w:cs="Sylfaen"/>
          <w:szCs w:val="24"/>
        </w:rPr>
        <w:t xml:space="preserve"> </w:t>
      </w:r>
      <w:r w:rsidR="00583092" w:rsidRPr="00FE4A6D">
        <w:rPr>
          <w:rFonts w:ascii="GHEA Grapalat" w:hAnsi="GHEA Grapalat" w:cs="Sylfaen"/>
          <w:szCs w:val="24"/>
          <w:lang w:val="ru-RU"/>
        </w:rPr>
        <w:t>օրվան</w:t>
      </w:r>
      <w:r w:rsidR="00583092" w:rsidRPr="00FE4A6D">
        <w:rPr>
          <w:rFonts w:ascii="Arial LatArm" w:hAnsi="Arial LatArm" w:cs="Sylfaen"/>
          <w:szCs w:val="24"/>
        </w:rPr>
        <w:t xml:space="preserve"> </w:t>
      </w:r>
      <w:r w:rsidR="00583092" w:rsidRPr="00FE4A6D">
        <w:rPr>
          <w:rFonts w:ascii="GHEA Grapalat" w:hAnsi="GHEA Grapalat" w:cs="Sylfaen"/>
          <w:szCs w:val="24"/>
          <w:lang w:val="ru-RU"/>
        </w:rPr>
        <w:t>հաջորդող</w:t>
      </w:r>
      <w:r w:rsidR="00583092" w:rsidRPr="00FE4A6D">
        <w:rPr>
          <w:rFonts w:ascii="Arial LatArm" w:hAnsi="Arial LatArm" w:cs="Sylfaen"/>
          <w:szCs w:val="24"/>
        </w:rPr>
        <w:t xml:space="preserve"> </w:t>
      </w:r>
      <w:r w:rsidR="00583092" w:rsidRPr="00FE4A6D">
        <w:rPr>
          <w:rFonts w:ascii="GHEA Grapalat" w:hAnsi="GHEA Grapalat" w:cs="Sylfaen"/>
          <w:szCs w:val="24"/>
          <w:lang w:val="ru-RU"/>
        </w:rPr>
        <w:t>երկու</w:t>
      </w:r>
      <w:r w:rsidR="00583092" w:rsidRPr="00FE4A6D">
        <w:rPr>
          <w:rFonts w:ascii="Arial LatArm" w:hAnsi="Arial LatArm" w:cs="Sylfaen"/>
          <w:szCs w:val="24"/>
        </w:rPr>
        <w:t xml:space="preserve"> </w:t>
      </w:r>
      <w:r w:rsidR="00583092" w:rsidRPr="00FE4A6D">
        <w:rPr>
          <w:rFonts w:ascii="GHEA Grapalat" w:hAnsi="GHEA Grapalat" w:cs="Sylfaen"/>
          <w:szCs w:val="24"/>
          <w:lang w:val="ru-RU"/>
        </w:rPr>
        <w:t>աշխատանքային</w:t>
      </w:r>
      <w:r w:rsidR="00583092" w:rsidRPr="00FE4A6D">
        <w:rPr>
          <w:rFonts w:ascii="Arial LatArm" w:hAnsi="Arial LatArm" w:cs="Sylfaen"/>
          <w:szCs w:val="24"/>
        </w:rPr>
        <w:t xml:space="preserve"> </w:t>
      </w:r>
      <w:r w:rsidR="00583092" w:rsidRPr="00FE4A6D">
        <w:rPr>
          <w:rFonts w:ascii="GHEA Grapalat" w:hAnsi="GHEA Grapalat" w:cs="Sylfaen"/>
          <w:szCs w:val="24"/>
          <w:lang w:val="ru-RU"/>
        </w:rPr>
        <w:t>օրվա</w:t>
      </w:r>
      <w:r w:rsidR="00583092" w:rsidRPr="00FE4A6D">
        <w:rPr>
          <w:rFonts w:ascii="Arial LatArm" w:hAnsi="Arial LatArm" w:cs="Sylfaen"/>
          <w:szCs w:val="24"/>
        </w:rPr>
        <w:t xml:space="preserve"> </w:t>
      </w:r>
      <w:r w:rsidR="00583092" w:rsidRPr="00FE4A6D">
        <w:rPr>
          <w:rFonts w:ascii="GHEA Grapalat" w:hAnsi="GHEA Grapalat" w:cs="Sylfaen"/>
          <w:szCs w:val="24"/>
          <w:lang w:val="ru-RU"/>
        </w:rPr>
        <w:t>ընթացքում</w:t>
      </w:r>
      <w:r w:rsidR="00583092" w:rsidRPr="00FE4A6D">
        <w:rPr>
          <w:rFonts w:ascii="Arial LatArm" w:hAnsi="Arial LatArm" w:cs="Sylfaen"/>
          <w:szCs w:val="24"/>
        </w:rPr>
        <w:t xml:space="preserve"> </w:t>
      </w:r>
      <w:r w:rsidR="00583092" w:rsidRPr="00FE4A6D">
        <w:rPr>
          <w:rFonts w:ascii="GHEA Grapalat" w:hAnsi="GHEA Grapalat" w:cs="Sylfaen"/>
          <w:szCs w:val="24"/>
          <w:lang w:val="ru-RU"/>
        </w:rPr>
        <w:t>տրամադրում</w:t>
      </w:r>
      <w:r w:rsidR="00583092" w:rsidRPr="00FE4A6D">
        <w:rPr>
          <w:rFonts w:ascii="Arial LatArm" w:hAnsi="Arial LatArm" w:cs="Sylfaen"/>
          <w:szCs w:val="24"/>
        </w:rPr>
        <w:t xml:space="preserve"> </w:t>
      </w:r>
      <w:r w:rsidR="00583092" w:rsidRPr="00FE4A6D">
        <w:rPr>
          <w:rFonts w:ascii="GHEA Grapalat" w:hAnsi="GHEA Grapalat" w:cs="Sylfaen"/>
          <w:szCs w:val="24"/>
          <w:lang w:val="ru-RU"/>
        </w:rPr>
        <w:t>են</w:t>
      </w:r>
      <w:r w:rsidR="00583092" w:rsidRPr="00FE4A6D">
        <w:rPr>
          <w:rFonts w:ascii="Arial LatArm" w:hAnsi="Arial LatArm" w:cs="Sylfaen"/>
          <w:szCs w:val="24"/>
        </w:rPr>
        <w:t xml:space="preserve"> </w:t>
      </w:r>
      <w:r w:rsidR="00583092" w:rsidRPr="00FE4A6D">
        <w:rPr>
          <w:rFonts w:ascii="GHEA Grapalat" w:hAnsi="GHEA Grapalat" w:cs="Sylfaen"/>
          <w:szCs w:val="24"/>
          <w:lang w:val="ru-RU"/>
        </w:rPr>
        <w:t>գրավոր</w:t>
      </w:r>
      <w:r w:rsidR="00583092" w:rsidRPr="00FE4A6D">
        <w:rPr>
          <w:rFonts w:ascii="Arial LatArm" w:hAnsi="Arial LatArm" w:cs="Sylfaen"/>
          <w:szCs w:val="24"/>
        </w:rPr>
        <w:t xml:space="preserve"> </w:t>
      </w:r>
      <w:r w:rsidR="00583092" w:rsidRPr="00FE4A6D">
        <w:rPr>
          <w:rFonts w:ascii="GHEA Grapalat" w:hAnsi="GHEA Grapalat" w:cs="Sylfaen"/>
          <w:szCs w:val="24"/>
          <w:lang w:val="ru-RU"/>
        </w:rPr>
        <w:t>եզրակացություն</w:t>
      </w:r>
      <w:r w:rsidR="00583092" w:rsidRPr="00FE4A6D">
        <w:rPr>
          <w:rFonts w:ascii="Arial LatArm" w:hAnsi="Arial LatArm" w:cs="Sylfaen"/>
          <w:szCs w:val="24"/>
        </w:rPr>
        <w:t xml:space="preserve">: </w:t>
      </w:r>
      <w:r w:rsidR="00583092" w:rsidRPr="00FE4A6D">
        <w:rPr>
          <w:rFonts w:ascii="GHEA Grapalat" w:hAnsi="GHEA Grapalat" w:cs="Sylfaen"/>
          <w:szCs w:val="24"/>
          <w:lang w:val="ru-RU"/>
        </w:rPr>
        <w:t>Եթե</w:t>
      </w:r>
      <w:r w:rsidR="00583092" w:rsidRPr="00FE4A6D">
        <w:rPr>
          <w:rFonts w:ascii="Arial LatArm" w:hAnsi="Arial LatArm" w:cs="Sylfaen"/>
          <w:szCs w:val="24"/>
        </w:rPr>
        <w:t xml:space="preserve"> </w:t>
      </w:r>
      <w:r w:rsidR="004B383E" w:rsidRPr="00FE4A6D">
        <w:rPr>
          <w:rFonts w:ascii="GHEA Grapalat" w:hAnsi="GHEA Grapalat" w:cs="Sylfaen"/>
          <w:szCs w:val="24"/>
          <w:lang w:val="en-US"/>
        </w:rPr>
        <w:t>մ</w:t>
      </w:r>
      <w:r w:rsidR="00583092" w:rsidRPr="00FE4A6D">
        <w:rPr>
          <w:rFonts w:ascii="GHEA Grapalat" w:hAnsi="GHEA Grapalat" w:cs="Sylfaen"/>
          <w:szCs w:val="24"/>
          <w:lang w:val="ru-RU"/>
        </w:rPr>
        <w:t>ասնակցի</w:t>
      </w:r>
      <w:r w:rsidR="00583092" w:rsidRPr="00FE4A6D">
        <w:rPr>
          <w:rFonts w:ascii="Arial LatArm" w:hAnsi="Arial LatArm" w:cs="Sylfaen"/>
          <w:szCs w:val="24"/>
        </w:rPr>
        <w:t xml:space="preserve"> </w:t>
      </w:r>
      <w:r w:rsidR="00583092" w:rsidRPr="00FE4A6D">
        <w:rPr>
          <w:rFonts w:ascii="GHEA Grapalat" w:hAnsi="GHEA Grapalat" w:cs="Sylfaen"/>
          <w:szCs w:val="24"/>
          <w:lang w:val="ru-RU"/>
        </w:rPr>
        <w:t>ներկայացրած</w:t>
      </w:r>
      <w:r w:rsidR="00583092" w:rsidRPr="00FE4A6D">
        <w:rPr>
          <w:rFonts w:ascii="Arial LatArm" w:hAnsi="Arial LatArm" w:cs="Sylfaen"/>
          <w:szCs w:val="24"/>
        </w:rPr>
        <w:t xml:space="preserve"> </w:t>
      </w:r>
      <w:r w:rsidR="00583092" w:rsidRPr="00FE4A6D">
        <w:rPr>
          <w:rFonts w:ascii="GHEA Grapalat" w:hAnsi="GHEA Grapalat" w:cs="Sylfaen"/>
          <w:szCs w:val="24"/>
          <w:lang w:val="ru-RU"/>
        </w:rPr>
        <w:t>տվյալների</w:t>
      </w:r>
      <w:r w:rsidR="00583092" w:rsidRPr="00FE4A6D">
        <w:rPr>
          <w:rFonts w:ascii="Arial LatArm" w:hAnsi="Arial LatArm" w:cs="Sylfaen"/>
          <w:szCs w:val="24"/>
        </w:rPr>
        <w:t xml:space="preserve"> </w:t>
      </w:r>
      <w:r w:rsidR="00583092" w:rsidRPr="00FE4A6D">
        <w:rPr>
          <w:rFonts w:ascii="GHEA Grapalat" w:hAnsi="GHEA Grapalat" w:cs="Sylfaen"/>
          <w:szCs w:val="24"/>
          <w:lang w:val="ru-RU"/>
        </w:rPr>
        <w:t>իսկության</w:t>
      </w:r>
      <w:r w:rsidR="00583092" w:rsidRPr="00FE4A6D">
        <w:rPr>
          <w:rFonts w:ascii="Arial LatArm" w:hAnsi="Arial LatArm" w:cs="Sylfaen"/>
          <w:szCs w:val="24"/>
        </w:rPr>
        <w:t xml:space="preserve"> </w:t>
      </w:r>
      <w:r w:rsidR="00583092" w:rsidRPr="00FE4A6D">
        <w:rPr>
          <w:rFonts w:ascii="GHEA Grapalat" w:hAnsi="GHEA Grapalat" w:cs="Sylfaen"/>
          <w:szCs w:val="24"/>
          <w:lang w:val="ru-RU"/>
        </w:rPr>
        <w:t>ստուգման</w:t>
      </w:r>
      <w:r w:rsidR="00583092" w:rsidRPr="00FE4A6D">
        <w:rPr>
          <w:rFonts w:ascii="Arial LatArm" w:hAnsi="Arial LatArm" w:cs="Sylfaen"/>
          <w:szCs w:val="24"/>
        </w:rPr>
        <w:t xml:space="preserve"> </w:t>
      </w:r>
      <w:r w:rsidR="00583092" w:rsidRPr="00FE4A6D">
        <w:rPr>
          <w:rFonts w:ascii="GHEA Grapalat" w:hAnsi="GHEA Grapalat" w:cs="Sylfaen"/>
          <w:szCs w:val="24"/>
          <w:lang w:val="ru-RU"/>
        </w:rPr>
        <w:t>արդյունքում</w:t>
      </w:r>
      <w:r w:rsidR="00583092" w:rsidRPr="00FE4A6D">
        <w:rPr>
          <w:rFonts w:ascii="Arial LatArm" w:hAnsi="Arial LatArm" w:cs="Sylfaen"/>
          <w:szCs w:val="24"/>
        </w:rPr>
        <w:t xml:space="preserve"> </w:t>
      </w:r>
      <w:r w:rsidR="00583092" w:rsidRPr="00FE4A6D">
        <w:rPr>
          <w:rFonts w:ascii="GHEA Grapalat" w:hAnsi="GHEA Grapalat" w:cs="Sylfaen"/>
          <w:szCs w:val="24"/>
          <w:lang w:val="ru-RU"/>
        </w:rPr>
        <w:t>տվյալները</w:t>
      </w:r>
      <w:r w:rsidR="00583092" w:rsidRPr="00FE4A6D">
        <w:rPr>
          <w:rFonts w:ascii="Arial LatArm" w:hAnsi="Arial LatArm" w:cs="Sylfaen"/>
          <w:szCs w:val="24"/>
        </w:rPr>
        <w:t xml:space="preserve"> </w:t>
      </w:r>
      <w:r w:rsidR="00583092" w:rsidRPr="00FE4A6D">
        <w:rPr>
          <w:rFonts w:ascii="GHEA Grapalat" w:hAnsi="GHEA Grapalat" w:cs="Sylfaen"/>
          <w:szCs w:val="24"/>
          <w:lang w:val="ru-RU"/>
        </w:rPr>
        <w:t>որակվում</w:t>
      </w:r>
      <w:r w:rsidR="00583092" w:rsidRPr="00FE4A6D">
        <w:rPr>
          <w:rFonts w:ascii="Arial LatArm" w:hAnsi="Arial LatArm" w:cs="Sylfaen"/>
          <w:szCs w:val="24"/>
        </w:rPr>
        <w:t xml:space="preserve"> </w:t>
      </w:r>
      <w:r w:rsidR="00583092" w:rsidRPr="00FE4A6D">
        <w:rPr>
          <w:rFonts w:ascii="GHEA Grapalat" w:hAnsi="GHEA Grapalat" w:cs="Sylfaen"/>
          <w:szCs w:val="24"/>
          <w:lang w:val="ru-RU"/>
        </w:rPr>
        <w:t>են</w:t>
      </w:r>
      <w:r w:rsidR="00583092" w:rsidRPr="00FE4A6D">
        <w:rPr>
          <w:rFonts w:ascii="Arial LatArm" w:hAnsi="Arial LatArm" w:cs="Sylfaen"/>
          <w:szCs w:val="24"/>
        </w:rPr>
        <w:t xml:space="preserve"> </w:t>
      </w:r>
      <w:r w:rsidR="00583092" w:rsidRPr="00FE4A6D">
        <w:rPr>
          <w:rFonts w:ascii="GHEA Grapalat" w:hAnsi="GHEA Grapalat" w:cs="Sylfaen"/>
          <w:szCs w:val="24"/>
          <w:lang w:val="ru-RU"/>
        </w:rPr>
        <w:t>իրականությանը</w:t>
      </w:r>
      <w:r w:rsidR="00583092" w:rsidRPr="00FE4A6D">
        <w:rPr>
          <w:rFonts w:ascii="Arial LatArm" w:hAnsi="Arial LatArm" w:cs="Sylfaen"/>
          <w:szCs w:val="24"/>
        </w:rPr>
        <w:t xml:space="preserve"> </w:t>
      </w:r>
      <w:r w:rsidR="00583092" w:rsidRPr="00FE4A6D">
        <w:rPr>
          <w:rFonts w:ascii="GHEA Grapalat" w:hAnsi="GHEA Grapalat" w:cs="Sylfaen"/>
          <w:szCs w:val="24"/>
          <w:lang w:val="ru-RU"/>
        </w:rPr>
        <w:t>չհամապա</w:t>
      </w:r>
      <w:r w:rsidR="00583092" w:rsidRPr="00FE4A6D">
        <w:rPr>
          <w:rFonts w:ascii="Arial LatArm" w:hAnsi="Arial LatArm" w:cs="Sylfaen"/>
          <w:szCs w:val="24"/>
        </w:rPr>
        <w:softHyphen/>
      </w:r>
      <w:r w:rsidR="00583092" w:rsidRPr="00FE4A6D">
        <w:rPr>
          <w:rFonts w:ascii="GHEA Grapalat" w:hAnsi="GHEA Grapalat" w:cs="Sylfaen"/>
          <w:szCs w:val="24"/>
          <w:lang w:val="ru-RU"/>
        </w:rPr>
        <w:t>տասխանող</w:t>
      </w:r>
      <w:r w:rsidR="00583092" w:rsidRPr="00FE4A6D">
        <w:rPr>
          <w:rFonts w:ascii="Arial LatArm" w:hAnsi="Arial LatArm" w:cs="Sylfaen"/>
          <w:szCs w:val="24"/>
        </w:rPr>
        <w:t xml:space="preserve">, </w:t>
      </w:r>
      <w:r w:rsidR="00583092" w:rsidRPr="00FE4A6D">
        <w:rPr>
          <w:rFonts w:ascii="GHEA Grapalat" w:hAnsi="GHEA Grapalat" w:cs="Sylfaen"/>
          <w:szCs w:val="24"/>
          <w:lang w:val="ru-RU"/>
        </w:rPr>
        <w:t>ապա</w:t>
      </w:r>
      <w:r w:rsidR="00583092" w:rsidRPr="00FE4A6D">
        <w:rPr>
          <w:rFonts w:ascii="Arial LatArm" w:hAnsi="Arial LatArm" w:cs="Sylfaen"/>
          <w:szCs w:val="24"/>
        </w:rPr>
        <w:t xml:space="preserve"> </w:t>
      </w:r>
      <w:r w:rsidR="00583092" w:rsidRPr="00FE4A6D">
        <w:rPr>
          <w:rFonts w:ascii="GHEA Grapalat" w:hAnsi="GHEA Grapalat" w:cs="Sylfaen"/>
          <w:szCs w:val="24"/>
        </w:rPr>
        <w:t>տվյալ</w:t>
      </w:r>
      <w:r w:rsidR="00583092" w:rsidRPr="00FE4A6D">
        <w:rPr>
          <w:rFonts w:ascii="Arial LatArm" w:hAnsi="Arial LatArm" w:cs="Sylfaen"/>
          <w:szCs w:val="24"/>
        </w:rPr>
        <w:t xml:space="preserve"> </w:t>
      </w:r>
      <w:r w:rsidR="004B383E" w:rsidRPr="00FE4A6D">
        <w:rPr>
          <w:rFonts w:ascii="GHEA Grapalat" w:hAnsi="GHEA Grapalat" w:cs="Sylfaen"/>
          <w:szCs w:val="24"/>
        </w:rPr>
        <w:t>մ</w:t>
      </w:r>
      <w:r w:rsidR="00583092" w:rsidRPr="00FE4A6D">
        <w:rPr>
          <w:rFonts w:ascii="GHEA Grapalat" w:hAnsi="GHEA Grapalat" w:cs="Sylfaen"/>
          <w:szCs w:val="24"/>
        </w:rPr>
        <w:t>ասնակցի</w:t>
      </w:r>
      <w:r w:rsidR="00583092" w:rsidRPr="00FE4A6D">
        <w:rPr>
          <w:rFonts w:ascii="Arial LatArm" w:hAnsi="Arial LatArm" w:cs="Sylfaen"/>
          <w:szCs w:val="24"/>
        </w:rPr>
        <w:t xml:space="preserve"> </w:t>
      </w:r>
      <w:r w:rsidR="00583092" w:rsidRPr="00FE4A6D">
        <w:rPr>
          <w:rFonts w:ascii="GHEA Grapalat" w:hAnsi="GHEA Grapalat" w:cs="Sylfaen"/>
          <w:szCs w:val="24"/>
        </w:rPr>
        <w:t>հայտը</w:t>
      </w:r>
      <w:r w:rsidR="00583092" w:rsidRPr="00FE4A6D">
        <w:rPr>
          <w:rFonts w:ascii="Arial LatArm" w:hAnsi="Arial LatArm" w:cs="Sylfaen"/>
          <w:szCs w:val="24"/>
        </w:rPr>
        <w:t xml:space="preserve"> </w:t>
      </w:r>
      <w:r w:rsidR="00583092" w:rsidRPr="00FE4A6D">
        <w:rPr>
          <w:rFonts w:ascii="GHEA Grapalat" w:hAnsi="GHEA Grapalat" w:cs="Sylfaen"/>
          <w:szCs w:val="24"/>
        </w:rPr>
        <w:t>մերժվում</w:t>
      </w:r>
      <w:r w:rsidR="00583092" w:rsidRPr="00FE4A6D">
        <w:rPr>
          <w:rFonts w:ascii="Arial LatArm" w:hAnsi="Arial LatArm" w:cs="Sylfaen"/>
          <w:szCs w:val="24"/>
        </w:rPr>
        <w:t xml:space="preserve"> </w:t>
      </w:r>
      <w:r w:rsidR="00583092" w:rsidRPr="00FE4A6D">
        <w:rPr>
          <w:rFonts w:ascii="GHEA Grapalat" w:hAnsi="GHEA Grapalat" w:cs="Sylfaen"/>
          <w:szCs w:val="24"/>
        </w:rPr>
        <w:t>է</w:t>
      </w:r>
      <w:r w:rsidR="00196487" w:rsidRPr="00FE4A6D">
        <w:rPr>
          <w:rFonts w:ascii="Arial LatArm" w:hAnsi="Arial LatArm" w:cs="Sylfaen"/>
          <w:szCs w:val="24"/>
        </w:rPr>
        <w:t>:</w:t>
      </w:r>
    </w:p>
    <w:p w14:paraId="65B89DA9" w14:textId="77777777" w:rsidR="00583092" w:rsidRPr="00FE4A6D" w:rsidRDefault="00A150A9" w:rsidP="00EF3662">
      <w:pPr>
        <w:pStyle w:val="23"/>
        <w:spacing w:line="240" w:lineRule="auto"/>
        <w:ind w:firstLine="567"/>
        <w:rPr>
          <w:rFonts w:ascii="Arial LatArm" w:hAnsi="Arial LatArm" w:cs="Sylfaen"/>
          <w:szCs w:val="24"/>
        </w:rPr>
      </w:pPr>
      <w:r w:rsidRPr="00FE4A6D">
        <w:rPr>
          <w:rFonts w:ascii="Arial LatArm" w:hAnsi="Arial LatArm" w:cs="Sylfaen"/>
          <w:szCs w:val="24"/>
        </w:rPr>
        <w:t>8</w:t>
      </w:r>
      <w:r w:rsidR="00201DA0" w:rsidRPr="00FE4A6D">
        <w:rPr>
          <w:rFonts w:ascii="Arial LatArm" w:hAnsi="Arial LatArm" w:cs="Sylfaen"/>
          <w:szCs w:val="24"/>
          <w:lang w:val="hy-AM"/>
        </w:rPr>
        <w:t>.</w:t>
      </w:r>
      <w:r w:rsidR="00A5501E" w:rsidRPr="00FE4A6D">
        <w:rPr>
          <w:rFonts w:ascii="Arial LatArm" w:hAnsi="Arial LatArm" w:cs="Sylfaen"/>
          <w:szCs w:val="24"/>
        </w:rPr>
        <w:t xml:space="preserve">21 </w:t>
      </w:r>
      <w:r w:rsidR="00583092" w:rsidRPr="00FE4A6D">
        <w:rPr>
          <w:rFonts w:ascii="GHEA Grapalat" w:hAnsi="GHEA Grapalat" w:cs="Sylfaen"/>
          <w:szCs w:val="24"/>
          <w:lang w:val="hy-AM"/>
        </w:rPr>
        <w:t>Սույն</w:t>
      </w:r>
      <w:r w:rsidR="00583092" w:rsidRPr="00FE4A6D">
        <w:rPr>
          <w:rFonts w:ascii="Arial LatArm" w:hAnsi="Arial LatArm" w:cs="Sylfaen"/>
          <w:szCs w:val="24"/>
        </w:rPr>
        <w:t xml:space="preserve"> </w:t>
      </w:r>
      <w:r w:rsidR="00583092" w:rsidRPr="00FE4A6D">
        <w:rPr>
          <w:rFonts w:ascii="GHEA Grapalat" w:hAnsi="GHEA Grapalat" w:cs="Sylfaen"/>
          <w:szCs w:val="24"/>
          <w:lang w:val="hy-AM"/>
        </w:rPr>
        <w:t>հրավերի</w:t>
      </w:r>
      <w:r w:rsidR="005D3674" w:rsidRPr="00FE4A6D">
        <w:rPr>
          <w:rFonts w:ascii="Arial LatArm" w:hAnsi="Arial LatArm" w:cs="Sylfaen"/>
          <w:szCs w:val="24"/>
        </w:rPr>
        <w:t xml:space="preserve"> 1-</w:t>
      </w:r>
      <w:r w:rsidR="005D3674" w:rsidRPr="00FE4A6D">
        <w:rPr>
          <w:rFonts w:ascii="GHEA Grapalat" w:hAnsi="GHEA Grapalat" w:cs="Sylfaen"/>
          <w:szCs w:val="24"/>
          <w:lang w:val="hy-AM"/>
        </w:rPr>
        <w:t>ին</w:t>
      </w:r>
      <w:r w:rsidR="005D3674" w:rsidRPr="00FE4A6D">
        <w:rPr>
          <w:rFonts w:ascii="Arial LatArm" w:hAnsi="Arial LatArm" w:cs="Sylfaen"/>
          <w:szCs w:val="24"/>
        </w:rPr>
        <w:t xml:space="preserve"> </w:t>
      </w:r>
      <w:r w:rsidR="005D3674" w:rsidRPr="00FE4A6D">
        <w:rPr>
          <w:rFonts w:ascii="GHEA Grapalat" w:hAnsi="GHEA Grapalat" w:cs="Sylfaen"/>
          <w:szCs w:val="24"/>
          <w:lang w:val="hy-AM"/>
        </w:rPr>
        <w:t>մասի</w:t>
      </w:r>
      <w:r w:rsidR="00583092" w:rsidRPr="00FE4A6D">
        <w:rPr>
          <w:rFonts w:ascii="Arial LatArm" w:hAnsi="Arial LatArm" w:cs="Sylfaen"/>
          <w:szCs w:val="24"/>
        </w:rPr>
        <w:t xml:space="preserve"> </w:t>
      </w:r>
      <w:r w:rsidR="004B383E" w:rsidRPr="00FE4A6D">
        <w:rPr>
          <w:rFonts w:ascii="Arial LatArm" w:hAnsi="Arial LatArm" w:cs="Sylfaen"/>
          <w:szCs w:val="24"/>
        </w:rPr>
        <w:t>8</w:t>
      </w:r>
      <w:r w:rsidR="009C3B73" w:rsidRPr="00FE4A6D">
        <w:rPr>
          <w:rFonts w:ascii="Arial LatArm" w:hAnsi="Arial LatArm" w:cs="Sylfaen"/>
          <w:szCs w:val="24"/>
        </w:rPr>
        <w:t>.</w:t>
      </w:r>
      <w:r w:rsidR="00325647" w:rsidRPr="00FE4A6D">
        <w:rPr>
          <w:rFonts w:ascii="Arial LatArm" w:hAnsi="Arial LatArm" w:cs="Sylfaen"/>
          <w:szCs w:val="24"/>
        </w:rPr>
        <w:t>20</w:t>
      </w:r>
      <w:r w:rsidR="00A5501E" w:rsidRPr="00FE4A6D">
        <w:rPr>
          <w:rFonts w:ascii="Arial LatArm" w:hAnsi="Arial LatArm" w:cs="Sylfaen"/>
          <w:szCs w:val="24"/>
        </w:rPr>
        <w:t xml:space="preserve"> </w:t>
      </w:r>
      <w:r w:rsidR="00583092" w:rsidRPr="00FE4A6D">
        <w:rPr>
          <w:rFonts w:ascii="GHEA Grapalat" w:hAnsi="GHEA Grapalat" w:cs="Sylfaen"/>
          <w:szCs w:val="24"/>
          <w:lang w:val="hy-AM"/>
        </w:rPr>
        <w:t>կետի</w:t>
      </w:r>
      <w:r w:rsidR="00583092" w:rsidRPr="00FE4A6D">
        <w:rPr>
          <w:rFonts w:ascii="Arial LatArm" w:hAnsi="Arial LatArm" w:cs="Sylfaen"/>
          <w:szCs w:val="24"/>
        </w:rPr>
        <w:t xml:space="preserve"> </w:t>
      </w:r>
      <w:r w:rsidR="00583092" w:rsidRPr="00FE4A6D">
        <w:rPr>
          <w:rFonts w:ascii="GHEA Grapalat" w:hAnsi="GHEA Grapalat" w:cs="Sylfaen"/>
          <w:szCs w:val="24"/>
          <w:lang w:val="hy-AM"/>
        </w:rPr>
        <w:t>կիրառման</w:t>
      </w:r>
      <w:r w:rsidR="00583092" w:rsidRPr="00FE4A6D">
        <w:rPr>
          <w:rFonts w:ascii="Arial LatArm" w:hAnsi="Arial LatArm" w:cs="Sylfaen"/>
          <w:szCs w:val="24"/>
        </w:rPr>
        <w:t xml:space="preserve"> </w:t>
      </w:r>
      <w:r w:rsidR="00583092" w:rsidRPr="00FE4A6D">
        <w:rPr>
          <w:rFonts w:ascii="GHEA Grapalat" w:hAnsi="GHEA Grapalat" w:cs="Sylfaen"/>
          <w:szCs w:val="24"/>
          <w:lang w:val="hy-AM"/>
        </w:rPr>
        <w:t>նպատակով</w:t>
      </w:r>
      <w:r w:rsidR="00583092" w:rsidRPr="00FE4A6D">
        <w:rPr>
          <w:rFonts w:ascii="Arial LatArm" w:hAnsi="Arial LatArm" w:cs="Sylfaen"/>
          <w:szCs w:val="24"/>
        </w:rPr>
        <w:t xml:space="preserve"> </w:t>
      </w:r>
      <w:r w:rsidR="00F96621" w:rsidRPr="00FE4A6D">
        <w:rPr>
          <w:rFonts w:ascii="GHEA Grapalat" w:hAnsi="GHEA Grapalat" w:cs="Sylfaen"/>
          <w:szCs w:val="24"/>
        </w:rPr>
        <w:t>կարող</w:t>
      </w:r>
      <w:r w:rsidR="00F96621" w:rsidRPr="00FE4A6D">
        <w:rPr>
          <w:rFonts w:ascii="Arial LatArm" w:hAnsi="Arial LatArm" w:cs="Sylfaen"/>
          <w:szCs w:val="24"/>
        </w:rPr>
        <w:t xml:space="preserve"> </w:t>
      </w:r>
      <w:r w:rsidR="00F96621" w:rsidRPr="00FE4A6D">
        <w:rPr>
          <w:rFonts w:ascii="GHEA Grapalat" w:hAnsi="GHEA Grapalat" w:cs="Sylfaen"/>
          <w:szCs w:val="24"/>
        </w:rPr>
        <w:t>է</w:t>
      </w:r>
      <w:r w:rsidR="00F96621" w:rsidRPr="00FE4A6D">
        <w:rPr>
          <w:rFonts w:ascii="Arial LatArm" w:hAnsi="Arial LatArm" w:cs="Sylfaen"/>
          <w:szCs w:val="24"/>
        </w:rPr>
        <w:t xml:space="preserve"> </w:t>
      </w:r>
      <w:r w:rsidR="00583092" w:rsidRPr="00FE4A6D">
        <w:rPr>
          <w:rFonts w:ascii="GHEA Grapalat" w:hAnsi="GHEA Grapalat" w:cs="Sylfaen"/>
          <w:szCs w:val="24"/>
          <w:lang w:val="hy-AM"/>
        </w:rPr>
        <w:t>հրավիրվ</w:t>
      </w:r>
      <w:r w:rsidR="00F96621" w:rsidRPr="00FE4A6D">
        <w:rPr>
          <w:rFonts w:ascii="GHEA Grapalat" w:hAnsi="GHEA Grapalat" w:cs="Sylfaen"/>
          <w:szCs w:val="24"/>
          <w:lang w:val="hy-AM"/>
        </w:rPr>
        <w:t>ել</w:t>
      </w:r>
      <w:r w:rsidR="00F96621" w:rsidRPr="00FE4A6D">
        <w:rPr>
          <w:rFonts w:ascii="Arial LatArm" w:hAnsi="Arial LatArm" w:cs="Sylfaen"/>
          <w:szCs w:val="24"/>
          <w:lang w:val="hy-AM"/>
        </w:rPr>
        <w:t xml:space="preserve"> </w:t>
      </w:r>
      <w:r w:rsidR="00583092" w:rsidRPr="00FE4A6D">
        <w:rPr>
          <w:rFonts w:ascii="GHEA Grapalat" w:hAnsi="GHEA Grapalat" w:cs="Sylfaen"/>
          <w:szCs w:val="24"/>
          <w:lang w:val="hy-AM"/>
        </w:rPr>
        <w:t>հանձնաժողովի</w:t>
      </w:r>
      <w:r w:rsidR="00583092" w:rsidRPr="00FE4A6D">
        <w:rPr>
          <w:rFonts w:ascii="Arial LatArm" w:hAnsi="Arial LatArm" w:cs="Sylfaen"/>
          <w:szCs w:val="24"/>
        </w:rPr>
        <w:t xml:space="preserve"> </w:t>
      </w:r>
      <w:r w:rsidR="00583092" w:rsidRPr="00FE4A6D">
        <w:rPr>
          <w:rFonts w:ascii="GHEA Grapalat" w:hAnsi="GHEA Grapalat" w:cs="Sylfaen"/>
          <w:szCs w:val="24"/>
          <w:lang w:val="hy-AM"/>
        </w:rPr>
        <w:t>արտահերթ</w:t>
      </w:r>
      <w:r w:rsidR="00583092" w:rsidRPr="00FE4A6D">
        <w:rPr>
          <w:rFonts w:ascii="Arial LatArm" w:hAnsi="Arial LatArm" w:cs="Sylfaen"/>
          <w:szCs w:val="24"/>
        </w:rPr>
        <w:t xml:space="preserve"> </w:t>
      </w:r>
      <w:r w:rsidR="00583092" w:rsidRPr="00FE4A6D">
        <w:rPr>
          <w:rFonts w:ascii="GHEA Grapalat" w:hAnsi="GHEA Grapalat" w:cs="Sylfaen"/>
          <w:szCs w:val="24"/>
          <w:lang w:val="hy-AM"/>
        </w:rPr>
        <w:t>նիստ։</w:t>
      </w:r>
    </w:p>
    <w:p w14:paraId="76853B67" w14:textId="77777777" w:rsidR="00E45ACA" w:rsidRPr="00FE4A6D" w:rsidRDefault="00A150A9" w:rsidP="00EF3662">
      <w:pPr>
        <w:pStyle w:val="norm"/>
        <w:spacing w:line="240" w:lineRule="auto"/>
        <w:ind w:firstLine="567"/>
        <w:rPr>
          <w:rFonts w:ascii="Arial LatArm" w:hAnsi="Arial LatArm" w:cs="Tahoma"/>
          <w:sz w:val="20"/>
          <w:lang w:val="hy-AM"/>
        </w:rPr>
      </w:pPr>
      <w:r w:rsidRPr="00FE4A6D">
        <w:rPr>
          <w:rFonts w:ascii="Arial LatArm" w:hAnsi="Arial LatArm"/>
          <w:spacing w:val="-6"/>
          <w:sz w:val="20"/>
          <w:lang w:val="hy-AM"/>
        </w:rPr>
        <w:t>8</w:t>
      </w:r>
      <w:r w:rsidR="00201DA0" w:rsidRPr="00FE4A6D">
        <w:rPr>
          <w:rFonts w:ascii="Arial LatArm" w:hAnsi="Arial LatArm"/>
          <w:spacing w:val="-6"/>
          <w:sz w:val="20"/>
          <w:lang w:val="hy-AM"/>
        </w:rPr>
        <w:t>.</w:t>
      </w:r>
      <w:r w:rsidR="00A5501E" w:rsidRPr="00FE4A6D">
        <w:rPr>
          <w:rFonts w:ascii="Arial LatArm" w:hAnsi="Arial LatArm"/>
          <w:spacing w:val="-6"/>
          <w:sz w:val="20"/>
          <w:lang w:val="af-ZA"/>
        </w:rPr>
        <w:t xml:space="preserve">22 </w:t>
      </w:r>
      <w:r w:rsidR="00E45ACA" w:rsidRPr="00FE4A6D">
        <w:rPr>
          <w:rFonts w:ascii="GHEA Grapalat" w:hAnsi="GHEA Grapalat" w:cs="Tahoma"/>
          <w:sz w:val="20"/>
          <w:lang w:val="hy-AM"/>
        </w:rPr>
        <w:t>Մինչև</w:t>
      </w:r>
      <w:r w:rsidR="00E45ACA" w:rsidRPr="00FE4A6D">
        <w:rPr>
          <w:rFonts w:ascii="Arial LatArm" w:hAnsi="Arial LatArm" w:cs="Tahoma"/>
          <w:sz w:val="20"/>
          <w:lang w:val="hy-AM"/>
        </w:rPr>
        <w:t xml:space="preserve"> </w:t>
      </w:r>
      <w:r w:rsidR="00E45ACA" w:rsidRPr="00FE4A6D">
        <w:rPr>
          <w:rFonts w:ascii="GHEA Grapalat" w:hAnsi="GHEA Grapalat" w:cs="Tahoma"/>
          <w:sz w:val="20"/>
          <w:lang w:val="hy-AM"/>
        </w:rPr>
        <w:t>պայմանագիր</w:t>
      </w:r>
      <w:r w:rsidR="00E45ACA" w:rsidRPr="00FE4A6D">
        <w:rPr>
          <w:rFonts w:ascii="Arial LatArm" w:hAnsi="Arial LatArm" w:cs="Tahoma"/>
          <w:sz w:val="20"/>
          <w:lang w:val="hy-AM"/>
        </w:rPr>
        <w:t xml:space="preserve"> </w:t>
      </w:r>
      <w:r w:rsidR="00E45ACA" w:rsidRPr="00FE4A6D">
        <w:rPr>
          <w:rFonts w:ascii="GHEA Grapalat" w:hAnsi="GHEA Grapalat" w:cs="Tahoma"/>
          <w:sz w:val="20"/>
          <w:lang w:val="hy-AM"/>
        </w:rPr>
        <w:t>կնքելը</w:t>
      </w:r>
      <w:r w:rsidR="00E45ACA" w:rsidRPr="00FE4A6D">
        <w:rPr>
          <w:rFonts w:ascii="Arial LatArm" w:hAnsi="Arial LatArm" w:cs="Tahoma"/>
          <w:sz w:val="20"/>
          <w:lang w:val="hy-AM"/>
        </w:rPr>
        <w:t xml:space="preserve"> </w:t>
      </w:r>
      <w:r w:rsidR="004B383E" w:rsidRPr="00FE4A6D">
        <w:rPr>
          <w:rFonts w:ascii="GHEA Grapalat" w:hAnsi="GHEA Grapalat" w:cs="Tahoma"/>
          <w:sz w:val="20"/>
          <w:lang w:val="hy-AM"/>
        </w:rPr>
        <w:t>պ</w:t>
      </w:r>
      <w:r w:rsidR="00E45ACA" w:rsidRPr="00FE4A6D">
        <w:rPr>
          <w:rFonts w:ascii="GHEA Grapalat" w:hAnsi="GHEA Grapalat" w:cs="Tahoma"/>
          <w:sz w:val="20"/>
          <w:lang w:val="hy-AM"/>
        </w:rPr>
        <w:t>ատվիրատուն</w:t>
      </w:r>
      <w:r w:rsidR="00E45ACA" w:rsidRPr="00FE4A6D">
        <w:rPr>
          <w:rFonts w:ascii="Arial LatArm" w:hAnsi="Arial LatArm" w:cs="Tahoma"/>
          <w:sz w:val="20"/>
          <w:lang w:val="hy-AM"/>
        </w:rPr>
        <w:t xml:space="preserve"> </w:t>
      </w:r>
      <w:r w:rsidR="00E45ACA" w:rsidRPr="00FE4A6D">
        <w:rPr>
          <w:rFonts w:ascii="GHEA Grapalat" w:hAnsi="GHEA Grapalat" w:cs="Tahoma"/>
          <w:sz w:val="20"/>
          <w:lang w:val="hy-AM"/>
        </w:rPr>
        <w:t>տեղեկագրում</w:t>
      </w:r>
      <w:r w:rsidR="00E45ACA" w:rsidRPr="00FE4A6D">
        <w:rPr>
          <w:rFonts w:ascii="Arial LatArm" w:hAnsi="Arial LatArm" w:cs="Tahoma"/>
          <w:sz w:val="20"/>
          <w:lang w:val="hy-AM"/>
        </w:rPr>
        <w:t xml:space="preserve"> </w:t>
      </w:r>
      <w:r w:rsidR="00E45ACA" w:rsidRPr="00FE4A6D">
        <w:rPr>
          <w:rFonts w:ascii="GHEA Grapalat" w:hAnsi="GHEA Grapalat" w:cs="Tahoma"/>
          <w:sz w:val="20"/>
          <w:lang w:val="hy-AM"/>
        </w:rPr>
        <w:t>հրապարակում</w:t>
      </w:r>
      <w:r w:rsidR="00E45ACA" w:rsidRPr="00FE4A6D">
        <w:rPr>
          <w:rFonts w:ascii="Arial LatArm" w:hAnsi="Arial LatArm" w:cs="Tahoma"/>
          <w:sz w:val="20"/>
          <w:lang w:val="hy-AM"/>
        </w:rPr>
        <w:t xml:space="preserve"> </w:t>
      </w:r>
      <w:r w:rsidR="00E45ACA" w:rsidRPr="00FE4A6D">
        <w:rPr>
          <w:rFonts w:ascii="GHEA Grapalat" w:hAnsi="GHEA Grapalat" w:cs="Tahoma"/>
          <w:sz w:val="20"/>
          <w:lang w:val="hy-AM"/>
        </w:rPr>
        <w:t>է</w:t>
      </w:r>
      <w:r w:rsidR="00E45ACA" w:rsidRPr="00FE4A6D">
        <w:rPr>
          <w:rFonts w:ascii="Arial LatArm" w:hAnsi="Arial LatArm" w:cs="Tahoma"/>
          <w:sz w:val="20"/>
          <w:lang w:val="hy-AM"/>
        </w:rPr>
        <w:t xml:space="preserve"> </w:t>
      </w:r>
      <w:r w:rsidR="00E45ACA" w:rsidRPr="00FE4A6D">
        <w:rPr>
          <w:rFonts w:ascii="GHEA Grapalat" w:hAnsi="GHEA Grapalat" w:cs="Tahoma"/>
          <w:sz w:val="20"/>
          <w:lang w:val="hy-AM"/>
        </w:rPr>
        <w:t>հայտարարություն</w:t>
      </w:r>
      <w:r w:rsidR="00E45ACA" w:rsidRPr="00FE4A6D">
        <w:rPr>
          <w:rFonts w:ascii="Arial LatArm" w:hAnsi="Arial LatArm" w:cs="Tahoma"/>
          <w:sz w:val="20"/>
          <w:lang w:val="hy-AM"/>
        </w:rPr>
        <w:t xml:space="preserve"> </w:t>
      </w:r>
      <w:r w:rsidR="00E45ACA" w:rsidRPr="00FE4A6D">
        <w:rPr>
          <w:rFonts w:ascii="GHEA Grapalat" w:hAnsi="GHEA Grapalat" w:cs="Tahoma"/>
          <w:sz w:val="20"/>
          <w:lang w:val="hy-AM"/>
        </w:rPr>
        <w:t>պայմանագիր</w:t>
      </w:r>
      <w:r w:rsidR="00E45ACA" w:rsidRPr="00FE4A6D">
        <w:rPr>
          <w:rFonts w:ascii="Arial LatArm" w:hAnsi="Arial LatArm" w:cs="Tahoma"/>
          <w:sz w:val="20"/>
          <w:lang w:val="hy-AM"/>
        </w:rPr>
        <w:t xml:space="preserve"> </w:t>
      </w:r>
      <w:r w:rsidR="00E45ACA" w:rsidRPr="00FE4A6D">
        <w:rPr>
          <w:rFonts w:ascii="GHEA Grapalat" w:hAnsi="GHEA Grapalat" w:cs="Tahoma"/>
          <w:sz w:val="20"/>
          <w:lang w:val="hy-AM"/>
        </w:rPr>
        <w:t>կնքելու</w:t>
      </w:r>
      <w:r w:rsidR="00E45ACA" w:rsidRPr="00FE4A6D">
        <w:rPr>
          <w:rFonts w:ascii="Arial LatArm" w:hAnsi="Arial LatArm" w:cs="Tahoma"/>
          <w:sz w:val="20"/>
          <w:lang w:val="hy-AM"/>
        </w:rPr>
        <w:t xml:space="preserve"> </w:t>
      </w:r>
      <w:r w:rsidR="00E45ACA" w:rsidRPr="00FE4A6D">
        <w:rPr>
          <w:rFonts w:ascii="GHEA Grapalat" w:hAnsi="GHEA Grapalat" w:cs="Tahoma"/>
          <w:sz w:val="20"/>
          <w:lang w:val="hy-AM"/>
        </w:rPr>
        <w:t>որոշման</w:t>
      </w:r>
      <w:r w:rsidR="00E45ACA" w:rsidRPr="00FE4A6D">
        <w:rPr>
          <w:rFonts w:ascii="Arial LatArm" w:hAnsi="Arial LatArm" w:cs="Tahoma"/>
          <w:sz w:val="20"/>
          <w:lang w:val="hy-AM"/>
        </w:rPr>
        <w:t xml:space="preserve"> </w:t>
      </w:r>
      <w:r w:rsidR="00E45ACA" w:rsidRPr="00FE4A6D">
        <w:rPr>
          <w:rFonts w:ascii="GHEA Grapalat" w:hAnsi="GHEA Grapalat" w:cs="Tahoma"/>
          <w:sz w:val="20"/>
          <w:lang w:val="hy-AM"/>
        </w:rPr>
        <w:t>մասին</w:t>
      </w:r>
      <w:r w:rsidR="00E45ACA" w:rsidRPr="00FE4A6D">
        <w:rPr>
          <w:rFonts w:ascii="Arial LatArm" w:hAnsi="Arial LatArm" w:cs="Tahoma"/>
          <w:sz w:val="20"/>
          <w:lang w:val="hy-AM"/>
        </w:rPr>
        <w:t xml:space="preserve"> </w:t>
      </w:r>
      <w:r w:rsidR="00E45ACA" w:rsidRPr="00FE4A6D">
        <w:rPr>
          <w:rFonts w:ascii="GHEA Grapalat" w:hAnsi="GHEA Grapalat" w:cs="Tahoma"/>
          <w:sz w:val="20"/>
          <w:lang w:val="hy-AM"/>
        </w:rPr>
        <w:t>ոչ</w:t>
      </w:r>
      <w:r w:rsidR="00E45ACA" w:rsidRPr="00FE4A6D">
        <w:rPr>
          <w:rFonts w:ascii="Arial LatArm" w:hAnsi="Arial LatArm" w:cs="Tahoma"/>
          <w:sz w:val="20"/>
          <w:lang w:val="hy-AM"/>
        </w:rPr>
        <w:t xml:space="preserve"> </w:t>
      </w:r>
      <w:r w:rsidR="00E45ACA" w:rsidRPr="00FE4A6D">
        <w:rPr>
          <w:rFonts w:ascii="GHEA Grapalat" w:hAnsi="GHEA Grapalat" w:cs="Tahoma"/>
          <w:sz w:val="20"/>
          <w:lang w:val="hy-AM"/>
        </w:rPr>
        <w:t>ուշ</w:t>
      </w:r>
      <w:r w:rsidR="00E45ACA" w:rsidRPr="00FE4A6D">
        <w:rPr>
          <w:rFonts w:ascii="Arial LatArm" w:hAnsi="Arial LatArm" w:cs="Tahoma"/>
          <w:sz w:val="20"/>
          <w:lang w:val="hy-AM"/>
        </w:rPr>
        <w:t xml:space="preserve">, </w:t>
      </w:r>
      <w:r w:rsidR="00E45ACA" w:rsidRPr="00FE4A6D">
        <w:rPr>
          <w:rFonts w:ascii="GHEA Grapalat" w:hAnsi="GHEA Grapalat" w:cs="Tahoma"/>
          <w:sz w:val="20"/>
          <w:lang w:val="hy-AM"/>
        </w:rPr>
        <w:t>քան</w:t>
      </w:r>
      <w:r w:rsidR="00E45ACA" w:rsidRPr="00FE4A6D">
        <w:rPr>
          <w:rFonts w:ascii="Arial LatArm" w:hAnsi="Arial LatArm" w:cs="Tahoma"/>
          <w:sz w:val="20"/>
          <w:lang w:val="hy-AM"/>
        </w:rPr>
        <w:t xml:space="preserve"> </w:t>
      </w:r>
      <w:r w:rsidR="00E45ACA" w:rsidRPr="00FE4A6D">
        <w:rPr>
          <w:rFonts w:ascii="GHEA Grapalat" w:hAnsi="GHEA Grapalat" w:cs="Tahoma"/>
          <w:sz w:val="20"/>
          <w:lang w:val="hy-AM"/>
        </w:rPr>
        <w:t>ընտրված</w:t>
      </w:r>
      <w:r w:rsidR="00E45ACA" w:rsidRPr="00FE4A6D">
        <w:rPr>
          <w:rFonts w:ascii="Arial LatArm" w:hAnsi="Arial LatArm" w:cs="Tahoma"/>
          <w:sz w:val="20"/>
          <w:lang w:val="hy-AM"/>
        </w:rPr>
        <w:t xml:space="preserve"> </w:t>
      </w:r>
      <w:r w:rsidR="00E45ACA" w:rsidRPr="00FE4A6D">
        <w:rPr>
          <w:rFonts w:ascii="GHEA Grapalat" w:hAnsi="GHEA Grapalat" w:cs="Tahoma"/>
          <w:sz w:val="20"/>
          <w:lang w:val="hy-AM"/>
        </w:rPr>
        <w:t>մասնակցի</w:t>
      </w:r>
      <w:r w:rsidR="00E45ACA" w:rsidRPr="00FE4A6D">
        <w:rPr>
          <w:rFonts w:ascii="Arial LatArm" w:hAnsi="Arial LatArm" w:cs="Tahoma"/>
          <w:sz w:val="20"/>
          <w:lang w:val="hy-AM"/>
        </w:rPr>
        <w:t xml:space="preserve"> </w:t>
      </w:r>
      <w:r w:rsidR="00E45ACA" w:rsidRPr="00FE4A6D">
        <w:rPr>
          <w:rFonts w:ascii="GHEA Grapalat" w:hAnsi="GHEA Grapalat" w:cs="Tahoma"/>
          <w:sz w:val="20"/>
          <w:lang w:val="hy-AM"/>
        </w:rPr>
        <w:t>մասին</w:t>
      </w:r>
      <w:r w:rsidR="00E45ACA" w:rsidRPr="00FE4A6D">
        <w:rPr>
          <w:rFonts w:ascii="Arial LatArm" w:hAnsi="Arial LatArm" w:cs="Tahoma"/>
          <w:sz w:val="20"/>
          <w:lang w:val="hy-AM"/>
        </w:rPr>
        <w:t xml:space="preserve"> </w:t>
      </w:r>
      <w:r w:rsidR="00E45ACA" w:rsidRPr="00FE4A6D">
        <w:rPr>
          <w:rFonts w:ascii="GHEA Grapalat" w:hAnsi="GHEA Grapalat" w:cs="Tahoma"/>
          <w:sz w:val="20"/>
          <w:lang w:val="hy-AM"/>
        </w:rPr>
        <w:t>որոշման</w:t>
      </w:r>
      <w:r w:rsidR="00E45ACA" w:rsidRPr="00FE4A6D">
        <w:rPr>
          <w:rFonts w:ascii="Arial LatArm" w:hAnsi="Arial LatArm" w:cs="Tahoma"/>
          <w:sz w:val="20"/>
          <w:lang w:val="hy-AM"/>
        </w:rPr>
        <w:t xml:space="preserve"> </w:t>
      </w:r>
      <w:r w:rsidR="00E45ACA" w:rsidRPr="00FE4A6D">
        <w:rPr>
          <w:rFonts w:ascii="GHEA Grapalat" w:hAnsi="GHEA Grapalat" w:cs="Tahoma"/>
          <w:sz w:val="20"/>
          <w:lang w:val="hy-AM"/>
        </w:rPr>
        <w:t>ընդունմանը</w:t>
      </w:r>
      <w:r w:rsidR="00E45ACA" w:rsidRPr="00FE4A6D">
        <w:rPr>
          <w:rFonts w:ascii="Arial LatArm" w:hAnsi="Arial LatArm" w:cs="Tahoma"/>
          <w:sz w:val="20"/>
          <w:lang w:val="hy-AM"/>
        </w:rPr>
        <w:t xml:space="preserve"> </w:t>
      </w:r>
      <w:r w:rsidR="00E45ACA" w:rsidRPr="00FE4A6D">
        <w:rPr>
          <w:rFonts w:ascii="GHEA Grapalat" w:hAnsi="GHEA Grapalat" w:cs="Tahoma"/>
          <w:sz w:val="20"/>
          <w:lang w:val="hy-AM"/>
        </w:rPr>
        <w:t>հաջորդող</w:t>
      </w:r>
      <w:r w:rsidR="00E45ACA" w:rsidRPr="00FE4A6D">
        <w:rPr>
          <w:rFonts w:ascii="Arial LatArm" w:hAnsi="Arial LatArm" w:cs="Tahoma"/>
          <w:sz w:val="20"/>
          <w:lang w:val="hy-AM"/>
        </w:rPr>
        <w:t xml:space="preserve"> </w:t>
      </w:r>
      <w:r w:rsidR="00E45ACA" w:rsidRPr="00FE4A6D">
        <w:rPr>
          <w:rFonts w:ascii="GHEA Grapalat" w:hAnsi="GHEA Grapalat" w:cs="Tahoma"/>
          <w:sz w:val="20"/>
          <w:lang w:val="hy-AM"/>
        </w:rPr>
        <w:t>առաջին</w:t>
      </w:r>
      <w:r w:rsidR="00E45ACA" w:rsidRPr="00FE4A6D">
        <w:rPr>
          <w:rFonts w:ascii="Arial LatArm" w:hAnsi="Arial LatArm" w:cs="Tahoma"/>
          <w:sz w:val="20"/>
          <w:lang w:val="hy-AM"/>
        </w:rPr>
        <w:t xml:space="preserve"> </w:t>
      </w:r>
      <w:r w:rsidR="00E45ACA" w:rsidRPr="00FE4A6D">
        <w:rPr>
          <w:rFonts w:ascii="GHEA Grapalat" w:hAnsi="GHEA Grapalat" w:cs="Tahoma"/>
          <w:sz w:val="20"/>
          <w:lang w:val="hy-AM"/>
        </w:rPr>
        <w:t>աշխատանքային</w:t>
      </w:r>
      <w:r w:rsidR="00E45ACA" w:rsidRPr="00FE4A6D">
        <w:rPr>
          <w:rFonts w:ascii="Arial LatArm" w:hAnsi="Arial LatArm" w:cs="Tahoma"/>
          <w:sz w:val="20"/>
          <w:lang w:val="hy-AM"/>
        </w:rPr>
        <w:t xml:space="preserve"> </w:t>
      </w:r>
      <w:r w:rsidR="00E45ACA" w:rsidRPr="00FE4A6D">
        <w:rPr>
          <w:rFonts w:ascii="GHEA Grapalat" w:hAnsi="GHEA Grapalat" w:cs="Tahoma"/>
          <w:sz w:val="20"/>
          <w:lang w:val="hy-AM"/>
        </w:rPr>
        <w:t>օրը</w:t>
      </w:r>
      <w:r w:rsidR="00E45ACA" w:rsidRPr="00FE4A6D">
        <w:rPr>
          <w:rFonts w:ascii="Arial LatArm" w:hAnsi="Arial LatArm" w:cs="Tahoma"/>
          <w:sz w:val="20"/>
          <w:lang w:val="hy-AM"/>
        </w:rPr>
        <w:t>:</w:t>
      </w:r>
      <w:r w:rsidR="00E45ACA" w:rsidRPr="00FE4A6D">
        <w:rPr>
          <w:rFonts w:ascii="Arial LatArm" w:hAnsi="Arial LatArm" w:cs="Sylfaen"/>
          <w:lang w:val="hy-AM"/>
        </w:rPr>
        <w:t xml:space="preserve"> </w:t>
      </w:r>
      <w:r w:rsidR="00E45ACA" w:rsidRPr="00FE4A6D">
        <w:rPr>
          <w:rFonts w:ascii="GHEA Grapalat" w:hAnsi="GHEA Grapalat" w:cs="Tahoma"/>
          <w:sz w:val="20"/>
          <w:lang w:val="hy-AM"/>
        </w:rPr>
        <w:t>Պայմանագիր</w:t>
      </w:r>
      <w:r w:rsidR="00E45ACA" w:rsidRPr="00FE4A6D">
        <w:rPr>
          <w:rFonts w:ascii="Arial LatArm" w:hAnsi="Arial LatArm" w:cs="Tahoma"/>
          <w:sz w:val="20"/>
          <w:lang w:val="hy-AM"/>
        </w:rPr>
        <w:t xml:space="preserve"> </w:t>
      </w:r>
      <w:r w:rsidR="00E45ACA" w:rsidRPr="00FE4A6D">
        <w:rPr>
          <w:rFonts w:ascii="GHEA Grapalat" w:hAnsi="GHEA Grapalat" w:cs="Tahoma"/>
          <w:sz w:val="20"/>
          <w:lang w:val="hy-AM"/>
        </w:rPr>
        <w:t>կնքելու</w:t>
      </w:r>
      <w:r w:rsidR="00E45ACA" w:rsidRPr="00FE4A6D">
        <w:rPr>
          <w:rFonts w:ascii="Arial LatArm" w:hAnsi="Arial LatArm" w:cs="Tahoma"/>
          <w:sz w:val="20"/>
          <w:lang w:val="hy-AM"/>
        </w:rPr>
        <w:t xml:space="preserve"> </w:t>
      </w:r>
      <w:r w:rsidR="00E45ACA" w:rsidRPr="00FE4A6D">
        <w:rPr>
          <w:rFonts w:ascii="GHEA Grapalat" w:hAnsi="GHEA Grapalat" w:cs="Tahoma"/>
          <w:sz w:val="20"/>
          <w:lang w:val="hy-AM"/>
        </w:rPr>
        <w:t>մասին</w:t>
      </w:r>
      <w:r w:rsidR="00E45ACA" w:rsidRPr="00FE4A6D">
        <w:rPr>
          <w:rFonts w:ascii="Arial LatArm" w:hAnsi="Arial LatArm" w:cs="Tahoma"/>
          <w:sz w:val="20"/>
          <w:lang w:val="hy-AM"/>
        </w:rPr>
        <w:t xml:space="preserve"> </w:t>
      </w:r>
      <w:r w:rsidR="00E45ACA" w:rsidRPr="00FE4A6D">
        <w:rPr>
          <w:rFonts w:ascii="GHEA Grapalat" w:hAnsi="GHEA Grapalat" w:cs="Tahoma"/>
          <w:sz w:val="20"/>
          <w:lang w:val="hy-AM"/>
        </w:rPr>
        <w:t>որոշումը</w:t>
      </w:r>
      <w:r w:rsidR="00E45ACA" w:rsidRPr="00FE4A6D">
        <w:rPr>
          <w:rFonts w:ascii="Arial LatArm" w:hAnsi="Arial LatArm" w:cs="Tahoma"/>
          <w:sz w:val="20"/>
          <w:lang w:val="hy-AM"/>
        </w:rPr>
        <w:t xml:space="preserve"> </w:t>
      </w:r>
      <w:r w:rsidR="00E45ACA" w:rsidRPr="00FE4A6D">
        <w:rPr>
          <w:rFonts w:ascii="GHEA Grapalat" w:hAnsi="GHEA Grapalat" w:cs="Tahoma"/>
          <w:sz w:val="20"/>
          <w:lang w:val="hy-AM"/>
        </w:rPr>
        <w:t>պարունակում</w:t>
      </w:r>
      <w:r w:rsidR="00E45ACA" w:rsidRPr="00FE4A6D">
        <w:rPr>
          <w:rFonts w:ascii="Arial LatArm" w:hAnsi="Arial LatArm" w:cs="Tahoma"/>
          <w:sz w:val="20"/>
          <w:lang w:val="hy-AM"/>
        </w:rPr>
        <w:t xml:space="preserve"> </w:t>
      </w:r>
      <w:r w:rsidR="00E45ACA" w:rsidRPr="00FE4A6D">
        <w:rPr>
          <w:rFonts w:ascii="GHEA Grapalat" w:hAnsi="GHEA Grapalat" w:cs="Tahoma"/>
          <w:sz w:val="20"/>
          <w:lang w:val="hy-AM"/>
        </w:rPr>
        <w:t>է</w:t>
      </w:r>
      <w:r w:rsidR="00E45ACA" w:rsidRPr="00FE4A6D">
        <w:rPr>
          <w:rFonts w:ascii="Arial LatArm" w:hAnsi="Arial LatArm" w:cs="Tahoma"/>
          <w:sz w:val="20"/>
          <w:lang w:val="hy-AM"/>
        </w:rPr>
        <w:t xml:space="preserve"> </w:t>
      </w:r>
      <w:r w:rsidR="00E45ACA" w:rsidRPr="00FE4A6D">
        <w:rPr>
          <w:rFonts w:ascii="GHEA Grapalat" w:hAnsi="GHEA Grapalat" w:cs="Tahoma"/>
          <w:sz w:val="20"/>
          <w:lang w:val="hy-AM"/>
        </w:rPr>
        <w:t>ամփոփ</w:t>
      </w:r>
      <w:r w:rsidR="00E45ACA" w:rsidRPr="00FE4A6D">
        <w:rPr>
          <w:rFonts w:ascii="Arial LatArm" w:hAnsi="Arial LatArm" w:cs="Tahoma"/>
          <w:sz w:val="20"/>
          <w:lang w:val="hy-AM"/>
        </w:rPr>
        <w:t xml:space="preserve"> </w:t>
      </w:r>
      <w:r w:rsidR="00E45ACA" w:rsidRPr="00FE4A6D">
        <w:rPr>
          <w:rFonts w:ascii="GHEA Grapalat" w:hAnsi="GHEA Grapalat" w:cs="Tahoma"/>
          <w:sz w:val="20"/>
          <w:lang w:val="hy-AM"/>
        </w:rPr>
        <w:t>տեղեկատվություն</w:t>
      </w:r>
      <w:r w:rsidR="00E45ACA" w:rsidRPr="00FE4A6D">
        <w:rPr>
          <w:rFonts w:ascii="Arial LatArm" w:hAnsi="Arial LatArm" w:cs="Tahoma"/>
          <w:sz w:val="20"/>
          <w:lang w:val="hy-AM"/>
        </w:rPr>
        <w:t xml:space="preserve"> </w:t>
      </w:r>
      <w:r w:rsidR="00E45ACA" w:rsidRPr="00FE4A6D">
        <w:rPr>
          <w:rFonts w:ascii="GHEA Grapalat" w:hAnsi="GHEA Grapalat" w:cs="Tahoma"/>
          <w:sz w:val="20"/>
          <w:lang w:val="hy-AM"/>
        </w:rPr>
        <w:t>հայտերի</w:t>
      </w:r>
      <w:r w:rsidR="00E45ACA" w:rsidRPr="00FE4A6D">
        <w:rPr>
          <w:rFonts w:ascii="Arial LatArm" w:hAnsi="Arial LatArm" w:cs="Tahoma"/>
          <w:sz w:val="20"/>
          <w:lang w:val="hy-AM"/>
        </w:rPr>
        <w:t xml:space="preserve"> </w:t>
      </w:r>
      <w:r w:rsidR="00E45ACA" w:rsidRPr="00FE4A6D">
        <w:rPr>
          <w:rFonts w:ascii="GHEA Grapalat" w:hAnsi="GHEA Grapalat" w:cs="Tahoma"/>
          <w:sz w:val="20"/>
          <w:lang w:val="hy-AM"/>
        </w:rPr>
        <w:t>գնահատման</w:t>
      </w:r>
      <w:r w:rsidR="00E45ACA" w:rsidRPr="00FE4A6D">
        <w:rPr>
          <w:rFonts w:ascii="Arial LatArm" w:hAnsi="Arial LatArm" w:cs="Tahoma"/>
          <w:sz w:val="20"/>
          <w:lang w:val="hy-AM"/>
        </w:rPr>
        <w:t xml:space="preserve"> </w:t>
      </w:r>
      <w:r w:rsidR="00E45ACA" w:rsidRPr="00FE4A6D">
        <w:rPr>
          <w:rFonts w:ascii="GHEA Grapalat" w:hAnsi="GHEA Grapalat" w:cs="Tahoma"/>
          <w:sz w:val="20"/>
          <w:lang w:val="hy-AM"/>
        </w:rPr>
        <w:t>և</w:t>
      </w:r>
      <w:r w:rsidR="00E45ACA" w:rsidRPr="00FE4A6D">
        <w:rPr>
          <w:rFonts w:ascii="Arial LatArm" w:hAnsi="Arial LatArm" w:cs="Tahoma"/>
          <w:sz w:val="20"/>
          <w:lang w:val="hy-AM"/>
        </w:rPr>
        <w:t xml:space="preserve"> </w:t>
      </w:r>
      <w:r w:rsidR="00E45ACA" w:rsidRPr="00FE4A6D">
        <w:rPr>
          <w:rFonts w:ascii="GHEA Grapalat" w:hAnsi="GHEA Grapalat" w:cs="Tahoma"/>
          <w:sz w:val="20"/>
          <w:lang w:val="hy-AM"/>
        </w:rPr>
        <w:t>ընտրված</w:t>
      </w:r>
      <w:r w:rsidR="00E45ACA" w:rsidRPr="00FE4A6D">
        <w:rPr>
          <w:rFonts w:ascii="Arial LatArm" w:hAnsi="Arial LatArm" w:cs="Tahoma"/>
          <w:sz w:val="20"/>
          <w:lang w:val="hy-AM"/>
        </w:rPr>
        <w:t xml:space="preserve"> </w:t>
      </w:r>
      <w:r w:rsidR="00E45ACA" w:rsidRPr="00FE4A6D">
        <w:rPr>
          <w:rFonts w:ascii="GHEA Grapalat" w:hAnsi="GHEA Grapalat" w:cs="Tahoma"/>
          <w:sz w:val="20"/>
          <w:lang w:val="hy-AM"/>
        </w:rPr>
        <w:t>մասնակցի</w:t>
      </w:r>
      <w:r w:rsidR="00E45ACA" w:rsidRPr="00FE4A6D">
        <w:rPr>
          <w:rFonts w:ascii="Arial LatArm" w:hAnsi="Arial LatArm" w:cs="Tahoma"/>
          <w:sz w:val="20"/>
          <w:lang w:val="hy-AM"/>
        </w:rPr>
        <w:t xml:space="preserve"> </w:t>
      </w:r>
      <w:r w:rsidR="00E45ACA" w:rsidRPr="00FE4A6D">
        <w:rPr>
          <w:rFonts w:ascii="GHEA Grapalat" w:hAnsi="GHEA Grapalat" w:cs="Tahoma"/>
          <w:sz w:val="20"/>
          <w:lang w:val="hy-AM"/>
        </w:rPr>
        <w:t>ընտրությունը</w:t>
      </w:r>
      <w:r w:rsidR="00E45ACA" w:rsidRPr="00FE4A6D">
        <w:rPr>
          <w:rFonts w:ascii="Arial LatArm" w:hAnsi="Arial LatArm" w:cs="Tahoma"/>
          <w:sz w:val="20"/>
          <w:lang w:val="hy-AM"/>
        </w:rPr>
        <w:t xml:space="preserve"> </w:t>
      </w:r>
      <w:r w:rsidR="00E45ACA" w:rsidRPr="00FE4A6D">
        <w:rPr>
          <w:rFonts w:ascii="GHEA Grapalat" w:hAnsi="GHEA Grapalat" w:cs="Tahoma"/>
          <w:sz w:val="20"/>
          <w:lang w:val="hy-AM"/>
        </w:rPr>
        <w:t>հիմնավորող</w:t>
      </w:r>
      <w:r w:rsidR="00E45ACA" w:rsidRPr="00FE4A6D">
        <w:rPr>
          <w:rFonts w:ascii="Arial LatArm" w:hAnsi="Arial LatArm" w:cs="Tahoma"/>
          <w:sz w:val="20"/>
          <w:lang w:val="hy-AM"/>
        </w:rPr>
        <w:t xml:space="preserve"> </w:t>
      </w:r>
      <w:r w:rsidR="00E45ACA" w:rsidRPr="00FE4A6D">
        <w:rPr>
          <w:rFonts w:ascii="GHEA Grapalat" w:hAnsi="GHEA Grapalat" w:cs="Tahoma"/>
          <w:sz w:val="20"/>
          <w:lang w:val="hy-AM"/>
        </w:rPr>
        <w:t>պատճառների</w:t>
      </w:r>
      <w:r w:rsidR="00E45ACA" w:rsidRPr="00FE4A6D">
        <w:rPr>
          <w:rFonts w:ascii="Arial LatArm" w:hAnsi="Arial LatArm" w:cs="Tahoma"/>
          <w:sz w:val="20"/>
          <w:lang w:val="hy-AM"/>
        </w:rPr>
        <w:t xml:space="preserve"> </w:t>
      </w:r>
      <w:r w:rsidR="00E45ACA" w:rsidRPr="00FE4A6D">
        <w:rPr>
          <w:rFonts w:ascii="GHEA Grapalat" w:hAnsi="GHEA Grapalat" w:cs="Tahoma"/>
          <w:sz w:val="20"/>
          <w:lang w:val="hy-AM"/>
        </w:rPr>
        <w:t>մասին</w:t>
      </w:r>
      <w:r w:rsidR="00E45ACA" w:rsidRPr="00FE4A6D">
        <w:rPr>
          <w:rFonts w:ascii="Arial LatArm" w:hAnsi="Arial LatArm" w:cs="Tahoma"/>
          <w:sz w:val="20"/>
          <w:lang w:val="hy-AM"/>
        </w:rPr>
        <w:t xml:space="preserve"> </w:t>
      </w:r>
      <w:r w:rsidR="00E45ACA" w:rsidRPr="00FE4A6D">
        <w:rPr>
          <w:rFonts w:ascii="GHEA Grapalat" w:hAnsi="GHEA Grapalat" w:cs="Tahoma"/>
          <w:sz w:val="20"/>
          <w:lang w:val="hy-AM"/>
        </w:rPr>
        <w:t>ու</w:t>
      </w:r>
      <w:r w:rsidR="00E45ACA" w:rsidRPr="00FE4A6D">
        <w:rPr>
          <w:rFonts w:ascii="Arial LatArm" w:hAnsi="Arial LatArm" w:cs="Tahoma"/>
          <w:sz w:val="20"/>
          <w:lang w:val="hy-AM"/>
        </w:rPr>
        <w:t xml:space="preserve"> </w:t>
      </w:r>
      <w:r w:rsidR="00E45ACA" w:rsidRPr="00FE4A6D">
        <w:rPr>
          <w:rFonts w:ascii="GHEA Grapalat" w:hAnsi="GHEA Grapalat" w:cs="Tahoma"/>
          <w:sz w:val="20"/>
          <w:lang w:val="hy-AM"/>
        </w:rPr>
        <w:t>հայտարարություն</w:t>
      </w:r>
      <w:r w:rsidR="00E45ACA" w:rsidRPr="00FE4A6D">
        <w:rPr>
          <w:rFonts w:ascii="Arial LatArm" w:hAnsi="Arial LatArm" w:cs="Tahoma"/>
          <w:sz w:val="20"/>
          <w:lang w:val="hy-AM"/>
        </w:rPr>
        <w:t xml:space="preserve"> </w:t>
      </w:r>
      <w:r w:rsidR="00E45ACA" w:rsidRPr="00FE4A6D">
        <w:rPr>
          <w:rFonts w:ascii="GHEA Grapalat" w:hAnsi="GHEA Grapalat" w:cs="Tahoma"/>
          <w:sz w:val="20"/>
          <w:lang w:val="hy-AM"/>
        </w:rPr>
        <w:t>անգործության</w:t>
      </w:r>
      <w:r w:rsidR="00E45ACA" w:rsidRPr="00FE4A6D">
        <w:rPr>
          <w:rFonts w:ascii="Arial LatArm" w:hAnsi="Arial LatArm" w:cs="Tahoma"/>
          <w:sz w:val="20"/>
          <w:lang w:val="hy-AM"/>
        </w:rPr>
        <w:t xml:space="preserve"> </w:t>
      </w:r>
      <w:r w:rsidR="00E45ACA" w:rsidRPr="00FE4A6D">
        <w:rPr>
          <w:rFonts w:ascii="GHEA Grapalat" w:hAnsi="GHEA Grapalat" w:cs="Tahoma"/>
          <w:sz w:val="20"/>
          <w:lang w:val="hy-AM"/>
        </w:rPr>
        <w:t>ժամկետի</w:t>
      </w:r>
      <w:r w:rsidR="00E45ACA" w:rsidRPr="00FE4A6D">
        <w:rPr>
          <w:rFonts w:ascii="Arial LatArm" w:hAnsi="Arial LatArm" w:cs="Tahoma"/>
          <w:sz w:val="20"/>
          <w:lang w:val="hy-AM"/>
        </w:rPr>
        <w:t xml:space="preserve"> </w:t>
      </w:r>
      <w:r w:rsidR="00E45ACA" w:rsidRPr="00FE4A6D">
        <w:rPr>
          <w:rFonts w:ascii="GHEA Grapalat" w:hAnsi="GHEA Grapalat" w:cs="Tahoma"/>
          <w:sz w:val="20"/>
          <w:lang w:val="hy-AM"/>
        </w:rPr>
        <w:t>վերաբերյալ</w:t>
      </w:r>
      <w:r w:rsidR="00E45ACA" w:rsidRPr="00FE4A6D">
        <w:rPr>
          <w:rFonts w:ascii="Arial LatArm" w:hAnsi="Arial LatArm" w:cs="Tahoma"/>
          <w:sz w:val="20"/>
          <w:lang w:val="hy-AM"/>
        </w:rPr>
        <w:t>:</w:t>
      </w:r>
    </w:p>
    <w:p w14:paraId="7044C48B" w14:textId="77777777" w:rsidR="00F40755" w:rsidRPr="00FE4A6D" w:rsidRDefault="00A150A9" w:rsidP="00F40755">
      <w:pPr>
        <w:pStyle w:val="23"/>
        <w:spacing w:line="240" w:lineRule="auto"/>
        <w:ind w:firstLine="567"/>
        <w:rPr>
          <w:rFonts w:ascii="Arial LatArm" w:hAnsi="Arial LatArm" w:cs="Sylfaen"/>
          <w:lang w:val="hy-AM"/>
        </w:rPr>
      </w:pPr>
      <w:r w:rsidRPr="00FE4A6D">
        <w:rPr>
          <w:rFonts w:ascii="Arial LatArm" w:hAnsi="Arial LatArm" w:cs="Sylfaen"/>
          <w:szCs w:val="24"/>
          <w:lang w:val="hy-AM"/>
        </w:rPr>
        <w:t>8</w:t>
      </w:r>
      <w:r w:rsidR="00201DA0" w:rsidRPr="00FE4A6D">
        <w:rPr>
          <w:rFonts w:ascii="Arial LatArm" w:hAnsi="Arial LatArm" w:cs="Sylfaen"/>
          <w:szCs w:val="24"/>
          <w:lang w:val="hy-AM"/>
        </w:rPr>
        <w:t>.</w:t>
      </w:r>
      <w:r w:rsidR="00A5501E" w:rsidRPr="00FE4A6D">
        <w:rPr>
          <w:rFonts w:ascii="Arial LatArm" w:hAnsi="Arial LatArm" w:cs="Sylfaen"/>
          <w:szCs w:val="24"/>
          <w:lang w:val="hy-AM"/>
        </w:rPr>
        <w:t xml:space="preserve">23 </w:t>
      </w:r>
      <w:r w:rsidR="00583092" w:rsidRPr="00FE4A6D">
        <w:rPr>
          <w:rFonts w:ascii="GHEA Grapalat" w:hAnsi="GHEA Grapalat" w:cs="Sylfaen"/>
          <w:szCs w:val="24"/>
          <w:lang w:val="hy-AM"/>
        </w:rPr>
        <w:t>Անգործության</w:t>
      </w:r>
      <w:r w:rsidR="00583092" w:rsidRPr="00FE4A6D">
        <w:rPr>
          <w:rFonts w:ascii="Arial LatArm" w:hAnsi="Arial LatArm" w:cs="Sylfaen"/>
          <w:szCs w:val="24"/>
        </w:rPr>
        <w:t xml:space="preserve"> </w:t>
      </w:r>
      <w:r w:rsidR="00583092" w:rsidRPr="00FE4A6D">
        <w:rPr>
          <w:rFonts w:ascii="GHEA Grapalat" w:hAnsi="GHEA Grapalat" w:cs="Sylfaen"/>
          <w:szCs w:val="24"/>
          <w:lang w:val="hy-AM"/>
        </w:rPr>
        <w:t>ժամկետը</w:t>
      </w:r>
      <w:r w:rsidR="00583092" w:rsidRPr="00FE4A6D">
        <w:rPr>
          <w:rFonts w:ascii="Arial LatArm" w:hAnsi="Arial LatArm" w:cs="Sylfaen"/>
          <w:szCs w:val="24"/>
        </w:rPr>
        <w:t xml:space="preserve"> </w:t>
      </w:r>
      <w:r w:rsidR="00583092" w:rsidRPr="00FE4A6D">
        <w:rPr>
          <w:rFonts w:ascii="GHEA Grapalat" w:hAnsi="GHEA Grapalat" w:cs="Sylfaen"/>
          <w:szCs w:val="24"/>
          <w:lang w:val="hy-AM"/>
        </w:rPr>
        <w:t>պայմանագիր</w:t>
      </w:r>
      <w:r w:rsidR="00583092" w:rsidRPr="00FE4A6D">
        <w:rPr>
          <w:rFonts w:ascii="Arial LatArm" w:hAnsi="Arial LatArm" w:cs="Sylfaen"/>
          <w:szCs w:val="24"/>
        </w:rPr>
        <w:t xml:space="preserve"> </w:t>
      </w:r>
      <w:r w:rsidR="00583092" w:rsidRPr="00FE4A6D">
        <w:rPr>
          <w:rFonts w:ascii="GHEA Grapalat" w:hAnsi="GHEA Grapalat" w:cs="Sylfaen"/>
          <w:szCs w:val="24"/>
          <w:lang w:val="hy-AM"/>
        </w:rPr>
        <w:t>կնքելու</w:t>
      </w:r>
      <w:r w:rsidR="00583092" w:rsidRPr="00FE4A6D">
        <w:rPr>
          <w:rFonts w:ascii="Arial LatArm" w:hAnsi="Arial LatArm" w:cs="Sylfaen"/>
          <w:szCs w:val="24"/>
        </w:rPr>
        <w:t xml:space="preserve"> </w:t>
      </w:r>
      <w:r w:rsidR="00583092" w:rsidRPr="00FE4A6D">
        <w:rPr>
          <w:rFonts w:ascii="GHEA Grapalat" w:hAnsi="GHEA Grapalat" w:cs="Sylfaen"/>
          <w:szCs w:val="24"/>
          <w:lang w:val="hy-AM"/>
        </w:rPr>
        <w:t>մասին</w:t>
      </w:r>
      <w:r w:rsidR="00583092" w:rsidRPr="00FE4A6D">
        <w:rPr>
          <w:rFonts w:ascii="Arial LatArm" w:hAnsi="Arial LatArm" w:cs="Sylfaen"/>
          <w:szCs w:val="24"/>
        </w:rPr>
        <w:t xml:space="preserve"> </w:t>
      </w:r>
      <w:r w:rsidR="00583092" w:rsidRPr="00FE4A6D">
        <w:rPr>
          <w:rFonts w:ascii="GHEA Grapalat" w:hAnsi="GHEA Grapalat" w:cs="Sylfaen"/>
          <w:szCs w:val="24"/>
          <w:lang w:val="hy-AM"/>
        </w:rPr>
        <w:t>որոշման</w:t>
      </w:r>
      <w:r w:rsidR="00583092" w:rsidRPr="00FE4A6D">
        <w:rPr>
          <w:rFonts w:ascii="Arial LatArm" w:hAnsi="Arial LatArm" w:cs="Sylfaen"/>
          <w:szCs w:val="24"/>
        </w:rPr>
        <w:t xml:space="preserve"> </w:t>
      </w:r>
      <w:r w:rsidR="00583092" w:rsidRPr="00FE4A6D">
        <w:rPr>
          <w:rFonts w:ascii="GHEA Grapalat" w:hAnsi="GHEA Grapalat" w:cs="Sylfaen"/>
          <w:szCs w:val="24"/>
          <w:lang w:val="hy-AM"/>
        </w:rPr>
        <w:t>հայտարարության</w:t>
      </w:r>
      <w:r w:rsidR="00583092" w:rsidRPr="00FE4A6D">
        <w:rPr>
          <w:rFonts w:ascii="Arial LatArm" w:hAnsi="Arial LatArm" w:cs="Sylfaen"/>
          <w:szCs w:val="24"/>
        </w:rPr>
        <w:t xml:space="preserve"> </w:t>
      </w:r>
      <w:r w:rsidR="00583092" w:rsidRPr="00FE4A6D">
        <w:rPr>
          <w:rFonts w:ascii="GHEA Grapalat" w:hAnsi="GHEA Grapalat" w:cs="Sylfaen"/>
          <w:szCs w:val="24"/>
          <w:lang w:val="hy-AM"/>
        </w:rPr>
        <w:t>հրապարակման</w:t>
      </w:r>
      <w:r w:rsidR="00583092" w:rsidRPr="00FE4A6D">
        <w:rPr>
          <w:rFonts w:ascii="Arial LatArm" w:hAnsi="Arial LatArm" w:cs="Sylfaen"/>
          <w:szCs w:val="24"/>
        </w:rPr>
        <w:t xml:space="preserve"> </w:t>
      </w:r>
      <w:r w:rsidR="00583092" w:rsidRPr="00FE4A6D">
        <w:rPr>
          <w:rFonts w:ascii="GHEA Grapalat" w:hAnsi="GHEA Grapalat" w:cs="Sylfaen"/>
          <w:szCs w:val="24"/>
          <w:lang w:val="hy-AM"/>
        </w:rPr>
        <w:t>օրվան</w:t>
      </w:r>
      <w:r w:rsidR="00583092" w:rsidRPr="00FE4A6D">
        <w:rPr>
          <w:rFonts w:ascii="Arial LatArm" w:hAnsi="Arial LatArm" w:cs="Sylfaen"/>
          <w:szCs w:val="24"/>
        </w:rPr>
        <w:t xml:space="preserve"> </w:t>
      </w:r>
      <w:r w:rsidR="00583092" w:rsidRPr="00FE4A6D">
        <w:rPr>
          <w:rFonts w:ascii="GHEA Grapalat" w:hAnsi="GHEA Grapalat" w:cs="Sylfaen"/>
          <w:szCs w:val="24"/>
          <w:lang w:val="hy-AM"/>
        </w:rPr>
        <w:t>հաջորդող</w:t>
      </w:r>
      <w:r w:rsidR="00583092" w:rsidRPr="00FE4A6D">
        <w:rPr>
          <w:rFonts w:ascii="Arial LatArm" w:hAnsi="Arial LatArm" w:cs="Sylfaen"/>
          <w:szCs w:val="24"/>
        </w:rPr>
        <w:t xml:space="preserve"> </w:t>
      </w:r>
      <w:r w:rsidR="00583092" w:rsidRPr="00FE4A6D">
        <w:rPr>
          <w:rFonts w:ascii="GHEA Grapalat" w:hAnsi="GHEA Grapalat" w:cs="Sylfaen"/>
          <w:szCs w:val="24"/>
          <w:lang w:val="hy-AM"/>
        </w:rPr>
        <w:t>օրվա</w:t>
      </w:r>
      <w:r w:rsidR="00583092" w:rsidRPr="00FE4A6D">
        <w:rPr>
          <w:rFonts w:ascii="Arial LatArm" w:hAnsi="Arial LatArm" w:cs="Sylfaen"/>
          <w:szCs w:val="24"/>
        </w:rPr>
        <w:t xml:space="preserve"> </w:t>
      </w:r>
      <w:r w:rsidR="00583092" w:rsidRPr="00FE4A6D">
        <w:rPr>
          <w:rFonts w:ascii="GHEA Grapalat" w:hAnsi="GHEA Grapalat" w:cs="Sylfaen"/>
          <w:szCs w:val="24"/>
          <w:lang w:val="hy-AM"/>
        </w:rPr>
        <w:t>և</w:t>
      </w:r>
      <w:r w:rsidR="00583092" w:rsidRPr="00FE4A6D">
        <w:rPr>
          <w:rFonts w:ascii="Arial LatArm" w:hAnsi="Arial LatArm" w:cs="Sylfaen"/>
          <w:szCs w:val="24"/>
        </w:rPr>
        <w:t xml:space="preserve"> </w:t>
      </w:r>
      <w:r w:rsidR="004B383E" w:rsidRPr="00FE4A6D">
        <w:rPr>
          <w:rFonts w:ascii="GHEA Grapalat" w:hAnsi="GHEA Grapalat" w:cs="Sylfaen"/>
          <w:szCs w:val="24"/>
        </w:rPr>
        <w:t>պ</w:t>
      </w:r>
      <w:r w:rsidR="00583092" w:rsidRPr="00FE4A6D">
        <w:rPr>
          <w:rFonts w:ascii="GHEA Grapalat" w:hAnsi="GHEA Grapalat" w:cs="Sylfaen"/>
          <w:szCs w:val="24"/>
          <w:lang w:val="hy-AM"/>
        </w:rPr>
        <w:t>ատվիրատուի</w:t>
      </w:r>
      <w:r w:rsidR="00583092" w:rsidRPr="00FE4A6D">
        <w:rPr>
          <w:rFonts w:ascii="Arial LatArm" w:hAnsi="Arial LatArm" w:cs="Sylfaen"/>
          <w:szCs w:val="24"/>
        </w:rPr>
        <w:t xml:space="preserve"> </w:t>
      </w:r>
      <w:r w:rsidR="00583092" w:rsidRPr="00FE4A6D">
        <w:rPr>
          <w:rFonts w:ascii="GHEA Grapalat" w:hAnsi="GHEA Grapalat" w:cs="Sylfaen"/>
          <w:szCs w:val="24"/>
          <w:lang w:val="hy-AM"/>
        </w:rPr>
        <w:t>կողմից</w:t>
      </w:r>
      <w:r w:rsidR="00583092" w:rsidRPr="00FE4A6D">
        <w:rPr>
          <w:rFonts w:ascii="Arial LatArm" w:hAnsi="Arial LatArm" w:cs="Sylfaen"/>
          <w:szCs w:val="24"/>
        </w:rPr>
        <w:t xml:space="preserve"> </w:t>
      </w:r>
      <w:r w:rsidR="00583092" w:rsidRPr="00FE4A6D">
        <w:rPr>
          <w:rFonts w:ascii="GHEA Grapalat" w:hAnsi="GHEA Grapalat" w:cs="Sylfaen"/>
          <w:szCs w:val="24"/>
          <w:lang w:val="hy-AM"/>
        </w:rPr>
        <w:t>պայմանագիրը</w:t>
      </w:r>
      <w:r w:rsidR="00583092" w:rsidRPr="00FE4A6D">
        <w:rPr>
          <w:rFonts w:ascii="Arial LatArm" w:hAnsi="Arial LatArm" w:cs="Sylfaen"/>
          <w:szCs w:val="24"/>
        </w:rPr>
        <w:t xml:space="preserve"> </w:t>
      </w:r>
      <w:r w:rsidR="00583092" w:rsidRPr="00FE4A6D">
        <w:rPr>
          <w:rFonts w:ascii="GHEA Grapalat" w:hAnsi="GHEA Grapalat" w:cs="Sylfaen"/>
          <w:szCs w:val="24"/>
          <w:lang w:val="hy-AM"/>
        </w:rPr>
        <w:t>կնքելու</w:t>
      </w:r>
      <w:r w:rsidR="00583092" w:rsidRPr="00FE4A6D">
        <w:rPr>
          <w:rFonts w:ascii="Arial LatArm" w:hAnsi="Arial LatArm" w:cs="Sylfaen"/>
          <w:szCs w:val="24"/>
        </w:rPr>
        <w:t xml:space="preserve"> </w:t>
      </w:r>
      <w:r w:rsidR="00583092" w:rsidRPr="00FE4A6D">
        <w:rPr>
          <w:rFonts w:ascii="GHEA Grapalat" w:hAnsi="GHEA Grapalat" w:cs="Sylfaen"/>
          <w:szCs w:val="24"/>
          <w:lang w:val="hy-AM"/>
        </w:rPr>
        <w:t>իրավասության</w:t>
      </w:r>
      <w:r w:rsidR="00583092" w:rsidRPr="00FE4A6D">
        <w:rPr>
          <w:rFonts w:ascii="Arial LatArm" w:hAnsi="Arial LatArm" w:cs="Sylfaen"/>
          <w:szCs w:val="24"/>
        </w:rPr>
        <w:t xml:space="preserve"> </w:t>
      </w:r>
      <w:r w:rsidR="00583092" w:rsidRPr="00FE4A6D">
        <w:rPr>
          <w:rFonts w:ascii="GHEA Grapalat" w:hAnsi="GHEA Grapalat" w:cs="Sylfaen"/>
          <w:szCs w:val="24"/>
          <w:lang w:val="hy-AM"/>
        </w:rPr>
        <w:t>առաջացման</w:t>
      </w:r>
      <w:r w:rsidR="00583092" w:rsidRPr="00FE4A6D">
        <w:rPr>
          <w:rFonts w:ascii="Arial LatArm" w:hAnsi="Arial LatArm" w:cs="Sylfaen"/>
          <w:szCs w:val="24"/>
        </w:rPr>
        <w:t xml:space="preserve"> </w:t>
      </w:r>
      <w:r w:rsidR="00583092" w:rsidRPr="00FE4A6D">
        <w:rPr>
          <w:rFonts w:ascii="GHEA Grapalat" w:hAnsi="GHEA Grapalat" w:cs="Sylfaen"/>
          <w:szCs w:val="24"/>
          <w:lang w:val="hy-AM"/>
        </w:rPr>
        <w:t>օրվա</w:t>
      </w:r>
      <w:r w:rsidR="00583092" w:rsidRPr="00FE4A6D">
        <w:rPr>
          <w:rFonts w:ascii="Arial LatArm" w:hAnsi="Arial LatArm" w:cs="Sylfaen"/>
          <w:szCs w:val="24"/>
        </w:rPr>
        <w:t xml:space="preserve"> </w:t>
      </w:r>
      <w:r w:rsidR="00583092" w:rsidRPr="00FE4A6D">
        <w:rPr>
          <w:rFonts w:ascii="GHEA Grapalat" w:hAnsi="GHEA Grapalat" w:cs="Sylfaen"/>
          <w:szCs w:val="24"/>
          <w:lang w:val="hy-AM"/>
        </w:rPr>
        <w:t>միջև</w:t>
      </w:r>
      <w:r w:rsidR="00583092" w:rsidRPr="00FE4A6D">
        <w:rPr>
          <w:rFonts w:ascii="Arial LatArm" w:hAnsi="Arial LatArm" w:cs="Sylfaen"/>
          <w:szCs w:val="24"/>
        </w:rPr>
        <w:t xml:space="preserve"> </w:t>
      </w:r>
      <w:r w:rsidR="00583092" w:rsidRPr="00FE4A6D">
        <w:rPr>
          <w:rFonts w:ascii="GHEA Grapalat" w:hAnsi="GHEA Grapalat" w:cs="Sylfaen"/>
          <w:szCs w:val="24"/>
          <w:lang w:val="hy-AM"/>
        </w:rPr>
        <w:t>ընկած</w:t>
      </w:r>
      <w:r w:rsidR="00583092" w:rsidRPr="00FE4A6D">
        <w:rPr>
          <w:rFonts w:ascii="Arial LatArm" w:hAnsi="Arial LatArm" w:cs="Sylfaen"/>
          <w:szCs w:val="24"/>
        </w:rPr>
        <w:t xml:space="preserve"> </w:t>
      </w:r>
      <w:r w:rsidR="00583092" w:rsidRPr="00FE4A6D">
        <w:rPr>
          <w:rFonts w:ascii="GHEA Grapalat" w:hAnsi="GHEA Grapalat" w:cs="Sylfaen"/>
          <w:szCs w:val="24"/>
          <w:lang w:val="hy-AM"/>
        </w:rPr>
        <w:t>ժամանակահատվածն</w:t>
      </w:r>
      <w:r w:rsidR="00583092" w:rsidRPr="00FE4A6D">
        <w:rPr>
          <w:rFonts w:ascii="Arial LatArm" w:hAnsi="Arial LatArm" w:cs="Sylfaen"/>
          <w:szCs w:val="24"/>
        </w:rPr>
        <w:t xml:space="preserve"> </w:t>
      </w:r>
      <w:r w:rsidR="00583092" w:rsidRPr="00FE4A6D">
        <w:rPr>
          <w:rFonts w:ascii="GHEA Grapalat" w:hAnsi="GHEA Grapalat" w:cs="Sylfaen"/>
          <w:szCs w:val="24"/>
          <w:lang w:val="hy-AM"/>
        </w:rPr>
        <w:t>է։</w:t>
      </w:r>
      <w:r w:rsidR="00F40755" w:rsidRPr="00FE4A6D">
        <w:rPr>
          <w:rFonts w:ascii="Arial LatArm" w:hAnsi="Arial LatArm" w:cs="Sylfaen"/>
          <w:lang w:val="es-ES"/>
        </w:rPr>
        <w:t xml:space="preserve"> </w:t>
      </w:r>
    </w:p>
    <w:p w14:paraId="1934F884" w14:textId="77777777" w:rsidR="00F40755" w:rsidRPr="00FE4A6D" w:rsidRDefault="00F40755" w:rsidP="00F40755">
      <w:pPr>
        <w:pStyle w:val="23"/>
        <w:spacing w:line="240" w:lineRule="auto"/>
        <w:ind w:firstLine="567"/>
        <w:rPr>
          <w:rFonts w:ascii="Arial LatArm" w:hAnsi="Arial LatArm" w:cs="Sylfaen"/>
          <w:lang w:val="hy-AM"/>
        </w:rPr>
      </w:pPr>
      <w:r w:rsidRPr="00FE4A6D">
        <w:rPr>
          <w:rFonts w:ascii="GHEA Grapalat" w:hAnsi="GHEA Grapalat" w:cs="Sylfaen"/>
          <w:lang w:val="es-ES"/>
        </w:rPr>
        <w:t>Անգործության</w:t>
      </w:r>
      <w:r w:rsidRPr="00FE4A6D">
        <w:rPr>
          <w:rFonts w:ascii="Arial LatArm" w:hAnsi="Arial LatArm" w:cs="Arial"/>
          <w:lang w:val="es-ES"/>
        </w:rPr>
        <w:t xml:space="preserve"> </w:t>
      </w:r>
      <w:r w:rsidRPr="00FE4A6D">
        <w:rPr>
          <w:rFonts w:ascii="GHEA Grapalat" w:hAnsi="GHEA Grapalat" w:cs="Sylfaen"/>
          <w:lang w:val="es-ES"/>
        </w:rPr>
        <w:t>ժամկետը</w:t>
      </w:r>
      <w:r w:rsidRPr="00FE4A6D">
        <w:rPr>
          <w:rFonts w:ascii="Arial LatArm" w:hAnsi="Arial LatArm" w:cs="Arial"/>
          <w:lang w:val="es-ES"/>
        </w:rPr>
        <w:t xml:space="preserve"> </w:t>
      </w:r>
      <w:r w:rsidRPr="00FE4A6D">
        <w:rPr>
          <w:rFonts w:ascii="GHEA Grapalat" w:hAnsi="GHEA Grapalat" w:cs="Sylfaen"/>
          <w:lang w:val="es-ES"/>
        </w:rPr>
        <w:t>սույն</w:t>
      </w:r>
      <w:r w:rsidRPr="00FE4A6D">
        <w:rPr>
          <w:rFonts w:ascii="Arial LatArm" w:hAnsi="Arial LatArm" w:cs="Arial"/>
          <w:lang w:val="es-ES"/>
        </w:rPr>
        <w:t xml:space="preserve"> </w:t>
      </w:r>
      <w:r w:rsidRPr="00FE4A6D">
        <w:rPr>
          <w:rFonts w:ascii="GHEA Grapalat" w:hAnsi="GHEA Grapalat" w:cs="Sylfaen"/>
          <w:lang w:val="es-ES"/>
        </w:rPr>
        <w:t>ընթացակարգի</w:t>
      </w:r>
      <w:r w:rsidRPr="00FE4A6D">
        <w:rPr>
          <w:rFonts w:ascii="Arial LatArm" w:hAnsi="Arial LatArm" w:cs="Arial"/>
          <w:lang w:val="es-ES"/>
        </w:rPr>
        <w:t xml:space="preserve"> </w:t>
      </w:r>
      <w:r w:rsidRPr="00FE4A6D">
        <w:rPr>
          <w:rFonts w:ascii="GHEA Grapalat" w:hAnsi="GHEA Grapalat" w:cs="Sylfaen"/>
          <w:lang w:val="es-ES"/>
        </w:rPr>
        <w:t>դեպքում</w:t>
      </w:r>
      <w:r w:rsidRPr="00FE4A6D">
        <w:rPr>
          <w:rFonts w:ascii="Arial LatArm" w:hAnsi="Arial LatArm" w:cs="Sylfaen"/>
          <w:lang w:val="es-ES"/>
        </w:rPr>
        <w:t xml:space="preserve"> «      » </w:t>
      </w:r>
      <w:r w:rsidRPr="00FE4A6D">
        <w:rPr>
          <w:rFonts w:ascii="GHEA Grapalat" w:hAnsi="GHEA Grapalat" w:cs="Sylfaen"/>
          <w:lang w:val="es-ES"/>
        </w:rPr>
        <w:t>օրացուցային</w:t>
      </w:r>
      <w:r w:rsidRPr="00FE4A6D">
        <w:rPr>
          <w:rFonts w:ascii="Arial LatArm" w:hAnsi="Arial LatArm" w:cs="Arial"/>
          <w:lang w:val="es-ES"/>
        </w:rPr>
        <w:t xml:space="preserve"> </w:t>
      </w:r>
      <w:r w:rsidRPr="00FE4A6D">
        <w:rPr>
          <w:rFonts w:ascii="GHEA Grapalat" w:hAnsi="GHEA Grapalat" w:cs="Sylfaen"/>
          <w:lang w:val="es-ES"/>
        </w:rPr>
        <w:t>օր</w:t>
      </w:r>
      <w:r w:rsidRPr="00FE4A6D">
        <w:rPr>
          <w:rFonts w:ascii="Arial LatArm" w:hAnsi="Arial LatArm" w:cs="Arial"/>
          <w:lang w:val="es-ES"/>
        </w:rPr>
        <w:t xml:space="preserve"> </w:t>
      </w:r>
      <w:r w:rsidRPr="00FE4A6D">
        <w:rPr>
          <w:rFonts w:ascii="GHEA Grapalat" w:hAnsi="GHEA Grapalat" w:cs="Sylfaen"/>
          <w:lang w:val="es-ES"/>
        </w:rPr>
        <w:t>է</w:t>
      </w:r>
      <w:r w:rsidRPr="00FE4A6D">
        <w:rPr>
          <w:rFonts w:ascii="GHEA Grapalat" w:hAnsi="GHEA Grapalat" w:cs="Tahoma"/>
          <w:lang w:val="es-ES"/>
        </w:rPr>
        <w:t>։</w:t>
      </w:r>
      <w:r w:rsidRPr="00FE4A6D">
        <w:rPr>
          <w:rFonts w:ascii="Arial LatArm" w:hAnsi="Arial LatArm"/>
          <w:lang w:val="es-ES"/>
        </w:rPr>
        <w:t xml:space="preserve"> </w:t>
      </w:r>
      <w:r w:rsidRPr="00FE4A6D">
        <w:rPr>
          <w:rFonts w:ascii="GHEA Grapalat" w:hAnsi="GHEA Grapalat" w:cs="Sylfaen"/>
          <w:lang w:val="es-ES"/>
        </w:rPr>
        <w:t>Անգործության</w:t>
      </w:r>
      <w:r w:rsidRPr="00FE4A6D">
        <w:rPr>
          <w:rFonts w:ascii="Arial LatArm" w:hAnsi="Arial LatArm" w:cs="Arial"/>
          <w:lang w:val="es-ES"/>
        </w:rPr>
        <w:t xml:space="preserve"> </w:t>
      </w:r>
      <w:r w:rsidRPr="00FE4A6D">
        <w:rPr>
          <w:rFonts w:ascii="GHEA Grapalat" w:hAnsi="GHEA Grapalat" w:cs="Sylfaen"/>
          <w:lang w:val="es-ES"/>
        </w:rPr>
        <w:t>ժամկետը</w:t>
      </w:r>
      <w:r w:rsidRPr="00FE4A6D">
        <w:rPr>
          <w:rFonts w:ascii="Arial LatArm" w:hAnsi="Arial LatArm" w:cs="Arial"/>
          <w:lang w:val="es-ES"/>
        </w:rPr>
        <w:t xml:space="preserve"> </w:t>
      </w:r>
      <w:r w:rsidRPr="00FE4A6D">
        <w:rPr>
          <w:rFonts w:ascii="GHEA Grapalat" w:hAnsi="GHEA Grapalat" w:cs="Sylfaen"/>
          <w:lang w:val="es-ES"/>
        </w:rPr>
        <w:t>կիրառելի</w:t>
      </w:r>
      <w:r w:rsidRPr="00FE4A6D">
        <w:rPr>
          <w:rFonts w:ascii="Arial LatArm" w:hAnsi="Arial LatArm" w:cs="Sylfaen"/>
          <w:lang w:val="hy-AM"/>
        </w:rPr>
        <w:t>.</w:t>
      </w:r>
    </w:p>
    <w:p w14:paraId="202EA8B6" w14:textId="77777777" w:rsidR="00F40755" w:rsidRPr="00FE4A6D" w:rsidRDefault="00F40755" w:rsidP="00F40755">
      <w:pPr>
        <w:ind w:firstLine="567"/>
        <w:jc w:val="both"/>
        <w:rPr>
          <w:rFonts w:ascii="Arial LatArm" w:hAnsi="Arial LatArm" w:cs="Arial"/>
          <w:sz w:val="20"/>
          <w:szCs w:val="20"/>
          <w:lang w:val="hy-AM"/>
        </w:rPr>
      </w:pPr>
      <w:r w:rsidRPr="00FE4A6D">
        <w:rPr>
          <w:rFonts w:ascii="Arial LatArm" w:hAnsi="Arial LatArm" w:cs="Sylfaen"/>
          <w:sz w:val="20"/>
          <w:szCs w:val="20"/>
          <w:lang w:val="hy-AM"/>
        </w:rPr>
        <w:t>-</w:t>
      </w:r>
      <w:r w:rsidRPr="00FE4A6D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  <w:lang w:val="es-ES"/>
        </w:rPr>
        <w:t>չէ</w:t>
      </w:r>
      <w:r w:rsidRPr="00FE4A6D">
        <w:rPr>
          <w:rFonts w:ascii="Arial LatArm" w:hAnsi="Arial LatArm" w:cs="Arial"/>
          <w:sz w:val="20"/>
          <w:szCs w:val="20"/>
          <w:lang w:val="es-ES"/>
        </w:rPr>
        <w:t xml:space="preserve">, </w:t>
      </w:r>
      <w:r w:rsidRPr="00FE4A6D">
        <w:rPr>
          <w:rFonts w:ascii="GHEA Grapalat" w:hAnsi="GHEA Grapalat" w:cs="Sylfaen"/>
          <w:sz w:val="20"/>
          <w:szCs w:val="20"/>
          <w:lang w:val="es-ES"/>
        </w:rPr>
        <w:t>եթե</w:t>
      </w:r>
      <w:r w:rsidRPr="00FE4A6D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  <w:lang w:val="es-ES"/>
        </w:rPr>
        <w:t>միայն</w:t>
      </w:r>
      <w:r w:rsidRPr="00FE4A6D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  <w:lang w:val="es-ES"/>
        </w:rPr>
        <w:t>մեկ</w:t>
      </w:r>
      <w:r w:rsidRPr="00FE4A6D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Arial"/>
          <w:sz w:val="20"/>
          <w:szCs w:val="20"/>
          <w:lang w:val="es-ES"/>
        </w:rPr>
        <w:t>մ</w:t>
      </w:r>
      <w:r w:rsidRPr="00FE4A6D">
        <w:rPr>
          <w:rFonts w:ascii="GHEA Grapalat" w:hAnsi="GHEA Grapalat" w:cs="Sylfaen"/>
          <w:sz w:val="20"/>
          <w:szCs w:val="20"/>
          <w:lang w:val="es-ES"/>
        </w:rPr>
        <w:t>ասնակից</w:t>
      </w:r>
      <w:r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  <w:lang w:val="es-ES"/>
        </w:rPr>
        <w:t>է</w:t>
      </w:r>
      <w:r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  <w:lang w:val="es-ES"/>
        </w:rPr>
        <w:t>հայտ</w:t>
      </w:r>
      <w:r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  <w:lang w:val="es-ES"/>
        </w:rPr>
        <w:t>ներկայացրել</w:t>
      </w:r>
      <w:r w:rsidRPr="00FE4A6D">
        <w:rPr>
          <w:rFonts w:ascii="Arial LatArm" w:hAnsi="Arial LatArm"/>
          <w:i/>
          <w:sz w:val="20"/>
          <w:szCs w:val="20"/>
          <w:lang w:val="es-ES"/>
        </w:rPr>
        <w:t>,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  <w:lang w:val="es-ES"/>
        </w:rPr>
        <w:t>որի</w:t>
      </w:r>
      <w:r w:rsidRPr="00FE4A6D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  <w:lang w:val="es-ES"/>
        </w:rPr>
        <w:t>հետ</w:t>
      </w:r>
      <w:r w:rsidRPr="00FE4A6D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  <w:lang w:val="es-ES"/>
        </w:rPr>
        <w:t>կնքվում</w:t>
      </w:r>
      <w:r w:rsidRPr="00FE4A6D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  <w:lang w:val="es-ES"/>
        </w:rPr>
        <w:t>է</w:t>
      </w:r>
      <w:r w:rsidRPr="00FE4A6D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  <w:lang w:val="es-ES"/>
        </w:rPr>
        <w:t>պայմանագիր</w:t>
      </w:r>
      <w:r w:rsidRPr="00FE4A6D">
        <w:rPr>
          <w:rFonts w:ascii="Arial LatArm" w:hAnsi="Arial LatArm" w:cs="Arial"/>
          <w:sz w:val="20"/>
          <w:szCs w:val="20"/>
          <w:lang w:val="hy-AM"/>
        </w:rPr>
        <w:t>,</w:t>
      </w:r>
    </w:p>
    <w:p w14:paraId="390B0FE8" w14:textId="77777777" w:rsidR="00F40755" w:rsidRPr="00FE4A6D" w:rsidRDefault="00F40755" w:rsidP="00F40755">
      <w:pPr>
        <w:ind w:firstLine="567"/>
        <w:jc w:val="both"/>
        <w:rPr>
          <w:rFonts w:ascii="Arial LatArm" w:hAnsi="Arial LatArm" w:cs="Sylfaen"/>
          <w:sz w:val="20"/>
          <w:szCs w:val="20"/>
          <w:lang w:val="es-ES"/>
        </w:rPr>
      </w:pPr>
      <w:r w:rsidRPr="00FE4A6D">
        <w:rPr>
          <w:rFonts w:ascii="Arial LatArm" w:hAnsi="Arial LatArm" w:cs="Sylfaen"/>
          <w:sz w:val="20"/>
          <w:szCs w:val="20"/>
          <w:lang w:val="es-ES"/>
        </w:rPr>
        <w:t xml:space="preserve">-  </w:t>
      </w:r>
      <w:r w:rsidRPr="00FE4A6D">
        <w:rPr>
          <w:rFonts w:ascii="GHEA Grapalat" w:hAnsi="GHEA Grapalat" w:cs="Sylfaen"/>
          <w:sz w:val="20"/>
          <w:szCs w:val="20"/>
          <w:lang w:val="es-ES"/>
        </w:rPr>
        <w:t>է</w:t>
      </w:r>
      <w:r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  <w:lang w:val="es-ES"/>
        </w:rPr>
        <w:t>նաև</w:t>
      </w:r>
      <w:r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  <w:lang w:val="es-ES"/>
        </w:rPr>
        <w:t>այն</w:t>
      </w:r>
      <w:r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  <w:lang w:val="es-ES"/>
        </w:rPr>
        <w:t>դեպքում</w:t>
      </w:r>
      <w:r w:rsidRPr="00FE4A6D">
        <w:rPr>
          <w:rFonts w:ascii="Arial LatArm" w:hAnsi="Arial LatArm" w:cs="Sylfaen"/>
          <w:sz w:val="20"/>
          <w:szCs w:val="20"/>
          <w:lang w:val="es-ES"/>
        </w:rPr>
        <w:t xml:space="preserve">, </w:t>
      </w:r>
      <w:r w:rsidRPr="00FE4A6D">
        <w:rPr>
          <w:rFonts w:ascii="GHEA Grapalat" w:hAnsi="GHEA Grapalat" w:cs="Sylfaen"/>
          <w:sz w:val="20"/>
          <w:szCs w:val="20"/>
          <w:lang w:val="es-ES"/>
        </w:rPr>
        <w:t>երբ</w:t>
      </w:r>
      <w:r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  <w:lang w:val="es-ES"/>
        </w:rPr>
        <w:t>միայն</w:t>
      </w:r>
      <w:r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  <w:lang w:val="es-ES"/>
        </w:rPr>
        <w:t>մեկ</w:t>
      </w:r>
      <w:r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  <w:lang w:val="es-ES"/>
        </w:rPr>
        <w:t>մասնակից</w:t>
      </w:r>
      <w:r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  <w:lang w:val="es-ES"/>
        </w:rPr>
        <w:t>է</w:t>
      </w:r>
      <w:r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  <w:lang w:val="es-ES"/>
        </w:rPr>
        <w:t>հայտ</w:t>
      </w:r>
      <w:r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  <w:lang w:val="es-ES"/>
        </w:rPr>
        <w:t>ներկայացրել</w:t>
      </w:r>
      <w:r w:rsidRPr="00FE4A6D">
        <w:rPr>
          <w:rFonts w:ascii="Arial LatArm" w:hAnsi="Arial LatArm" w:cs="Sylfaen"/>
          <w:sz w:val="20"/>
          <w:szCs w:val="20"/>
          <w:lang w:val="es-ES"/>
        </w:rPr>
        <w:t xml:space="preserve">, </w:t>
      </w:r>
      <w:r w:rsidRPr="00FE4A6D">
        <w:rPr>
          <w:rFonts w:ascii="GHEA Grapalat" w:hAnsi="GHEA Grapalat" w:cs="Sylfaen"/>
          <w:sz w:val="20"/>
          <w:szCs w:val="20"/>
          <w:lang w:val="es-ES"/>
        </w:rPr>
        <w:t>և</w:t>
      </w:r>
      <w:r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  <w:lang w:val="es-ES"/>
        </w:rPr>
        <w:t>այն</w:t>
      </w:r>
      <w:r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  <w:lang w:val="es-ES"/>
        </w:rPr>
        <w:t>մերժվել</w:t>
      </w:r>
      <w:r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  <w:lang w:val="es-ES"/>
        </w:rPr>
        <w:t>է</w:t>
      </w:r>
      <w:r w:rsidRPr="00FE4A6D">
        <w:rPr>
          <w:rFonts w:ascii="Arial LatArm" w:hAnsi="Arial LatArm" w:cs="Sylfaen"/>
          <w:sz w:val="20"/>
          <w:szCs w:val="20"/>
          <w:lang w:val="es-ES"/>
        </w:rPr>
        <w:t xml:space="preserve">: </w:t>
      </w:r>
      <w:r w:rsidRPr="00FE4A6D">
        <w:rPr>
          <w:rFonts w:ascii="GHEA Grapalat" w:hAnsi="GHEA Grapalat" w:cs="Sylfaen"/>
          <w:sz w:val="20"/>
          <w:szCs w:val="20"/>
          <w:lang w:val="es-ES"/>
        </w:rPr>
        <w:t>Սույն</w:t>
      </w:r>
      <w:r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  <w:lang w:val="es-ES"/>
        </w:rPr>
        <w:t>կետի</w:t>
      </w:r>
      <w:r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  <w:lang w:val="es-ES"/>
        </w:rPr>
        <w:t>կիրառման</w:t>
      </w:r>
      <w:r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  <w:lang w:val="es-ES"/>
        </w:rPr>
        <w:t>դեպքում</w:t>
      </w:r>
      <w:r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  <w:lang w:val="es-ES"/>
        </w:rPr>
        <w:t>անգործության</w:t>
      </w:r>
      <w:r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  <w:lang w:val="es-ES"/>
        </w:rPr>
        <w:t>ժամկետը</w:t>
      </w:r>
      <w:r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  <w:lang w:val="es-ES"/>
        </w:rPr>
        <w:t>սահմանվում</w:t>
      </w:r>
      <w:r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  <w:lang w:val="es-ES"/>
        </w:rPr>
        <w:t>է</w:t>
      </w:r>
      <w:r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  <w:lang w:val="es-ES"/>
        </w:rPr>
        <w:t>գնման</w:t>
      </w:r>
      <w:r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  <w:lang w:val="es-ES"/>
        </w:rPr>
        <w:t>ընթացակարգը</w:t>
      </w:r>
      <w:r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  <w:lang w:val="es-ES"/>
        </w:rPr>
        <w:t>չկայացած</w:t>
      </w:r>
      <w:r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  <w:lang w:val="es-ES"/>
        </w:rPr>
        <w:t>հայտարարելու</w:t>
      </w:r>
      <w:r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  <w:lang w:val="es-ES"/>
        </w:rPr>
        <w:t>մասին</w:t>
      </w:r>
      <w:r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  <w:lang w:val="es-ES"/>
        </w:rPr>
        <w:t>հայտարարությամբ</w:t>
      </w:r>
      <w:r w:rsidRPr="00FE4A6D">
        <w:rPr>
          <w:rFonts w:ascii="Arial LatArm" w:hAnsi="Arial LatArm" w:cs="Sylfaen"/>
          <w:sz w:val="20"/>
          <w:szCs w:val="20"/>
          <w:lang w:val="es-ES"/>
        </w:rPr>
        <w:t>:</w:t>
      </w:r>
    </w:p>
    <w:p w14:paraId="786DFD30" w14:textId="77777777" w:rsidR="00F40755" w:rsidRPr="00FE4A6D" w:rsidRDefault="00F40755" w:rsidP="00F40755">
      <w:pPr>
        <w:ind w:firstLine="567"/>
        <w:jc w:val="both"/>
        <w:rPr>
          <w:rFonts w:ascii="Arial LatArm" w:hAnsi="Arial LatArm" w:cs="Sylfaen"/>
          <w:sz w:val="20"/>
          <w:lang w:val="es-ES"/>
        </w:rPr>
      </w:pPr>
      <w:r w:rsidRPr="00FE4A6D">
        <w:rPr>
          <w:rFonts w:ascii="GHEA Grapalat" w:hAnsi="GHEA Grapalat" w:cs="Sylfaen"/>
          <w:sz w:val="20"/>
          <w:lang w:val="hy-AM"/>
        </w:rPr>
        <w:t>Պատվիրատուն</w:t>
      </w:r>
      <w:r w:rsidRPr="00FE4A6D">
        <w:rPr>
          <w:rFonts w:ascii="Arial LatArm" w:hAnsi="Arial LatArm" w:cs="Sylfaen"/>
          <w:sz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պայմանագիրը</w:t>
      </w:r>
      <w:r w:rsidRPr="00FE4A6D">
        <w:rPr>
          <w:rFonts w:ascii="Arial LatArm" w:hAnsi="Arial LatArm" w:cs="Sylfaen"/>
          <w:sz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կնքում</w:t>
      </w:r>
      <w:r w:rsidRPr="00FE4A6D">
        <w:rPr>
          <w:rFonts w:ascii="Arial LatArm" w:hAnsi="Arial LatArm" w:cs="Sylfaen"/>
          <w:sz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է</w:t>
      </w:r>
      <w:r w:rsidRPr="00FE4A6D">
        <w:rPr>
          <w:rFonts w:ascii="Arial LatArm" w:hAnsi="Arial LatArm" w:cs="Sylfaen"/>
          <w:sz w:val="20"/>
          <w:lang w:val="es-ES"/>
        </w:rPr>
        <w:t xml:space="preserve">, </w:t>
      </w:r>
      <w:r w:rsidRPr="00FE4A6D">
        <w:rPr>
          <w:rFonts w:ascii="GHEA Grapalat" w:hAnsi="GHEA Grapalat" w:cs="Sylfaen"/>
          <w:sz w:val="20"/>
          <w:lang w:val="hy-AM"/>
        </w:rPr>
        <w:t>եթե</w:t>
      </w:r>
      <w:r w:rsidRPr="00FE4A6D">
        <w:rPr>
          <w:rFonts w:ascii="Arial LatArm" w:hAnsi="Arial LatArm" w:cs="Sylfaen"/>
          <w:sz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սույն</w:t>
      </w:r>
      <w:r w:rsidRPr="00FE4A6D">
        <w:rPr>
          <w:rFonts w:ascii="Arial LatArm" w:hAnsi="Arial LatArm" w:cs="Sylfaen"/>
          <w:sz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կետով</w:t>
      </w:r>
      <w:r w:rsidRPr="00FE4A6D">
        <w:rPr>
          <w:rFonts w:ascii="Arial LatArm" w:hAnsi="Arial LatArm" w:cs="Sylfaen"/>
          <w:sz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նախատեսված</w:t>
      </w:r>
      <w:r w:rsidRPr="00FE4A6D">
        <w:rPr>
          <w:rFonts w:ascii="Arial LatArm" w:hAnsi="Arial LatArm" w:cs="Sylfaen"/>
          <w:sz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անգործության</w:t>
      </w:r>
      <w:r w:rsidRPr="00FE4A6D">
        <w:rPr>
          <w:rFonts w:ascii="Arial LatArm" w:hAnsi="Arial LatArm" w:cs="Sylfaen"/>
          <w:sz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ժամկետում</w:t>
      </w:r>
      <w:r w:rsidRPr="00FE4A6D">
        <w:rPr>
          <w:rFonts w:ascii="Arial LatArm" w:hAnsi="Arial LatArm" w:cs="Sylfaen"/>
          <w:sz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որևէ</w:t>
      </w:r>
      <w:r w:rsidRPr="00FE4A6D">
        <w:rPr>
          <w:rFonts w:ascii="Arial LatArm" w:hAnsi="Arial LatArm" w:cs="Sylfaen"/>
          <w:sz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lang w:val="es-ES"/>
        </w:rPr>
        <w:t>մ</w:t>
      </w:r>
      <w:r w:rsidRPr="00FE4A6D">
        <w:rPr>
          <w:rFonts w:ascii="GHEA Grapalat" w:hAnsi="GHEA Grapalat" w:cs="Sylfaen"/>
          <w:sz w:val="20"/>
          <w:lang w:val="hy-AM"/>
        </w:rPr>
        <w:t>ասնակից</w:t>
      </w:r>
      <w:r w:rsidRPr="00FE4A6D">
        <w:rPr>
          <w:rFonts w:ascii="Arial LatArm" w:hAnsi="Arial LatArm" w:cs="Sylfaen"/>
          <w:sz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չի</w:t>
      </w:r>
      <w:r w:rsidRPr="00FE4A6D">
        <w:rPr>
          <w:rFonts w:ascii="Arial LatArm" w:hAnsi="Arial LatArm" w:cs="Sylfaen"/>
          <w:sz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բողոքարկում</w:t>
      </w:r>
      <w:r w:rsidRPr="00FE4A6D">
        <w:rPr>
          <w:rFonts w:ascii="Arial LatArm" w:hAnsi="Arial LatArm" w:cs="Sylfaen"/>
          <w:sz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պայմանագիր</w:t>
      </w:r>
      <w:r w:rsidRPr="00FE4A6D">
        <w:rPr>
          <w:rFonts w:ascii="Arial LatArm" w:hAnsi="Arial LatArm" w:cs="Sylfaen"/>
          <w:sz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կնքելու</w:t>
      </w:r>
      <w:r w:rsidRPr="00FE4A6D">
        <w:rPr>
          <w:rFonts w:ascii="Arial LatArm" w:hAnsi="Arial LatArm" w:cs="Sylfaen"/>
          <w:sz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մասին</w:t>
      </w:r>
      <w:r w:rsidRPr="00FE4A6D">
        <w:rPr>
          <w:rFonts w:ascii="Arial LatArm" w:hAnsi="Arial LatArm" w:cs="Sylfaen"/>
          <w:sz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որոշումը։</w:t>
      </w:r>
      <w:r w:rsidRPr="00FE4A6D">
        <w:rPr>
          <w:rFonts w:ascii="Arial LatArm" w:hAnsi="Arial LatArm" w:cs="Sylfaen"/>
          <w:sz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Մինչև</w:t>
      </w:r>
      <w:r w:rsidRPr="00FE4A6D">
        <w:rPr>
          <w:rFonts w:ascii="Arial LatArm" w:hAnsi="Arial LatArm" w:cs="Sylfaen"/>
          <w:sz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անգործության</w:t>
      </w:r>
      <w:r w:rsidRPr="00FE4A6D">
        <w:rPr>
          <w:rFonts w:ascii="Arial LatArm" w:hAnsi="Arial LatArm" w:cs="Sylfaen"/>
          <w:sz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ժամկետը</w:t>
      </w:r>
      <w:r w:rsidRPr="00FE4A6D">
        <w:rPr>
          <w:rFonts w:ascii="Arial LatArm" w:hAnsi="Arial LatArm" w:cs="Sylfaen"/>
          <w:sz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լրանալը</w:t>
      </w:r>
      <w:r w:rsidRPr="00FE4A6D">
        <w:rPr>
          <w:rFonts w:ascii="Arial LatArm" w:hAnsi="Arial LatArm" w:cs="Sylfaen"/>
          <w:sz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կամ</w:t>
      </w:r>
      <w:r w:rsidRPr="00FE4A6D">
        <w:rPr>
          <w:rFonts w:ascii="Arial LatArm" w:hAnsi="Arial LatArm" w:cs="Sylfaen"/>
          <w:sz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առանց</w:t>
      </w:r>
      <w:r w:rsidRPr="00FE4A6D">
        <w:rPr>
          <w:rFonts w:ascii="Arial LatArm" w:hAnsi="Arial LatArm" w:cs="Sylfaen"/>
          <w:sz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պայմանագիր</w:t>
      </w:r>
      <w:r w:rsidRPr="00FE4A6D">
        <w:rPr>
          <w:rFonts w:ascii="Arial LatArm" w:hAnsi="Arial LatArm" w:cs="Sylfaen"/>
          <w:sz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կնքելու</w:t>
      </w:r>
      <w:r w:rsidRPr="00FE4A6D">
        <w:rPr>
          <w:rFonts w:ascii="Arial LatArm" w:hAnsi="Arial LatArm" w:cs="Sylfaen"/>
          <w:sz w:val="20"/>
          <w:lang w:val="es-ES"/>
        </w:rPr>
        <w:t xml:space="preserve"> 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կամ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գնման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ընթացակարգը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չկայացած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հայտարարելու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մասին</w:t>
      </w:r>
      <w:r w:rsidRPr="00FE4A6D">
        <w:rPr>
          <w:rFonts w:ascii="Arial LatArm" w:hAnsi="Arial LatArm" w:cs="Sylfaen"/>
          <w:sz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հայտարարության</w:t>
      </w:r>
      <w:r w:rsidRPr="00FE4A6D">
        <w:rPr>
          <w:rFonts w:ascii="Arial LatArm" w:hAnsi="Arial LatArm" w:cs="Sylfaen"/>
          <w:sz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հրապարակման</w:t>
      </w:r>
      <w:r w:rsidRPr="00FE4A6D">
        <w:rPr>
          <w:rFonts w:ascii="Arial LatArm" w:hAnsi="Arial LatArm" w:cs="Sylfaen"/>
          <w:sz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կնք</w:t>
      </w:r>
      <w:r w:rsidRPr="00FE4A6D">
        <w:rPr>
          <w:rFonts w:ascii="GHEA Grapalat" w:hAnsi="GHEA Grapalat" w:cs="Sylfaen"/>
          <w:sz w:val="20"/>
        </w:rPr>
        <w:t>վ</w:t>
      </w:r>
      <w:r w:rsidRPr="00FE4A6D">
        <w:rPr>
          <w:rFonts w:ascii="GHEA Grapalat" w:hAnsi="GHEA Grapalat" w:cs="Sylfaen"/>
          <w:sz w:val="20"/>
          <w:lang w:val="ru-RU"/>
        </w:rPr>
        <w:t>ած</w:t>
      </w:r>
      <w:r w:rsidRPr="00FE4A6D">
        <w:rPr>
          <w:rFonts w:ascii="Arial LatArm" w:hAnsi="Arial LatArm" w:cs="Sylfaen"/>
          <w:sz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պայմանագիրն</w:t>
      </w:r>
      <w:r w:rsidRPr="00FE4A6D">
        <w:rPr>
          <w:rFonts w:ascii="Arial LatArm" w:hAnsi="Arial LatArm" w:cs="Sylfaen"/>
          <w:sz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առ</w:t>
      </w:r>
      <w:r w:rsidRPr="00FE4A6D">
        <w:rPr>
          <w:rFonts w:ascii="Arial LatArm" w:hAnsi="Arial LatArm" w:cs="Sylfaen"/>
          <w:sz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ոչինչ</w:t>
      </w:r>
      <w:r w:rsidRPr="00FE4A6D">
        <w:rPr>
          <w:rFonts w:ascii="Arial LatArm" w:hAnsi="Arial LatArm" w:cs="Sylfaen"/>
          <w:sz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է։</w:t>
      </w:r>
    </w:p>
    <w:p w14:paraId="2E970656" w14:textId="77777777" w:rsidR="00583092" w:rsidRPr="00FE4A6D" w:rsidRDefault="00583092" w:rsidP="00EF3662">
      <w:pPr>
        <w:pStyle w:val="23"/>
        <w:spacing w:line="240" w:lineRule="auto"/>
        <w:ind w:firstLine="567"/>
        <w:rPr>
          <w:rFonts w:ascii="Arial LatArm" w:hAnsi="Arial LatArm" w:cs="Sylfaen"/>
          <w:szCs w:val="24"/>
          <w:lang w:val="es-ES"/>
        </w:rPr>
      </w:pPr>
    </w:p>
    <w:p w14:paraId="72DADA4B" w14:textId="77777777" w:rsidR="00583092" w:rsidRPr="00FE4A6D" w:rsidRDefault="00583092" w:rsidP="00EF3662">
      <w:pPr>
        <w:ind w:firstLine="567"/>
        <w:jc w:val="center"/>
        <w:rPr>
          <w:rFonts w:ascii="Arial LatArm" w:hAnsi="Arial LatArm"/>
          <w:b/>
          <w:sz w:val="20"/>
          <w:lang w:val="es-ES"/>
        </w:rPr>
      </w:pPr>
    </w:p>
    <w:p w14:paraId="50F57345" w14:textId="77777777" w:rsidR="000313A6" w:rsidRPr="00FE4A6D" w:rsidRDefault="00AA0AD8" w:rsidP="00EF3662">
      <w:pPr>
        <w:jc w:val="center"/>
        <w:rPr>
          <w:rFonts w:ascii="Arial LatArm" w:hAnsi="Arial LatArm" w:cs="Arial"/>
          <w:b/>
          <w:iCs/>
          <w:sz w:val="20"/>
          <w:lang w:val="af-ZA"/>
        </w:rPr>
      </w:pPr>
      <w:r w:rsidRPr="00FE4A6D">
        <w:rPr>
          <w:rFonts w:ascii="Arial LatArm" w:hAnsi="Arial LatArm"/>
          <w:b/>
          <w:iCs/>
          <w:sz w:val="20"/>
          <w:lang w:val="es-ES"/>
        </w:rPr>
        <w:t>9</w:t>
      </w:r>
      <w:r w:rsidR="008D5016" w:rsidRPr="00FE4A6D">
        <w:rPr>
          <w:rFonts w:ascii="Arial LatArm" w:hAnsi="Arial LatArm"/>
          <w:b/>
          <w:iCs/>
          <w:sz w:val="20"/>
          <w:lang w:val="af-ZA"/>
        </w:rPr>
        <w:t xml:space="preserve">. </w:t>
      </w:r>
      <w:r w:rsidR="008D5016" w:rsidRPr="00FE4A6D">
        <w:rPr>
          <w:rFonts w:ascii="GHEA Grapalat" w:hAnsi="GHEA Grapalat" w:cs="Sylfaen"/>
          <w:b/>
          <w:iCs/>
          <w:sz w:val="20"/>
          <w:lang w:val="af-ZA"/>
        </w:rPr>
        <w:t>ՊԱՅՄԱՆԱԳՐԻ</w:t>
      </w:r>
      <w:r w:rsidR="008D5016" w:rsidRPr="00FE4A6D">
        <w:rPr>
          <w:rFonts w:ascii="Arial LatArm" w:hAnsi="Arial LatArm" w:cs="Arial"/>
          <w:b/>
          <w:iCs/>
          <w:sz w:val="20"/>
          <w:lang w:val="af-ZA"/>
        </w:rPr>
        <w:t xml:space="preserve"> </w:t>
      </w:r>
      <w:r w:rsidR="008D5016" w:rsidRPr="00FE4A6D">
        <w:rPr>
          <w:rFonts w:ascii="GHEA Grapalat" w:hAnsi="GHEA Grapalat" w:cs="Sylfaen"/>
          <w:b/>
          <w:iCs/>
          <w:sz w:val="20"/>
          <w:lang w:val="af-ZA"/>
        </w:rPr>
        <w:t>ԿՆՔՈՒՄԸ</w:t>
      </w:r>
      <w:r w:rsidR="008D5016" w:rsidRPr="00FE4A6D">
        <w:rPr>
          <w:rFonts w:ascii="Arial LatArm" w:hAnsi="Arial LatArm" w:cs="Arial"/>
          <w:b/>
          <w:iCs/>
          <w:sz w:val="20"/>
          <w:lang w:val="af-ZA"/>
        </w:rPr>
        <w:t xml:space="preserve"> </w:t>
      </w:r>
    </w:p>
    <w:p w14:paraId="7353FA00" w14:textId="77777777" w:rsidR="00096865" w:rsidRPr="00FE4A6D" w:rsidRDefault="00096865" w:rsidP="00EF3662">
      <w:pPr>
        <w:jc w:val="center"/>
        <w:rPr>
          <w:rFonts w:ascii="Arial LatArm" w:hAnsi="Arial LatArm"/>
          <w:b/>
          <w:iCs/>
          <w:sz w:val="20"/>
          <w:lang w:val="af-ZA"/>
        </w:rPr>
      </w:pPr>
    </w:p>
    <w:p w14:paraId="77AACD54" w14:textId="77777777" w:rsidR="00096865" w:rsidRPr="00FE4A6D" w:rsidRDefault="00AA0AD8" w:rsidP="00EF3662">
      <w:pPr>
        <w:ind w:firstLine="567"/>
        <w:jc w:val="both"/>
        <w:rPr>
          <w:rFonts w:ascii="Arial LatArm" w:hAnsi="Arial LatArm" w:cs="Sylfaen"/>
          <w:sz w:val="20"/>
          <w:lang w:val="af-ZA"/>
        </w:rPr>
      </w:pPr>
      <w:r w:rsidRPr="00FE4A6D">
        <w:rPr>
          <w:rFonts w:ascii="Arial LatArm" w:hAnsi="Arial LatArm"/>
          <w:iCs/>
          <w:sz w:val="20"/>
          <w:lang w:val="es-ES"/>
        </w:rPr>
        <w:t>9</w:t>
      </w:r>
      <w:r w:rsidR="00096865" w:rsidRPr="00FE4A6D">
        <w:rPr>
          <w:rFonts w:ascii="Arial LatArm" w:hAnsi="Arial LatArm"/>
          <w:iCs/>
          <w:sz w:val="20"/>
          <w:lang w:val="af-ZA"/>
        </w:rPr>
        <w:t xml:space="preserve">.1 </w:t>
      </w:r>
      <w:r w:rsidR="00096865" w:rsidRPr="00FE4A6D">
        <w:rPr>
          <w:rFonts w:ascii="GHEA Grapalat" w:hAnsi="GHEA Grapalat" w:cs="Sylfaen"/>
          <w:sz w:val="20"/>
          <w:lang w:val="ru-RU"/>
        </w:rPr>
        <w:t>Պայմանագիր</w:t>
      </w:r>
      <w:r w:rsidR="0009686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096865" w:rsidRPr="00FE4A6D">
        <w:rPr>
          <w:rFonts w:ascii="GHEA Grapalat" w:hAnsi="GHEA Grapalat" w:cs="Sylfaen"/>
          <w:sz w:val="20"/>
          <w:lang w:val="ru-RU"/>
        </w:rPr>
        <w:t>կնքվում</w:t>
      </w:r>
      <w:r w:rsidR="0009686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096865" w:rsidRPr="00FE4A6D">
        <w:rPr>
          <w:rFonts w:ascii="GHEA Grapalat" w:hAnsi="GHEA Grapalat" w:cs="Sylfaen"/>
          <w:sz w:val="20"/>
          <w:lang w:val="ru-RU"/>
        </w:rPr>
        <w:t>է</w:t>
      </w:r>
      <w:r w:rsidR="0009686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096865" w:rsidRPr="00FE4A6D">
        <w:rPr>
          <w:rFonts w:ascii="GHEA Grapalat" w:hAnsi="GHEA Grapalat" w:cs="Sylfaen"/>
          <w:sz w:val="20"/>
          <w:lang w:val="ru-RU"/>
        </w:rPr>
        <w:t>հանձնաժողովի</w:t>
      </w:r>
      <w:r w:rsidR="0009686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096865" w:rsidRPr="00FE4A6D">
        <w:rPr>
          <w:rFonts w:ascii="GHEA Grapalat" w:hAnsi="GHEA Grapalat" w:cs="Sylfaen"/>
          <w:sz w:val="20"/>
          <w:lang w:val="ru-RU"/>
        </w:rPr>
        <w:t>որոշման</w:t>
      </w:r>
      <w:r w:rsidR="0009686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096865" w:rsidRPr="00FE4A6D">
        <w:rPr>
          <w:rFonts w:ascii="GHEA Grapalat" w:hAnsi="GHEA Grapalat" w:cs="Sylfaen"/>
          <w:sz w:val="20"/>
          <w:lang w:val="ru-RU"/>
        </w:rPr>
        <w:t>հիման</w:t>
      </w:r>
      <w:r w:rsidR="0009686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096865" w:rsidRPr="00FE4A6D">
        <w:rPr>
          <w:rFonts w:ascii="GHEA Grapalat" w:hAnsi="GHEA Grapalat" w:cs="Sylfaen"/>
          <w:sz w:val="20"/>
          <w:lang w:val="ru-RU"/>
        </w:rPr>
        <w:t>վրա</w:t>
      </w:r>
      <w:r w:rsidR="00096865" w:rsidRPr="00FE4A6D">
        <w:rPr>
          <w:rFonts w:ascii="Arial LatArm" w:hAnsi="Arial LatArm" w:cs="Sylfaen"/>
          <w:sz w:val="20"/>
          <w:lang w:val="af-ZA"/>
        </w:rPr>
        <w:t xml:space="preserve">` </w:t>
      </w:r>
      <w:r w:rsidRPr="00FE4A6D">
        <w:rPr>
          <w:rFonts w:ascii="GHEA Grapalat" w:hAnsi="GHEA Grapalat" w:cs="Sylfaen"/>
          <w:sz w:val="20"/>
        </w:rPr>
        <w:t>պ</w:t>
      </w:r>
      <w:r w:rsidR="00096865" w:rsidRPr="00FE4A6D">
        <w:rPr>
          <w:rFonts w:ascii="GHEA Grapalat" w:hAnsi="GHEA Grapalat" w:cs="Sylfaen"/>
          <w:sz w:val="20"/>
          <w:lang w:val="ru-RU"/>
        </w:rPr>
        <w:t>ատվիրատուի</w:t>
      </w:r>
      <w:r w:rsidR="0009686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096865" w:rsidRPr="00FE4A6D">
        <w:rPr>
          <w:rFonts w:ascii="GHEA Grapalat" w:hAnsi="GHEA Grapalat" w:cs="Sylfaen"/>
          <w:sz w:val="20"/>
          <w:lang w:val="ru-RU"/>
        </w:rPr>
        <w:t>կողմից</w:t>
      </w:r>
      <w:r w:rsidR="004D5671" w:rsidRPr="00FE4A6D">
        <w:rPr>
          <w:rFonts w:ascii="GHEA Grapalat" w:hAnsi="GHEA Grapalat" w:cs="Sylfaen"/>
          <w:sz w:val="20"/>
          <w:lang w:val="ru-RU"/>
        </w:rPr>
        <w:t>։</w:t>
      </w:r>
      <w:r w:rsidR="0009686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096865" w:rsidRPr="00FE4A6D">
        <w:rPr>
          <w:rFonts w:ascii="GHEA Grapalat" w:hAnsi="GHEA Grapalat" w:cs="Sylfaen"/>
          <w:sz w:val="20"/>
          <w:lang w:val="ru-RU"/>
        </w:rPr>
        <w:t>Պայմանագիրը</w:t>
      </w:r>
      <w:r w:rsidR="0009686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096865" w:rsidRPr="00FE4A6D">
        <w:rPr>
          <w:rFonts w:ascii="GHEA Grapalat" w:hAnsi="GHEA Grapalat" w:cs="Sylfaen"/>
          <w:sz w:val="20"/>
          <w:lang w:val="ru-RU"/>
        </w:rPr>
        <w:t>կնքվում</w:t>
      </w:r>
      <w:r w:rsidR="0009686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096865" w:rsidRPr="00FE4A6D">
        <w:rPr>
          <w:rFonts w:ascii="GHEA Grapalat" w:hAnsi="GHEA Grapalat" w:cs="Sylfaen"/>
          <w:sz w:val="20"/>
          <w:lang w:val="ru-RU"/>
        </w:rPr>
        <w:t>է</w:t>
      </w:r>
      <w:r w:rsidR="0009686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096865" w:rsidRPr="00FE4A6D">
        <w:rPr>
          <w:rFonts w:ascii="GHEA Grapalat" w:hAnsi="GHEA Grapalat" w:cs="Sylfaen"/>
          <w:sz w:val="20"/>
          <w:lang w:val="ru-RU"/>
        </w:rPr>
        <w:t>գրավոր</w:t>
      </w:r>
      <w:r w:rsidR="00096865" w:rsidRPr="00FE4A6D">
        <w:rPr>
          <w:rFonts w:ascii="Arial LatArm" w:hAnsi="Arial LatArm" w:cs="Sylfaen"/>
          <w:sz w:val="20"/>
          <w:lang w:val="af-ZA"/>
        </w:rPr>
        <w:t xml:space="preserve">` </w:t>
      </w:r>
      <w:r w:rsidR="00096865" w:rsidRPr="00FE4A6D">
        <w:rPr>
          <w:rFonts w:ascii="GHEA Grapalat" w:hAnsi="GHEA Grapalat" w:cs="Sylfaen"/>
          <w:sz w:val="20"/>
          <w:lang w:val="ru-RU"/>
        </w:rPr>
        <w:t>մեկ</w:t>
      </w:r>
      <w:r w:rsidR="0009686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096865" w:rsidRPr="00FE4A6D">
        <w:rPr>
          <w:rFonts w:ascii="GHEA Grapalat" w:hAnsi="GHEA Grapalat" w:cs="Sylfaen"/>
          <w:sz w:val="20"/>
          <w:lang w:val="ru-RU"/>
        </w:rPr>
        <w:t>փաստաթուղթ</w:t>
      </w:r>
      <w:r w:rsidR="0009686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096865" w:rsidRPr="00FE4A6D">
        <w:rPr>
          <w:rFonts w:ascii="GHEA Grapalat" w:hAnsi="GHEA Grapalat" w:cs="Sylfaen"/>
          <w:sz w:val="20"/>
          <w:lang w:val="ru-RU"/>
        </w:rPr>
        <w:t>կազմելու</w:t>
      </w:r>
      <w:r w:rsidR="0009686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096865" w:rsidRPr="00FE4A6D">
        <w:rPr>
          <w:rFonts w:ascii="GHEA Grapalat" w:hAnsi="GHEA Grapalat" w:cs="Sylfaen"/>
          <w:sz w:val="20"/>
          <w:lang w:val="ru-RU"/>
        </w:rPr>
        <w:t>միջոցով</w:t>
      </w:r>
      <w:r w:rsidR="004D5671" w:rsidRPr="00FE4A6D">
        <w:rPr>
          <w:rFonts w:ascii="GHEA Grapalat" w:hAnsi="GHEA Grapalat" w:cs="Sylfaen"/>
          <w:sz w:val="20"/>
          <w:lang w:val="ru-RU"/>
        </w:rPr>
        <w:t>։</w:t>
      </w:r>
    </w:p>
    <w:p w14:paraId="6E940F1E" w14:textId="77777777" w:rsidR="00EB6E54" w:rsidRPr="00FE4A6D" w:rsidRDefault="00AA0AD8" w:rsidP="00EF3662">
      <w:pPr>
        <w:ind w:firstLine="567"/>
        <w:jc w:val="both"/>
        <w:rPr>
          <w:rFonts w:ascii="Arial LatArm" w:hAnsi="Arial LatArm" w:cs="Sylfaen"/>
          <w:sz w:val="20"/>
          <w:lang w:val="af-ZA"/>
        </w:rPr>
      </w:pPr>
      <w:r w:rsidRPr="00FE4A6D">
        <w:rPr>
          <w:rFonts w:ascii="Arial LatArm" w:hAnsi="Arial LatArm" w:cs="Sylfaen"/>
          <w:sz w:val="20"/>
          <w:lang w:val="af-ZA"/>
        </w:rPr>
        <w:t>9</w:t>
      </w:r>
      <w:r w:rsidR="00096865" w:rsidRPr="00FE4A6D">
        <w:rPr>
          <w:rFonts w:ascii="Arial LatArm" w:hAnsi="Arial LatArm" w:cs="Sylfaen"/>
          <w:sz w:val="20"/>
          <w:lang w:val="af-ZA"/>
        </w:rPr>
        <w:t xml:space="preserve">.2 </w:t>
      </w:r>
      <w:r w:rsidR="00EB6E54" w:rsidRPr="00FE4A6D">
        <w:rPr>
          <w:rFonts w:ascii="GHEA Grapalat" w:hAnsi="GHEA Grapalat" w:cs="Sylfaen"/>
          <w:sz w:val="20"/>
          <w:lang w:val="ru-RU"/>
        </w:rPr>
        <w:t>Սույն</w:t>
      </w:r>
      <w:r w:rsidR="00EB6E54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FE4A6D">
        <w:rPr>
          <w:rFonts w:ascii="GHEA Grapalat" w:hAnsi="GHEA Grapalat" w:cs="Sylfaen"/>
          <w:sz w:val="20"/>
          <w:lang w:val="ru-RU"/>
        </w:rPr>
        <w:t>հրավերի</w:t>
      </w:r>
      <w:r w:rsidR="00EB6E54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5D3674" w:rsidRPr="00FE4A6D">
        <w:rPr>
          <w:rFonts w:ascii="Arial LatArm" w:hAnsi="Arial LatArm" w:cs="Sylfaen"/>
          <w:sz w:val="20"/>
          <w:lang w:val="af-ZA"/>
        </w:rPr>
        <w:t>1-</w:t>
      </w:r>
      <w:r w:rsidR="005D3674" w:rsidRPr="00FE4A6D">
        <w:rPr>
          <w:rFonts w:ascii="GHEA Grapalat" w:hAnsi="GHEA Grapalat" w:cs="Sylfaen"/>
          <w:sz w:val="20"/>
        </w:rPr>
        <w:t>ին</w:t>
      </w:r>
      <w:r w:rsidR="005D3674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5D3674" w:rsidRPr="00FE4A6D">
        <w:rPr>
          <w:rFonts w:ascii="GHEA Grapalat" w:hAnsi="GHEA Grapalat" w:cs="Sylfaen"/>
          <w:sz w:val="20"/>
        </w:rPr>
        <w:t>մասի</w:t>
      </w:r>
      <w:r w:rsidR="005D3674"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Arial LatArm" w:hAnsi="Arial LatArm" w:cs="Sylfaen"/>
          <w:sz w:val="20"/>
          <w:lang w:val="af-ZA"/>
        </w:rPr>
        <w:t>8</w:t>
      </w:r>
      <w:r w:rsidR="003717D2" w:rsidRPr="00FE4A6D">
        <w:rPr>
          <w:rFonts w:ascii="Arial LatArm" w:hAnsi="Arial LatArm" w:cs="Sylfaen"/>
          <w:sz w:val="20"/>
          <w:lang w:val="hy-AM"/>
        </w:rPr>
        <w:t>.</w:t>
      </w:r>
      <w:r w:rsidR="00F96621" w:rsidRPr="00FE4A6D">
        <w:rPr>
          <w:rFonts w:ascii="Arial LatArm" w:hAnsi="Arial LatArm" w:cs="Sylfaen"/>
          <w:sz w:val="20"/>
          <w:lang w:val="af-ZA"/>
        </w:rPr>
        <w:t>2</w:t>
      </w:r>
      <w:r w:rsidR="00325647" w:rsidRPr="00FE4A6D">
        <w:rPr>
          <w:rFonts w:ascii="Arial LatArm" w:hAnsi="Arial LatArm" w:cs="Sylfaen"/>
          <w:sz w:val="20"/>
          <w:lang w:val="af-ZA"/>
        </w:rPr>
        <w:t>3</w:t>
      </w:r>
      <w:r w:rsidR="00D61B60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FE4A6D">
        <w:rPr>
          <w:rFonts w:ascii="GHEA Grapalat" w:hAnsi="GHEA Grapalat" w:cs="Sylfaen"/>
          <w:sz w:val="20"/>
          <w:lang w:val="ru-RU"/>
        </w:rPr>
        <w:t>կետով</w:t>
      </w:r>
      <w:r w:rsidR="00EB6E54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FE4A6D">
        <w:rPr>
          <w:rFonts w:ascii="GHEA Grapalat" w:hAnsi="GHEA Grapalat" w:cs="Sylfaen"/>
          <w:sz w:val="20"/>
          <w:lang w:val="ru-RU"/>
        </w:rPr>
        <w:t>սահմանված</w:t>
      </w:r>
      <w:r w:rsidR="00EB6E54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FE4A6D">
        <w:rPr>
          <w:rFonts w:ascii="GHEA Grapalat" w:hAnsi="GHEA Grapalat" w:cs="Sylfaen"/>
          <w:sz w:val="20"/>
          <w:lang w:val="ru-RU"/>
        </w:rPr>
        <w:t>անգործության</w:t>
      </w:r>
      <w:r w:rsidR="00EB6E54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FE4A6D">
        <w:rPr>
          <w:rFonts w:ascii="GHEA Grapalat" w:hAnsi="GHEA Grapalat" w:cs="Sylfaen"/>
          <w:sz w:val="20"/>
          <w:lang w:val="ru-RU"/>
        </w:rPr>
        <w:t>ժամկետը</w:t>
      </w:r>
      <w:r w:rsidR="00EB6E54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FE4A6D">
        <w:rPr>
          <w:rFonts w:ascii="GHEA Grapalat" w:hAnsi="GHEA Grapalat" w:cs="Sylfaen"/>
          <w:sz w:val="20"/>
          <w:lang w:val="ru-RU"/>
        </w:rPr>
        <w:t>լրանալուն</w:t>
      </w:r>
      <w:r w:rsidR="00EB6E54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FE4A6D">
        <w:rPr>
          <w:rFonts w:ascii="GHEA Grapalat" w:hAnsi="GHEA Grapalat" w:cs="Sylfaen"/>
          <w:sz w:val="20"/>
          <w:lang w:val="ru-RU"/>
        </w:rPr>
        <w:t>հաջորդող</w:t>
      </w:r>
      <w:r w:rsidR="00EB6E54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FE4A6D">
        <w:rPr>
          <w:rFonts w:ascii="GHEA Grapalat" w:hAnsi="GHEA Grapalat" w:cs="Sylfaen"/>
          <w:sz w:val="20"/>
          <w:lang w:val="ru-RU"/>
        </w:rPr>
        <w:t>չոր</w:t>
      </w:r>
      <w:r w:rsidR="00D42D0A" w:rsidRPr="00FE4A6D">
        <w:rPr>
          <w:rFonts w:ascii="GHEA Grapalat" w:hAnsi="GHEA Grapalat" w:cs="Sylfaen"/>
          <w:sz w:val="20"/>
          <w:lang w:val="hy-AM"/>
        </w:rPr>
        <w:t>րորդ</w:t>
      </w:r>
      <w:r w:rsidR="00EB6E54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FE4A6D">
        <w:rPr>
          <w:rFonts w:ascii="GHEA Grapalat" w:hAnsi="GHEA Grapalat" w:cs="Sylfaen"/>
          <w:sz w:val="20"/>
          <w:lang w:val="ru-RU"/>
        </w:rPr>
        <w:t>աշխատանքային</w:t>
      </w:r>
      <w:r w:rsidR="00EB6E54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FE4A6D">
        <w:rPr>
          <w:rFonts w:ascii="GHEA Grapalat" w:hAnsi="GHEA Grapalat" w:cs="Sylfaen"/>
          <w:sz w:val="20"/>
          <w:lang w:val="ru-RU"/>
        </w:rPr>
        <w:t>օր</w:t>
      </w:r>
      <w:r w:rsidR="00D42D0A" w:rsidRPr="00FE4A6D">
        <w:rPr>
          <w:rFonts w:ascii="GHEA Grapalat" w:hAnsi="GHEA Grapalat" w:cs="Sylfaen"/>
          <w:sz w:val="20"/>
          <w:lang w:val="hy-AM"/>
        </w:rPr>
        <w:t>ը</w:t>
      </w:r>
      <w:r w:rsidR="00EB6E54"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պ</w:t>
      </w:r>
      <w:r w:rsidR="00EB6E54" w:rsidRPr="00FE4A6D">
        <w:rPr>
          <w:rFonts w:ascii="GHEA Grapalat" w:hAnsi="GHEA Grapalat" w:cs="Sylfaen"/>
          <w:sz w:val="20"/>
          <w:lang w:val="ru-RU"/>
        </w:rPr>
        <w:t>ատվիրատուն</w:t>
      </w:r>
      <w:r w:rsidR="00EB6E54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FE4A6D">
        <w:rPr>
          <w:rFonts w:ascii="GHEA Grapalat" w:hAnsi="GHEA Grapalat" w:cs="Sylfaen"/>
          <w:sz w:val="20"/>
          <w:lang w:val="ru-RU"/>
        </w:rPr>
        <w:t>ծանուցում</w:t>
      </w:r>
      <w:r w:rsidR="00EB6E54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FE4A6D">
        <w:rPr>
          <w:rFonts w:ascii="GHEA Grapalat" w:hAnsi="GHEA Grapalat" w:cs="Sylfaen"/>
          <w:sz w:val="20"/>
          <w:lang w:val="ru-RU"/>
        </w:rPr>
        <w:t>է</w:t>
      </w:r>
      <w:r w:rsidR="00EB6E54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FE4A6D">
        <w:rPr>
          <w:rFonts w:ascii="GHEA Grapalat" w:hAnsi="GHEA Grapalat" w:cs="Sylfaen"/>
          <w:sz w:val="20"/>
          <w:lang w:val="ru-RU"/>
        </w:rPr>
        <w:t>ընտրված</w:t>
      </w:r>
      <w:r w:rsidR="00EB6E54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5457B4" w:rsidRPr="00FE4A6D">
        <w:rPr>
          <w:rFonts w:ascii="GHEA Grapalat" w:hAnsi="GHEA Grapalat" w:cs="Sylfaen"/>
          <w:sz w:val="20"/>
        </w:rPr>
        <w:t>մ</w:t>
      </w:r>
      <w:r w:rsidR="00EB6E54" w:rsidRPr="00FE4A6D">
        <w:rPr>
          <w:rFonts w:ascii="GHEA Grapalat" w:hAnsi="GHEA Grapalat" w:cs="Sylfaen"/>
          <w:sz w:val="20"/>
          <w:lang w:val="ru-RU"/>
        </w:rPr>
        <w:t>ասնակցին</w:t>
      </w:r>
      <w:r w:rsidR="00EB6E54" w:rsidRPr="00FE4A6D">
        <w:rPr>
          <w:rFonts w:ascii="Arial LatArm" w:hAnsi="Arial LatArm" w:cs="Sylfaen"/>
          <w:sz w:val="20"/>
          <w:lang w:val="af-ZA"/>
        </w:rPr>
        <w:t xml:space="preserve">` </w:t>
      </w:r>
      <w:r w:rsidR="00EB6E54" w:rsidRPr="00FE4A6D">
        <w:rPr>
          <w:rFonts w:ascii="GHEA Grapalat" w:hAnsi="GHEA Grapalat" w:cs="Sylfaen"/>
          <w:sz w:val="20"/>
          <w:lang w:val="ru-RU"/>
        </w:rPr>
        <w:t>ներկայացնելով</w:t>
      </w:r>
      <w:r w:rsidR="00EB6E54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FE4A6D">
        <w:rPr>
          <w:rFonts w:ascii="GHEA Grapalat" w:hAnsi="GHEA Grapalat" w:cs="Sylfaen"/>
          <w:sz w:val="20"/>
          <w:lang w:val="ru-RU"/>
        </w:rPr>
        <w:t>պայմանագիր</w:t>
      </w:r>
      <w:r w:rsidR="00EB6E54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FE4A6D">
        <w:rPr>
          <w:rFonts w:ascii="GHEA Grapalat" w:hAnsi="GHEA Grapalat" w:cs="Sylfaen"/>
          <w:sz w:val="20"/>
          <w:lang w:val="ru-RU"/>
        </w:rPr>
        <w:t>կնքելու</w:t>
      </w:r>
      <w:r w:rsidR="00EB6E54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FE4A6D">
        <w:rPr>
          <w:rFonts w:ascii="GHEA Grapalat" w:hAnsi="GHEA Grapalat" w:cs="Sylfaen"/>
          <w:sz w:val="20"/>
          <w:lang w:val="ru-RU"/>
        </w:rPr>
        <w:t>առաջարկը</w:t>
      </w:r>
      <w:r w:rsidR="00EB6E54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FE4A6D">
        <w:rPr>
          <w:rFonts w:ascii="GHEA Grapalat" w:hAnsi="GHEA Grapalat" w:cs="Sylfaen"/>
          <w:sz w:val="20"/>
          <w:lang w:val="ru-RU"/>
        </w:rPr>
        <w:t>և</w:t>
      </w:r>
      <w:r w:rsidR="00EB6E54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FE4A6D">
        <w:rPr>
          <w:rFonts w:ascii="GHEA Grapalat" w:hAnsi="GHEA Grapalat" w:cs="Sylfaen"/>
          <w:sz w:val="20"/>
          <w:lang w:val="ru-RU"/>
        </w:rPr>
        <w:t>պայմանագրի</w:t>
      </w:r>
      <w:r w:rsidR="00EB6E54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FE4A6D">
        <w:rPr>
          <w:rFonts w:ascii="GHEA Grapalat" w:hAnsi="GHEA Grapalat" w:cs="Sylfaen"/>
          <w:sz w:val="20"/>
          <w:lang w:val="ru-RU"/>
        </w:rPr>
        <w:t>նախագիծը</w:t>
      </w:r>
      <w:r w:rsidR="00EB6E54" w:rsidRPr="00FE4A6D">
        <w:rPr>
          <w:rFonts w:ascii="Arial LatArm" w:hAnsi="Arial LatArm" w:cs="Sylfaen"/>
          <w:sz w:val="20"/>
          <w:lang w:val="af-ZA"/>
        </w:rPr>
        <w:t xml:space="preserve">: </w:t>
      </w:r>
      <w:r w:rsidR="00EB6E54" w:rsidRPr="00FE4A6D">
        <w:rPr>
          <w:rFonts w:ascii="GHEA Grapalat" w:hAnsi="GHEA Grapalat" w:cs="Sylfaen"/>
          <w:sz w:val="20"/>
          <w:lang w:val="ru-RU"/>
        </w:rPr>
        <w:t>Ընդ</w:t>
      </w:r>
      <w:r w:rsidR="00EB6E54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FE4A6D">
        <w:rPr>
          <w:rFonts w:ascii="GHEA Grapalat" w:hAnsi="GHEA Grapalat" w:cs="Sylfaen"/>
          <w:sz w:val="20"/>
          <w:lang w:val="ru-RU"/>
        </w:rPr>
        <w:t>որում</w:t>
      </w:r>
      <w:r w:rsidR="00EB6E54" w:rsidRPr="00FE4A6D">
        <w:rPr>
          <w:rFonts w:ascii="Arial LatArm" w:hAnsi="Arial LatArm" w:cs="Sylfaen"/>
          <w:sz w:val="20"/>
          <w:lang w:val="af-ZA"/>
        </w:rPr>
        <w:t xml:space="preserve">, </w:t>
      </w:r>
      <w:r w:rsidR="00EB6E54" w:rsidRPr="00FE4A6D">
        <w:rPr>
          <w:rFonts w:ascii="GHEA Grapalat" w:hAnsi="GHEA Grapalat" w:cs="Sylfaen"/>
          <w:sz w:val="20"/>
          <w:lang w:val="ru-RU"/>
        </w:rPr>
        <w:t>պայմանագիրը</w:t>
      </w:r>
      <w:r w:rsidR="00EB6E54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FE4A6D">
        <w:rPr>
          <w:rFonts w:ascii="GHEA Grapalat" w:hAnsi="GHEA Grapalat" w:cs="Sylfaen"/>
          <w:sz w:val="20"/>
          <w:lang w:val="ru-RU"/>
        </w:rPr>
        <w:t>կարող</w:t>
      </w:r>
      <w:r w:rsidR="00EB6E54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FE4A6D">
        <w:rPr>
          <w:rFonts w:ascii="GHEA Grapalat" w:hAnsi="GHEA Grapalat" w:cs="Sylfaen"/>
          <w:sz w:val="20"/>
          <w:lang w:val="ru-RU"/>
        </w:rPr>
        <w:t>է</w:t>
      </w:r>
      <w:r w:rsidR="00EB6E54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FE4A6D">
        <w:rPr>
          <w:rFonts w:ascii="GHEA Grapalat" w:hAnsi="GHEA Grapalat" w:cs="Sylfaen"/>
          <w:sz w:val="20"/>
          <w:lang w:val="ru-RU"/>
        </w:rPr>
        <w:t>կնքվել</w:t>
      </w:r>
      <w:r w:rsidR="00EB6E54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FE4A6D">
        <w:rPr>
          <w:rFonts w:ascii="GHEA Grapalat" w:hAnsi="GHEA Grapalat" w:cs="Sylfaen"/>
          <w:sz w:val="20"/>
          <w:lang w:val="ru-RU"/>
        </w:rPr>
        <w:t>ոչ</w:t>
      </w:r>
      <w:r w:rsidR="00EB6E54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FE4A6D">
        <w:rPr>
          <w:rFonts w:ascii="GHEA Grapalat" w:hAnsi="GHEA Grapalat" w:cs="Sylfaen"/>
          <w:sz w:val="20"/>
          <w:lang w:val="ru-RU"/>
        </w:rPr>
        <w:t>շուտ</w:t>
      </w:r>
      <w:r w:rsidR="00EB6E54" w:rsidRPr="00FE4A6D">
        <w:rPr>
          <w:rFonts w:ascii="Arial LatArm" w:hAnsi="Arial LatArm" w:cs="Sylfaen"/>
          <w:sz w:val="20"/>
          <w:lang w:val="af-ZA"/>
        </w:rPr>
        <w:t xml:space="preserve">, </w:t>
      </w:r>
      <w:r w:rsidR="00EB6E54" w:rsidRPr="00FE4A6D">
        <w:rPr>
          <w:rFonts w:ascii="GHEA Grapalat" w:hAnsi="GHEA Grapalat" w:cs="Sylfaen"/>
          <w:sz w:val="20"/>
          <w:lang w:val="ru-RU"/>
        </w:rPr>
        <w:t>քան</w:t>
      </w:r>
      <w:r w:rsidR="00EB6E54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FE4A6D">
        <w:rPr>
          <w:rFonts w:ascii="GHEA Grapalat" w:hAnsi="GHEA Grapalat" w:cs="Sylfaen"/>
          <w:sz w:val="20"/>
          <w:lang w:val="ru-RU"/>
        </w:rPr>
        <w:t>սույն</w:t>
      </w:r>
      <w:r w:rsidR="00EB6E54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FE4A6D">
        <w:rPr>
          <w:rFonts w:ascii="GHEA Grapalat" w:hAnsi="GHEA Grapalat" w:cs="Sylfaen"/>
          <w:sz w:val="20"/>
          <w:lang w:val="ru-RU"/>
        </w:rPr>
        <w:t>հրավերի</w:t>
      </w:r>
      <w:r w:rsidR="00EB6E54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5D3674" w:rsidRPr="00FE4A6D">
        <w:rPr>
          <w:rFonts w:ascii="Arial LatArm" w:hAnsi="Arial LatArm" w:cs="Sylfaen"/>
          <w:sz w:val="20"/>
          <w:lang w:val="af-ZA"/>
        </w:rPr>
        <w:t>1-</w:t>
      </w:r>
      <w:r w:rsidR="005D3674" w:rsidRPr="00FE4A6D">
        <w:rPr>
          <w:rFonts w:ascii="GHEA Grapalat" w:hAnsi="GHEA Grapalat" w:cs="Sylfaen"/>
          <w:sz w:val="20"/>
        </w:rPr>
        <w:t>ին</w:t>
      </w:r>
      <w:r w:rsidR="005D3674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5D3674" w:rsidRPr="00FE4A6D">
        <w:rPr>
          <w:rFonts w:ascii="GHEA Grapalat" w:hAnsi="GHEA Grapalat" w:cs="Sylfaen"/>
          <w:sz w:val="20"/>
        </w:rPr>
        <w:t>մասի</w:t>
      </w:r>
      <w:r w:rsidR="005D3674"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Arial LatArm" w:hAnsi="Arial LatArm" w:cs="Sylfaen"/>
          <w:sz w:val="20"/>
          <w:lang w:val="af-ZA"/>
        </w:rPr>
        <w:t>8</w:t>
      </w:r>
      <w:r w:rsidR="003717D2" w:rsidRPr="00FE4A6D">
        <w:rPr>
          <w:rFonts w:ascii="Arial LatArm" w:hAnsi="Arial LatArm" w:cs="Sylfaen"/>
          <w:sz w:val="20"/>
          <w:lang w:val="hy-AM"/>
        </w:rPr>
        <w:t>.</w:t>
      </w:r>
      <w:r w:rsidR="00F96621" w:rsidRPr="00FE4A6D">
        <w:rPr>
          <w:rFonts w:ascii="Arial LatArm" w:hAnsi="Arial LatArm" w:cs="Sylfaen"/>
          <w:sz w:val="20"/>
          <w:lang w:val="af-ZA"/>
        </w:rPr>
        <w:t>2</w:t>
      </w:r>
      <w:r w:rsidR="00325647" w:rsidRPr="00FE4A6D">
        <w:rPr>
          <w:rFonts w:ascii="Arial LatArm" w:hAnsi="Arial LatArm" w:cs="Sylfaen"/>
          <w:sz w:val="20"/>
          <w:lang w:val="af-ZA"/>
        </w:rPr>
        <w:t>3</w:t>
      </w:r>
      <w:r w:rsidR="00A5501E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FE4A6D">
        <w:rPr>
          <w:rFonts w:ascii="GHEA Grapalat" w:hAnsi="GHEA Grapalat" w:cs="Sylfaen"/>
          <w:sz w:val="20"/>
          <w:lang w:val="ru-RU"/>
        </w:rPr>
        <w:t>կետով</w:t>
      </w:r>
      <w:r w:rsidR="00EB6E54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FE4A6D">
        <w:rPr>
          <w:rFonts w:ascii="GHEA Grapalat" w:hAnsi="GHEA Grapalat" w:cs="Sylfaen"/>
          <w:sz w:val="20"/>
          <w:lang w:val="ru-RU"/>
        </w:rPr>
        <w:t>սահմանված</w:t>
      </w:r>
      <w:r w:rsidR="00EB6E54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FE4A6D">
        <w:rPr>
          <w:rFonts w:ascii="GHEA Grapalat" w:hAnsi="GHEA Grapalat" w:cs="Sylfaen"/>
          <w:sz w:val="20"/>
          <w:lang w:val="ru-RU"/>
        </w:rPr>
        <w:t>անգործության</w:t>
      </w:r>
      <w:r w:rsidR="00EB6E54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FE4A6D">
        <w:rPr>
          <w:rFonts w:ascii="GHEA Grapalat" w:hAnsi="GHEA Grapalat" w:cs="Sylfaen"/>
          <w:sz w:val="20"/>
          <w:lang w:val="ru-RU"/>
        </w:rPr>
        <w:t>ժամկետը</w:t>
      </w:r>
      <w:r w:rsidR="00EB6E54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FE4A6D">
        <w:rPr>
          <w:rFonts w:ascii="GHEA Grapalat" w:hAnsi="GHEA Grapalat" w:cs="Sylfaen"/>
          <w:sz w:val="20"/>
          <w:lang w:val="ru-RU"/>
        </w:rPr>
        <w:t>լրանալու</w:t>
      </w:r>
      <w:r w:rsidR="00EB6E54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FE4A6D">
        <w:rPr>
          <w:rFonts w:ascii="GHEA Grapalat" w:hAnsi="GHEA Grapalat" w:cs="Sylfaen"/>
          <w:sz w:val="20"/>
          <w:lang w:val="ru-RU"/>
        </w:rPr>
        <w:t>օրվան</w:t>
      </w:r>
      <w:r w:rsidR="00EB6E54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FE4A6D">
        <w:rPr>
          <w:rFonts w:ascii="GHEA Grapalat" w:hAnsi="GHEA Grapalat" w:cs="Sylfaen"/>
          <w:sz w:val="20"/>
          <w:lang w:val="ru-RU"/>
        </w:rPr>
        <w:t>հաջորդող</w:t>
      </w:r>
      <w:r w:rsidR="00EB6E54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D42D0A" w:rsidRPr="00FE4A6D">
        <w:rPr>
          <w:rFonts w:ascii="GHEA Grapalat" w:hAnsi="GHEA Grapalat" w:cs="Sylfaen"/>
          <w:sz w:val="20"/>
          <w:lang w:val="hy-AM"/>
        </w:rPr>
        <w:t>չորրորդ</w:t>
      </w:r>
      <w:r w:rsidR="00D42D0A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FE4A6D">
        <w:rPr>
          <w:rFonts w:ascii="GHEA Grapalat" w:hAnsi="GHEA Grapalat" w:cs="Sylfaen"/>
          <w:sz w:val="20"/>
          <w:lang w:val="ru-RU"/>
        </w:rPr>
        <w:t>աշխատանքային</w:t>
      </w:r>
      <w:r w:rsidR="00EB6E54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FE4A6D">
        <w:rPr>
          <w:rFonts w:ascii="GHEA Grapalat" w:hAnsi="GHEA Grapalat" w:cs="Sylfaen"/>
          <w:sz w:val="20"/>
          <w:lang w:val="ru-RU"/>
        </w:rPr>
        <w:t>օրը</w:t>
      </w:r>
      <w:r w:rsidR="00EB6E54" w:rsidRPr="00FE4A6D">
        <w:rPr>
          <w:rFonts w:ascii="Arial LatArm" w:hAnsi="Arial LatArm" w:cs="Sylfaen"/>
          <w:sz w:val="20"/>
          <w:lang w:val="af-ZA"/>
        </w:rPr>
        <w:t>:</w:t>
      </w:r>
    </w:p>
    <w:p w14:paraId="4114D8A0" w14:textId="77777777" w:rsidR="00F23A51" w:rsidRPr="00FE4A6D" w:rsidRDefault="00AA0AD8" w:rsidP="00EF3662">
      <w:pPr>
        <w:ind w:firstLine="567"/>
        <w:jc w:val="both"/>
        <w:rPr>
          <w:rFonts w:ascii="Arial LatArm" w:hAnsi="Arial LatArm" w:cs="Sylfaen"/>
          <w:sz w:val="20"/>
          <w:lang w:val="af-ZA"/>
        </w:rPr>
      </w:pPr>
      <w:r w:rsidRPr="00FE4A6D">
        <w:rPr>
          <w:rFonts w:ascii="Arial LatArm" w:hAnsi="Arial LatArm" w:cs="Sylfaen"/>
          <w:sz w:val="20"/>
          <w:lang w:val="af-ZA"/>
        </w:rPr>
        <w:t>9</w:t>
      </w:r>
      <w:r w:rsidR="003717D2" w:rsidRPr="00FE4A6D">
        <w:rPr>
          <w:rFonts w:ascii="Arial LatArm" w:hAnsi="Arial LatArm" w:cs="Sylfaen"/>
          <w:sz w:val="20"/>
          <w:lang w:val="hy-AM"/>
        </w:rPr>
        <w:t>.3</w:t>
      </w:r>
      <w:r w:rsidR="00F23A51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FE4A6D">
        <w:rPr>
          <w:rFonts w:ascii="GHEA Grapalat" w:hAnsi="GHEA Grapalat" w:cs="Sylfaen"/>
          <w:sz w:val="20"/>
          <w:lang w:val="ru-RU"/>
        </w:rPr>
        <w:t>Ընտրված</w:t>
      </w:r>
      <w:r w:rsidR="00EB6E54"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</w:rPr>
        <w:t>մ</w:t>
      </w:r>
      <w:r w:rsidR="00EB6E54" w:rsidRPr="00FE4A6D">
        <w:rPr>
          <w:rFonts w:ascii="GHEA Grapalat" w:hAnsi="GHEA Grapalat" w:cs="Sylfaen"/>
          <w:sz w:val="20"/>
          <w:lang w:val="ru-RU"/>
        </w:rPr>
        <w:t>ասնակցին</w:t>
      </w:r>
      <w:r w:rsidR="00EB6E54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FE4A6D">
        <w:rPr>
          <w:rFonts w:ascii="GHEA Grapalat" w:hAnsi="GHEA Grapalat" w:cs="Sylfaen"/>
          <w:sz w:val="20"/>
          <w:lang w:val="ru-RU"/>
        </w:rPr>
        <w:t>պայմանագիր</w:t>
      </w:r>
      <w:r w:rsidR="00EB6E54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FE4A6D">
        <w:rPr>
          <w:rFonts w:ascii="GHEA Grapalat" w:hAnsi="GHEA Grapalat" w:cs="Sylfaen"/>
          <w:sz w:val="20"/>
          <w:lang w:val="ru-RU"/>
        </w:rPr>
        <w:t>կնքելու</w:t>
      </w:r>
      <w:r w:rsidR="00EB6E54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FE4A6D">
        <w:rPr>
          <w:rFonts w:ascii="GHEA Grapalat" w:hAnsi="GHEA Grapalat" w:cs="Sylfaen"/>
          <w:sz w:val="20"/>
          <w:lang w:val="ru-RU"/>
        </w:rPr>
        <w:t>առաջարկը</w:t>
      </w:r>
      <w:r w:rsidR="00EB6E54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FE4A6D">
        <w:rPr>
          <w:rFonts w:ascii="GHEA Grapalat" w:hAnsi="GHEA Grapalat" w:cs="Sylfaen"/>
          <w:sz w:val="20"/>
          <w:lang w:val="ru-RU"/>
        </w:rPr>
        <w:t>և</w:t>
      </w:r>
      <w:r w:rsidR="00EB6E54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FE4A6D">
        <w:rPr>
          <w:rFonts w:ascii="GHEA Grapalat" w:hAnsi="GHEA Grapalat" w:cs="Sylfaen"/>
          <w:sz w:val="20"/>
          <w:lang w:val="ru-RU"/>
        </w:rPr>
        <w:t>կնքվելիք</w:t>
      </w:r>
      <w:r w:rsidR="00EB6E54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FE4A6D">
        <w:rPr>
          <w:rFonts w:ascii="GHEA Grapalat" w:hAnsi="GHEA Grapalat" w:cs="Sylfaen"/>
          <w:sz w:val="20"/>
          <w:lang w:val="ru-RU"/>
        </w:rPr>
        <w:t>պայմանագրի</w:t>
      </w:r>
      <w:r w:rsidR="00EB6E54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FE4A6D">
        <w:rPr>
          <w:rFonts w:ascii="GHEA Grapalat" w:hAnsi="GHEA Grapalat" w:cs="Sylfaen"/>
          <w:sz w:val="20"/>
          <w:lang w:val="ru-RU"/>
        </w:rPr>
        <w:t>նախագիծը</w:t>
      </w:r>
      <w:r w:rsidR="00EB6E54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FE4A6D">
        <w:rPr>
          <w:rFonts w:ascii="GHEA Grapalat" w:hAnsi="GHEA Grapalat" w:cs="Sylfaen"/>
          <w:sz w:val="20"/>
          <w:lang w:val="ru-RU"/>
        </w:rPr>
        <w:t>հանձնաժողովի</w:t>
      </w:r>
      <w:r w:rsidR="00EB6E54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FE4A6D">
        <w:rPr>
          <w:rFonts w:ascii="GHEA Grapalat" w:hAnsi="GHEA Grapalat" w:cs="Sylfaen"/>
          <w:sz w:val="20"/>
          <w:lang w:val="ru-RU"/>
        </w:rPr>
        <w:t>քարտուղարը</w:t>
      </w:r>
      <w:r w:rsidR="00EB6E54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FE4A6D">
        <w:rPr>
          <w:rFonts w:ascii="GHEA Grapalat" w:hAnsi="GHEA Grapalat" w:cs="Sylfaen"/>
          <w:sz w:val="20"/>
          <w:lang w:val="ru-RU"/>
        </w:rPr>
        <w:t>տրամադրում</w:t>
      </w:r>
      <w:r w:rsidR="00EB6E54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FE4A6D">
        <w:rPr>
          <w:rFonts w:ascii="GHEA Grapalat" w:hAnsi="GHEA Grapalat" w:cs="Sylfaen"/>
          <w:sz w:val="20"/>
          <w:lang w:val="ru-RU"/>
        </w:rPr>
        <w:t>է</w:t>
      </w:r>
      <w:r w:rsidR="00EB6E54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FE4A6D">
        <w:rPr>
          <w:rFonts w:ascii="GHEA Grapalat" w:hAnsi="GHEA Grapalat" w:cs="Sylfaen"/>
          <w:sz w:val="20"/>
          <w:lang w:val="ru-RU"/>
        </w:rPr>
        <w:t>էլեկտրոնային</w:t>
      </w:r>
      <w:r w:rsidR="00EB6E54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FE4A6D">
        <w:rPr>
          <w:rFonts w:ascii="GHEA Grapalat" w:hAnsi="GHEA Grapalat" w:cs="Sylfaen"/>
          <w:sz w:val="20"/>
          <w:lang w:val="ru-RU"/>
        </w:rPr>
        <w:t>եղանակով</w:t>
      </w:r>
      <w:r w:rsidR="00EB6E54" w:rsidRPr="00FE4A6D">
        <w:rPr>
          <w:rFonts w:ascii="Arial LatArm" w:hAnsi="Arial LatArm" w:cs="Sylfaen"/>
          <w:sz w:val="20"/>
          <w:lang w:val="af-ZA"/>
        </w:rPr>
        <w:t xml:space="preserve">: </w:t>
      </w:r>
      <w:r w:rsidR="00443B7A" w:rsidRPr="00FE4A6D">
        <w:rPr>
          <w:rFonts w:ascii="GHEA Grapalat" w:hAnsi="GHEA Grapalat" w:cs="Sylfaen"/>
          <w:sz w:val="20"/>
          <w:lang w:val="ru-RU"/>
        </w:rPr>
        <w:t>Ընդ</w:t>
      </w:r>
      <w:r w:rsidR="00443B7A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443B7A" w:rsidRPr="00FE4A6D">
        <w:rPr>
          <w:rFonts w:ascii="GHEA Grapalat" w:hAnsi="GHEA Grapalat" w:cs="Sylfaen"/>
          <w:sz w:val="20"/>
          <w:lang w:val="ru-RU"/>
        </w:rPr>
        <w:t>որում</w:t>
      </w:r>
      <w:r w:rsidR="00EB6E54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FE4A6D">
        <w:rPr>
          <w:rFonts w:ascii="GHEA Grapalat" w:hAnsi="GHEA Grapalat" w:cs="Sylfaen"/>
          <w:sz w:val="20"/>
          <w:lang w:val="ru-RU"/>
        </w:rPr>
        <w:t>պայմանագրում</w:t>
      </w:r>
      <w:r w:rsidR="00EB6E54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FE4A6D">
        <w:rPr>
          <w:rFonts w:ascii="GHEA Grapalat" w:hAnsi="GHEA Grapalat" w:cs="Sylfaen"/>
          <w:sz w:val="20"/>
          <w:lang w:val="ru-RU"/>
        </w:rPr>
        <w:t>ներառվում</w:t>
      </w:r>
      <w:r w:rsidR="00EB6E54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3B585C" w:rsidRPr="00FE4A6D">
        <w:rPr>
          <w:rFonts w:ascii="GHEA Grapalat" w:hAnsi="GHEA Grapalat" w:cs="Sylfaen"/>
          <w:sz w:val="20"/>
        </w:rPr>
        <w:t>է</w:t>
      </w:r>
      <w:r w:rsidR="00EB6E54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FE4A6D">
        <w:rPr>
          <w:rFonts w:ascii="GHEA Grapalat" w:hAnsi="GHEA Grapalat" w:cs="Sylfaen"/>
          <w:sz w:val="20"/>
          <w:lang w:val="ru-RU"/>
        </w:rPr>
        <w:t>ընտրված</w:t>
      </w:r>
      <w:r w:rsidR="00EB6E54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FE4A6D">
        <w:rPr>
          <w:rFonts w:ascii="GHEA Grapalat" w:hAnsi="GHEA Grapalat" w:cs="Sylfaen"/>
          <w:sz w:val="20"/>
          <w:lang w:val="ru-RU"/>
        </w:rPr>
        <w:t>մասնակցի</w:t>
      </w:r>
      <w:r w:rsidR="00EB6E54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FE4A6D">
        <w:rPr>
          <w:rFonts w:ascii="GHEA Grapalat" w:hAnsi="GHEA Grapalat" w:cs="Sylfaen"/>
          <w:sz w:val="20"/>
          <w:lang w:val="ru-RU"/>
        </w:rPr>
        <w:t>կողմից</w:t>
      </w:r>
      <w:r w:rsidR="00EB6E54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FE4A6D">
        <w:rPr>
          <w:rFonts w:ascii="GHEA Grapalat" w:hAnsi="GHEA Grapalat" w:cs="Sylfaen"/>
          <w:sz w:val="20"/>
          <w:lang w:val="ru-RU"/>
        </w:rPr>
        <w:t>հայտով</w:t>
      </w:r>
      <w:r w:rsidR="00EB6E54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FE4A6D">
        <w:rPr>
          <w:rFonts w:ascii="GHEA Grapalat" w:hAnsi="GHEA Grapalat" w:cs="Sylfaen"/>
          <w:sz w:val="20"/>
          <w:lang w:val="ru-RU"/>
        </w:rPr>
        <w:t>ներկայացված</w:t>
      </w:r>
      <w:r w:rsidR="00EB6E54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FE4A6D">
        <w:rPr>
          <w:rFonts w:ascii="GHEA Grapalat" w:hAnsi="GHEA Grapalat" w:cs="Sylfaen"/>
          <w:sz w:val="20"/>
          <w:lang w:val="ru-RU"/>
        </w:rPr>
        <w:t>ապրանքի</w:t>
      </w:r>
      <w:r w:rsidR="00EB6E54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137A5C" w:rsidRPr="00FE4A6D">
        <w:rPr>
          <w:rFonts w:ascii="GHEA Grapalat" w:hAnsi="GHEA Grapalat"/>
          <w:sz w:val="20"/>
          <w:szCs w:val="20"/>
          <w:lang w:val="hy-AM"/>
        </w:rPr>
        <w:t>ամբողջական</w:t>
      </w:r>
      <w:r w:rsidR="00137A5C" w:rsidRPr="00FE4A6D">
        <w:rPr>
          <w:rFonts w:ascii="Arial LatArm" w:hAnsi="Arial LatArm"/>
          <w:sz w:val="20"/>
          <w:szCs w:val="20"/>
          <w:lang w:val="hy-AM"/>
        </w:rPr>
        <w:t xml:space="preserve"> </w:t>
      </w:r>
      <w:r w:rsidR="00137A5C" w:rsidRPr="00FE4A6D">
        <w:rPr>
          <w:rFonts w:ascii="GHEA Grapalat" w:hAnsi="GHEA Grapalat"/>
          <w:sz w:val="20"/>
          <w:szCs w:val="20"/>
          <w:lang w:val="hy-AM"/>
        </w:rPr>
        <w:t>նկարագիրը</w:t>
      </w:r>
      <w:r w:rsidR="00443B7A" w:rsidRPr="00FE4A6D">
        <w:rPr>
          <w:rFonts w:ascii="Arial LatArm" w:hAnsi="Arial LatArm" w:cs="Sylfaen"/>
          <w:sz w:val="20"/>
          <w:lang w:val="af-ZA"/>
        </w:rPr>
        <w:t xml:space="preserve">: </w:t>
      </w:r>
    </w:p>
    <w:p w14:paraId="57C74D29" w14:textId="77777777" w:rsidR="00D42D0A" w:rsidRPr="00FE4A6D" w:rsidRDefault="00AA0AD8" w:rsidP="00D42D0A">
      <w:pPr>
        <w:ind w:firstLine="567"/>
        <w:jc w:val="both"/>
        <w:rPr>
          <w:rFonts w:ascii="Arial LatArm" w:hAnsi="Arial LatArm" w:cs="Sylfaen"/>
          <w:sz w:val="20"/>
          <w:lang w:val="hy-AM"/>
        </w:rPr>
      </w:pPr>
      <w:r w:rsidRPr="00FE4A6D">
        <w:rPr>
          <w:rFonts w:ascii="Arial LatArm" w:hAnsi="Arial LatArm" w:cs="Sylfaen"/>
          <w:sz w:val="20"/>
          <w:lang w:val="af-ZA"/>
        </w:rPr>
        <w:t>9</w:t>
      </w:r>
      <w:r w:rsidR="003717D2" w:rsidRPr="00FE4A6D">
        <w:rPr>
          <w:rFonts w:ascii="Arial LatArm" w:hAnsi="Arial LatArm" w:cs="Sylfaen"/>
          <w:sz w:val="20"/>
          <w:lang w:val="hy-AM"/>
        </w:rPr>
        <w:t>.</w:t>
      </w:r>
      <w:r w:rsidR="00325647" w:rsidRPr="00FE4A6D">
        <w:rPr>
          <w:rFonts w:ascii="Arial LatArm" w:hAnsi="Arial LatArm" w:cs="Sylfaen"/>
          <w:sz w:val="20"/>
          <w:lang w:val="af-ZA"/>
        </w:rPr>
        <w:t>4</w:t>
      </w:r>
      <w:r w:rsidR="0009686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D42D0A" w:rsidRPr="00FE4A6D">
        <w:rPr>
          <w:rFonts w:ascii="GHEA Grapalat" w:hAnsi="GHEA Grapalat" w:cs="Sylfaen"/>
          <w:sz w:val="20"/>
          <w:lang w:val="hy-AM"/>
        </w:rPr>
        <w:t>Եթե</w:t>
      </w:r>
      <w:r w:rsidR="00D42D0A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D42D0A" w:rsidRPr="00FE4A6D">
        <w:rPr>
          <w:rFonts w:ascii="GHEA Grapalat" w:hAnsi="GHEA Grapalat" w:cs="Sylfaen"/>
          <w:sz w:val="20"/>
          <w:lang w:val="hy-AM"/>
        </w:rPr>
        <w:t>ընտրված</w:t>
      </w:r>
      <w:r w:rsidR="00D42D0A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D42D0A" w:rsidRPr="00FE4A6D">
        <w:rPr>
          <w:rFonts w:ascii="GHEA Grapalat" w:hAnsi="GHEA Grapalat" w:cs="Sylfaen"/>
          <w:sz w:val="20"/>
          <w:lang w:val="hy-AM"/>
        </w:rPr>
        <w:t>մասնակիցը</w:t>
      </w:r>
      <w:r w:rsidR="00D42D0A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D42D0A" w:rsidRPr="00FE4A6D">
        <w:rPr>
          <w:rFonts w:ascii="GHEA Grapalat" w:hAnsi="GHEA Grapalat" w:cs="Sylfaen"/>
          <w:sz w:val="20"/>
          <w:lang w:val="hy-AM"/>
        </w:rPr>
        <w:t>պայմանագիր</w:t>
      </w:r>
      <w:r w:rsidR="00D42D0A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D42D0A" w:rsidRPr="00FE4A6D">
        <w:rPr>
          <w:rFonts w:ascii="GHEA Grapalat" w:hAnsi="GHEA Grapalat" w:cs="Sylfaen"/>
          <w:sz w:val="20"/>
          <w:lang w:val="hy-AM"/>
        </w:rPr>
        <w:t>կնքելու</w:t>
      </w:r>
      <w:r w:rsidR="00D42D0A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D42D0A" w:rsidRPr="00FE4A6D">
        <w:rPr>
          <w:rFonts w:ascii="GHEA Grapalat" w:hAnsi="GHEA Grapalat" w:cs="Sylfaen"/>
          <w:sz w:val="20"/>
          <w:lang w:val="hy-AM"/>
        </w:rPr>
        <w:t>մասին</w:t>
      </w:r>
      <w:r w:rsidR="00D42D0A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D42D0A" w:rsidRPr="00FE4A6D">
        <w:rPr>
          <w:rFonts w:ascii="GHEA Grapalat" w:hAnsi="GHEA Grapalat" w:cs="Sylfaen"/>
          <w:sz w:val="20"/>
          <w:lang w:val="hy-AM"/>
        </w:rPr>
        <w:t>ծանուցումը</w:t>
      </w:r>
      <w:r w:rsidR="00D42D0A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D42D0A" w:rsidRPr="00FE4A6D">
        <w:rPr>
          <w:rFonts w:ascii="GHEA Grapalat" w:hAnsi="GHEA Grapalat" w:cs="Sylfaen"/>
          <w:sz w:val="20"/>
          <w:lang w:val="hy-AM"/>
        </w:rPr>
        <w:t>և</w:t>
      </w:r>
      <w:r w:rsidR="00D42D0A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D42D0A" w:rsidRPr="00FE4A6D">
        <w:rPr>
          <w:rFonts w:ascii="GHEA Grapalat" w:hAnsi="GHEA Grapalat" w:cs="Sylfaen"/>
          <w:sz w:val="20"/>
          <w:lang w:val="hy-AM"/>
        </w:rPr>
        <w:t>պայմանագրի</w:t>
      </w:r>
      <w:r w:rsidR="00D42D0A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D42D0A" w:rsidRPr="00FE4A6D">
        <w:rPr>
          <w:rFonts w:ascii="GHEA Grapalat" w:hAnsi="GHEA Grapalat" w:cs="Sylfaen"/>
          <w:sz w:val="20"/>
          <w:lang w:val="hy-AM"/>
        </w:rPr>
        <w:t>նախագիծն</w:t>
      </w:r>
      <w:r w:rsidR="00D42D0A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D42D0A" w:rsidRPr="00FE4A6D">
        <w:rPr>
          <w:rFonts w:ascii="GHEA Grapalat" w:hAnsi="GHEA Grapalat" w:cs="Sylfaen"/>
          <w:sz w:val="20"/>
          <w:lang w:val="hy-AM"/>
        </w:rPr>
        <w:t>ստանալուց</w:t>
      </w:r>
      <w:r w:rsidR="00D42D0A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D42D0A" w:rsidRPr="00FE4A6D">
        <w:rPr>
          <w:rFonts w:ascii="GHEA Grapalat" w:hAnsi="GHEA Grapalat" w:cs="Sylfaen"/>
          <w:sz w:val="20"/>
          <w:lang w:val="hy-AM"/>
        </w:rPr>
        <w:t>հետո</w:t>
      </w:r>
      <w:r w:rsidR="00D42D0A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D42D0A" w:rsidRPr="00FE4A6D">
        <w:rPr>
          <w:rFonts w:ascii="Arial LatArm" w:hAnsi="Arial LatArm" w:cs="Sylfaen"/>
          <w:sz w:val="20"/>
          <w:lang w:val="af-ZA"/>
        </w:rPr>
        <w:t xml:space="preserve">` </w:t>
      </w:r>
      <w:r w:rsidR="00D42D0A" w:rsidRPr="00FE4A6D">
        <w:rPr>
          <w:rFonts w:ascii="GHEA Grapalat" w:hAnsi="GHEA Grapalat" w:cs="Sylfaen"/>
          <w:sz w:val="20"/>
          <w:lang w:val="hy-AM"/>
        </w:rPr>
        <w:t>սույն</w:t>
      </w:r>
      <w:r w:rsidR="00D42D0A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D42D0A" w:rsidRPr="00FE4A6D">
        <w:rPr>
          <w:rFonts w:ascii="GHEA Grapalat" w:hAnsi="GHEA Grapalat" w:cs="Sylfaen"/>
          <w:sz w:val="20"/>
          <w:lang w:val="hy-AM"/>
        </w:rPr>
        <w:t>հրավերի</w:t>
      </w:r>
      <w:r w:rsidR="00D42D0A" w:rsidRPr="00FE4A6D">
        <w:rPr>
          <w:rFonts w:ascii="Arial LatArm" w:hAnsi="Arial LatArm" w:cs="Sylfaen"/>
          <w:sz w:val="20"/>
          <w:lang w:val="hy-AM"/>
        </w:rPr>
        <w:t xml:space="preserve"> 10</w:t>
      </w:r>
      <w:r w:rsidR="00D42D0A" w:rsidRPr="00FE4A6D">
        <w:rPr>
          <w:rFonts w:ascii="Cambria Math" w:hAnsi="Cambria Math" w:cs="Cambria Math"/>
          <w:sz w:val="20"/>
          <w:lang w:val="hy-AM"/>
        </w:rPr>
        <w:t>․</w:t>
      </w:r>
      <w:r w:rsidR="00D42D0A" w:rsidRPr="00FE4A6D">
        <w:rPr>
          <w:rFonts w:ascii="Arial LatArm" w:hAnsi="Arial LatArm" w:cs="Sylfaen"/>
          <w:sz w:val="20"/>
          <w:lang w:val="hy-AM"/>
        </w:rPr>
        <w:t xml:space="preserve">1 </w:t>
      </w:r>
      <w:r w:rsidR="00D42D0A" w:rsidRPr="00FE4A6D">
        <w:rPr>
          <w:rFonts w:ascii="GHEA Grapalat" w:hAnsi="GHEA Grapalat" w:cs="GHEA Grapalat"/>
          <w:sz w:val="20"/>
          <w:lang w:val="hy-AM"/>
        </w:rPr>
        <w:t>կետով</w:t>
      </w:r>
      <w:r w:rsidR="00D42D0A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D42D0A" w:rsidRPr="00FE4A6D">
        <w:rPr>
          <w:rFonts w:ascii="GHEA Grapalat" w:hAnsi="GHEA Grapalat" w:cs="Sylfaen"/>
          <w:sz w:val="20"/>
          <w:lang w:val="hy-AM"/>
        </w:rPr>
        <w:t>նախատեսված</w:t>
      </w:r>
      <w:r w:rsidR="00D42D0A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D42D0A" w:rsidRPr="00FE4A6D">
        <w:rPr>
          <w:rFonts w:ascii="GHEA Grapalat" w:hAnsi="GHEA Grapalat" w:cs="Sylfaen"/>
          <w:sz w:val="20"/>
          <w:lang w:val="hy-AM"/>
        </w:rPr>
        <w:t>ժամկետում</w:t>
      </w:r>
      <w:r w:rsidR="00D42D0A" w:rsidRPr="00FE4A6D">
        <w:rPr>
          <w:rFonts w:ascii="Arial LatArm" w:hAnsi="Arial LatArm" w:cs="Sylfaen"/>
          <w:sz w:val="20"/>
          <w:lang w:val="hy-AM"/>
        </w:rPr>
        <w:t xml:space="preserve">, </w:t>
      </w:r>
      <w:r w:rsidR="00D42D0A" w:rsidRPr="00FE4A6D">
        <w:rPr>
          <w:rFonts w:ascii="GHEA Grapalat" w:hAnsi="GHEA Grapalat" w:cs="Sylfaen"/>
          <w:sz w:val="20"/>
          <w:lang w:val="hy-AM"/>
        </w:rPr>
        <w:t>իսկ</w:t>
      </w:r>
      <w:r w:rsidR="00D42D0A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D42D0A" w:rsidRPr="00FE4A6D">
        <w:rPr>
          <w:rFonts w:ascii="GHEA Grapalat" w:hAnsi="GHEA Grapalat" w:cs="Sylfaen"/>
          <w:sz w:val="20"/>
          <w:lang w:val="hy-AM"/>
        </w:rPr>
        <w:t>կնքվելիք</w:t>
      </w:r>
      <w:r w:rsidR="00D42D0A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D42D0A" w:rsidRPr="00FE4A6D">
        <w:rPr>
          <w:rFonts w:ascii="GHEA Grapalat" w:hAnsi="GHEA Grapalat" w:cs="Sylfaen"/>
          <w:sz w:val="20"/>
          <w:lang w:val="hy-AM"/>
        </w:rPr>
        <w:t>պայմանագրի</w:t>
      </w:r>
      <w:r w:rsidR="00D42D0A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D42D0A" w:rsidRPr="00FE4A6D">
        <w:rPr>
          <w:rFonts w:ascii="GHEA Grapalat" w:hAnsi="GHEA Grapalat" w:cs="Sylfaen"/>
          <w:sz w:val="20"/>
          <w:lang w:val="hy-AM"/>
        </w:rPr>
        <w:t>նախագծով</w:t>
      </w:r>
      <w:r w:rsidR="00D42D0A" w:rsidRPr="00FE4A6D">
        <w:rPr>
          <w:rFonts w:ascii="Arial LatArm" w:hAnsi="Arial LatArm" w:cs="Courier New"/>
          <w:sz w:val="20"/>
          <w:lang w:val="hy-AM"/>
        </w:rPr>
        <w:t> </w:t>
      </w:r>
      <w:r w:rsidR="00D42D0A" w:rsidRPr="00FE4A6D">
        <w:rPr>
          <w:rFonts w:ascii="GHEA Grapalat" w:hAnsi="GHEA Grapalat" w:cs="Sylfaen"/>
          <w:sz w:val="20"/>
          <w:lang w:val="hy-AM"/>
        </w:rPr>
        <w:t>կանխավճար</w:t>
      </w:r>
      <w:r w:rsidR="00D42D0A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D42D0A" w:rsidRPr="00FE4A6D">
        <w:rPr>
          <w:rFonts w:ascii="GHEA Grapalat" w:hAnsi="GHEA Grapalat" w:cs="Sylfaen"/>
          <w:sz w:val="20"/>
          <w:lang w:val="hy-AM"/>
        </w:rPr>
        <w:t>նախատեսված</w:t>
      </w:r>
      <w:r w:rsidR="00D42D0A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D42D0A" w:rsidRPr="00FE4A6D">
        <w:rPr>
          <w:rFonts w:ascii="GHEA Grapalat" w:hAnsi="GHEA Grapalat" w:cs="Sylfaen"/>
          <w:sz w:val="20"/>
          <w:lang w:val="hy-AM"/>
        </w:rPr>
        <w:t>լինելու</w:t>
      </w:r>
      <w:r w:rsidR="00D42D0A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D42D0A" w:rsidRPr="00FE4A6D">
        <w:rPr>
          <w:rFonts w:ascii="GHEA Grapalat" w:hAnsi="GHEA Grapalat" w:cs="Sylfaen"/>
          <w:sz w:val="20"/>
          <w:lang w:val="hy-AM"/>
        </w:rPr>
        <w:t>դեպքում՝</w:t>
      </w:r>
      <w:r w:rsidR="00D42D0A" w:rsidRPr="00FE4A6D">
        <w:rPr>
          <w:rFonts w:ascii="Arial LatArm" w:hAnsi="Arial LatArm" w:cs="Sylfaen"/>
          <w:sz w:val="20"/>
          <w:lang w:val="hy-AM"/>
        </w:rPr>
        <w:t xml:space="preserve"> 10 </w:t>
      </w:r>
      <w:r w:rsidR="00D42D0A" w:rsidRPr="00FE4A6D">
        <w:rPr>
          <w:rFonts w:ascii="GHEA Grapalat" w:hAnsi="GHEA Grapalat" w:cs="Sylfaen"/>
          <w:sz w:val="20"/>
          <w:lang w:val="hy-AM"/>
        </w:rPr>
        <w:t>աշխատանքային</w:t>
      </w:r>
      <w:r w:rsidR="00D42D0A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D42D0A" w:rsidRPr="00FE4A6D">
        <w:rPr>
          <w:rFonts w:ascii="GHEA Grapalat" w:hAnsi="GHEA Grapalat" w:cs="Sylfaen"/>
          <w:sz w:val="20"/>
          <w:lang w:val="hy-AM"/>
        </w:rPr>
        <w:t>օրվա</w:t>
      </w:r>
      <w:r w:rsidR="00D42D0A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D42D0A" w:rsidRPr="00FE4A6D">
        <w:rPr>
          <w:rFonts w:ascii="GHEA Grapalat" w:hAnsi="GHEA Grapalat" w:cs="Sylfaen"/>
          <w:sz w:val="20"/>
          <w:lang w:val="hy-AM"/>
        </w:rPr>
        <w:t>ընթացքում</w:t>
      </w:r>
      <w:r w:rsidR="00D42D0A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D42D0A" w:rsidRPr="00FE4A6D">
        <w:rPr>
          <w:rFonts w:ascii="GHEA Grapalat" w:hAnsi="GHEA Grapalat" w:cs="Sylfaen"/>
          <w:sz w:val="20"/>
          <w:lang w:val="hy-AM"/>
        </w:rPr>
        <w:t>չի</w:t>
      </w:r>
      <w:r w:rsidR="00D42D0A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D42D0A" w:rsidRPr="00FE4A6D">
        <w:rPr>
          <w:rFonts w:ascii="GHEA Grapalat" w:hAnsi="GHEA Grapalat" w:cs="Sylfaen"/>
          <w:sz w:val="20"/>
          <w:lang w:val="hy-AM"/>
        </w:rPr>
        <w:t>ստորագրում</w:t>
      </w:r>
      <w:r w:rsidR="00D42D0A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D42D0A" w:rsidRPr="00FE4A6D">
        <w:rPr>
          <w:rFonts w:ascii="GHEA Grapalat" w:hAnsi="GHEA Grapalat" w:cs="Sylfaen"/>
          <w:sz w:val="20"/>
          <w:lang w:val="hy-AM"/>
        </w:rPr>
        <w:t>պայմանագիրը</w:t>
      </w:r>
      <w:r w:rsidR="00D42D0A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D42D0A" w:rsidRPr="00FE4A6D">
        <w:rPr>
          <w:rFonts w:ascii="GHEA Grapalat" w:hAnsi="GHEA Grapalat" w:cs="Sylfaen"/>
          <w:sz w:val="20"/>
          <w:lang w:val="hy-AM"/>
        </w:rPr>
        <w:t>և</w:t>
      </w:r>
      <w:r w:rsidR="00D42D0A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D42D0A" w:rsidRPr="00FE4A6D">
        <w:rPr>
          <w:rFonts w:ascii="GHEA Grapalat" w:hAnsi="GHEA Grapalat" w:cs="Sylfaen"/>
          <w:sz w:val="20"/>
          <w:lang w:val="af-ZA"/>
        </w:rPr>
        <w:t>պ</w:t>
      </w:r>
      <w:r w:rsidR="00D42D0A" w:rsidRPr="00FE4A6D">
        <w:rPr>
          <w:rFonts w:ascii="GHEA Grapalat" w:hAnsi="GHEA Grapalat" w:cs="Sylfaen"/>
          <w:sz w:val="20"/>
          <w:lang w:val="hy-AM"/>
        </w:rPr>
        <w:t>ատվիրատուին</w:t>
      </w:r>
      <w:r w:rsidR="00D42D0A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D42D0A" w:rsidRPr="00FE4A6D">
        <w:rPr>
          <w:rFonts w:ascii="GHEA Grapalat" w:hAnsi="GHEA Grapalat" w:cs="Sylfaen"/>
          <w:sz w:val="20"/>
          <w:lang w:val="hy-AM"/>
        </w:rPr>
        <w:t>ներկայացնում</w:t>
      </w:r>
      <w:r w:rsidR="00D42D0A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D42D0A" w:rsidRPr="00FE4A6D">
        <w:rPr>
          <w:rFonts w:ascii="GHEA Grapalat" w:hAnsi="GHEA Grapalat" w:cs="Sylfaen"/>
          <w:sz w:val="20"/>
          <w:lang w:val="af-ZA"/>
        </w:rPr>
        <w:t>որակավորման</w:t>
      </w:r>
      <w:r w:rsidR="00D42D0A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D42D0A" w:rsidRPr="00FE4A6D">
        <w:rPr>
          <w:rFonts w:ascii="GHEA Grapalat" w:hAnsi="GHEA Grapalat" w:cs="Sylfaen"/>
          <w:sz w:val="20"/>
          <w:lang w:val="af-ZA"/>
        </w:rPr>
        <w:t>և</w:t>
      </w:r>
      <w:r w:rsidR="00D42D0A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D42D0A" w:rsidRPr="00FE4A6D">
        <w:rPr>
          <w:rFonts w:ascii="GHEA Grapalat" w:hAnsi="GHEA Grapalat" w:cs="Sylfaen"/>
          <w:sz w:val="20"/>
          <w:lang w:val="hy-AM"/>
        </w:rPr>
        <w:t>պայմանագրի</w:t>
      </w:r>
      <w:r w:rsidR="00D42D0A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D42D0A" w:rsidRPr="00FE4A6D">
        <w:rPr>
          <w:rFonts w:ascii="GHEA Grapalat" w:hAnsi="GHEA Grapalat" w:cs="Sylfaen"/>
          <w:sz w:val="20"/>
          <w:lang w:val="hy-AM"/>
        </w:rPr>
        <w:t>ապահովումները</w:t>
      </w:r>
      <w:r w:rsidR="00D42D0A" w:rsidRPr="00FE4A6D">
        <w:rPr>
          <w:rFonts w:ascii="Arial LatArm" w:hAnsi="Arial LatArm" w:cs="Sylfaen"/>
          <w:sz w:val="20"/>
          <w:lang w:val="af-ZA"/>
        </w:rPr>
        <w:t>,</w:t>
      </w:r>
      <w:r w:rsidR="00D42D0A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D42D0A" w:rsidRPr="00FE4A6D">
        <w:rPr>
          <w:rFonts w:ascii="GHEA Grapalat" w:hAnsi="GHEA Grapalat" w:cs="Sylfaen"/>
          <w:sz w:val="20"/>
          <w:lang w:val="hy-AM"/>
        </w:rPr>
        <w:t>իսկ</w:t>
      </w:r>
      <w:r w:rsidR="00D42D0A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D42D0A" w:rsidRPr="00FE4A6D">
        <w:rPr>
          <w:rFonts w:ascii="GHEA Grapalat" w:hAnsi="GHEA Grapalat" w:cs="Sylfaen"/>
          <w:sz w:val="20"/>
          <w:lang w:val="hy-AM"/>
        </w:rPr>
        <w:t>կնքվելիք</w:t>
      </w:r>
      <w:r w:rsidR="00D42D0A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D42D0A" w:rsidRPr="00FE4A6D">
        <w:rPr>
          <w:rFonts w:ascii="GHEA Grapalat" w:hAnsi="GHEA Grapalat" w:cs="Sylfaen"/>
          <w:sz w:val="20"/>
          <w:lang w:val="hy-AM"/>
        </w:rPr>
        <w:t>պայմանագրի</w:t>
      </w:r>
      <w:r w:rsidR="00D42D0A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D42D0A" w:rsidRPr="00FE4A6D">
        <w:rPr>
          <w:rFonts w:ascii="GHEA Grapalat" w:hAnsi="GHEA Grapalat" w:cs="Sylfaen"/>
          <w:sz w:val="20"/>
          <w:lang w:val="hy-AM"/>
        </w:rPr>
        <w:t>նախագծով</w:t>
      </w:r>
      <w:r w:rsidR="00D42D0A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D42D0A" w:rsidRPr="00FE4A6D">
        <w:rPr>
          <w:rFonts w:ascii="GHEA Grapalat" w:hAnsi="GHEA Grapalat" w:cs="Sylfaen"/>
          <w:sz w:val="20"/>
          <w:lang w:val="hy-AM"/>
        </w:rPr>
        <w:t>կանխավճար</w:t>
      </w:r>
      <w:r w:rsidR="00D42D0A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D42D0A" w:rsidRPr="00FE4A6D">
        <w:rPr>
          <w:rFonts w:ascii="GHEA Grapalat" w:hAnsi="GHEA Grapalat" w:cs="Sylfaen"/>
          <w:sz w:val="20"/>
          <w:lang w:val="hy-AM"/>
        </w:rPr>
        <w:t>նախատեսված</w:t>
      </w:r>
      <w:r w:rsidR="00D42D0A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D42D0A" w:rsidRPr="00FE4A6D">
        <w:rPr>
          <w:rFonts w:ascii="GHEA Grapalat" w:hAnsi="GHEA Grapalat" w:cs="Sylfaen"/>
          <w:sz w:val="20"/>
          <w:lang w:val="hy-AM"/>
        </w:rPr>
        <w:t>լինելու</w:t>
      </w:r>
      <w:r w:rsidR="00D42D0A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D42D0A" w:rsidRPr="00FE4A6D">
        <w:rPr>
          <w:rFonts w:ascii="GHEA Grapalat" w:hAnsi="GHEA Grapalat" w:cs="Sylfaen"/>
          <w:sz w:val="20"/>
          <w:lang w:val="hy-AM"/>
        </w:rPr>
        <w:t>և</w:t>
      </w:r>
      <w:r w:rsidR="00D42D0A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D42D0A" w:rsidRPr="00FE4A6D">
        <w:rPr>
          <w:rFonts w:ascii="GHEA Grapalat" w:hAnsi="GHEA Grapalat" w:cs="Sylfaen"/>
          <w:sz w:val="20"/>
          <w:lang w:val="hy-AM"/>
        </w:rPr>
        <w:t>ընտրված</w:t>
      </w:r>
      <w:r w:rsidR="00D42D0A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D42D0A" w:rsidRPr="00FE4A6D">
        <w:rPr>
          <w:rFonts w:ascii="GHEA Grapalat" w:hAnsi="GHEA Grapalat" w:cs="Sylfaen"/>
          <w:sz w:val="20"/>
          <w:lang w:val="hy-AM"/>
        </w:rPr>
        <w:t>մասնակցի</w:t>
      </w:r>
      <w:r w:rsidR="00D42D0A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D42D0A" w:rsidRPr="00FE4A6D">
        <w:rPr>
          <w:rFonts w:ascii="GHEA Grapalat" w:hAnsi="GHEA Grapalat" w:cs="Sylfaen"/>
          <w:sz w:val="20"/>
          <w:lang w:val="hy-AM"/>
        </w:rPr>
        <w:t>կողմից</w:t>
      </w:r>
      <w:r w:rsidR="00D42D0A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D42D0A" w:rsidRPr="00FE4A6D">
        <w:rPr>
          <w:rFonts w:ascii="GHEA Grapalat" w:hAnsi="GHEA Grapalat" w:cs="Sylfaen"/>
          <w:sz w:val="20"/>
          <w:lang w:val="hy-AM"/>
        </w:rPr>
        <w:t>այդ</w:t>
      </w:r>
      <w:r w:rsidR="00D42D0A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D42D0A" w:rsidRPr="00FE4A6D">
        <w:rPr>
          <w:rFonts w:ascii="GHEA Grapalat" w:hAnsi="GHEA Grapalat" w:cs="Sylfaen"/>
          <w:sz w:val="20"/>
          <w:lang w:val="hy-AM"/>
        </w:rPr>
        <w:t>պայմանն</w:t>
      </w:r>
      <w:r w:rsidR="00D42D0A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D42D0A" w:rsidRPr="00FE4A6D">
        <w:rPr>
          <w:rFonts w:ascii="GHEA Grapalat" w:hAnsi="GHEA Grapalat" w:cs="Sylfaen"/>
          <w:sz w:val="20"/>
          <w:lang w:val="hy-AM"/>
        </w:rPr>
        <w:t>ընդունվելու</w:t>
      </w:r>
      <w:r w:rsidR="00D42D0A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D42D0A" w:rsidRPr="00FE4A6D">
        <w:rPr>
          <w:rFonts w:ascii="GHEA Grapalat" w:hAnsi="GHEA Grapalat" w:cs="Sylfaen"/>
          <w:sz w:val="20"/>
          <w:lang w:val="hy-AM"/>
        </w:rPr>
        <w:t>դեպքում</w:t>
      </w:r>
      <w:r w:rsidR="00D42D0A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D42D0A" w:rsidRPr="00FE4A6D">
        <w:rPr>
          <w:rFonts w:ascii="GHEA Grapalat" w:hAnsi="GHEA Grapalat" w:cs="Sylfaen"/>
          <w:sz w:val="20"/>
          <w:lang w:val="hy-AM"/>
        </w:rPr>
        <w:t>նաև</w:t>
      </w:r>
      <w:r w:rsidR="00D42D0A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D42D0A" w:rsidRPr="00FE4A6D">
        <w:rPr>
          <w:rFonts w:ascii="GHEA Grapalat" w:hAnsi="GHEA Grapalat" w:cs="Sylfaen"/>
          <w:sz w:val="20"/>
          <w:lang w:val="hy-AM"/>
        </w:rPr>
        <w:t>կանխավճարի</w:t>
      </w:r>
      <w:r w:rsidR="00D42D0A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D42D0A" w:rsidRPr="00FE4A6D">
        <w:rPr>
          <w:rFonts w:ascii="GHEA Grapalat" w:hAnsi="GHEA Grapalat" w:cs="Sylfaen"/>
          <w:sz w:val="20"/>
          <w:lang w:val="hy-AM"/>
        </w:rPr>
        <w:t>ապահովումը</w:t>
      </w:r>
      <w:r w:rsidR="00D42D0A" w:rsidRPr="00FE4A6D">
        <w:rPr>
          <w:rFonts w:ascii="Arial LatArm" w:hAnsi="Arial LatArm" w:cs="Sylfaen"/>
          <w:sz w:val="20"/>
          <w:lang w:val="hy-AM"/>
        </w:rPr>
        <w:t>,</w:t>
      </w:r>
      <w:r w:rsidR="00D42D0A" w:rsidRPr="00FE4A6D">
        <w:rPr>
          <w:rFonts w:ascii="Arial LatArm" w:hAnsi="Arial LatArm" w:cs="Sylfaen"/>
          <w:i/>
          <w:sz w:val="20"/>
          <w:lang w:val="af-ZA"/>
        </w:rPr>
        <w:t xml:space="preserve"> </w:t>
      </w:r>
      <w:r w:rsidR="00D42D0A" w:rsidRPr="00FE4A6D">
        <w:rPr>
          <w:rFonts w:ascii="GHEA Grapalat" w:hAnsi="GHEA Grapalat" w:cs="Sylfaen"/>
          <w:sz w:val="20"/>
          <w:lang w:val="hy-AM"/>
        </w:rPr>
        <w:t>ապա</w:t>
      </w:r>
      <w:r w:rsidR="00D42D0A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D42D0A" w:rsidRPr="00FE4A6D">
        <w:rPr>
          <w:rFonts w:ascii="GHEA Grapalat" w:hAnsi="GHEA Grapalat" w:cs="Sylfaen"/>
          <w:sz w:val="20"/>
          <w:lang w:val="hy-AM"/>
        </w:rPr>
        <w:t>նա</w:t>
      </w:r>
      <w:r w:rsidR="00D42D0A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D42D0A" w:rsidRPr="00FE4A6D">
        <w:rPr>
          <w:rFonts w:ascii="GHEA Grapalat" w:hAnsi="GHEA Grapalat" w:cs="Sylfaen"/>
          <w:sz w:val="20"/>
          <w:lang w:val="hy-AM"/>
        </w:rPr>
        <w:t>զրկվում</w:t>
      </w:r>
      <w:r w:rsidR="00D42D0A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D42D0A" w:rsidRPr="00FE4A6D">
        <w:rPr>
          <w:rFonts w:ascii="GHEA Grapalat" w:hAnsi="GHEA Grapalat" w:cs="Sylfaen"/>
          <w:sz w:val="20"/>
          <w:lang w:val="hy-AM"/>
        </w:rPr>
        <w:t>է</w:t>
      </w:r>
      <w:r w:rsidR="00D42D0A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D42D0A" w:rsidRPr="00FE4A6D">
        <w:rPr>
          <w:rFonts w:ascii="GHEA Grapalat" w:hAnsi="GHEA Grapalat" w:cs="Sylfaen"/>
          <w:sz w:val="20"/>
          <w:lang w:val="hy-AM"/>
        </w:rPr>
        <w:t>պայմանագիրը</w:t>
      </w:r>
      <w:r w:rsidR="00D42D0A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D42D0A" w:rsidRPr="00FE4A6D">
        <w:rPr>
          <w:rFonts w:ascii="GHEA Grapalat" w:hAnsi="GHEA Grapalat" w:cs="Sylfaen"/>
          <w:sz w:val="20"/>
          <w:lang w:val="hy-AM"/>
        </w:rPr>
        <w:t>ստորագրելու</w:t>
      </w:r>
      <w:r w:rsidR="00D42D0A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D42D0A" w:rsidRPr="00FE4A6D">
        <w:rPr>
          <w:rFonts w:ascii="GHEA Grapalat" w:hAnsi="GHEA Grapalat" w:cs="Sylfaen"/>
          <w:sz w:val="20"/>
          <w:lang w:val="hy-AM"/>
        </w:rPr>
        <w:t>իրավունքից։</w:t>
      </w:r>
      <w:r w:rsidR="00D42D0A" w:rsidRPr="00FE4A6D">
        <w:rPr>
          <w:rFonts w:ascii="Arial LatArm" w:hAnsi="Arial LatArm" w:cs="Sylfaen"/>
          <w:sz w:val="20"/>
          <w:lang w:val="af-ZA"/>
        </w:rPr>
        <w:t xml:space="preserve"> </w:t>
      </w:r>
    </w:p>
    <w:p w14:paraId="13E81256" w14:textId="77777777" w:rsidR="000313A6" w:rsidRPr="00FE4A6D" w:rsidRDefault="000313A6" w:rsidP="00EF3662">
      <w:pPr>
        <w:ind w:firstLine="567"/>
        <w:jc w:val="both"/>
        <w:rPr>
          <w:rFonts w:ascii="Arial LatArm" w:hAnsi="Arial LatArm" w:cs="Sylfaen"/>
          <w:sz w:val="20"/>
          <w:lang w:val="af-ZA"/>
        </w:rPr>
      </w:pPr>
      <w:r w:rsidRPr="00FE4A6D">
        <w:rPr>
          <w:rFonts w:ascii="GHEA Grapalat" w:hAnsi="GHEA Grapalat" w:cs="Sylfaen"/>
          <w:sz w:val="20"/>
          <w:lang w:val="hy-AM"/>
        </w:rPr>
        <w:t>Ընդ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որում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ընտրված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մասնակցի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կողմից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հաստատված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պայմանագրի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նախագիծը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="00A6756D" w:rsidRPr="00FE4A6D">
        <w:rPr>
          <w:rFonts w:ascii="GHEA Grapalat" w:hAnsi="GHEA Grapalat" w:cs="Sylfaen"/>
          <w:sz w:val="20"/>
          <w:lang w:val="hy-AM"/>
        </w:rPr>
        <w:t>պ</w:t>
      </w:r>
      <w:r w:rsidRPr="00FE4A6D">
        <w:rPr>
          <w:rFonts w:ascii="GHEA Grapalat" w:hAnsi="GHEA Grapalat" w:cs="Sylfaen"/>
          <w:sz w:val="20"/>
          <w:lang w:val="hy-AM"/>
        </w:rPr>
        <w:t>ատվիրատուին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ներկայացվում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է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գրավոր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և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դրա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ներկայացման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գրությունը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հաշվառվում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է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="00A6756D" w:rsidRPr="00FE4A6D">
        <w:rPr>
          <w:rFonts w:ascii="GHEA Grapalat" w:hAnsi="GHEA Grapalat" w:cs="Sylfaen"/>
          <w:sz w:val="20"/>
          <w:lang w:val="hy-AM"/>
        </w:rPr>
        <w:t>պ</w:t>
      </w:r>
      <w:r w:rsidRPr="00FE4A6D">
        <w:rPr>
          <w:rFonts w:ascii="GHEA Grapalat" w:hAnsi="GHEA Grapalat" w:cs="Sylfaen"/>
          <w:sz w:val="20"/>
          <w:lang w:val="hy-AM"/>
        </w:rPr>
        <w:t>ատվիրատուի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փաստաթղթաշրջանառ</w:t>
      </w:r>
      <w:r w:rsidR="005F7C1D" w:rsidRPr="00FE4A6D">
        <w:rPr>
          <w:rFonts w:ascii="GHEA Grapalat" w:hAnsi="GHEA Grapalat" w:cs="Sylfaen"/>
          <w:sz w:val="20"/>
          <w:lang w:val="hy-AM"/>
        </w:rPr>
        <w:t>ության</w:t>
      </w:r>
      <w:r w:rsidR="005F7C1D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5F7C1D" w:rsidRPr="00FE4A6D">
        <w:rPr>
          <w:rFonts w:ascii="GHEA Grapalat" w:hAnsi="GHEA Grapalat" w:cs="Sylfaen"/>
          <w:sz w:val="20"/>
          <w:lang w:val="hy-AM"/>
        </w:rPr>
        <w:t>համակարգում</w:t>
      </w:r>
      <w:r w:rsidR="005F7C1D" w:rsidRPr="00FE4A6D">
        <w:rPr>
          <w:rFonts w:ascii="Arial LatArm" w:hAnsi="Arial LatArm" w:cs="Sylfaen"/>
          <w:sz w:val="20"/>
          <w:lang w:val="hy-AM"/>
        </w:rPr>
        <w:t xml:space="preserve">:  </w:t>
      </w:r>
      <w:r w:rsidR="005F7C1D" w:rsidRPr="00FE4A6D">
        <w:rPr>
          <w:rFonts w:ascii="GHEA Grapalat" w:hAnsi="GHEA Grapalat" w:cs="Sylfaen"/>
          <w:sz w:val="20"/>
          <w:lang w:val="hy-AM"/>
        </w:rPr>
        <w:t>Պա</w:t>
      </w:r>
      <w:r w:rsidRPr="00FE4A6D">
        <w:rPr>
          <w:rFonts w:ascii="GHEA Grapalat" w:hAnsi="GHEA Grapalat" w:cs="Sylfaen"/>
          <w:sz w:val="20"/>
          <w:lang w:val="hy-AM"/>
        </w:rPr>
        <w:t>տվիրատուի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ղեկավարի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կողմից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պայմանագրի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նախագիծը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հաստատվում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է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այդ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իրավասության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առաջացմանը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հաջորդող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երկու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աշխատանքային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օրվա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ընթացքում</w:t>
      </w:r>
      <w:r w:rsidR="005D3674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5D3674" w:rsidRPr="00FE4A6D">
        <w:rPr>
          <w:rFonts w:ascii="GHEA Grapalat" w:hAnsi="GHEA Grapalat" w:cs="Sylfaen"/>
          <w:sz w:val="20"/>
          <w:lang w:val="hy-AM"/>
        </w:rPr>
        <w:t>և</w:t>
      </w:r>
      <w:r w:rsidR="005D3674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5D3674" w:rsidRPr="00FE4A6D">
        <w:rPr>
          <w:rFonts w:ascii="GHEA Grapalat" w:hAnsi="GHEA Grapalat" w:cs="Sylfaen"/>
          <w:sz w:val="20"/>
          <w:lang w:val="hy-AM"/>
        </w:rPr>
        <w:t>հաստատմանը</w:t>
      </w:r>
      <w:r w:rsidR="005D3674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5D3674" w:rsidRPr="00FE4A6D">
        <w:rPr>
          <w:rFonts w:ascii="GHEA Grapalat" w:hAnsi="GHEA Grapalat" w:cs="Sylfaen"/>
          <w:sz w:val="20"/>
          <w:lang w:val="hy-AM"/>
        </w:rPr>
        <w:t>հաջորդող</w:t>
      </w:r>
      <w:r w:rsidR="005D3674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5D3674" w:rsidRPr="00FE4A6D">
        <w:rPr>
          <w:rFonts w:ascii="GHEA Grapalat" w:hAnsi="GHEA Grapalat" w:cs="Sylfaen"/>
          <w:sz w:val="20"/>
          <w:lang w:val="hy-AM"/>
        </w:rPr>
        <w:t>աշխատանքային</w:t>
      </w:r>
      <w:r w:rsidR="005D3674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5D3674" w:rsidRPr="00FE4A6D">
        <w:rPr>
          <w:rFonts w:ascii="GHEA Grapalat" w:hAnsi="GHEA Grapalat" w:cs="Sylfaen"/>
          <w:sz w:val="20"/>
          <w:lang w:val="hy-AM"/>
        </w:rPr>
        <w:t>օրը</w:t>
      </w:r>
      <w:r w:rsidR="005D3674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5D3674" w:rsidRPr="00FE4A6D">
        <w:rPr>
          <w:rFonts w:ascii="GHEA Grapalat" w:hAnsi="GHEA Grapalat" w:cs="Sylfaen"/>
          <w:sz w:val="20"/>
          <w:lang w:val="hy-AM"/>
        </w:rPr>
        <w:t>ուղեկցող</w:t>
      </w:r>
      <w:r w:rsidR="005D3674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5D3674" w:rsidRPr="00FE4A6D">
        <w:rPr>
          <w:rFonts w:ascii="GHEA Grapalat" w:hAnsi="GHEA Grapalat" w:cs="Sylfaen"/>
          <w:sz w:val="20"/>
          <w:lang w:val="hy-AM"/>
        </w:rPr>
        <w:t>գրությամբ</w:t>
      </w:r>
      <w:r w:rsidR="005D3674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5D3674" w:rsidRPr="00FE4A6D">
        <w:rPr>
          <w:rFonts w:ascii="GHEA Grapalat" w:hAnsi="GHEA Grapalat" w:cs="Sylfaen"/>
          <w:sz w:val="20"/>
          <w:lang w:val="hy-AM"/>
        </w:rPr>
        <w:t>տրամադրվում</w:t>
      </w:r>
      <w:r w:rsidR="005D3674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5D3674" w:rsidRPr="00FE4A6D">
        <w:rPr>
          <w:rFonts w:ascii="GHEA Grapalat" w:hAnsi="GHEA Grapalat" w:cs="Sylfaen"/>
          <w:sz w:val="20"/>
          <w:lang w:val="hy-AM"/>
        </w:rPr>
        <w:t>է</w:t>
      </w:r>
      <w:r w:rsidR="005D3674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5D3674" w:rsidRPr="00FE4A6D">
        <w:rPr>
          <w:rFonts w:ascii="GHEA Grapalat" w:hAnsi="GHEA Grapalat" w:cs="Sylfaen"/>
          <w:sz w:val="20"/>
          <w:lang w:val="hy-AM"/>
        </w:rPr>
        <w:t>ընտրված</w:t>
      </w:r>
      <w:r w:rsidR="005D3674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5D3674" w:rsidRPr="00FE4A6D">
        <w:rPr>
          <w:rFonts w:ascii="GHEA Grapalat" w:hAnsi="GHEA Grapalat" w:cs="Sylfaen"/>
          <w:sz w:val="20"/>
          <w:lang w:val="hy-AM"/>
        </w:rPr>
        <w:t>մասնակցին</w:t>
      </w:r>
      <w:r w:rsidRPr="00FE4A6D">
        <w:rPr>
          <w:rFonts w:ascii="Arial LatArm" w:hAnsi="Arial LatArm" w:cs="Sylfaen"/>
          <w:sz w:val="20"/>
          <w:lang w:val="hy-AM"/>
        </w:rPr>
        <w:t>:</w:t>
      </w:r>
    </w:p>
    <w:p w14:paraId="49142B0F" w14:textId="77777777" w:rsidR="00D612BC" w:rsidRPr="00FE4A6D" w:rsidRDefault="00AA0AD8" w:rsidP="00EF3662">
      <w:pPr>
        <w:pStyle w:val="a3"/>
        <w:spacing w:line="240" w:lineRule="auto"/>
        <w:ind w:firstLine="567"/>
        <w:rPr>
          <w:rFonts w:cs="Sylfaen"/>
          <w:i w:val="0"/>
          <w:szCs w:val="24"/>
          <w:lang w:val="af-ZA"/>
        </w:rPr>
      </w:pPr>
      <w:r w:rsidRPr="00FE4A6D">
        <w:rPr>
          <w:rFonts w:cs="Sylfaen"/>
          <w:i w:val="0"/>
          <w:szCs w:val="24"/>
          <w:lang w:val="af-ZA"/>
        </w:rPr>
        <w:t>9</w:t>
      </w:r>
      <w:r w:rsidR="00D17258" w:rsidRPr="00FE4A6D">
        <w:rPr>
          <w:rFonts w:cs="Sylfaen"/>
          <w:i w:val="0"/>
          <w:szCs w:val="24"/>
          <w:lang w:val="af-ZA"/>
        </w:rPr>
        <w:t>.</w:t>
      </w:r>
      <w:r w:rsidR="00AE2768" w:rsidRPr="00FE4A6D">
        <w:rPr>
          <w:rFonts w:cs="Sylfaen"/>
          <w:i w:val="0"/>
          <w:szCs w:val="24"/>
          <w:lang w:val="af-ZA"/>
        </w:rPr>
        <w:t xml:space="preserve">5 </w:t>
      </w:r>
      <w:r w:rsidR="00096865" w:rsidRPr="00FE4A6D">
        <w:rPr>
          <w:rFonts w:ascii="GHEA Grapalat" w:hAnsi="GHEA Grapalat" w:cs="Sylfaen"/>
          <w:i w:val="0"/>
          <w:szCs w:val="24"/>
          <w:lang w:val="ru-RU"/>
        </w:rPr>
        <w:t>Մինչև</w:t>
      </w:r>
      <w:r w:rsidR="00096865" w:rsidRPr="00FE4A6D">
        <w:rPr>
          <w:rFonts w:cs="Sylfaen"/>
          <w:i w:val="0"/>
          <w:szCs w:val="24"/>
          <w:lang w:val="af-ZA"/>
        </w:rPr>
        <w:t xml:space="preserve"> </w:t>
      </w:r>
      <w:r w:rsidR="00096865" w:rsidRPr="00FE4A6D">
        <w:rPr>
          <w:rFonts w:ascii="GHEA Grapalat" w:hAnsi="GHEA Grapalat" w:cs="Sylfaen"/>
          <w:i w:val="0"/>
          <w:szCs w:val="24"/>
          <w:lang w:val="ru-RU"/>
        </w:rPr>
        <w:t>սույն</w:t>
      </w:r>
      <w:r w:rsidR="00096865" w:rsidRPr="00FE4A6D">
        <w:rPr>
          <w:rFonts w:cs="Sylfaen"/>
          <w:i w:val="0"/>
          <w:szCs w:val="24"/>
          <w:lang w:val="af-ZA"/>
        </w:rPr>
        <w:t xml:space="preserve"> </w:t>
      </w:r>
      <w:r w:rsidR="00096865" w:rsidRPr="00FE4A6D">
        <w:rPr>
          <w:rFonts w:ascii="GHEA Grapalat" w:hAnsi="GHEA Grapalat" w:cs="Sylfaen"/>
          <w:i w:val="0"/>
          <w:szCs w:val="24"/>
          <w:lang w:val="ru-RU"/>
        </w:rPr>
        <w:t>հրավերի</w:t>
      </w:r>
      <w:r w:rsidR="00096865" w:rsidRPr="00FE4A6D">
        <w:rPr>
          <w:rFonts w:cs="Sylfaen"/>
          <w:i w:val="0"/>
          <w:szCs w:val="24"/>
          <w:lang w:val="af-ZA"/>
        </w:rPr>
        <w:t xml:space="preserve"> </w:t>
      </w:r>
      <w:r w:rsidR="00447FFD" w:rsidRPr="00FE4A6D">
        <w:rPr>
          <w:rFonts w:cs="Sylfaen"/>
          <w:i w:val="0"/>
          <w:szCs w:val="24"/>
          <w:lang w:val="af-ZA"/>
        </w:rPr>
        <w:t>1-</w:t>
      </w:r>
      <w:r w:rsidR="00447FFD" w:rsidRPr="00FE4A6D">
        <w:rPr>
          <w:rFonts w:ascii="GHEA Grapalat" w:hAnsi="GHEA Grapalat" w:cs="Sylfaen"/>
          <w:i w:val="0"/>
          <w:szCs w:val="24"/>
          <w:lang w:val="af-ZA"/>
        </w:rPr>
        <w:t>ին</w:t>
      </w:r>
      <w:r w:rsidR="00447FFD" w:rsidRPr="00FE4A6D">
        <w:rPr>
          <w:rFonts w:cs="Sylfaen"/>
          <w:i w:val="0"/>
          <w:szCs w:val="24"/>
          <w:lang w:val="af-ZA"/>
        </w:rPr>
        <w:t xml:space="preserve"> </w:t>
      </w:r>
      <w:r w:rsidR="00447FFD" w:rsidRPr="00FE4A6D">
        <w:rPr>
          <w:rFonts w:ascii="GHEA Grapalat" w:hAnsi="GHEA Grapalat" w:cs="Sylfaen"/>
          <w:i w:val="0"/>
          <w:szCs w:val="24"/>
          <w:lang w:val="af-ZA"/>
        </w:rPr>
        <w:t>մասի</w:t>
      </w:r>
      <w:r w:rsidR="00447FFD" w:rsidRPr="00FE4A6D">
        <w:rPr>
          <w:rFonts w:cs="Sylfaen"/>
          <w:i w:val="0"/>
          <w:szCs w:val="24"/>
          <w:lang w:val="af-ZA"/>
        </w:rPr>
        <w:t xml:space="preserve"> </w:t>
      </w:r>
      <w:r w:rsidR="00A6756D" w:rsidRPr="00FE4A6D">
        <w:rPr>
          <w:rFonts w:cs="Sylfaen"/>
          <w:i w:val="0"/>
          <w:szCs w:val="24"/>
          <w:lang w:val="af-ZA"/>
        </w:rPr>
        <w:t>9</w:t>
      </w:r>
      <w:r w:rsidR="005B1DD6" w:rsidRPr="00FE4A6D">
        <w:rPr>
          <w:rFonts w:cs="Sylfaen"/>
          <w:i w:val="0"/>
          <w:szCs w:val="24"/>
          <w:lang w:val="hy-AM"/>
        </w:rPr>
        <w:t>.</w:t>
      </w:r>
      <w:r w:rsidR="00325647" w:rsidRPr="00FE4A6D">
        <w:rPr>
          <w:rFonts w:cs="Sylfaen"/>
          <w:i w:val="0"/>
          <w:szCs w:val="24"/>
          <w:lang w:val="af-ZA"/>
        </w:rPr>
        <w:t>4</w:t>
      </w:r>
      <w:r w:rsidR="00096865" w:rsidRPr="00FE4A6D">
        <w:rPr>
          <w:rFonts w:cs="Sylfaen"/>
          <w:i w:val="0"/>
          <w:szCs w:val="24"/>
          <w:lang w:val="af-ZA"/>
        </w:rPr>
        <w:t xml:space="preserve"> </w:t>
      </w:r>
      <w:r w:rsidR="00096865" w:rsidRPr="00FE4A6D">
        <w:rPr>
          <w:rFonts w:ascii="GHEA Grapalat" w:hAnsi="GHEA Grapalat" w:cs="Sylfaen"/>
          <w:i w:val="0"/>
          <w:szCs w:val="24"/>
          <w:lang w:val="ru-RU"/>
        </w:rPr>
        <w:t>կետով</w:t>
      </w:r>
      <w:r w:rsidR="00096865" w:rsidRPr="00FE4A6D">
        <w:rPr>
          <w:rFonts w:cs="Sylfaen"/>
          <w:i w:val="0"/>
          <w:szCs w:val="24"/>
          <w:lang w:val="af-ZA"/>
        </w:rPr>
        <w:t xml:space="preserve"> </w:t>
      </w:r>
      <w:r w:rsidR="00096865" w:rsidRPr="00FE4A6D">
        <w:rPr>
          <w:rFonts w:ascii="GHEA Grapalat" w:hAnsi="GHEA Grapalat" w:cs="Sylfaen"/>
          <w:i w:val="0"/>
          <w:szCs w:val="24"/>
          <w:lang w:val="ru-RU"/>
        </w:rPr>
        <w:t>նախատեսված</w:t>
      </w:r>
      <w:r w:rsidR="00096865" w:rsidRPr="00FE4A6D">
        <w:rPr>
          <w:rFonts w:cs="Sylfaen"/>
          <w:i w:val="0"/>
          <w:szCs w:val="24"/>
          <w:lang w:val="af-ZA"/>
        </w:rPr>
        <w:t xml:space="preserve"> </w:t>
      </w:r>
      <w:r w:rsidR="00096865" w:rsidRPr="00FE4A6D">
        <w:rPr>
          <w:rFonts w:ascii="GHEA Grapalat" w:hAnsi="GHEA Grapalat" w:cs="Sylfaen"/>
          <w:i w:val="0"/>
          <w:szCs w:val="24"/>
          <w:lang w:val="ru-RU"/>
        </w:rPr>
        <w:t>ժամկետի</w:t>
      </w:r>
      <w:r w:rsidR="00096865" w:rsidRPr="00FE4A6D">
        <w:rPr>
          <w:rFonts w:cs="Sylfaen"/>
          <w:i w:val="0"/>
          <w:szCs w:val="24"/>
          <w:lang w:val="af-ZA"/>
        </w:rPr>
        <w:t xml:space="preserve"> </w:t>
      </w:r>
      <w:r w:rsidR="00096865" w:rsidRPr="00FE4A6D">
        <w:rPr>
          <w:rFonts w:ascii="GHEA Grapalat" w:hAnsi="GHEA Grapalat" w:cs="Sylfaen"/>
          <w:i w:val="0"/>
          <w:szCs w:val="24"/>
          <w:lang w:val="ru-RU"/>
        </w:rPr>
        <w:t>ավարտը</w:t>
      </w:r>
      <w:r w:rsidR="00096865" w:rsidRPr="00FE4A6D">
        <w:rPr>
          <w:rFonts w:cs="Sylfaen"/>
          <w:i w:val="0"/>
          <w:szCs w:val="24"/>
          <w:lang w:val="af-ZA"/>
        </w:rPr>
        <w:t xml:space="preserve">, </w:t>
      </w:r>
      <w:r w:rsidR="00096865" w:rsidRPr="00FE4A6D">
        <w:rPr>
          <w:rFonts w:ascii="GHEA Grapalat" w:hAnsi="GHEA Grapalat" w:cs="Sylfaen"/>
          <w:i w:val="0"/>
          <w:szCs w:val="24"/>
          <w:lang w:val="ru-RU"/>
        </w:rPr>
        <w:t>կողմերի</w:t>
      </w:r>
      <w:r w:rsidR="00096865" w:rsidRPr="00FE4A6D">
        <w:rPr>
          <w:rFonts w:cs="Sylfaen"/>
          <w:i w:val="0"/>
          <w:szCs w:val="24"/>
          <w:lang w:val="af-ZA"/>
        </w:rPr>
        <w:t xml:space="preserve"> </w:t>
      </w:r>
      <w:r w:rsidR="00096865" w:rsidRPr="00FE4A6D">
        <w:rPr>
          <w:rFonts w:ascii="GHEA Grapalat" w:hAnsi="GHEA Grapalat" w:cs="Sylfaen"/>
          <w:i w:val="0"/>
          <w:szCs w:val="24"/>
          <w:lang w:val="ru-RU"/>
        </w:rPr>
        <w:t>համաձայնությամբ</w:t>
      </w:r>
      <w:r w:rsidR="00096865" w:rsidRPr="00FE4A6D">
        <w:rPr>
          <w:rFonts w:cs="Sylfaen"/>
          <w:i w:val="0"/>
          <w:szCs w:val="24"/>
          <w:lang w:val="af-ZA"/>
        </w:rPr>
        <w:t xml:space="preserve">, </w:t>
      </w:r>
      <w:r w:rsidR="00096865" w:rsidRPr="00FE4A6D">
        <w:rPr>
          <w:rFonts w:ascii="GHEA Grapalat" w:hAnsi="GHEA Grapalat" w:cs="Sylfaen"/>
          <w:i w:val="0"/>
          <w:szCs w:val="24"/>
          <w:lang w:val="ru-RU"/>
        </w:rPr>
        <w:t>կարող</w:t>
      </w:r>
      <w:r w:rsidR="00096865" w:rsidRPr="00FE4A6D">
        <w:rPr>
          <w:rFonts w:cs="Sylfaen"/>
          <w:i w:val="0"/>
          <w:szCs w:val="24"/>
          <w:lang w:val="af-ZA"/>
        </w:rPr>
        <w:t xml:space="preserve"> </w:t>
      </w:r>
      <w:r w:rsidR="00096865" w:rsidRPr="00FE4A6D">
        <w:rPr>
          <w:rFonts w:ascii="GHEA Grapalat" w:hAnsi="GHEA Grapalat" w:cs="Sylfaen"/>
          <w:i w:val="0"/>
          <w:szCs w:val="24"/>
          <w:lang w:val="ru-RU"/>
        </w:rPr>
        <w:t>են</w:t>
      </w:r>
      <w:r w:rsidR="00096865" w:rsidRPr="00FE4A6D">
        <w:rPr>
          <w:rFonts w:cs="Sylfaen"/>
          <w:i w:val="0"/>
          <w:szCs w:val="24"/>
          <w:lang w:val="af-ZA"/>
        </w:rPr>
        <w:t xml:space="preserve"> </w:t>
      </w:r>
      <w:r w:rsidR="00096865" w:rsidRPr="00FE4A6D">
        <w:rPr>
          <w:rFonts w:ascii="GHEA Grapalat" w:hAnsi="GHEA Grapalat" w:cs="Sylfaen"/>
          <w:i w:val="0"/>
          <w:szCs w:val="24"/>
          <w:lang w:val="ru-RU"/>
        </w:rPr>
        <w:t>պայմանագրի</w:t>
      </w:r>
      <w:r w:rsidR="00096865" w:rsidRPr="00FE4A6D">
        <w:rPr>
          <w:rFonts w:cs="Sylfaen"/>
          <w:i w:val="0"/>
          <w:szCs w:val="24"/>
          <w:lang w:val="af-ZA"/>
        </w:rPr>
        <w:t xml:space="preserve"> </w:t>
      </w:r>
      <w:r w:rsidR="00096865" w:rsidRPr="00FE4A6D">
        <w:rPr>
          <w:rFonts w:ascii="GHEA Grapalat" w:hAnsi="GHEA Grapalat" w:cs="Sylfaen"/>
          <w:i w:val="0"/>
          <w:szCs w:val="24"/>
          <w:lang w:val="ru-RU"/>
        </w:rPr>
        <w:t>նախագծում</w:t>
      </w:r>
      <w:r w:rsidR="00096865" w:rsidRPr="00FE4A6D">
        <w:rPr>
          <w:rFonts w:cs="Sylfaen"/>
          <w:i w:val="0"/>
          <w:szCs w:val="24"/>
          <w:lang w:val="af-ZA"/>
        </w:rPr>
        <w:t xml:space="preserve"> </w:t>
      </w:r>
      <w:r w:rsidR="00096865" w:rsidRPr="00FE4A6D">
        <w:rPr>
          <w:rFonts w:ascii="GHEA Grapalat" w:hAnsi="GHEA Grapalat" w:cs="Sylfaen"/>
          <w:i w:val="0"/>
          <w:szCs w:val="24"/>
          <w:lang w:val="ru-RU"/>
        </w:rPr>
        <w:t>կատարվել</w:t>
      </w:r>
      <w:r w:rsidR="00096865" w:rsidRPr="00FE4A6D">
        <w:rPr>
          <w:rFonts w:cs="Sylfaen"/>
          <w:i w:val="0"/>
          <w:szCs w:val="24"/>
          <w:lang w:val="af-ZA"/>
        </w:rPr>
        <w:t xml:space="preserve"> </w:t>
      </w:r>
      <w:r w:rsidR="00096865" w:rsidRPr="00FE4A6D">
        <w:rPr>
          <w:rFonts w:ascii="GHEA Grapalat" w:hAnsi="GHEA Grapalat" w:cs="Sylfaen"/>
          <w:i w:val="0"/>
          <w:szCs w:val="24"/>
          <w:lang w:val="ru-RU"/>
        </w:rPr>
        <w:t>փոփոխություններ</w:t>
      </w:r>
      <w:r w:rsidR="00096865" w:rsidRPr="00FE4A6D">
        <w:rPr>
          <w:rFonts w:cs="Sylfaen"/>
          <w:i w:val="0"/>
          <w:szCs w:val="24"/>
          <w:lang w:val="af-ZA"/>
        </w:rPr>
        <w:t xml:space="preserve">, </w:t>
      </w:r>
      <w:r w:rsidR="00096865" w:rsidRPr="00FE4A6D">
        <w:rPr>
          <w:rFonts w:ascii="GHEA Grapalat" w:hAnsi="GHEA Grapalat" w:cs="Sylfaen"/>
          <w:i w:val="0"/>
          <w:szCs w:val="24"/>
          <w:lang w:val="ru-RU"/>
        </w:rPr>
        <w:t>սակայն</w:t>
      </w:r>
      <w:r w:rsidR="00096865" w:rsidRPr="00FE4A6D">
        <w:rPr>
          <w:rFonts w:cs="Sylfaen"/>
          <w:i w:val="0"/>
          <w:szCs w:val="24"/>
          <w:lang w:val="af-ZA"/>
        </w:rPr>
        <w:t xml:space="preserve"> </w:t>
      </w:r>
      <w:r w:rsidR="00096865" w:rsidRPr="00FE4A6D">
        <w:rPr>
          <w:rFonts w:ascii="GHEA Grapalat" w:hAnsi="GHEA Grapalat" w:cs="Sylfaen"/>
          <w:i w:val="0"/>
          <w:szCs w:val="24"/>
          <w:lang w:val="ru-RU"/>
        </w:rPr>
        <w:t>դրանք</w:t>
      </w:r>
      <w:r w:rsidR="00096865" w:rsidRPr="00FE4A6D">
        <w:rPr>
          <w:rFonts w:cs="Sylfaen"/>
          <w:i w:val="0"/>
          <w:szCs w:val="24"/>
          <w:lang w:val="af-ZA"/>
        </w:rPr>
        <w:t xml:space="preserve"> </w:t>
      </w:r>
      <w:r w:rsidR="00096865" w:rsidRPr="00FE4A6D">
        <w:rPr>
          <w:rFonts w:ascii="GHEA Grapalat" w:hAnsi="GHEA Grapalat" w:cs="Sylfaen"/>
          <w:i w:val="0"/>
          <w:szCs w:val="24"/>
          <w:lang w:val="ru-RU"/>
        </w:rPr>
        <w:t>չեն</w:t>
      </w:r>
      <w:r w:rsidR="00096865" w:rsidRPr="00FE4A6D">
        <w:rPr>
          <w:rFonts w:cs="Sylfaen"/>
          <w:i w:val="0"/>
          <w:szCs w:val="24"/>
          <w:lang w:val="af-ZA"/>
        </w:rPr>
        <w:t xml:space="preserve"> </w:t>
      </w:r>
      <w:r w:rsidR="00096865" w:rsidRPr="00FE4A6D">
        <w:rPr>
          <w:rFonts w:ascii="GHEA Grapalat" w:hAnsi="GHEA Grapalat" w:cs="Sylfaen"/>
          <w:i w:val="0"/>
          <w:szCs w:val="24"/>
          <w:lang w:val="ru-RU"/>
        </w:rPr>
        <w:t>կարող</w:t>
      </w:r>
      <w:r w:rsidR="00096865" w:rsidRPr="00FE4A6D">
        <w:rPr>
          <w:rFonts w:cs="Sylfaen"/>
          <w:i w:val="0"/>
          <w:szCs w:val="24"/>
          <w:lang w:val="af-ZA"/>
        </w:rPr>
        <w:t xml:space="preserve"> </w:t>
      </w:r>
      <w:r w:rsidR="00096865" w:rsidRPr="00FE4A6D">
        <w:rPr>
          <w:rFonts w:ascii="GHEA Grapalat" w:hAnsi="GHEA Grapalat" w:cs="Sylfaen"/>
          <w:i w:val="0"/>
          <w:szCs w:val="24"/>
          <w:lang w:val="ru-RU"/>
        </w:rPr>
        <w:t>հանգեցնել</w:t>
      </w:r>
      <w:r w:rsidR="00096865" w:rsidRPr="00FE4A6D">
        <w:rPr>
          <w:rFonts w:cs="Sylfaen"/>
          <w:i w:val="0"/>
          <w:szCs w:val="24"/>
          <w:lang w:val="af-ZA"/>
        </w:rPr>
        <w:t xml:space="preserve"> </w:t>
      </w:r>
      <w:r w:rsidR="00096865" w:rsidRPr="00FE4A6D">
        <w:rPr>
          <w:rFonts w:ascii="GHEA Grapalat" w:hAnsi="GHEA Grapalat" w:cs="Sylfaen"/>
          <w:i w:val="0"/>
          <w:szCs w:val="24"/>
          <w:lang w:val="ru-RU"/>
        </w:rPr>
        <w:t>գնման</w:t>
      </w:r>
      <w:r w:rsidR="00096865" w:rsidRPr="00FE4A6D">
        <w:rPr>
          <w:rFonts w:cs="Sylfaen"/>
          <w:i w:val="0"/>
          <w:szCs w:val="24"/>
          <w:lang w:val="af-ZA"/>
        </w:rPr>
        <w:t xml:space="preserve"> </w:t>
      </w:r>
      <w:r w:rsidR="00096865" w:rsidRPr="00FE4A6D">
        <w:rPr>
          <w:rFonts w:ascii="GHEA Grapalat" w:hAnsi="GHEA Grapalat" w:cs="Sylfaen"/>
          <w:i w:val="0"/>
          <w:szCs w:val="24"/>
          <w:lang w:val="ru-RU"/>
        </w:rPr>
        <w:t>առարկայի</w:t>
      </w:r>
      <w:r w:rsidR="00096865" w:rsidRPr="00FE4A6D">
        <w:rPr>
          <w:rFonts w:cs="Sylfaen"/>
          <w:i w:val="0"/>
          <w:szCs w:val="24"/>
          <w:lang w:val="af-ZA"/>
        </w:rPr>
        <w:t xml:space="preserve"> </w:t>
      </w:r>
      <w:r w:rsidR="00096865" w:rsidRPr="00FE4A6D">
        <w:rPr>
          <w:rFonts w:ascii="GHEA Grapalat" w:hAnsi="GHEA Grapalat" w:cs="Sylfaen"/>
          <w:i w:val="0"/>
          <w:szCs w:val="24"/>
          <w:lang w:val="ru-RU"/>
        </w:rPr>
        <w:t>բնութագրերի</w:t>
      </w:r>
      <w:r w:rsidR="00096865" w:rsidRPr="00FE4A6D">
        <w:rPr>
          <w:rFonts w:cs="Sylfaen"/>
          <w:i w:val="0"/>
          <w:szCs w:val="24"/>
          <w:lang w:val="af-ZA"/>
        </w:rPr>
        <w:t xml:space="preserve"> </w:t>
      </w:r>
      <w:r w:rsidR="00096865" w:rsidRPr="00FE4A6D">
        <w:rPr>
          <w:rFonts w:ascii="GHEA Grapalat" w:hAnsi="GHEA Grapalat" w:cs="Sylfaen"/>
          <w:i w:val="0"/>
          <w:szCs w:val="24"/>
          <w:lang w:val="ru-RU"/>
        </w:rPr>
        <w:t>փոփոխմանը</w:t>
      </w:r>
      <w:r w:rsidR="00096865" w:rsidRPr="00FE4A6D">
        <w:rPr>
          <w:rFonts w:cs="Sylfaen"/>
          <w:i w:val="0"/>
          <w:szCs w:val="24"/>
          <w:lang w:val="af-ZA"/>
        </w:rPr>
        <w:t xml:space="preserve">, </w:t>
      </w:r>
      <w:r w:rsidR="00D42D0A" w:rsidRPr="00FE4A6D">
        <w:rPr>
          <w:rFonts w:ascii="GHEA Grapalat" w:hAnsi="GHEA Grapalat" w:cs="Sylfaen"/>
          <w:i w:val="0"/>
          <w:szCs w:val="24"/>
          <w:lang w:val="hy-AM"/>
        </w:rPr>
        <w:t>կանխավճարի</w:t>
      </w:r>
      <w:r w:rsidR="00D42D0A" w:rsidRPr="00FE4A6D">
        <w:rPr>
          <w:rFonts w:cs="Sylfaen"/>
          <w:i w:val="0"/>
          <w:szCs w:val="24"/>
          <w:lang w:val="hy-AM"/>
        </w:rPr>
        <w:t xml:space="preserve"> </w:t>
      </w:r>
      <w:r w:rsidR="00D42D0A" w:rsidRPr="00FE4A6D">
        <w:rPr>
          <w:rFonts w:ascii="GHEA Grapalat" w:hAnsi="GHEA Grapalat" w:cs="Sylfaen"/>
          <w:i w:val="0"/>
          <w:szCs w:val="24"/>
          <w:lang w:val="hy-AM"/>
        </w:rPr>
        <w:t>չափի</w:t>
      </w:r>
      <w:r w:rsidR="00D42D0A" w:rsidRPr="00FE4A6D">
        <w:rPr>
          <w:rFonts w:cs="Sylfaen"/>
          <w:i w:val="0"/>
          <w:szCs w:val="24"/>
          <w:lang w:val="hy-AM"/>
        </w:rPr>
        <w:t xml:space="preserve"> </w:t>
      </w:r>
      <w:r w:rsidR="00D42D0A" w:rsidRPr="00FE4A6D">
        <w:rPr>
          <w:rFonts w:ascii="GHEA Grapalat" w:hAnsi="GHEA Grapalat" w:cs="Sylfaen"/>
          <w:i w:val="0"/>
          <w:szCs w:val="24"/>
          <w:lang w:val="hy-AM"/>
        </w:rPr>
        <w:t>կամ</w:t>
      </w:r>
      <w:r w:rsidR="00D42D0A" w:rsidRPr="00FE4A6D" w:rsidDel="00D42D0A">
        <w:rPr>
          <w:rFonts w:cs="Sylfaen"/>
          <w:i w:val="0"/>
          <w:szCs w:val="24"/>
          <w:lang w:val="af-ZA"/>
        </w:rPr>
        <w:t xml:space="preserve"> </w:t>
      </w:r>
      <w:r w:rsidR="00096865" w:rsidRPr="00FE4A6D">
        <w:rPr>
          <w:rFonts w:ascii="GHEA Grapalat" w:hAnsi="GHEA Grapalat" w:cs="Sylfaen"/>
          <w:i w:val="0"/>
          <w:szCs w:val="24"/>
          <w:lang w:val="ru-RU"/>
        </w:rPr>
        <w:t>ընտրված</w:t>
      </w:r>
      <w:r w:rsidR="00096865" w:rsidRPr="00FE4A6D">
        <w:rPr>
          <w:rFonts w:cs="Sylfaen"/>
          <w:i w:val="0"/>
          <w:szCs w:val="24"/>
          <w:lang w:val="af-ZA"/>
        </w:rPr>
        <w:t xml:space="preserve"> </w:t>
      </w:r>
      <w:r w:rsidR="00096865" w:rsidRPr="00FE4A6D">
        <w:rPr>
          <w:rFonts w:ascii="GHEA Grapalat" w:hAnsi="GHEA Grapalat" w:cs="Sylfaen"/>
          <w:i w:val="0"/>
          <w:szCs w:val="24"/>
          <w:lang w:val="ru-RU"/>
        </w:rPr>
        <w:t>մասնակցի</w:t>
      </w:r>
      <w:r w:rsidR="00096865" w:rsidRPr="00FE4A6D">
        <w:rPr>
          <w:rFonts w:cs="Sylfaen"/>
          <w:i w:val="0"/>
          <w:szCs w:val="24"/>
          <w:lang w:val="af-ZA"/>
        </w:rPr>
        <w:t xml:space="preserve"> </w:t>
      </w:r>
      <w:r w:rsidR="00096865" w:rsidRPr="00FE4A6D">
        <w:rPr>
          <w:rFonts w:ascii="GHEA Grapalat" w:hAnsi="GHEA Grapalat" w:cs="Sylfaen"/>
          <w:i w:val="0"/>
          <w:szCs w:val="24"/>
          <w:lang w:val="ru-RU"/>
        </w:rPr>
        <w:t>առաջարկած</w:t>
      </w:r>
      <w:r w:rsidR="00096865" w:rsidRPr="00FE4A6D">
        <w:rPr>
          <w:rFonts w:cs="Sylfaen"/>
          <w:i w:val="0"/>
          <w:szCs w:val="24"/>
          <w:lang w:val="af-ZA"/>
        </w:rPr>
        <w:t xml:space="preserve"> </w:t>
      </w:r>
      <w:r w:rsidR="00096865" w:rsidRPr="00FE4A6D">
        <w:rPr>
          <w:rFonts w:ascii="GHEA Grapalat" w:hAnsi="GHEA Grapalat" w:cs="Sylfaen"/>
          <w:i w:val="0"/>
          <w:szCs w:val="24"/>
          <w:lang w:val="ru-RU"/>
        </w:rPr>
        <w:t>գնի</w:t>
      </w:r>
      <w:r w:rsidR="00096865" w:rsidRPr="00FE4A6D">
        <w:rPr>
          <w:rFonts w:cs="Sylfaen"/>
          <w:i w:val="0"/>
          <w:szCs w:val="24"/>
          <w:lang w:val="af-ZA"/>
        </w:rPr>
        <w:t xml:space="preserve"> </w:t>
      </w:r>
      <w:r w:rsidR="00096865" w:rsidRPr="00FE4A6D">
        <w:rPr>
          <w:rFonts w:ascii="GHEA Grapalat" w:hAnsi="GHEA Grapalat" w:cs="Sylfaen"/>
          <w:i w:val="0"/>
          <w:szCs w:val="24"/>
          <w:lang w:val="ru-RU"/>
        </w:rPr>
        <w:t>ավելացմանը</w:t>
      </w:r>
      <w:r w:rsidR="004D5671" w:rsidRPr="00FE4A6D">
        <w:rPr>
          <w:rFonts w:ascii="GHEA Grapalat" w:hAnsi="GHEA Grapalat" w:cs="Sylfaen"/>
          <w:i w:val="0"/>
          <w:szCs w:val="24"/>
          <w:lang w:val="ru-RU"/>
        </w:rPr>
        <w:t>։</w:t>
      </w:r>
      <w:r w:rsidR="00D612BC" w:rsidRPr="00FE4A6D">
        <w:rPr>
          <w:spacing w:val="-8"/>
          <w:lang w:val="af-ZA"/>
        </w:rPr>
        <w:t xml:space="preserve"> </w:t>
      </w:r>
    </w:p>
    <w:p w14:paraId="25C4B2AC" w14:textId="77777777" w:rsidR="00096865" w:rsidRPr="00FE4A6D" w:rsidRDefault="00096865" w:rsidP="00EF3662">
      <w:pPr>
        <w:jc w:val="center"/>
        <w:rPr>
          <w:rFonts w:ascii="Arial LatArm" w:hAnsi="Arial LatArm"/>
          <w:b/>
          <w:iCs/>
          <w:sz w:val="20"/>
          <w:lang w:val="af-ZA"/>
        </w:rPr>
      </w:pPr>
    </w:p>
    <w:p w14:paraId="06072A42" w14:textId="77777777" w:rsidR="00096865" w:rsidRPr="00FE4A6D" w:rsidRDefault="00030D40" w:rsidP="00EF3662">
      <w:pPr>
        <w:jc w:val="center"/>
        <w:rPr>
          <w:rFonts w:ascii="Arial LatArm" w:hAnsi="Arial LatArm" w:cs="Arial"/>
          <w:b/>
          <w:iCs/>
          <w:sz w:val="20"/>
          <w:lang w:val="af-ZA"/>
        </w:rPr>
      </w:pPr>
      <w:r w:rsidRPr="00FE4A6D">
        <w:rPr>
          <w:rFonts w:ascii="Arial LatArm" w:hAnsi="Arial LatArm"/>
          <w:b/>
          <w:iCs/>
          <w:sz w:val="20"/>
          <w:lang w:val="af-ZA"/>
        </w:rPr>
        <w:t>10</w:t>
      </w:r>
      <w:r w:rsidR="008D5016" w:rsidRPr="00FE4A6D">
        <w:rPr>
          <w:rFonts w:ascii="Arial LatArm" w:hAnsi="Arial LatArm"/>
          <w:b/>
          <w:iCs/>
          <w:sz w:val="20"/>
          <w:lang w:val="af-ZA"/>
        </w:rPr>
        <w:t xml:space="preserve">. </w:t>
      </w:r>
      <w:r w:rsidR="00E2245F" w:rsidRPr="00FE4A6D">
        <w:rPr>
          <w:rFonts w:ascii="GHEA Grapalat" w:hAnsi="GHEA Grapalat" w:cs="Sylfaen"/>
          <w:b/>
          <w:iCs/>
          <w:sz w:val="20"/>
          <w:lang w:val="hy-AM"/>
        </w:rPr>
        <w:t>ՈՐԱԿԱՎՈՐՄԱՆ</w:t>
      </w:r>
      <w:r w:rsidR="00E2245F" w:rsidRPr="00FE4A6D">
        <w:rPr>
          <w:rFonts w:ascii="Arial LatArm" w:hAnsi="Arial LatArm" w:cs="Arial"/>
          <w:b/>
          <w:iCs/>
          <w:sz w:val="20"/>
          <w:lang w:val="af-ZA"/>
        </w:rPr>
        <w:t xml:space="preserve"> </w:t>
      </w:r>
      <w:r w:rsidR="00E2245F" w:rsidRPr="00FE4A6D">
        <w:rPr>
          <w:rFonts w:ascii="GHEA Grapalat" w:hAnsi="GHEA Grapalat" w:cs="Sylfaen"/>
          <w:b/>
          <w:iCs/>
          <w:sz w:val="20"/>
          <w:lang w:val="hy-AM"/>
        </w:rPr>
        <w:t>ԵՎ</w:t>
      </w:r>
      <w:r w:rsidR="00E2245F" w:rsidRPr="00FE4A6D">
        <w:rPr>
          <w:rFonts w:ascii="Arial LatArm" w:hAnsi="Arial LatArm" w:cs="Sylfaen"/>
          <w:b/>
          <w:iCs/>
          <w:sz w:val="20"/>
          <w:lang w:val="af-ZA"/>
        </w:rPr>
        <w:t xml:space="preserve"> </w:t>
      </w:r>
      <w:r w:rsidR="008D5016" w:rsidRPr="00FE4A6D">
        <w:rPr>
          <w:rFonts w:ascii="GHEA Grapalat" w:hAnsi="GHEA Grapalat" w:cs="Sylfaen"/>
          <w:b/>
          <w:iCs/>
          <w:sz w:val="20"/>
          <w:lang w:val="af-ZA"/>
        </w:rPr>
        <w:t>ՊԱՅՄԱՆԱԳՐԻ</w:t>
      </w:r>
      <w:r w:rsidR="00EE0172" w:rsidRPr="00FE4A6D">
        <w:rPr>
          <w:rFonts w:ascii="Arial LatArm" w:hAnsi="Arial LatArm" w:cs="Sylfaen"/>
          <w:b/>
          <w:iCs/>
          <w:sz w:val="20"/>
          <w:lang w:val="hy-AM"/>
        </w:rPr>
        <w:t xml:space="preserve"> </w:t>
      </w:r>
      <w:r w:rsidR="008D5016" w:rsidRPr="00FE4A6D">
        <w:rPr>
          <w:rFonts w:ascii="GHEA Grapalat" w:hAnsi="GHEA Grapalat" w:cs="Sylfaen"/>
          <w:b/>
          <w:iCs/>
          <w:sz w:val="20"/>
          <w:lang w:val="af-ZA"/>
        </w:rPr>
        <w:t>ԱՊԱՀՈՎՈՒՄ</w:t>
      </w:r>
      <w:r w:rsidR="00E2245F" w:rsidRPr="00FE4A6D">
        <w:rPr>
          <w:rFonts w:ascii="GHEA Grapalat" w:hAnsi="GHEA Grapalat" w:cs="Sylfaen"/>
          <w:b/>
          <w:iCs/>
          <w:sz w:val="20"/>
          <w:lang w:val="hy-AM"/>
        </w:rPr>
        <w:t>ՆԵՐ</w:t>
      </w:r>
      <w:r w:rsidR="008D5016" w:rsidRPr="00FE4A6D">
        <w:rPr>
          <w:rFonts w:ascii="GHEA Grapalat" w:hAnsi="GHEA Grapalat" w:cs="Sylfaen"/>
          <w:b/>
          <w:iCs/>
          <w:sz w:val="20"/>
          <w:lang w:val="af-ZA"/>
        </w:rPr>
        <w:t>Ը</w:t>
      </w:r>
      <w:r w:rsidR="008D5016" w:rsidRPr="00FE4A6D">
        <w:rPr>
          <w:rFonts w:ascii="Arial LatArm" w:hAnsi="Arial LatArm" w:cs="Arial"/>
          <w:b/>
          <w:iCs/>
          <w:sz w:val="20"/>
          <w:lang w:val="af-ZA"/>
        </w:rPr>
        <w:t xml:space="preserve"> </w:t>
      </w:r>
    </w:p>
    <w:p w14:paraId="5BECDB2D" w14:textId="77777777" w:rsidR="00096865" w:rsidRPr="00FE4A6D" w:rsidRDefault="00096865" w:rsidP="00EF3662">
      <w:pPr>
        <w:jc w:val="center"/>
        <w:rPr>
          <w:rFonts w:ascii="Arial LatArm" w:hAnsi="Arial LatArm"/>
          <w:b/>
          <w:iCs/>
          <w:sz w:val="20"/>
          <w:lang w:val="af-ZA"/>
        </w:rPr>
      </w:pPr>
    </w:p>
    <w:p w14:paraId="28A125D7" w14:textId="77777777" w:rsidR="00096865" w:rsidRPr="00FE4A6D" w:rsidRDefault="00030D40" w:rsidP="00EF3662">
      <w:pPr>
        <w:ind w:firstLine="567"/>
        <w:jc w:val="both"/>
        <w:rPr>
          <w:rFonts w:ascii="Arial LatArm" w:hAnsi="Arial LatArm" w:cs="Sylfaen"/>
          <w:sz w:val="20"/>
          <w:lang w:val="af-ZA"/>
        </w:rPr>
      </w:pPr>
      <w:r w:rsidRPr="00FE4A6D">
        <w:rPr>
          <w:rFonts w:ascii="Arial LatArm" w:hAnsi="Arial LatArm"/>
          <w:iCs/>
          <w:sz w:val="20"/>
          <w:lang w:val="af-ZA"/>
        </w:rPr>
        <w:t>10</w:t>
      </w:r>
      <w:r w:rsidR="00096865" w:rsidRPr="00FE4A6D">
        <w:rPr>
          <w:rFonts w:ascii="Arial LatArm" w:hAnsi="Arial LatArm"/>
          <w:iCs/>
          <w:sz w:val="20"/>
          <w:lang w:val="af-ZA"/>
        </w:rPr>
        <w:t>.</w:t>
      </w:r>
      <w:r w:rsidR="00096865" w:rsidRPr="00FE4A6D">
        <w:rPr>
          <w:rFonts w:ascii="Arial LatArm" w:hAnsi="Arial LatArm" w:cs="Sylfaen"/>
          <w:sz w:val="20"/>
          <w:lang w:val="af-ZA"/>
        </w:rPr>
        <w:t xml:space="preserve">1 </w:t>
      </w:r>
      <w:r w:rsidR="00A161E3" w:rsidRPr="00FE4A6D">
        <w:rPr>
          <w:rFonts w:ascii="GHEA Grapalat" w:hAnsi="GHEA Grapalat" w:cs="Sylfaen"/>
          <w:sz w:val="20"/>
          <w:lang w:val="hy-AM"/>
        </w:rPr>
        <w:t>Որակավորման</w:t>
      </w:r>
      <w:r w:rsidR="00A161E3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A161E3" w:rsidRPr="00FE4A6D">
        <w:rPr>
          <w:rFonts w:ascii="GHEA Grapalat" w:hAnsi="GHEA Grapalat" w:cs="Sylfaen"/>
          <w:sz w:val="20"/>
          <w:lang w:val="hy-AM"/>
        </w:rPr>
        <w:t>և</w:t>
      </w:r>
      <w:r w:rsidR="00A161E3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A161E3" w:rsidRPr="00FE4A6D">
        <w:rPr>
          <w:rFonts w:ascii="GHEA Grapalat" w:hAnsi="GHEA Grapalat" w:cs="Sylfaen"/>
          <w:sz w:val="20"/>
          <w:lang w:val="hy-AM"/>
        </w:rPr>
        <w:t>պ</w:t>
      </w:r>
      <w:r w:rsidR="00A161E3" w:rsidRPr="00FE4A6D">
        <w:rPr>
          <w:rFonts w:ascii="GHEA Grapalat" w:hAnsi="GHEA Grapalat" w:cs="Sylfaen"/>
          <w:sz w:val="20"/>
          <w:lang w:val="ru-RU"/>
        </w:rPr>
        <w:t>այմանագրի</w:t>
      </w:r>
      <w:r w:rsidR="00A161E3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A161E3" w:rsidRPr="00FE4A6D">
        <w:rPr>
          <w:rFonts w:ascii="GHEA Grapalat" w:hAnsi="GHEA Grapalat" w:cs="Sylfaen"/>
          <w:sz w:val="20"/>
          <w:lang w:val="ru-RU"/>
        </w:rPr>
        <w:t>ապահովում</w:t>
      </w:r>
      <w:r w:rsidR="00A161E3" w:rsidRPr="00FE4A6D">
        <w:rPr>
          <w:rFonts w:ascii="GHEA Grapalat" w:hAnsi="GHEA Grapalat" w:cs="Sylfaen"/>
          <w:sz w:val="20"/>
          <w:lang w:val="hy-AM"/>
        </w:rPr>
        <w:t>ները</w:t>
      </w:r>
      <w:r w:rsidR="00A161E3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A161E3" w:rsidRPr="00FE4A6D">
        <w:rPr>
          <w:rFonts w:ascii="GHEA Grapalat" w:hAnsi="GHEA Grapalat" w:cs="Sylfaen"/>
          <w:sz w:val="20"/>
          <w:lang w:val="ru-RU"/>
        </w:rPr>
        <w:t>ներկայացնելու</w:t>
      </w:r>
      <w:r w:rsidR="00A161E3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A161E3" w:rsidRPr="00FE4A6D">
        <w:rPr>
          <w:rFonts w:ascii="GHEA Grapalat" w:hAnsi="GHEA Grapalat" w:cs="Sylfaen"/>
          <w:sz w:val="20"/>
          <w:lang w:val="ru-RU"/>
        </w:rPr>
        <w:t>պահանջի</w:t>
      </w:r>
      <w:r w:rsidR="00A161E3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A161E3" w:rsidRPr="00FE4A6D">
        <w:rPr>
          <w:rFonts w:ascii="GHEA Grapalat" w:hAnsi="GHEA Grapalat" w:cs="Sylfaen"/>
          <w:sz w:val="20"/>
          <w:lang w:val="ru-RU"/>
        </w:rPr>
        <w:t>հիման</w:t>
      </w:r>
      <w:r w:rsidR="00A161E3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A161E3" w:rsidRPr="00FE4A6D">
        <w:rPr>
          <w:rFonts w:ascii="GHEA Grapalat" w:hAnsi="GHEA Grapalat" w:cs="Sylfaen"/>
          <w:sz w:val="20"/>
          <w:lang w:val="ru-RU"/>
        </w:rPr>
        <w:t>վրա</w:t>
      </w:r>
      <w:r w:rsidR="00A161E3" w:rsidRPr="00FE4A6D">
        <w:rPr>
          <w:rFonts w:ascii="Arial LatArm" w:hAnsi="Arial LatArm" w:cs="Sylfaen"/>
          <w:sz w:val="20"/>
          <w:lang w:val="af-ZA"/>
        </w:rPr>
        <w:t xml:space="preserve">, </w:t>
      </w:r>
      <w:r w:rsidR="00A161E3" w:rsidRPr="00FE4A6D">
        <w:rPr>
          <w:rFonts w:ascii="GHEA Grapalat" w:hAnsi="GHEA Grapalat" w:cs="Sylfaen"/>
          <w:sz w:val="20"/>
          <w:lang w:val="ru-RU"/>
        </w:rPr>
        <w:t>այն</w:t>
      </w:r>
      <w:r w:rsidR="00A161E3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A161E3" w:rsidRPr="00FE4A6D">
        <w:rPr>
          <w:rFonts w:ascii="GHEA Grapalat" w:hAnsi="GHEA Grapalat" w:cs="Sylfaen"/>
          <w:sz w:val="20"/>
          <w:lang w:val="ru-RU"/>
        </w:rPr>
        <w:t>ստանալու</w:t>
      </w:r>
      <w:r w:rsidR="00A161E3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A161E3" w:rsidRPr="00FE4A6D">
        <w:rPr>
          <w:rFonts w:ascii="GHEA Grapalat" w:hAnsi="GHEA Grapalat" w:cs="Sylfaen"/>
          <w:sz w:val="20"/>
          <w:lang w:val="ru-RU"/>
        </w:rPr>
        <w:t>օրվանից</w:t>
      </w:r>
      <w:r w:rsidR="00A161E3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9D62B8" w:rsidRPr="00FE4A6D">
        <w:rPr>
          <w:rFonts w:ascii="GHEA Grapalat" w:hAnsi="GHEA Grapalat" w:cs="Sylfaen"/>
          <w:sz w:val="20"/>
          <w:lang w:val="hy-AM"/>
        </w:rPr>
        <w:t>հետո</w:t>
      </w:r>
      <w:r w:rsidR="009D62B8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A161E3" w:rsidRPr="00FE4A6D">
        <w:rPr>
          <w:rFonts w:ascii="Arial LatArm" w:hAnsi="Arial LatArm" w:cs="Sylfaen"/>
          <w:sz w:val="20"/>
          <w:lang w:val="hy-AM"/>
        </w:rPr>
        <w:t xml:space="preserve">5 </w:t>
      </w:r>
      <w:r w:rsidR="00A161E3" w:rsidRPr="00FE4A6D">
        <w:rPr>
          <w:rFonts w:ascii="GHEA Grapalat" w:hAnsi="GHEA Grapalat" w:cs="Sylfaen"/>
          <w:sz w:val="20"/>
          <w:lang w:val="af-ZA"/>
        </w:rPr>
        <w:t>աշխատանքային</w:t>
      </w:r>
      <w:r w:rsidR="00A161E3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A161E3" w:rsidRPr="00FE4A6D">
        <w:rPr>
          <w:rFonts w:ascii="GHEA Grapalat" w:hAnsi="GHEA Grapalat" w:cs="Sylfaen"/>
          <w:sz w:val="20"/>
          <w:lang w:val="ru-RU"/>
        </w:rPr>
        <w:t>օրվա</w:t>
      </w:r>
      <w:r w:rsidR="00A161E3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A161E3" w:rsidRPr="00FE4A6D">
        <w:rPr>
          <w:rFonts w:ascii="GHEA Grapalat" w:hAnsi="GHEA Grapalat" w:cs="Sylfaen"/>
          <w:sz w:val="20"/>
          <w:lang w:val="ru-RU"/>
        </w:rPr>
        <w:t>ընթացքում</w:t>
      </w:r>
      <w:r w:rsidR="00A161E3" w:rsidRPr="00FE4A6D">
        <w:rPr>
          <w:rFonts w:ascii="Arial LatArm" w:hAnsi="Arial LatArm" w:cs="Sylfaen"/>
          <w:sz w:val="20"/>
          <w:lang w:val="af-ZA"/>
        </w:rPr>
        <w:t xml:space="preserve">, </w:t>
      </w:r>
      <w:r w:rsidR="00A161E3" w:rsidRPr="00FE4A6D">
        <w:rPr>
          <w:rFonts w:ascii="GHEA Grapalat" w:hAnsi="GHEA Grapalat" w:cs="Sylfaen"/>
          <w:sz w:val="20"/>
          <w:lang w:val="ru-RU"/>
        </w:rPr>
        <w:t>ընտրված</w:t>
      </w:r>
      <w:r w:rsidR="00A161E3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A161E3" w:rsidRPr="00FE4A6D">
        <w:rPr>
          <w:rFonts w:ascii="GHEA Grapalat" w:hAnsi="GHEA Grapalat" w:cs="Sylfaen"/>
          <w:sz w:val="20"/>
          <w:lang w:val="ru-RU"/>
        </w:rPr>
        <w:t>մասնակիցը</w:t>
      </w:r>
      <w:r w:rsidR="00A161E3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A161E3" w:rsidRPr="00FE4A6D">
        <w:rPr>
          <w:rFonts w:ascii="GHEA Grapalat" w:hAnsi="GHEA Grapalat" w:cs="Sylfaen"/>
          <w:sz w:val="20"/>
          <w:lang w:val="ru-RU"/>
        </w:rPr>
        <w:t>պարտավոր</w:t>
      </w:r>
      <w:r w:rsidR="00A161E3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A161E3" w:rsidRPr="00FE4A6D">
        <w:rPr>
          <w:rFonts w:ascii="GHEA Grapalat" w:hAnsi="GHEA Grapalat" w:cs="Sylfaen"/>
          <w:sz w:val="20"/>
          <w:lang w:val="ru-RU"/>
        </w:rPr>
        <w:t>է</w:t>
      </w:r>
      <w:r w:rsidR="00A161E3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A161E3" w:rsidRPr="00FE4A6D">
        <w:rPr>
          <w:rFonts w:ascii="GHEA Grapalat" w:hAnsi="GHEA Grapalat" w:cs="Sylfaen"/>
          <w:sz w:val="20"/>
          <w:lang w:val="ru-RU"/>
        </w:rPr>
        <w:t>ներկայացնել</w:t>
      </w:r>
      <w:r w:rsidR="00A161E3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A161E3" w:rsidRPr="00FE4A6D">
        <w:rPr>
          <w:rFonts w:ascii="GHEA Grapalat" w:hAnsi="GHEA Grapalat" w:cs="Sylfaen"/>
          <w:sz w:val="20"/>
          <w:lang w:val="hy-AM"/>
        </w:rPr>
        <w:t>որակավորման</w:t>
      </w:r>
      <w:r w:rsidR="00A161E3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A161E3" w:rsidRPr="00FE4A6D">
        <w:rPr>
          <w:rFonts w:ascii="GHEA Grapalat" w:hAnsi="GHEA Grapalat" w:cs="Sylfaen"/>
          <w:sz w:val="20"/>
          <w:lang w:val="hy-AM"/>
        </w:rPr>
        <w:t>և</w:t>
      </w:r>
      <w:r w:rsidR="00A161E3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A161E3" w:rsidRPr="00FE4A6D">
        <w:rPr>
          <w:rFonts w:ascii="GHEA Grapalat" w:hAnsi="GHEA Grapalat" w:cs="Sylfaen"/>
          <w:sz w:val="20"/>
          <w:lang w:val="ru-RU"/>
        </w:rPr>
        <w:t>պայմանագրի</w:t>
      </w:r>
      <w:r w:rsidR="00A161E3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A161E3" w:rsidRPr="00FE4A6D">
        <w:rPr>
          <w:rFonts w:ascii="GHEA Grapalat" w:hAnsi="GHEA Grapalat" w:cs="Sylfaen"/>
          <w:sz w:val="20"/>
          <w:lang w:val="ru-RU"/>
        </w:rPr>
        <w:t>ապահովում</w:t>
      </w:r>
      <w:r w:rsidR="00A161E3" w:rsidRPr="00FE4A6D">
        <w:rPr>
          <w:rFonts w:ascii="GHEA Grapalat" w:hAnsi="GHEA Grapalat" w:cs="Sylfaen"/>
          <w:sz w:val="20"/>
          <w:lang w:val="hy-AM"/>
        </w:rPr>
        <w:t>ներ</w:t>
      </w:r>
      <w:r w:rsidR="00A161E3" w:rsidRPr="00FE4A6D">
        <w:rPr>
          <w:rFonts w:ascii="GHEA Grapalat" w:hAnsi="GHEA Grapalat" w:cs="Sylfaen"/>
          <w:sz w:val="20"/>
          <w:lang w:val="ru-RU"/>
        </w:rPr>
        <w:t>։</w:t>
      </w:r>
      <w:r w:rsidR="00A161E3" w:rsidRPr="00FE4A6D">
        <w:rPr>
          <w:rFonts w:ascii="Arial LatArm" w:hAnsi="Arial LatArm" w:cs="Sylfaen"/>
          <w:sz w:val="20"/>
          <w:lang w:val="af-ZA"/>
        </w:rPr>
        <w:t xml:space="preserve"> </w:t>
      </w:r>
    </w:p>
    <w:p w14:paraId="49357070" w14:textId="77777777" w:rsidR="00BA7FAD" w:rsidRPr="00FE4A6D" w:rsidRDefault="00AD6D6A" w:rsidP="00CF12EE">
      <w:pPr>
        <w:ind w:firstLine="567"/>
        <w:jc w:val="both"/>
        <w:rPr>
          <w:rFonts w:ascii="Arial LatArm" w:hAnsi="Arial LatArm" w:cs="Arial"/>
          <w:sz w:val="20"/>
          <w:lang w:val="hy-AM"/>
        </w:rPr>
      </w:pPr>
      <w:r w:rsidRPr="00FE4A6D">
        <w:rPr>
          <w:rFonts w:ascii="Arial LatArm" w:hAnsi="Arial LatArm" w:cs="Sylfaen"/>
          <w:sz w:val="20"/>
          <w:lang w:val="hy-AM"/>
        </w:rPr>
        <w:lastRenderedPageBreak/>
        <w:t>10.2</w:t>
      </w:r>
      <w:r w:rsidR="00F96621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74145B" w:rsidRPr="00FE4A6D">
        <w:rPr>
          <w:rFonts w:ascii="GHEA Grapalat" w:hAnsi="GHEA Grapalat" w:cs="Sylfaen"/>
          <w:sz w:val="20"/>
        </w:rPr>
        <w:t>Որակավորման</w:t>
      </w:r>
      <w:r w:rsidR="0074145B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74145B" w:rsidRPr="00FE4A6D">
        <w:rPr>
          <w:rFonts w:ascii="GHEA Grapalat" w:hAnsi="GHEA Grapalat" w:cs="Sylfaen"/>
          <w:sz w:val="20"/>
        </w:rPr>
        <w:t>ապահովման</w:t>
      </w:r>
      <w:r w:rsidR="0074145B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74145B" w:rsidRPr="00FE4A6D">
        <w:rPr>
          <w:rFonts w:ascii="GHEA Grapalat" w:hAnsi="GHEA Grapalat" w:cs="Sylfaen"/>
          <w:sz w:val="20"/>
        </w:rPr>
        <w:t>չափը</w:t>
      </w:r>
      <w:r w:rsidR="0074145B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74145B" w:rsidRPr="00FE4A6D">
        <w:rPr>
          <w:rFonts w:ascii="GHEA Grapalat" w:hAnsi="GHEA Grapalat" w:cs="Sylfaen"/>
          <w:sz w:val="20"/>
        </w:rPr>
        <w:t>հավասար</w:t>
      </w:r>
      <w:r w:rsidR="0074145B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74145B" w:rsidRPr="00FE4A6D">
        <w:rPr>
          <w:rFonts w:ascii="GHEA Grapalat" w:hAnsi="GHEA Grapalat" w:cs="Sylfaen"/>
          <w:sz w:val="20"/>
        </w:rPr>
        <w:t>է</w:t>
      </w:r>
      <w:r w:rsidR="0074145B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A161E3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A161E3" w:rsidRPr="00FE4A6D">
        <w:rPr>
          <w:rFonts w:ascii="GHEA Grapalat" w:hAnsi="GHEA Grapalat" w:cs="Sylfaen"/>
          <w:sz w:val="20"/>
          <w:lang w:val="hy-AM"/>
        </w:rPr>
        <w:t>սույն</w:t>
      </w:r>
      <w:r w:rsidR="00A161E3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A161E3" w:rsidRPr="00FE4A6D">
        <w:rPr>
          <w:rFonts w:ascii="GHEA Grapalat" w:hAnsi="GHEA Grapalat" w:cs="Sylfaen"/>
          <w:sz w:val="20"/>
          <w:lang w:val="hy-AM"/>
        </w:rPr>
        <w:t>ընթացակարգի</w:t>
      </w:r>
      <w:r w:rsidR="00A161E3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A161E3" w:rsidRPr="00FE4A6D">
        <w:rPr>
          <w:rFonts w:ascii="GHEA Grapalat" w:hAnsi="GHEA Grapalat" w:cs="Sylfaen"/>
          <w:sz w:val="20"/>
          <w:lang w:val="hy-AM"/>
        </w:rPr>
        <w:t>շրջանակում</w:t>
      </w:r>
      <w:r w:rsidR="00A161E3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A161E3" w:rsidRPr="00FE4A6D">
        <w:rPr>
          <w:rFonts w:ascii="GHEA Grapalat" w:hAnsi="GHEA Grapalat" w:cs="Sylfaen"/>
          <w:sz w:val="20"/>
          <w:lang w:val="hy-AM"/>
        </w:rPr>
        <w:t>գնվելիք</w:t>
      </w:r>
      <w:r w:rsidR="00A161E3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A161E3" w:rsidRPr="00FE4A6D">
        <w:rPr>
          <w:rFonts w:ascii="GHEA Grapalat" w:hAnsi="GHEA Grapalat" w:cs="Sylfaen"/>
          <w:sz w:val="20"/>
          <w:lang w:val="hy-AM"/>
        </w:rPr>
        <w:t>ապրանքի</w:t>
      </w:r>
      <w:r w:rsidR="00A161E3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A161E3" w:rsidRPr="00FE4A6D">
        <w:rPr>
          <w:rFonts w:ascii="GHEA Grapalat" w:hAnsi="GHEA Grapalat" w:cs="Sylfaen"/>
          <w:sz w:val="20"/>
          <w:lang w:val="hy-AM"/>
        </w:rPr>
        <w:t>գնման</w:t>
      </w:r>
      <w:r w:rsidR="00A161E3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A161E3" w:rsidRPr="00FE4A6D">
        <w:rPr>
          <w:rFonts w:ascii="GHEA Grapalat" w:hAnsi="GHEA Grapalat" w:cs="Sylfaen"/>
          <w:sz w:val="20"/>
          <w:lang w:val="hy-AM"/>
        </w:rPr>
        <w:t>գնի</w:t>
      </w:r>
      <w:r w:rsidR="00A161E3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5A72DB" w:rsidRPr="00FE4A6D">
        <w:rPr>
          <w:rFonts w:ascii="Arial LatArm" w:hAnsi="Arial LatArm" w:cs="Sylfaen"/>
          <w:sz w:val="20"/>
          <w:lang w:val="hy-AM"/>
        </w:rPr>
        <w:t xml:space="preserve">15 </w:t>
      </w:r>
      <w:r w:rsidR="005A72DB" w:rsidRPr="00FE4A6D">
        <w:rPr>
          <w:rFonts w:ascii="GHEA Grapalat" w:hAnsi="GHEA Grapalat" w:cs="Sylfaen"/>
          <w:sz w:val="20"/>
          <w:lang w:val="hy-AM"/>
        </w:rPr>
        <w:t>տոկոսին</w:t>
      </w:r>
      <w:r w:rsidR="0074145B" w:rsidRPr="00FE4A6D">
        <w:rPr>
          <w:rFonts w:ascii="Arial LatArm" w:hAnsi="Arial LatArm" w:cs="Sylfaen"/>
          <w:sz w:val="20"/>
          <w:lang w:val="af-ZA"/>
        </w:rPr>
        <w:t>:</w:t>
      </w:r>
      <w:r w:rsidR="00A161E3" w:rsidRPr="00FE4A6D">
        <w:rPr>
          <w:rFonts w:ascii="Arial LatArm" w:hAnsi="Arial LatArm" w:cs="Sylfaen"/>
          <w:sz w:val="20"/>
          <w:lang w:val="hy-AM"/>
        </w:rPr>
        <w:t xml:space="preserve">   </w:t>
      </w:r>
      <w:r w:rsidR="00A161E3" w:rsidRPr="00FE4A6D">
        <w:rPr>
          <w:rFonts w:ascii="GHEA Grapalat" w:hAnsi="GHEA Grapalat" w:cs="Sylfaen"/>
          <w:sz w:val="20"/>
          <w:lang w:val="hy-AM"/>
        </w:rPr>
        <w:t>Եթե</w:t>
      </w:r>
      <w:r w:rsidR="00A161E3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A161E3" w:rsidRPr="00FE4A6D">
        <w:rPr>
          <w:rFonts w:ascii="GHEA Grapalat" w:hAnsi="GHEA Grapalat" w:cs="Sylfaen"/>
          <w:sz w:val="20"/>
          <w:lang w:val="hy-AM"/>
        </w:rPr>
        <w:t>ապրանքի</w:t>
      </w:r>
      <w:r w:rsidR="00A161E3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A161E3" w:rsidRPr="00FE4A6D">
        <w:rPr>
          <w:rFonts w:ascii="GHEA Grapalat" w:hAnsi="GHEA Grapalat" w:cs="Sylfaen"/>
          <w:sz w:val="20"/>
          <w:lang w:val="hy-AM"/>
        </w:rPr>
        <w:t>գնման</w:t>
      </w:r>
      <w:r w:rsidR="00A161E3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A161E3" w:rsidRPr="00FE4A6D">
        <w:rPr>
          <w:rFonts w:ascii="GHEA Grapalat" w:hAnsi="GHEA Grapalat" w:cs="Sylfaen"/>
          <w:sz w:val="20"/>
          <w:lang w:val="hy-AM"/>
        </w:rPr>
        <w:t>գինը</w:t>
      </w:r>
      <w:r w:rsidR="00A161E3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A161E3" w:rsidRPr="00FE4A6D">
        <w:rPr>
          <w:rFonts w:ascii="GHEA Grapalat" w:hAnsi="GHEA Grapalat" w:cs="Sylfaen"/>
          <w:sz w:val="20"/>
          <w:lang w:val="hy-AM"/>
        </w:rPr>
        <w:t>պակաս</w:t>
      </w:r>
      <w:r w:rsidR="00A161E3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A161E3" w:rsidRPr="00FE4A6D">
        <w:rPr>
          <w:rFonts w:ascii="GHEA Grapalat" w:hAnsi="GHEA Grapalat" w:cs="Sylfaen"/>
          <w:sz w:val="20"/>
          <w:lang w:val="hy-AM"/>
        </w:rPr>
        <w:t>է</w:t>
      </w:r>
      <w:r w:rsidR="00A161E3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A161E3" w:rsidRPr="00FE4A6D">
        <w:rPr>
          <w:rFonts w:ascii="GHEA Grapalat" w:hAnsi="GHEA Grapalat" w:cs="Sylfaen"/>
          <w:sz w:val="20"/>
          <w:lang w:val="hy-AM"/>
        </w:rPr>
        <w:t>կնքվելիք</w:t>
      </w:r>
      <w:r w:rsidR="00A161E3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A161E3" w:rsidRPr="00FE4A6D">
        <w:rPr>
          <w:rFonts w:ascii="GHEA Grapalat" w:hAnsi="GHEA Grapalat" w:cs="Sylfaen"/>
          <w:sz w:val="20"/>
          <w:lang w:val="hy-AM"/>
        </w:rPr>
        <w:t>պայմանագրի</w:t>
      </w:r>
      <w:r w:rsidR="00A161E3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A161E3" w:rsidRPr="00FE4A6D">
        <w:rPr>
          <w:rFonts w:ascii="GHEA Grapalat" w:hAnsi="GHEA Grapalat" w:cs="Sylfaen"/>
          <w:sz w:val="20"/>
          <w:lang w:val="hy-AM"/>
        </w:rPr>
        <w:t>գնից</w:t>
      </w:r>
      <w:r w:rsidR="00A161E3" w:rsidRPr="00FE4A6D">
        <w:rPr>
          <w:rFonts w:ascii="Arial LatArm" w:hAnsi="Arial LatArm" w:cs="Sylfaen"/>
          <w:sz w:val="20"/>
          <w:lang w:val="hy-AM"/>
        </w:rPr>
        <w:t xml:space="preserve">, </w:t>
      </w:r>
      <w:r w:rsidR="00A161E3" w:rsidRPr="00FE4A6D">
        <w:rPr>
          <w:rFonts w:ascii="GHEA Grapalat" w:hAnsi="GHEA Grapalat" w:cs="Sylfaen"/>
          <w:sz w:val="20"/>
          <w:lang w:val="hy-AM"/>
        </w:rPr>
        <w:t>ապա</w:t>
      </w:r>
      <w:r w:rsidR="00A161E3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A161E3" w:rsidRPr="00FE4A6D">
        <w:rPr>
          <w:rFonts w:ascii="GHEA Grapalat" w:hAnsi="GHEA Grapalat" w:cs="Sylfaen"/>
          <w:sz w:val="20"/>
          <w:lang w:val="hy-AM"/>
        </w:rPr>
        <w:t>որակավորման</w:t>
      </w:r>
      <w:r w:rsidR="00A161E3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A161E3" w:rsidRPr="00FE4A6D">
        <w:rPr>
          <w:rFonts w:ascii="GHEA Grapalat" w:hAnsi="GHEA Grapalat" w:cs="Sylfaen"/>
          <w:sz w:val="20"/>
          <w:lang w:val="hy-AM"/>
        </w:rPr>
        <w:t>ապահովման</w:t>
      </w:r>
      <w:r w:rsidR="00A161E3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A161E3" w:rsidRPr="00FE4A6D">
        <w:rPr>
          <w:rFonts w:ascii="GHEA Grapalat" w:hAnsi="GHEA Grapalat" w:cs="Sylfaen"/>
          <w:sz w:val="20"/>
          <w:lang w:val="hy-AM"/>
        </w:rPr>
        <w:t>չափը</w:t>
      </w:r>
      <w:r w:rsidR="00A161E3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A161E3" w:rsidRPr="00FE4A6D">
        <w:rPr>
          <w:rFonts w:ascii="GHEA Grapalat" w:hAnsi="GHEA Grapalat" w:cs="Sylfaen"/>
          <w:sz w:val="20"/>
          <w:lang w:val="hy-AM"/>
        </w:rPr>
        <w:t>հաշվարկվում</w:t>
      </w:r>
      <w:r w:rsidR="00A161E3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A161E3" w:rsidRPr="00FE4A6D">
        <w:rPr>
          <w:rFonts w:ascii="GHEA Grapalat" w:hAnsi="GHEA Grapalat" w:cs="Sylfaen"/>
          <w:sz w:val="20"/>
          <w:lang w:val="hy-AM"/>
        </w:rPr>
        <w:t>է</w:t>
      </w:r>
      <w:r w:rsidR="00A161E3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A161E3" w:rsidRPr="00FE4A6D">
        <w:rPr>
          <w:rFonts w:ascii="GHEA Grapalat" w:hAnsi="GHEA Grapalat" w:cs="Sylfaen"/>
          <w:sz w:val="20"/>
          <w:lang w:val="hy-AM"/>
        </w:rPr>
        <w:t>պայմանագրի</w:t>
      </w:r>
      <w:r w:rsidR="00A161E3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A161E3" w:rsidRPr="00FE4A6D">
        <w:rPr>
          <w:rFonts w:ascii="GHEA Grapalat" w:hAnsi="GHEA Grapalat" w:cs="Sylfaen"/>
          <w:sz w:val="20"/>
          <w:lang w:val="hy-AM"/>
        </w:rPr>
        <w:t>գնի</w:t>
      </w:r>
      <w:r w:rsidR="00A161E3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A161E3" w:rsidRPr="00FE4A6D">
        <w:rPr>
          <w:rFonts w:ascii="GHEA Grapalat" w:hAnsi="GHEA Grapalat" w:cs="Sylfaen"/>
          <w:sz w:val="20"/>
          <w:lang w:val="hy-AM"/>
        </w:rPr>
        <w:t>նկատմամբ։</w:t>
      </w:r>
      <w:r w:rsidR="00A161E3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F96621" w:rsidRPr="00FE4A6D">
        <w:rPr>
          <w:rFonts w:ascii="GHEA Grapalat" w:hAnsi="GHEA Grapalat" w:cs="Sylfaen"/>
          <w:sz w:val="20"/>
          <w:lang w:val="hy-AM"/>
        </w:rPr>
        <w:t>Որակավորման</w:t>
      </w:r>
      <w:r w:rsidR="00F96621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96621" w:rsidRPr="00FE4A6D">
        <w:rPr>
          <w:rFonts w:ascii="GHEA Grapalat" w:hAnsi="GHEA Grapalat" w:cs="Sylfaen"/>
          <w:sz w:val="20"/>
          <w:lang w:val="hy-AM"/>
        </w:rPr>
        <w:t>ապահովումը</w:t>
      </w:r>
      <w:r w:rsidR="00F96621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96621" w:rsidRPr="00FE4A6D">
        <w:rPr>
          <w:rFonts w:ascii="GHEA Grapalat" w:hAnsi="GHEA Grapalat" w:cs="Sylfaen"/>
          <w:sz w:val="20"/>
          <w:lang w:val="hy-AM"/>
        </w:rPr>
        <w:t>ներկայացվում</w:t>
      </w:r>
      <w:r w:rsidR="00F96621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96621" w:rsidRPr="00FE4A6D">
        <w:rPr>
          <w:rFonts w:ascii="GHEA Grapalat" w:hAnsi="GHEA Grapalat" w:cs="Sylfaen"/>
          <w:sz w:val="20"/>
          <w:lang w:val="hy-AM"/>
        </w:rPr>
        <w:t>է</w:t>
      </w:r>
      <w:r w:rsidR="005A72DB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5A72DB" w:rsidRPr="00FE4A6D">
        <w:rPr>
          <w:rFonts w:ascii="GHEA Grapalat" w:hAnsi="GHEA Grapalat" w:cs="Sylfaen"/>
          <w:sz w:val="20"/>
          <w:lang w:val="hy-AM"/>
        </w:rPr>
        <w:t>տուժանքի</w:t>
      </w:r>
      <w:r w:rsidR="005A72DB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5A72DB" w:rsidRPr="00FE4A6D">
        <w:rPr>
          <w:rFonts w:ascii="Arial LatArm" w:hAnsi="Arial LatArm" w:cs="Sylfaen"/>
          <w:sz w:val="20"/>
          <w:lang w:val="af-ZA"/>
        </w:rPr>
        <w:t>(</w:t>
      </w:r>
      <w:r w:rsidR="005A72DB" w:rsidRPr="00FE4A6D">
        <w:rPr>
          <w:rFonts w:ascii="GHEA Grapalat" w:hAnsi="GHEA Grapalat" w:cs="Sylfaen"/>
          <w:sz w:val="20"/>
          <w:lang w:val="hy-AM"/>
        </w:rPr>
        <w:t>հավելված</w:t>
      </w:r>
      <w:r w:rsidR="005A72DB" w:rsidRPr="00FE4A6D">
        <w:rPr>
          <w:rFonts w:ascii="Arial LatArm" w:hAnsi="Arial LatArm" w:cs="Sylfaen"/>
          <w:sz w:val="20"/>
          <w:lang w:val="hy-AM"/>
        </w:rPr>
        <w:t xml:space="preserve"> 4</w:t>
      </w:r>
      <w:r w:rsidR="005A72DB" w:rsidRPr="00FE4A6D">
        <w:rPr>
          <w:rFonts w:ascii="GHEA Grapalat" w:hAnsi="GHEA Grapalat" w:cs="Sylfaen"/>
          <w:sz w:val="20"/>
          <w:lang w:val="hy-AM"/>
        </w:rPr>
        <w:t>․</w:t>
      </w:r>
      <w:r w:rsidR="005A72DB" w:rsidRPr="00FE4A6D">
        <w:rPr>
          <w:rFonts w:ascii="Arial LatArm" w:hAnsi="Arial LatArm" w:cs="Sylfaen"/>
          <w:sz w:val="20"/>
          <w:lang w:val="hy-AM"/>
        </w:rPr>
        <w:t>2</w:t>
      </w:r>
      <w:r w:rsidR="005A72DB" w:rsidRPr="00FE4A6D">
        <w:rPr>
          <w:rFonts w:ascii="Arial LatArm" w:hAnsi="Arial LatArm" w:cs="Sylfaen"/>
          <w:sz w:val="20"/>
          <w:lang w:val="af-ZA"/>
        </w:rPr>
        <w:t>)</w:t>
      </w:r>
      <w:r w:rsidR="005A72DB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5A72DB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5A72DB" w:rsidRPr="00FE4A6D">
        <w:rPr>
          <w:rFonts w:ascii="GHEA Grapalat" w:hAnsi="GHEA Grapalat" w:cs="Sylfaen"/>
          <w:sz w:val="20"/>
          <w:lang w:val="hy-AM"/>
        </w:rPr>
        <w:t>կամ</w:t>
      </w:r>
      <w:r w:rsidR="005A72DB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5A72DB" w:rsidRPr="00FE4A6D">
        <w:rPr>
          <w:rFonts w:ascii="GHEA Grapalat" w:hAnsi="GHEA Grapalat" w:cs="Sylfaen"/>
          <w:sz w:val="20"/>
          <w:lang w:val="hy-AM"/>
        </w:rPr>
        <w:t>կանխիկ</w:t>
      </w:r>
      <w:r w:rsidR="005A72DB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5A72DB" w:rsidRPr="00FE4A6D">
        <w:rPr>
          <w:rFonts w:ascii="GHEA Grapalat" w:hAnsi="GHEA Grapalat" w:cs="Sylfaen"/>
          <w:sz w:val="20"/>
          <w:lang w:val="hy-AM"/>
        </w:rPr>
        <w:t>փողի</w:t>
      </w:r>
      <w:r w:rsidR="005A72DB" w:rsidRPr="00FE4A6D">
        <w:rPr>
          <w:rFonts w:ascii="Arial LatArm" w:hAnsi="Arial LatArm" w:cs="Sylfaen"/>
          <w:sz w:val="20"/>
          <w:lang w:val="af-ZA"/>
        </w:rPr>
        <w:t xml:space="preserve">, </w:t>
      </w:r>
      <w:r w:rsidR="00D7662C" w:rsidRPr="00FE4A6D">
        <w:rPr>
          <w:rFonts w:ascii="Arial LatArm" w:hAnsi="Arial LatArm" w:cs="Sylfaen"/>
          <w:sz w:val="20"/>
          <w:lang w:val="af-ZA"/>
        </w:rPr>
        <w:t>:</w:t>
      </w:r>
      <w:r w:rsidR="005A72DB" w:rsidRPr="00FE4A6D">
        <w:rPr>
          <w:rFonts w:ascii="GHEA Grapalat" w:hAnsi="GHEA Grapalat" w:cs="Sylfaen"/>
          <w:sz w:val="20"/>
          <w:lang w:val="af-ZA"/>
        </w:rPr>
        <w:t>Ընդ</w:t>
      </w:r>
      <w:r w:rsidR="005A72DB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5A72DB" w:rsidRPr="00FE4A6D">
        <w:rPr>
          <w:rFonts w:ascii="GHEA Grapalat" w:hAnsi="GHEA Grapalat" w:cs="Sylfaen"/>
          <w:sz w:val="20"/>
          <w:lang w:val="af-ZA"/>
        </w:rPr>
        <w:t>որում</w:t>
      </w:r>
      <w:r w:rsidR="005A72DB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5A72DB" w:rsidRPr="00FE4A6D">
        <w:rPr>
          <w:rFonts w:ascii="GHEA Grapalat" w:hAnsi="GHEA Grapalat" w:cs="Sylfaen"/>
          <w:sz w:val="20"/>
          <w:lang w:val="af-ZA"/>
        </w:rPr>
        <w:t>ապահովումը</w:t>
      </w:r>
      <w:r w:rsidR="005A72DB" w:rsidRPr="00FE4A6D">
        <w:rPr>
          <w:rFonts w:ascii="Arial LatArm" w:hAnsi="Arial LatArm"/>
          <w:color w:val="000000"/>
          <w:shd w:val="clear" w:color="auto" w:fill="FFFFFF"/>
          <w:lang w:val="af-ZA"/>
        </w:rPr>
        <w:t xml:space="preserve"> </w:t>
      </w:r>
      <w:r w:rsidR="005A72DB" w:rsidRPr="00FE4A6D">
        <w:rPr>
          <w:rFonts w:ascii="GHEA Grapalat" w:hAnsi="GHEA Grapalat" w:cs="Sylfaen"/>
          <w:sz w:val="20"/>
          <w:lang w:val="hy-AM"/>
        </w:rPr>
        <w:t>պետք</w:t>
      </w:r>
      <w:r w:rsidR="005A72DB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5A72DB" w:rsidRPr="00FE4A6D">
        <w:rPr>
          <w:rFonts w:ascii="GHEA Grapalat" w:hAnsi="GHEA Grapalat" w:cs="Sylfaen"/>
          <w:sz w:val="20"/>
          <w:lang w:val="hy-AM"/>
        </w:rPr>
        <w:t>է</w:t>
      </w:r>
      <w:r w:rsidR="005A72DB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5A72DB" w:rsidRPr="00FE4A6D">
        <w:rPr>
          <w:rFonts w:ascii="GHEA Grapalat" w:hAnsi="GHEA Grapalat" w:cs="Sylfaen"/>
          <w:sz w:val="20"/>
          <w:lang w:val="hy-AM"/>
        </w:rPr>
        <w:t>վավեր</w:t>
      </w:r>
      <w:r w:rsidR="005A72DB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5A72DB" w:rsidRPr="00FE4A6D">
        <w:rPr>
          <w:rFonts w:ascii="GHEA Grapalat" w:hAnsi="GHEA Grapalat" w:cs="Sylfaen"/>
          <w:sz w:val="20"/>
          <w:lang w:val="hy-AM"/>
        </w:rPr>
        <w:t>լինի</w:t>
      </w:r>
      <w:r w:rsidR="005A72DB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5A72DB" w:rsidRPr="00FE4A6D">
        <w:rPr>
          <w:rFonts w:ascii="GHEA Grapalat" w:hAnsi="GHEA Grapalat" w:cs="Sylfaen"/>
          <w:sz w:val="20"/>
          <w:lang w:val="hy-AM"/>
        </w:rPr>
        <w:t>առնվազն</w:t>
      </w:r>
      <w:r w:rsidR="005A72DB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5A72DB" w:rsidRPr="00FE4A6D">
        <w:rPr>
          <w:rFonts w:ascii="GHEA Grapalat" w:hAnsi="GHEA Grapalat" w:cs="Sylfaen"/>
          <w:sz w:val="20"/>
          <w:lang w:val="hy-AM"/>
        </w:rPr>
        <w:t>մինչև</w:t>
      </w:r>
      <w:r w:rsidR="005A72DB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5A72DB" w:rsidRPr="00FE4A6D">
        <w:rPr>
          <w:rFonts w:ascii="GHEA Grapalat" w:hAnsi="GHEA Grapalat" w:cs="Sylfaen"/>
          <w:sz w:val="20"/>
          <w:lang w:val="hy-AM"/>
        </w:rPr>
        <w:t>պայմանագրի</w:t>
      </w:r>
      <w:r w:rsidR="005A72DB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5A72DB" w:rsidRPr="00FE4A6D">
        <w:rPr>
          <w:rFonts w:ascii="GHEA Grapalat" w:hAnsi="GHEA Grapalat" w:cs="Sylfaen"/>
          <w:sz w:val="20"/>
          <w:lang w:val="hy-AM"/>
        </w:rPr>
        <w:t>կատարման</w:t>
      </w:r>
      <w:r w:rsidR="005A72DB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5A72DB" w:rsidRPr="00FE4A6D">
        <w:rPr>
          <w:rFonts w:ascii="GHEA Grapalat" w:hAnsi="GHEA Grapalat" w:cs="Sylfaen"/>
          <w:sz w:val="20"/>
          <w:lang w:val="hy-AM"/>
        </w:rPr>
        <w:t>արդյունքը</w:t>
      </w:r>
      <w:r w:rsidR="005A72DB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5A72DB" w:rsidRPr="00FE4A6D">
        <w:rPr>
          <w:rFonts w:ascii="GHEA Grapalat" w:hAnsi="GHEA Grapalat" w:cs="Sylfaen"/>
          <w:sz w:val="20"/>
          <w:lang w:val="hy-AM"/>
        </w:rPr>
        <w:t>պատվիրատուի</w:t>
      </w:r>
      <w:r w:rsidR="005A72DB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5A72DB" w:rsidRPr="00FE4A6D">
        <w:rPr>
          <w:rFonts w:ascii="GHEA Grapalat" w:hAnsi="GHEA Grapalat" w:cs="Sylfaen"/>
          <w:sz w:val="20"/>
          <w:lang w:val="hy-AM"/>
        </w:rPr>
        <w:t>կողմից</w:t>
      </w:r>
      <w:r w:rsidR="005A72DB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5A72DB" w:rsidRPr="00FE4A6D">
        <w:rPr>
          <w:rFonts w:ascii="GHEA Grapalat" w:hAnsi="GHEA Grapalat" w:cs="Sylfaen"/>
          <w:sz w:val="20"/>
          <w:lang w:val="hy-AM"/>
        </w:rPr>
        <w:t>ամբողջական</w:t>
      </w:r>
      <w:r w:rsidR="005A72DB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5A72DB" w:rsidRPr="00FE4A6D">
        <w:rPr>
          <w:rFonts w:ascii="GHEA Grapalat" w:hAnsi="GHEA Grapalat" w:cs="Sylfaen"/>
          <w:sz w:val="20"/>
          <w:lang w:val="hy-AM"/>
        </w:rPr>
        <w:t>ընդունվելու</w:t>
      </w:r>
      <w:r w:rsidR="005A72DB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5A72DB" w:rsidRPr="00FE4A6D">
        <w:rPr>
          <w:rFonts w:ascii="GHEA Grapalat" w:hAnsi="GHEA Grapalat" w:cs="Sylfaen"/>
          <w:sz w:val="20"/>
          <w:lang w:val="hy-AM"/>
        </w:rPr>
        <w:t>օրվան</w:t>
      </w:r>
      <w:r w:rsidR="005A72DB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5A72DB" w:rsidRPr="00FE4A6D">
        <w:rPr>
          <w:rFonts w:ascii="GHEA Grapalat" w:hAnsi="GHEA Grapalat" w:cs="Sylfaen"/>
          <w:sz w:val="20"/>
          <w:lang w:val="hy-AM"/>
        </w:rPr>
        <w:t>հաջորդող</w:t>
      </w:r>
      <w:r w:rsidR="005A72DB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5A72DB" w:rsidRPr="00FE4A6D">
        <w:rPr>
          <w:rFonts w:ascii="Arial LatArm" w:hAnsi="Arial LatArm" w:cs="Sylfaen"/>
          <w:sz w:val="20"/>
          <w:lang w:val="hy-AM"/>
        </w:rPr>
        <w:t>2</w:t>
      </w:r>
      <w:r w:rsidR="005A72DB" w:rsidRPr="00FE4A6D">
        <w:rPr>
          <w:rFonts w:ascii="Arial LatArm" w:hAnsi="Arial LatArm" w:cs="Sylfaen"/>
          <w:sz w:val="20"/>
          <w:lang w:val="af-ZA"/>
        </w:rPr>
        <w:t>0-</w:t>
      </w:r>
      <w:r w:rsidR="005A72DB" w:rsidRPr="00FE4A6D">
        <w:rPr>
          <w:rFonts w:ascii="GHEA Grapalat" w:hAnsi="GHEA Grapalat" w:cs="Sylfaen"/>
          <w:sz w:val="20"/>
          <w:lang w:val="hy-AM"/>
        </w:rPr>
        <w:t>րդ</w:t>
      </w:r>
      <w:r w:rsidR="005A72DB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5A72DB" w:rsidRPr="00FE4A6D">
        <w:rPr>
          <w:rFonts w:ascii="GHEA Grapalat" w:hAnsi="GHEA Grapalat" w:cs="Sylfaen"/>
          <w:sz w:val="20"/>
          <w:lang w:val="hy-AM"/>
        </w:rPr>
        <w:t>աշխատանքային</w:t>
      </w:r>
      <w:r w:rsidR="005A72DB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5A72DB" w:rsidRPr="00FE4A6D">
        <w:rPr>
          <w:rFonts w:ascii="GHEA Grapalat" w:hAnsi="GHEA Grapalat" w:cs="Sylfaen"/>
          <w:sz w:val="20"/>
          <w:lang w:val="hy-AM"/>
        </w:rPr>
        <w:t>օրը</w:t>
      </w:r>
      <w:r w:rsidR="005A72DB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5A72DB" w:rsidRPr="00FE4A6D">
        <w:rPr>
          <w:rFonts w:ascii="GHEA Grapalat" w:hAnsi="GHEA Grapalat" w:cs="Arial"/>
          <w:sz w:val="20"/>
          <w:lang w:val="hy-AM"/>
        </w:rPr>
        <w:t>ներառյալ</w:t>
      </w:r>
      <w:r w:rsidR="005A72DB" w:rsidRPr="00FE4A6D">
        <w:rPr>
          <w:rStyle w:val="af6"/>
          <w:rFonts w:ascii="Arial LatArm" w:hAnsi="Arial LatArm" w:cs="Arial"/>
          <w:sz w:val="20"/>
        </w:rPr>
        <w:footnoteReference w:id="4"/>
      </w:r>
      <w:r w:rsidR="005A72DB" w:rsidRPr="00FE4A6D">
        <w:rPr>
          <w:rFonts w:ascii="Arial LatArm" w:hAnsi="Arial LatArm" w:cs="Arial"/>
          <w:sz w:val="20"/>
          <w:vertAlign w:val="superscript"/>
          <w:lang w:val="hy-AM"/>
        </w:rPr>
        <w:t>.1</w:t>
      </w:r>
      <w:r w:rsidR="00F96621" w:rsidRPr="00FE4A6D">
        <w:rPr>
          <w:rFonts w:ascii="Arial LatArm" w:hAnsi="Arial LatArm" w:cs="Sylfaen"/>
          <w:sz w:val="20"/>
          <w:lang w:val="af-ZA"/>
        </w:rPr>
        <w:t xml:space="preserve"> </w:t>
      </w:r>
    </w:p>
    <w:p w14:paraId="22274F88" w14:textId="77777777" w:rsidR="00BA7FAD" w:rsidRPr="00FE4A6D" w:rsidRDefault="00BA7FAD" w:rsidP="00BA7FAD">
      <w:pPr>
        <w:ind w:firstLine="567"/>
        <w:jc w:val="both"/>
        <w:rPr>
          <w:rFonts w:ascii="Arial LatArm" w:hAnsi="Arial LatArm" w:cs="Arial"/>
          <w:sz w:val="20"/>
          <w:lang w:val="hy-AM"/>
        </w:rPr>
      </w:pPr>
      <w:r w:rsidRPr="00FE4A6D">
        <w:rPr>
          <w:rFonts w:ascii="GHEA Grapalat" w:hAnsi="GHEA Grapalat" w:cs="Arial"/>
          <w:sz w:val="20"/>
          <w:lang w:val="hy-AM"/>
        </w:rPr>
        <w:t>Եթե</w:t>
      </w:r>
      <w:r w:rsidRPr="00FE4A6D">
        <w:rPr>
          <w:rFonts w:ascii="Arial LatArm" w:hAnsi="Arial LatArm" w:cs="Arial"/>
          <w:sz w:val="20"/>
          <w:lang w:val="af-ZA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գնման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ընթացակարգը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կազմակերպված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է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չափաբաժիններով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և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մասնակիցը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ընտրված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մասնակից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է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ճանաչվում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մեկից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ավելի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չափաբաժինների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մասով</w:t>
      </w:r>
      <w:r w:rsidR="005A72DB" w:rsidRPr="00FE4A6D">
        <w:rPr>
          <w:rFonts w:ascii="Arial LatArm" w:hAnsi="Arial LatArm" w:cs="Arial"/>
          <w:sz w:val="20"/>
          <w:lang w:val="hy-AM"/>
        </w:rPr>
        <w:t xml:space="preserve">, </w:t>
      </w:r>
      <w:r w:rsidR="005A72DB" w:rsidRPr="00FE4A6D">
        <w:rPr>
          <w:rFonts w:ascii="GHEA Grapalat" w:hAnsi="GHEA Grapalat" w:cs="Sylfaen"/>
          <w:sz w:val="20"/>
          <w:lang w:val="hy-AM"/>
        </w:rPr>
        <w:t>ապա</w:t>
      </w:r>
      <w:r w:rsidR="005A72DB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5A72DB" w:rsidRPr="00FE4A6D">
        <w:rPr>
          <w:rFonts w:ascii="GHEA Grapalat" w:hAnsi="GHEA Grapalat" w:cs="Sylfaen"/>
          <w:sz w:val="20"/>
          <w:lang w:val="hy-AM"/>
        </w:rPr>
        <w:t>կարող</w:t>
      </w:r>
      <w:r w:rsidR="005A72DB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5A72DB" w:rsidRPr="00FE4A6D">
        <w:rPr>
          <w:rFonts w:ascii="GHEA Grapalat" w:hAnsi="GHEA Grapalat" w:cs="Sylfaen"/>
          <w:sz w:val="20"/>
          <w:lang w:val="hy-AM"/>
        </w:rPr>
        <w:t>է</w:t>
      </w:r>
      <w:r w:rsidR="005A72DB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5A72DB" w:rsidRPr="00FE4A6D">
        <w:rPr>
          <w:rFonts w:ascii="GHEA Grapalat" w:hAnsi="GHEA Grapalat" w:cs="Sylfaen"/>
          <w:sz w:val="20"/>
          <w:lang w:val="hy-AM"/>
        </w:rPr>
        <w:t>ներկայացնել՝</w:t>
      </w:r>
      <w:r w:rsidR="005A72DB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5A72DB" w:rsidRPr="00FE4A6D">
        <w:rPr>
          <w:rFonts w:ascii="GHEA Grapalat" w:hAnsi="GHEA Grapalat" w:cs="Sylfaen"/>
          <w:sz w:val="20"/>
          <w:lang w:val="hy-AM"/>
        </w:rPr>
        <w:t>ինչպես</w:t>
      </w:r>
      <w:r w:rsidR="005A72DB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5A72DB" w:rsidRPr="00FE4A6D">
        <w:rPr>
          <w:rFonts w:ascii="GHEA Grapalat" w:hAnsi="GHEA Grapalat" w:cs="Sylfaen"/>
          <w:sz w:val="20"/>
          <w:lang w:val="hy-AM"/>
        </w:rPr>
        <w:t>յուրաքանչյուր</w:t>
      </w:r>
      <w:r w:rsidR="005A72DB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5A72DB" w:rsidRPr="00FE4A6D">
        <w:rPr>
          <w:rFonts w:ascii="GHEA Grapalat" w:hAnsi="GHEA Grapalat" w:cs="Sylfaen"/>
          <w:sz w:val="20"/>
          <w:lang w:val="hy-AM"/>
        </w:rPr>
        <w:t>չափաբաժնի</w:t>
      </w:r>
      <w:r w:rsidR="005A72DB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5A72DB" w:rsidRPr="00FE4A6D">
        <w:rPr>
          <w:rFonts w:ascii="GHEA Grapalat" w:hAnsi="GHEA Grapalat" w:cs="Sylfaen"/>
          <w:sz w:val="20"/>
          <w:lang w:val="hy-AM"/>
        </w:rPr>
        <w:t>համար</w:t>
      </w:r>
      <w:r w:rsidR="005A72DB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5A72DB" w:rsidRPr="00FE4A6D">
        <w:rPr>
          <w:rFonts w:ascii="GHEA Grapalat" w:hAnsi="GHEA Grapalat" w:cs="Sylfaen"/>
          <w:sz w:val="20"/>
          <w:lang w:val="hy-AM"/>
        </w:rPr>
        <w:t>առանձին</w:t>
      </w:r>
      <w:r w:rsidR="005A72DB" w:rsidRPr="00FE4A6D">
        <w:rPr>
          <w:rFonts w:ascii="Arial LatArm" w:hAnsi="Arial LatArm" w:cs="Sylfaen"/>
          <w:sz w:val="20"/>
          <w:lang w:val="hy-AM"/>
        </w:rPr>
        <w:t xml:space="preserve">, </w:t>
      </w:r>
      <w:r w:rsidR="005A72DB" w:rsidRPr="00FE4A6D">
        <w:rPr>
          <w:rFonts w:ascii="GHEA Grapalat" w:hAnsi="GHEA Grapalat" w:cs="Sylfaen"/>
          <w:sz w:val="20"/>
          <w:lang w:val="hy-AM"/>
        </w:rPr>
        <w:t>այնպես</w:t>
      </w:r>
      <w:r w:rsidR="005A72DB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5A72DB" w:rsidRPr="00FE4A6D">
        <w:rPr>
          <w:rFonts w:ascii="GHEA Grapalat" w:hAnsi="GHEA Grapalat" w:cs="Sylfaen"/>
          <w:sz w:val="20"/>
          <w:lang w:val="hy-AM"/>
        </w:rPr>
        <w:t>էլ</w:t>
      </w:r>
      <w:r w:rsidR="005A72DB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5A72DB" w:rsidRPr="00FE4A6D">
        <w:rPr>
          <w:rFonts w:ascii="GHEA Grapalat" w:hAnsi="GHEA Grapalat" w:cs="Sylfaen"/>
          <w:sz w:val="20"/>
          <w:lang w:val="hy-AM"/>
        </w:rPr>
        <w:t>մեկ</w:t>
      </w:r>
      <w:r w:rsidR="005A72DB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5A72DB" w:rsidRPr="00FE4A6D">
        <w:rPr>
          <w:rFonts w:ascii="GHEA Grapalat" w:hAnsi="GHEA Grapalat" w:cs="Sylfaen"/>
          <w:sz w:val="20"/>
          <w:lang w:val="hy-AM"/>
        </w:rPr>
        <w:t>որակավորման</w:t>
      </w:r>
      <w:r w:rsidR="005A72DB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5A72DB" w:rsidRPr="00FE4A6D">
        <w:rPr>
          <w:rFonts w:ascii="GHEA Grapalat" w:hAnsi="GHEA Grapalat" w:cs="Sylfaen"/>
          <w:sz w:val="20"/>
          <w:lang w:val="hy-AM"/>
        </w:rPr>
        <w:t>ապահովում</w:t>
      </w:r>
      <w:r w:rsidR="005A72DB" w:rsidRPr="00FE4A6D">
        <w:rPr>
          <w:rFonts w:ascii="Arial LatArm" w:hAnsi="Arial LatArm" w:cs="Sylfaen"/>
          <w:sz w:val="20"/>
          <w:lang w:val="hy-AM"/>
        </w:rPr>
        <w:t xml:space="preserve">` </w:t>
      </w:r>
      <w:r w:rsidR="005A72DB" w:rsidRPr="00FE4A6D">
        <w:rPr>
          <w:rFonts w:ascii="GHEA Grapalat" w:hAnsi="GHEA Grapalat" w:cs="Sylfaen"/>
          <w:sz w:val="20"/>
          <w:lang w:val="hy-AM"/>
        </w:rPr>
        <w:t>բոլոր</w:t>
      </w:r>
      <w:r w:rsidR="005A72DB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5A72DB" w:rsidRPr="00FE4A6D">
        <w:rPr>
          <w:rFonts w:ascii="GHEA Grapalat" w:hAnsi="GHEA Grapalat" w:cs="Sylfaen"/>
          <w:sz w:val="20"/>
          <w:lang w:val="hy-AM"/>
        </w:rPr>
        <w:t>չափաբաժինների</w:t>
      </w:r>
      <w:r w:rsidR="005A72DB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5A72DB" w:rsidRPr="00FE4A6D">
        <w:rPr>
          <w:rFonts w:ascii="GHEA Grapalat" w:hAnsi="GHEA Grapalat" w:cs="Sylfaen"/>
          <w:sz w:val="20"/>
          <w:lang w:val="hy-AM"/>
        </w:rPr>
        <w:t>համար</w:t>
      </w:r>
      <w:r w:rsidR="005A72DB" w:rsidRPr="00FE4A6D">
        <w:rPr>
          <w:rFonts w:ascii="Arial LatArm" w:hAnsi="Arial LatArm" w:cs="Sylfaen"/>
          <w:sz w:val="20"/>
          <w:lang w:val="hy-AM"/>
        </w:rPr>
        <w:t xml:space="preserve">: </w:t>
      </w:r>
      <w:r w:rsidR="005A72DB" w:rsidRPr="00FE4A6D">
        <w:rPr>
          <w:rFonts w:ascii="GHEA Grapalat" w:hAnsi="GHEA Grapalat" w:cs="Sylfaen"/>
          <w:sz w:val="20"/>
          <w:lang w:val="hy-AM"/>
        </w:rPr>
        <w:t>Մեկ</w:t>
      </w:r>
      <w:r w:rsidR="005A72DB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5A72DB" w:rsidRPr="00FE4A6D">
        <w:rPr>
          <w:rFonts w:ascii="GHEA Grapalat" w:hAnsi="GHEA Grapalat" w:cs="Sylfaen"/>
          <w:sz w:val="20"/>
          <w:lang w:val="hy-AM"/>
        </w:rPr>
        <w:t>որակավորման</w:t>
      </w:r>
      <w:r w:rsidR="005A72DB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5A72DB" w:rsidRPr="00FE4A6D">
        <w:rPr>
          <w:rFonts w:ascii="GHEA Grapalat" w:hAnsi="GHEA Grapalat" w:cs="Sylfaen"/>
          <w:sz w:val="20"/>
          <w:lang w:val="hy-AM"/>
        </w:rPr>
        <w:t>ապահովում</w:t>
      </w:r>
      <w:r w:rsidR="005A72DB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5A72DB" w:rsidRPr="00FE4A6D">
        <w:rPr>
          <w:rFonts w:ascii="GHEA Grapalat" w:hAnsi="GHEA Grapalat" w:cs="Sylfaen"/>
          <w:sz w:val="20"/>
          <w:lang w:val="hy-AM"/>
        </w:rPr>
        <w:t>ներկայացվելու</w:t>
      </w:r>
      <w:r w:rsidR="005A72DB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5A72DB" w:rsidRPr="00FE4A6D">
        <w:rPr>
          <w:rFonts w:ascii="GHEA Grapalat" w:hAnsi="GHEA Grapalat" w:cs="Sylfaen"/>
          <w:sz w:val="20"/>
          <w:lang w:val="hy-AM"/>
        </w:rPr>
        <w:t>դեպքում</w:t>
      </w:r>
      <w:r w:rsidR="005A72DB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5A72DB" w:rsidRPr="00FE4A6D">
        <w:rPr>
          <w:rFonts w:ascii="GHEA Grapalat" w:hAnsi="GHEA Grapalat" w:cs="Sylfaen"/>
          <w:sz w:val="20"/>
          <w:lang w:val="hy-AM"/>
        </w:rPr>
        <w:t>դրա</w:t>
      </w:r>
      <w:r w:rsidR="005A72DB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5A72DB" w:rsidRPr="00FE4A6D">
        <w:rPr>
          <w:rFonts w:ascii="GHEA Grapalat" w:hAnsi="GHEA Grapalat" w:cs="Sylfaen"/>
          <w:sz w:val="20"/>
          <w:lang w:val="hy-AM"/>
        </w:rPr>
        <w:t>գումարը</w:t>
      </w:r>
      <w:r w:rsidR="005A72DB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5A72DB" w:rsidRPr="00FE4A6D">
        <w:rPr>
          <w:rFonts w:ascii="GHEA Grapalat" w:hAnsi="GHEA Grapalat" w:cs="Sylfaen"/>
          <w:sz w:val="20"/>
          <w:lang w:val="hy-AM"/>
        </w:rPr>
        <w:t>հաշվարկվում</w:t>
      </w:r>
      <w:r w:rsidR="005A72DB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5A72DB" w:rsidRPr="00FE4A6D">
        <w:rPr>
          <w:rFonts w:ascii="GHEA Grapalat" w:hAnsi="GHEA Grapalat" w:cs="Sylfaen"/>
          <w:sz w:val="20"/>
          <w:lang w:val="hy-AM"/>
        </w:rPr>
        <w:t>է</w:t>
      </w:r>
      <w:r w:rsidR="00A161E3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A161E3" w:rsidRPr="00FE4A6D">
        <w:rPr>
          <w:rFonts w:ascii="GHEA Grapalat" w:hAnsi="GHEA Grapalat" w:cs="Sylfaen"/>
          <w:sz w:val="20"/>
          <w:lang w:val="hy-AM"/>
        </w:rPr>
        <w:t>ներկայացված</w:t>
      </w:r>
      <w:r w:rsidR="00A161E3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A161E3" w:rsidRPr="00FE4A6D">
        <w:rPr>
          <w:rFonts w:ascii="GHEA Grapalat" w:hAnsi="GHEA Grapalat" w:cs="Sylfaen"/>
          <w:sz w:val="20"/>
          <w:lang w:val="hy-AM"/>
        </w:rPr>
        <w:t>չափաբաժինների</w:t>
      </w:r>
      <w:r w:rsidR="00A161E3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A161E3" w:rsidRPr="00FE4A6D">
        <w:rPr>
          <w:rFonts w:ascii="GHEA Grapalat" w:hAnsi="GHEA Grapalat" w:cs="Sylfaen"/>
          <w:sz w:val="20"/>
          <w:lang w:val="hy-AM"/>
        </w:rPr>
        <w:t>գնման</w:t>
      </w:r>
      <w:r w:rsidR="00A161E3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A161E3" w:rsidRPr="00FE4A6D">
        <w:rPr>
          <w:rFonts w:ascii="GHEA Grapalat" w:hAnsi="GHEA Grapalat" w:cs="Sylfaen"/>
          <w:sz w:val="20"/>
          <w:lang w:val="hy-AM"/>
        </w:rPr>
        <w:t>գների</w:t>
      </w:r>
      <w:r w:rsidR="00A161E3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A161E3" w:rsidRPr="00FE4A6D">
        <w:rPr>
          <w:rFonts w:ascii="GHEA Grapalat" w:hAnsi="GHEA Grapalat" w:cs="Sylfaen"/>
          <w:sz w:val="20"/>
          <w:lang w:val="hy-AM"/>
        </w:rPr>
        <w:t>հանրագումարի</w:t>
      </w:r>
      <w:r w:rsidR="00A161E3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A161E3" w:rsidRPr="00FE4A6D">
        <w:rPr>
          <w:rFonts w:ascii="GHEA Grapalat" w:hAnsi="GHEA Grapalat" w:cs="Sylfaen"/>
          <w:sz w:val="20"/>
          <w:lang w:val="hy-AM"/>
        </w:rPr>
        <w:t>նկատմամբ</w:t>
      </w:r>
      <w:r w:rsidR="00A161E3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A161E3" w:rsidRPr="00FE4A6D">
        <w:rPr>
          <w:rFonts w:ascii="GHEA Grapalat" w:hAnsi="GHEA Grapalat" w:cs="Sylfaen"/>
          <w:sz w:val="20"/>
          <w:lang w:val="hy-AM"/>
        </w:rPr>
        <w:t>՝</w:t>
      </w:r>
      <w:r w:rsidR="00A161E3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A161E3" w:rsidRPr="00FE4A6D">
        <w:rPr>
          <w:rFonts w:ascii="GHEA Grapalat" w:hAnsi="GHEA Grapalat" w:cs="Sylfaen"/>
          <w:sz w:val="20"/>
          <w:lang w:val="hy-AM"/>
        </w:rPr>
        <w:t>հաշվի</w:t>
      </w:r>
      <w:r w:rsidR="00A161E3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A161E3" w:rsidRPr="00FE4A6D">
        <w:rPr>
          <w:rFonts w:ascii="GHEA Grapalat" w:hAnsi="GHEA Grapalat" w:cs="Sylfaen"/>
          <w:sz w:val="20"/>
          <w:lang w:val="hy-AM"/>
        </w:rPr>
        <w:t>առնելով</w:t>
      </w:r>
      <w:r w:rsidR="00A161E3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A161E3" w:rsidRPr="00FE4A6D">
        <w:rPr>
          <w:rFonts w:ascii="GHEA Grapalat" w:hAnsi="GHEA Grapalat" w:cs="Sylfaen"/>
          <w:sz w:val="20"/>
          <w:lang w:val="hy-AM"/>
        </w:rPr>
        <w:t>Կարգի</w:t>
      </w:r>
      <w:r w:rsidR="00A161E3" w:rsidRPr="00FE4A6D">
        <w:rPr>
          <w:rFonts w:ascii="Arial LatArm" w:hAnsi="Arial LatArm" w:cs="Sylfaen"/>
          <w:sz w:val="20"/>
          <w:lang w:val="hy-AM"/>
        </w:rPr>
        <w:t xml:space="preserve"> 32-</w:t>
      </w:r>
      <w:r w:rsidR="00A161E3" w:rsidRPr="00FE4A6D">
        <w:rPr>
          <w:rFonts w:ascii="GHEA Grapalat" w:hAnsi="GHEA Grapalat" w:cs="Sylfaen"/>
          <w:sz w:val="20"/>
          <w:lang w:val="hy-AM"/>
        </w:rPr>
        <w:t>րդ</w:t>
      </w:r>
      <w:r w:rsidR="00A161E3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A161E3" w:rsidRPr="00FE4A6D">
        <w:rPr>
          <w:rFonts w:ascii="GHEA Grapalat" w:hAnsi="GHEA Grapalat" w:cs="Sylfaen"/>
          <w:sz w:val="20"/>
          <w:lang w:val="hy-AM"/>
        </w:rPr>
        <w:t>կետի</w:t>
      </w:r>
      <w:r w:rsidR="00A161E3" w:rsidRPr="00FE4A6D">
        <w:rPr>
          <w:rFonts w:ascii="Arial LatArm" w:hAnsi="Arial LatArm" w:cs="Sylfaen"/>
          <w:sz w:val="20"/>
          <w:lang w:val="hy-AM"/>
        </w:rPr>
        <w:t xml:space="preserve"> 1-</w:t>
      </w:r>
      <w:r w:rsidR="00A161E3" w:rsidRPr="00FE4A6D">
        <w:rPr>
          <w:rFonts w:ascii="GHEA Grapalat" w:hAnsi="GHEA Grapalat" w:cs="Sylfaen"/>
          <w:sz w:val="20"/>
          <w:lang w:val="hy-AM"/>
        </w:rPr>
        <w:t>ին</w:t>
      </w:r>
      <w:r w:rsidR="00A161E3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A161E3" w:rsidRPr="00FE4A6D">
        <w:rPr>
          <w:rFonts w:ascii="GHEA Grapalat" w:hAnsi="GHEA Grapalat" w:cs="Sylfaen"/>
          <w:sz w:val="20"/>
          <w:lang w:val="hy-AM"/>
        </w:rPr>
        <w:t>ենթակետի</w:t>
      </w:r>
      <w:r w:rsidR="00A161E3" w:rsidRPr="00FE4A6D">
        <w:rPr>
          <w:rFonts w:ascii="Arial LatArm" w:hAnsi="Arial LatArm" w:cs="Sylfaen"/>
          <w:sz w:val="20"/>
          <w:lang w:val="hy-AM"/>
        </w:rPr>
        <w:t xml:space="preserve"> «</w:t>
      </w:r>
      <w:r w:rsidR="00A161E3" w:rsidRPr="00FE4A6D">
        <w:rPr>
          <w:rFonts w:ascii="GHEA Grapalat" w:hAnsi="GHEA Grapalat" w:cs="Sylfaen"/>
          <w:sz w:val="20"/>
          <w:lang w:val="hy-AM"/>
        </w:rPr>
        <w:t>գ</w:t>
      </w:r>
      <w:r w:rsidR="00A161E3" w:rsidRPr="00FE4A6D">
        <w:rPr>
          <w:rFonts w:ascii="Arial LatArm" w:hAnsi="Arial LatArm" w:cs="Sylfaen"/>
          <w:sz w:val="20"/>
          <w:lang w:val="hy-AM"/>
        </w:rPr>
        <w:t xml:space="preserve">» </w:t>
      </w:r>
      <w:r w:rsidR="00A161E3" w:rsidRPr="00FE4A6D">
        <w:rPr>
          <w:rFonts w:ascii="GHEA Grapalat" w:hAnsi="GHEA Grapalat" w:cs="Sylfaen"/>
          <w:sz w:val="20"/>
          <w:lang w:val="hy-AM"/>
        </w:rPr>
        <w:t>պարբերության</w:t>
      </w:r>
      <w:r w:rsidR="00A161E3" w:rsidRPr="00FE4A6D">
        <w:rPr>
          <w:rFonts w:ascii="Arial LatArm" w:hAnsi="Arial LatArm" w:cs="Sylfaen"/>
          <w:sz w:val="20"/>
          <w:lang w:val="hy-AM"/>
        </w:rPr>
        <w:t xml:space="preserve">  </w:t>
      </w:r>
      <w:r w:rsidR="00A161E3" w:rsidRPr="00FE4A6D">
        <w:rPr>
          <w:rFonts w:ascii="GHEA Grapalat" w:hAnsi="GHEA Grapalat" w:cs="Sylfaen"/>
          <w:sz w:val="20"/>
          <w:lang w:val="hy-AM"/>
        </w:rPr>
        <w:t>պահանջները</w:t>
      </w:r>
      <w:r w:rsidR="00A161E3" w:rsidRPr="00FE4A6D">
        <w:rPr>
          <w:rFonts w:ascii="Arial LatArm" w:hAnsi="Arial LatArm" w:cs="Sylfaen"/>
          <w:sz w:val="20"/>
          <w:lang w:val="hy-AM"/>
        </w:rPr>
        <w:t>:</w:t>
      </w:r>
      <w:r w:rsidR="00A161E3"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/>
          <w:sz w:val="20"/>
          <w:szCs w:val="20"/>
          <w:lang w:val="hy-AM"/>
        </w:rPr>
        <w:t>Կանխիկ</w:t>
      </w:r>
      <w:r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Pr="00FE4A6D">
        <w:rPr>
          <w:rFonts w:ascii="GHEA Grapalat" w:hAnsi="GHEA Grapalat"/>
          <w:sz w:val="20"/>
          <w:szCs w:val="20"/>
          <w:lang w:val="hy-AM"/>
        </w:rPr>
        <w:t>փողի</w:t>
      </w:r>
      <w:r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Pr="00FE4A6D">
        <w:rPr>
          <w:rFonts w:ascii="GHEA Grapalat" w:hAnsi="GHEA Grapalat"/>
          <w:sz w:val="20"/>
          <w:szCs w:val="20"/>
          <w:lang w:val="hy-AM"/>
        </w:rPr>
        <w:t>ձևով</w:t>
      </w:r>
      <w:r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Pr="00FE4A6D">
        <w:rPr>
          <w:rFonts w:ascii="GHEA Grapalat" w:hAnsi="GHEA Grapalat"/>
          <w:sz w:val="20"/>
          <w:szCs w:val="20"/>
          <w:lang w:val="hy-AM"/>
        </w:rPr>
        <w:t>ներկայացված</w:t>
      </w:r>
      <w:r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որակավորման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ապահովումը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պետք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է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փոխանցվի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Կենտրոնական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գանձապետարանում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լիազորված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մարմնի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անվամբ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բացված</w:t>
      </w:r>
      <w:r w:rsidRPr="00FE4A6D">
        <w:rPr>
          <w:rFonts w:ascii="Arial LatArm" w:hAnsi="Arial LatArm" w:cs="Arial"/>
          <w:sz w:val="20"/>
          <w:lang w:val="hy-AM"/>
        </w:rPr>
        <w:t xml:space="preserve"> «900008000698» </w:t>
      </w:r>
      <w:r w:rsidRPr="00FE4A6D">
        <w:rPr>
          <w:rFonts w:ascii="GHEA Grapalat" w:hAnsi="GHEA Grapalat" w:cs="Arial"/>
          <w:sz w:val="20"/>
          <w:lang w:val="hy-AM"/>
        </w:rPr>
        <w:t>գանձապետական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հաշվին</w:t>
      </w:r>
      <w:r w:rsidR="00A161E3" w:rsidRPr="00FE4A6D">
        <w:rPr>
          <w:rFonts w:ascii="Arial LatArm" w:hAnsi="Arial LatArm" w:cs="Arial"/>
          <w:sz w:val="20"/>
          <w:lang w:val="hy-AM"/>
        </w:rPr>
        <w:t>:</w:t>
      </w:r>
      <w:r w:rsidRPr="00FE4A6D">
        <w:rPr>
          <w:rFonts w:ascii="Arial LatArm" w:hAnsi="Arial LatArm" w:cs="Arial"/>
          <w:sz w:val="20"/>
          <w:lang w:val="hy-AM"/>
        </w:rPr>
        <w:t xml:space="preserve">  </w:t>
      </w:r>
    </w:p>
    <w:p w14:paraId="5922DBE3" w14:textId="77777777" w:rsidR="00BA7FAD" w:rsidRPr="00FE4A6D" w:rsidRDefault="00BA7FAD" w:rsidP="00BA7FAD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LatArm" w:hAnsi="Arial LatArm" w:cs="Arial"/>
          <w:sz w:val="20"/>
          <w:lang w:val="hy-AM"/>
        </w:rPr>
      </w:pPr>
      <w:r w:rsidRPr="00FE4A6D">
        <w:rPr>
          <w:rFonts w:ascii="GHEA Grapalat" w:hAnsi="GHEA Grapalat" w:cs="Arial"/>
          <w:sz w:val="20"/>
          <w:lang w:val="hy-AM"/>
        </w:rPr>
        <w:t>Որակավորման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ապահովումը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այն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ներկայացնողին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վերադարձվում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է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պայմանագրի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կատարման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արդյունքը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պատվիրատուի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կողմից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ամբողջական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ընդունվելուն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հաջորդող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հինգ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աշխատանքային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օրվա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ընթացքում</w:t>
      </w:r>
      <w:r w:rsidRPr="00FE4A6D">
        <w:rPr>
          <w:rFonts w:ascii="Arial LatArm" w:hAnsi="Arial LatArm" w:cs="Arial"/>
          <w:sz w:val="20"/>
          <w:lang w:val="hy-AM"/>
        </w:rPr>
        <w:t>:</w:t>
      </w:r>
    </w:p>
    <w:p w14:paraId="295A783F" w14:textId="77777777" w:rsidR="00BA7FAD" w:rsidRPr="00FE4A6D" w:rsidRDefault="00BA7FAD" w:rsidP="00BA7FAD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LatArm" w:hAnsi="Arial LatArm" w:cs="Arial"/>
          <w:sz w:val="20"/>
          <w:lang w:val="hy-AM"/>
        </w:rPr>
      </w:pPr>
      <w:r w:rsidRPr="00FE4A6D">
        <w:rPr>
          <w:rFonts w:ascii="GHEA Grapalat" w:hAnsi="GHEA Grapalat" w:cs="Arial"/>
          <w:sz w:val="20"/>
          <w:lang w:val="hy-AM"/>
        </w:rPr>
        <w:t>Եթե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պայմանագրի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կատարումը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փուլային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է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և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յուրաքանչյուր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փուլի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կատարումը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ուղղակիորեն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փոխկապակցված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չէ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պայմանագրով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սահմանված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պահանջներին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համապատասխան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ստացվելիք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վերջնարդյունքի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հետ</w:t>
      </w:r>
      <w:r w:rsidRPr="00FE4A6D">
        <w:rPr>
          <w:rFonts w:ascii="Arial LatArm" w:hAnsi="Arial LatArm" w:cs="Arial"/>
          <w:sz w:val="20"/>
          <w:lang w:val="hy-AM"/>
        </w:rPr>
        <w:t xml:space="preserve">, </w:t>
      </w:r>
      <w:r w:rsidRPr="00FE4A6D">
        <w:rPr>
          <w:rFonts w:ascii="GHEA Grapalat" w:hAnsi="GHEA Grapalat" w:cs="Arial"/>
          <w:sz w:val="20"/>
          <w:lang w:val="hy-AM"/>
        </w:rPr>
        <w:t>ապա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յուրաքանչյուր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փուլի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արդյունքը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պատվիրատուի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կողմից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ընդունվելուց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հետո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որակավորման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ապահովման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գումարը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նվազեցվում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է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այդ</w:t>
      </w:r>
      <w:r w:rsidR="005A72DB" w:rsidRPr="00FE4A6D">
        <w:rPr>
          <w:rFonts w:ascii="Arial LatArm" w:hAnsi="Arial LatArm" w:cs="Arial"/>
          <w:sz w:val="20"/>
          <w:lang w:val="hy-AM"/>
        </w:rPr>
        <w:t xml:space="preserve"> </w:t>
      </w:r>
      <w:r w:rsidR="005A72DB" w:rsidRPr="00FE4A6D">
        <w:rPr>
          <w:rFonts w:ascii="GHEA Grapalat" w:hAnsi="GHEA Grapalat" w:cs="Arial"/>
          <w:sz w:val="20"/>
          <w:lang w:val="hy-AM"/>
        </w:rPr>
        <w:t>փուլի</w:t>
      </w:r>
      <w:r w:rsidR="005A72DB" w:rsidRPr="00FE4A6D">
        <w:rPr>
          <w:rFonts w:ascii="Arial LatArm" w:hAnsi="Arial LatArm" w:cs="Arial"/>
          <w:sz w:val="20"/>
          <w:lang w:val="hy-AM"/>
        </w:rPr>
        <w:t xml:space="preserve"> </w:t>
      </w:r>
      <w:r w:rsidR="005A72DB" w:rsidRPr="00FE4A6D">
        <w:rPr>
          <w:rFonts w:ascii="GHEA Grapalat" w:hAnsi="GHEA Grapalat" w:cs="Arial"/>
          <w:sz w:val="20"/>
          <w:lang w:val="hy-AM"/>
        </w:rPr>
        <w:t>գումարի</w:t>
      </w:r>
      <w:r w:rsidR="005A72DB" w:rsidRPr="00FE4A6D">
        <w:rPr>
          <w:rFonts w:ascii="Arial LatArm" w:hAnsi="Arial LatArm" w:cs="Arial"/>
          <w:sz w:val="20"/>
          <w:lang w:val="hy-AM"/>
        </w:rPr>
        <w:t xml:space="preserve"> </w:t>
      </w:r>
      <w:r w:rsidR="005A72DB" w:rsidRPr="00FE4A6D">
        <w:rPr>
          <w:rFonts w:ascii="GHEA Grapalat" w:hAnsi="GHEA Grapalat" w:cs="Arial"/>
          <w:sz w:val="20"/>
          <w:lang w:val="hy-AM"/>
        </w:rPr>
        <w:t>նկատմամբ</w:t>
      </w:r>
      <w:r w:rsidR="005A72DB" w:rsidRPr="00FE4A6D">
        <w:rPr>
          <w:rFonts w:ascii="Arial LatArm" w:hAnsi="Arial LatArm" w:cs="Arial"/>
          <w:sz w:val="20"/>
          <w:lang w:val="hy-AM"/>
        </w:rPr>
        <w:t xml:space="preserve"> </w:t>
      </w:r>
      <w:r w:rsidR="005A72DB" w:rsidRPr="00FE4A6D">
        <w:rPr>
          <w:rFonts w:ascii="GHEA Grapalat" w:hAnsi="GHEA Grapalat" w:cs="Arial"/>
          <w:sz w:val="20"/>
          <w:lang w:val="hy-AM"/>
        </w:rPr>
        <w:t>հաշվարկված</w:t>
      </w:r>
      <w:r w:rsidR="005A72DB" w:rsidRPr="00FE4A6D">
        <w:rPr>
          <w:rFonts w:ascii="Arial LatArm" w:hAnsi="Arial LatArm" w:cs="Arial"/>
          <w:sz w:val="20"/>
          <w:lang w:val="hy-AM"/>
        </w:rPr>
        <w:t xml:space="preserve"> </w:t>
      </w:r>
      <w:r w:rsidR="005A72DB" w:rsidRPr="00FE4A6D">
        <w:rPr>
          <w:rFonts w:ascii="GHEA Grapalat" w:hAnsi="GHEA Grapalat" w:cs="Arial"/>
          <w:sz w:val="20"/>
          <w:lang w:val="hy-AM"/>
        </w:rPr>
        <w:t>համամասնությամբ</w:t>
      </w:r>
      <w:r w:rsidRPr="00FE4A6D">
        <w:rPr>
          <w:rFonts w:ascii="Arial LatArm" w:hAnsi="Arial LatArm" w:cs="Arial"/>
          <w:sz w:val="20"/>
          <w:lang w:val="hy-AM"/>
        </w:rPr>
        <w:t xml:space="preserve">: </w:t>
      </w:r>
    </w:p>
    <w:p w14:paraId="0EC3C821" w14:textId="77777777" w:rsidR="00E56508" w:rsidRPr="00FE4A6D" w:rsidRDefault="00E56508" w:rsidP="00E56508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LatArm" w:hAnsi="Arial LatArm" w:cs="Arial"/>
          <w:sz w:val="20"/>
          <w:lang w:val="hy-AM"/>
        </w:rPr>
      </w:pPr>
      <w:r w:rsidRPr="00FE4A6D">
        <w:rPr>
          <w:rFonts w:ascii="GHEA Grapalat" w:hAnsi="GHEA Grapalat" w:cs="Arial"/>
          <w:sz w:val="20"/>
          <w:lang w:val="hy-AM"/>
        </w:rPr>
        <w:t>Ընդ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որում</w:t>
      </w:r>
      <w:r w:rsidRPr="00FE4A6D">
        <w:rPr>
          <w:rFonts w:ascii="Arial LatArm" w:hAnsi="Arial LatArm" w:cs="Arial"/>
          <w:sz w:val="20"/>
          <w:lang w:val="hy-AM"/>
        </w:rPr>
        <w:t xml:space="preserve">, </w:t>
      </w:r>
      <w:r w:rsidRPr="00FE4A6D">
        <w:rPr>
          <w:rFonts w:ascii="GHEA Grapalat" w:hAnsi="GHEA Grapalat" w:cs="Arial"/>
          <w:sz w:val="20"/>
          <w:lang w:val="hy-AM"/>
        </w:rPr>
        <w:t>եթե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ապրանքների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գնման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պայմանագրերը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կնքվում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են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Օրենքի</w:t>
      </w:r>
      <w:r w:rsidRPr="00FE4A6D">
        <w:rPr>
          <w:rFonts w:ascii="Arial LatArm" w:hAnsi="Arial LatArm" w:cs="Arial"/>
          <w:sz w:val="20"/>
          <w:lang w:val="hy-AM"/>
        </w:rPr>
        <w:t xml:space="preserve"> 15-</w:t>
      </w:r>
      <w:r w:rsidRPr="00FE4A6D">
        <w:rPr>
          <w:rFonts w:ascii="GHEA Grapalat" w:hAnsi="GHEA Grapalat" w:cs="Arial"/>
          <w:sz w:val="20"/>
          <w:lang w:val="hy-AM"/>
        </w:rPr>
        <w:t>րդ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հոդվածի</w:t>
      </w:r>
      <w:r w:rsidRPr="00FE4A6D">
        <w:rPr>
          <w:rFonts w:ascii="Arial LatArm" w:hAnsi="Arial LatArm" w:cs="Arial"/>
          <w:sz w:val="20"/>
          <w:lang w:val="hy-AM"/>
        </w:rPr>
        <w:t xml:space="preserve"> 6-</w:t>
      </w:r>
      <w:r w:rsidRPr="00FE4A6D">
        <w:rPr>
          <w:rFonts w:ascii="GHEA Grapalat" w:hAnsi="GHEA Grapalat" w:cs="Arial"/>
          <w:sz w:val="20"/>
          <w:lang w:val="hy-AM"/>
        </w:rPr>
        <w:t>րդ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մասի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հիման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վրա</w:t>
      </w:r>
      <w:r w:rsidRPr="00FE4A6D">
        <w:rPr>
          <w:rFonts w:ascii="Arial LatArm" w:hAnsi="Arial LatArm" w:cs="Arial"/>
          <w:sz w:val="20"/>
          <w:lang w:val="hy-AM"/>
        </w:rPr>
        <w:t xml:space="preserve">, </w:t>
      </w:r>
      <w:r w:rsidRPr="00FE4A6D">
        <w:rPr>
          <w:rFonts w:ascii="GHEA Grapalat" w:hAnsi="GHEA Grapalat" w:cs="Arial"/>
          <w:sz w:val="20"/>
          <w:lang w:val="hy-AM"/>
        </w:rPr>
        <w:t>ապա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առկա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ֆինանսական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հատկացումների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շրջանակում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տվյալ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տարվա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համար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կնքված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համաձայնագրի</w:t>
      </w:r>
      <w:r w:rsidRPr="00FE4A6D">
        <w:rPr>
          <w:rFonts w:ascii="Arial LatArm" w:hAnsi="Arial LatArm" w:cs="Arial"/>
          <w:sz w:val="20"/>
          <w:lang w:val="hy-AM"/>
        </w:rPr>
        <w:t xml:space="preserve"> (</w:t>
      </w:r>
      <w:r w:rsidRPr="00FE4A6D">
        <w:rPr>
          <w:rFonts w:ascii="GHEA Grapalat" w:hAnsi="GHEA Grapalat" w:cs="Arial"/>
          <w:sz w:val="20"/>
          <w:lang w:val="hy-AM"/>
        </w:rPr>
        <w:t>համաձայնագրերի</w:t>
      </w:r>
      <w:r w:rsidRPr="00FE4A6D">
        <w:rPr>
          <w:rFonts w:ascii="Arial LatArm" w:hAnsi="Arial LatArm" w:cs="Arial"/>
          <w:sz w:val="20"/>
          <w:lang w:val="hy-AM"/>
        </w:rPr>
        <w:t xml:space="preserve">) </w:t>
      </w:r>
      <w:r w:rsidRPr="00FE4A6D">
        <w:rPr>
          <w:rFonts w:ascii="GHEA Grapalat" w:hAnsi="GHEA Grapalat" w:cs="Arial"/>
          <w:sz w:val="20"/>
          <w:lang w:val="hy-AM"/>
        </w:rPr>
        <w:t>մասով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ներկայացված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որակավորման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ապահովումը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ենթակա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է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վերադարձման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այդ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համաձայնագիրը</w:t>
      </w:r>
      <w:r w:rsidRPr="00FE4A6D">
        <w:rPr>
          <w:rFonts w:ascii="Arial LatArm" w:hAnsi="Arial LatArm" w:cs="Arial"/>
          <w:sz w:val="20"/>
          <w:lang w:val="hy-AM"/>
        </w:rPr>
        <w:t xml:space="preserve"> (</w:t>
      </w:r>
      <w:r w:rsidRPr="00FE4A6D">
        <w:rPr>
          <w:rFonts w:ascii="GHEA Grapalat" w:hAnsi="GHEA Grapalat" w:cs="Arial"/>
          <w:sz w:val="20"/>
          <w:lang w:val="hy-AM"/>
        </w:rPr>
        <w:t>համաձայնագրերը</w:t>
      </w:r>
      <w:r w:rsidRPr="00FE4A6D">
        <w:rPr>
          <w:rFonts w:ascii="Arial LatArm" w:hAnsi="Arial LatArm" w:cs="Arial"/>
          <w:sz w:val="20"/>
          <w:lang w:val="hy-AM"/>
        </w:rPr>
        <w:t xml:space="preserve">) </w:t>
      </w:r>
      <w:r w:rsidRPr="00FE4A6D">
        <w:rPr>
          <w:rFonts w:ascii="GHEA Grapalat" w:hAnsi="GHEA Grapalat" w:cs="Arial"/>
          <w:sz w:val="20"/>
          <w:lang w:val="hy-AM"/>
        </w:rPr>
        <w:t>կատարողի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կողմից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ողջ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ծավալով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պատշաճ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կատարվելու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և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դրա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արդյունքը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պատվիրատուի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կողմից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ամբողջական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ընդունվելու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դեպքում</w:t>
      </w:r>
      <w:r w:rsidRPr="00FE4A6D">
        <w:rPr>
          <w:rFonts w:ascii="Arial LatArm" w:hAnsi="Arial LatArm" w:cs="Arial"/>
          <w:sz w:val="20"/>
          <w:lang w:val="hy-AM"/>
        </w:rPr>
        <w:t>:</w:t>
      </w:r>
    </w:p>
    <w:p w14:paraId="07E15928" w14:textId="77777777" w:rsidR="00501A05" w:rsidRPr="00FE4A6D" w:rsidRDefault="00501A05" w:rsidP="00501A05">
      <w:pPr>
        <w:ind w:firstLine="567"/>
        <w:jc w:val="both"/>
        <w:rPr>
          <w:rFonts w:ascii="Arial LatArm" w:hAnsi="Arial LatArm" w:cs="Arial"/>
          <w:sz w:val="20"/>
          <w:lang w:val="hy-AM"/>
        </w:rPr>
      </w:pPr>
      <w:r w:rsidRPr="00FE4A6D">
        <w:rPr>
          <w:rFonts w:ascii="GHEA Grapalat" w:hAnsi="GHEA Grapalat" w:cs="Arial"/>
          <w:sz w:val="20"/>
          <w:lang w:val="hy-AM"/>
        </w:rPr>
        <w:t>Որակավորման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ապահովումը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չի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վերադարձվում</w:t>
      </w:r>
      <w:r w:rsidRPr="00FE4A6D">
        <w:rPr>
          <w:rFonts w:ascii="Arial LatArm" w:hAnsi="Arial LatArm" w:cs="Arial"/>
          <w:sz w:val="20"/>
          <w:lang w:val="hy-AM"/>
        </w:rPr>
        <w:t xml:space="preserve">, </w:t>
      </w:r>
      <w:r w:rsidRPr="00FE4A6D">
        <w:rPr>
          <w:rFonts w:ascii="GHEA Grapalat" w:hAnsi="GHEA Grapalat" w:cs="Arial"/>
          <w:sz w:val="20"/>
          <w:lang w:val="hy-AM"/>
        </w:rPr>
        <w:t>եթե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այն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ներկայացրած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անձը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խախտում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է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պայմանագրով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նախատեսված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պարտավորություն</w:t>
      </w:r>
      <w:r w:rsidRPr="00FE4A6D">
        <w:rPr>
          <w:rFonts w:ascii="Arial LatArm" w:hAnsi="Arial LatArm" w:cs="Arial"/>
          <w:sz w:val="20"/>
          <w:lang w:val="hy-AM"/>
        </w:rPr>
        <w:t xml:space="preserve">, </w:t>
      </w:r>
      <w:r w:rsidRPr="00FE4A6D">
        <w:rPr>
          <w:rFonts w:ascii="GHEA Grapalat" w:hAnsi="GHEA Grapalat" w:cs="Arial"/>
          <w:sz w:val="20"/>
          <w:lang w:val="hy-AM"/>
        </w:rPr>
        <w:t>որը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հանգեցնում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է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պատվիրատուի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կողմից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պայմանագրի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միակողմանի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լուծմանը</w:t>
      </w:r>
      <w:r w:rsidRPr="00FE4A6D">
        <w:rPr>
          <w:rFonts w:ascii="Arial LatArm" w:hAnsi="Arial LatArm" w:cs="Arial"/>
          <w:sz w:val="20"/>
          <w:lang w:val="hy-AM"/>
        </w:rPr>
        <w:t>:</w:t>
      </w:r>
    </w:p>
    <w:p w14:paraId="6B260BBA" w14:textId="77777777" w:rsidR="00281740" w:rsidRPr="00FE4A6D" w:rsidRDefault="00281740" w:rsidP="00281740">
      <w:pPr>
        <w:ind w:firstLine="567"/>
        <w:jc w:val="both"/>
        <w:rPr>
          <w:rFonts w:ascii="Arial LatArm" w:hAnsi="Arial LatArm" w:cs="Sylfaen"/>
          <w:sz w:val="20"/>
          <w:vertAlign w:val="superscript"/>
          <w:lang w:val="hy-AM"/>
        </w:rPr>
      </w:pPr>
      <w:r w:rsidRPr="00FE4A6D">
        <w:rPr>
          <w:rFonts w:ascii="Arial LatArm" w:hAnsi="Arial LatArm" w:cs="Sylfaen"/>
          <w:sz w:val="20"/>
          <w:lang w:val="hy-AM"/>
        </w:rPr>
        <w:t xml:space="preserve">10.3. </w:t>
      </w:r>
      <w:r w:rsidRPr="00FE4A6D">
        <w:rPr>
          <w:rFonts w:ascii="GHEA Grapalat" w:hAnsi="GHEA Grapalat" w:cs="Sylfaen"/>
          <w:sz w:val="20"/>
          <w:lang w:val="hy-AM"/>
        </w:rPr>
        <w:t>Պայմանագրի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ապահովման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չափը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կազմում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է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="003B269F" w:rsidRPr="00FE4A6D">
        <w:rPr>
          <w:rFonts w:ascii="GHEA Grapalat" w:hAnsi="GHEA Grapalat" w:cs="Sylfaen"/>
          <w:sz w:val="20"/>
          <w:lang w:val="hy-AM"/>
        </w:rPr>
        <w:t>գնման</w:t>
      </w:r>
      <w:r w:rsidR="003B269F"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գնի</w:t>
      </w:r>
      <w:r w:rsidRPr="00FE4A6D">
        <w:rPr>
          <w:rFonts w:ascii="Arial LatArm" w:hAnsi="Arial LatArm" w:cs="Sylfaen"/>
          <w:sz w:val="20"/>
          <w:lang w:val="af-ZA"/>
        </w:rPr>
        <w:t xml:space="preserve"> 10 </w:t>
      </w:r>
      <w:r w:rsidRPr="00FE4A6D">
        <w:rPr>
          <w:rFonts w:ascii="GHEA Grapalat" w:hAnsi="GHEA Grapalat" w:cs="Sylfaen"/>
          <w:sz w:val="20"/>
          <w:lang w:val="hy-AM"/>
        </w:rPr>
        <w:t>տոկոսը</w:t>
      </w:r>
      <w:r w:rsidRPr="00FE4A6D">
        <w:rPr>
          <w:rFonts w:ascii="Arial LatArm" w:hAnsi="Arial LatArm" w:cs="Sylfaen"/>
          <w:sz w:val="20"/>
          <w:lang w:val="hy-AM"/>
        </w:rPr>
        <w:t>:</w:t>
      </w:r>
      <w:r w:rsidR="003B269F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3B269F" w:rsidRPr="00FE4A6D">
        <w:rPr>
          <w:rFonts w:ascii="GHEA Grapalat" w:hAnsi="GHEA Grapalat" w:cs="Sylfaen"/>
          <w:sz w:val="20"/>
          <w:lang w:val="hy-AM"/>
        </w:rPr>
        <w:t>Եթե</w:t>
      </w:r>
      <w:r w:rsidR="003B269F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3B269F" w:rsidRPr="00FE4A6D">
        <w:rPr>
          <w:rFonts w:ascii="GHEA Grapalat" w:hAnsi="GHEA Grapalat" w:cs="Sylfaen"/>
          <w:sz w:val="20"/>
          <w:lang w:val="hy-AM"/>
        </w:rPr>
        <w:t>պայմանագրի</w:t>
      </w:r>
      <w:r w:rsidR="003B269F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3B269F" w:rsidRPr="00FE4A6D">
        <w:rPr>
          <w:rFonts w:ascii="GHEA Grapalat" w:hAnsi="GHEA Grapalat" w:cs="Sylfaen"/>
          <w:sz w:val="20"/>
          <w:lang w:val="hy-AM"/>
        </w:rPr>
        <w:t>նախագծով</w:t>
      </w:r>
      <w:r w:rsidR="003B269F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3B269F" w:rsidRPr="00FE4A6D">
        <w:rPr>
          <w:rFonts w:ascii="GHEA Grapalat" w:hAnsi="GHEA Grapalat" w:cs="Sylfaen"/>
          <w:sz w:val="20"/>
          <w:lang w:val="hy-AM"/>
        </w:rPr>
        <w:t>նախատեսված</w:t>
      </w:r>
      <w:r w:rsidR="003B269F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3B269F" w:rsidRPr="00FE4A6D">
        <w:rPr>
          <w:rFonts w:ascii="GHEA Grapalat" w:hAnsi="GHEA Grapalat" w:cs="Sylfaen"/>
          <w:sz w:val="20"/>
          <w:lang w:val="hy-AM"/>
        </w:rPr>
        <w:t>ապրանքների</w:t>
      </w:r>
      <w:r w:rsidR="003B269F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3B269F" w:rsidRPr="00FE4A6D">
        <w:rPr>
          <w:rFonts w:ascii="GHEA Grapalat" w:hAnsi="GHEA Grapalat" w:cs="Sylfaen"/>
          <w:sz w:val="20"/>
          <w:lang w:val="hy-AM"/>
        </w:rPr>
        <w:t>գնման</w:t>
      </w:r>
      <w:r w:rsidR="003B269F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3B269F" w:rsidRPr="00FE4A6D">
        <w:rPr>
          <w:rFonts w:ascii="GHEA Grapalat" w:hAnsi="GHEA Grapalat" w:cs="Sylfaen"/>
          <w:sz w:val="20"/>
          <w:lang w:val="hy-AM"/>
        </w:rPr>
        <w:t>գինը</w:t>
      </w:r>
      <w:r w:rsidR="003B269F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3B269F" w:rsidRPr="00FE4A6D">
        <w:rPr>
          <w:rFonts w:ascii="GHEA Grapalat" w:hAnsi="GHEA Grapalat" w:cs="Sylfaen"/>
          <w:sz w:val="20"/>
          <w:lang w:val="hy-AM"/>
        </w:rPr>
        <w:t>պակաս</w:t>
      </w:r>
      <w:r w:rsidR="003B269F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3B269F" w:rsidRPr="00FE4A6D">
        <w:rPr>
          <w:rFonts w:ascii="GHEA Grapalat" w:hAnsi="GHEA Grapalat" w:cs="Sylfaen"/>
          <w:sz w:val="20"/>
          <w:lang w:val="hy-AM"/>
        </w:rPr>
        <w:t>է</w:t>
      </w:r>
      <w:r w:rsidR="003B269F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3B269F" w:rsidRPr="00FE4A6D">
        <w:rPr>
          <w:rFonts w:ascii="GHEA Grapalat" w:hAnsi="GHEA Grapalat" w:cs="Sylfaen"/>
          <w:sz w:val="20"/>
          <w:lang w:val="hy-AM"/>
        </w:rPr>
        <w:t>կնքվելիք</w:t>
      </w:r>
      <w:r w:rsidR="003B269F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3B269F" w:rsidRPr="00FE4A6D">
        <w:rPr>
          <w:rFonts w:ascii="GHEA Grapalat" w:hAnsi="GHEA Grapalat" w:cs="Sylfaen"/>
          <w:sz w:val="20"/>
          <w:lang w:val="hy-AM"/>
        </w:rPr>
        <w:t>պայմանագրի</w:t>
      </w:r>
      <w:r w:rsidR="003B269F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3B269F" w:rsidRPr="00FE4A6D">
        <w:rPr>
          <w:rFonts w:ascii="GHEA Grapalat" w:hAnsi="GHEA Grapalat" w:cs="Sylfaen"/>
          <w:sz w:val="20"/>
          <w:lang w:val="hy-AM"/>
        </w:rPr>
        <w:t>գնից</w:t>
      </w:r>
      <w:r w:rsidR="003B269F" w:rsidRPr="00FE4A6D">
        <w:rPr>
          <w:rFonts w:ascii="Arial LatArm" w:hAnsi="Arial LatArm" w:cs="Sylfaen"/>
          <w:sz w:val="20"/>
          <w:lang w:val="hy-AM"/>
        </w:rPr>
        <w:t xml:space="preserve">, </w:t>
      </w:r>
      <w:r w:rsidR="003B269F" w:rsidRPr="00FE4A6D">
        <w:rPr>
          <w:rFonts w:ascii="GHEA Grapalat" w:hAnsi="GHEA Grapalat" w:cs="Sylfaen"/>
          <w:sz w:val="20"/>
          <w:lang w:val="hy-AM"/>
        </w:rPr>
        <w:t>ապա</w:t>
      </w:r>
      <w:r w:rsidR="003B269F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3B269F" w:rsidRPr="00FE4A6D">
        <w:rPr>
          <w:rFonts w:ascii="GHEA Grapalat" w:hAnsi="GHEA Grapalat" w:cs="Sylfaen"/>
          <w:sz w:val="20"/>
          <w:lang w:val="hy-AM"/>
        </w:rPr>
        <w:t>պայմանագրի</w:t>
      </w:r>
      <w:r w:rsidR="003B269F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3B269F" w:rsidRPr="00FE4A6D">
        <w:rPr>
          <w:rFonts w:ascii="GHEA Grapalat" w:hAnsi="GHEA Grapalat" w:cs="Sylfaen"/>
          <w:sz w:val="20"/>
          <w:lang w:val="hy-AM"/>
        </w:rPr>
        <w:t>ապահովման</w:t>
      </w:r>
      <w:r w:rsidR="003B269F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3B269F" w:rsidRPr="00FE4A6D">
        <w:rPr>
          <w:rFonts w:ascii="GHEA Grapalat" w:hAnsi="GHEA Grapalat" w:cs="Sylfaen"/>
          <w:sz w:val="20"/>
          <w:lang w:val="hy-AM"/>
        </w:rPr>
        <w:t>չափը</w:t>
      </w:r>
      <w:r w:rsidR="003B269F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3B269F" w:rsidRPr="00FE4A6D">
        <w:rPr>
          <w:rFonts w:ascii="GHEA Grapalat" w:hAnsi="GHEA Grapalat" w:cs="Sylfaen"/>
          <w:sz w:val="20"/>
          <w:lang w:val="hy-AM"/>
        </w:rPr>
        <w:t>հաշվարկվում</w:t>
      </w:r>
      <w:r w:rsidR="003B269F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3B269F" w:rsidRPr="00FE4A6D">
        <w:rPr>
          <w:rFonts w:ascii="GHEA Grapalat" w:hAnsi="GHEA Grapalat" w:cs="Sylfaen"/>
          <w:sz w:val="20"/>
          <w:lang w:val="hy-AM"/>
        </w:rPr>
        <w:t>է</w:t>
      </w:r>
      <w:r w:rsidR="003B269F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3B269F" w:rsidRPr="00FE4A6D">
        <w:rPr>
          <w:rFonts w:ascii="GHEA Grapalat" w:hAnsi="GHEA Grapalat" w:cs="Sylfaen"/>
          <w:sz w:val="20"/>
          <w:lang w:val="hy-AM"/>
        </w:rPr>
        <w:t>պայմանագրի</w:t>
      </w:r>
      <w:r w:rsidR="003B269F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3B269F" w:rsidRPr="00FE4A6D">
        <w:rPr>
          <w:rFonts w:ascii="GHEA Grapalat" w:hAnsi="GHEA Grapalat" w:cs="Sylfaen"/>
          <w:sz w:val="20"/>
          <w:lang w:val="hy-AM"/>
        </w:rPr>
        <w:t>գնի</w:t>
      </w:r>
      <w:r w:rsidR="003B269F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3B269F" w:rsidRPr="00FE4A6D">
        <w:rPr>
          <w:rFonts w:ascii="GHEA Grapalat" w:hAnsi="GHEA Grapalat" w:cs="Sylfaen"/>
          <w:sz w:val="20"/>
          <w:lang w:val="hy-AM"/>
        </w:rPr>
        <w:t>նկատմամբ</w:t>
      </w:r>
      <w:r w:rsidR="003B269F" w:rsidRPr="00FE4A6D">
        <w:rPr>
          <w:rFonts w:ascii="Arial LatArm" w:hAnsi="Arial LatArm" w:cs="Sylfaen"/>
          <w:sz w:val="20"/>
          <w:lang w:val="hy-AM"/>
        </w:rPr>
        <w:t>:</w:t>
      </w:r>
      <w:r w:rsidR="00501A05" w:rsidRPr="00FE4A6D">
        <w:rPr>
          <w:rFonts w:ascii="Arial LatArm" w:hAnsi="Arial LatArm" w:cs="Sylfaen"/>
          <w:sz w:val="20"/>
          <w:lang w:val="hy-AM"/>
        </w:rPr>
        <w:t xml:space="preserve"> </w:t>
      </w:r>
    </w:p>
    <w:p w14:paraId="2D9CC141" w14:textId="77777777" w:rsidR="00F562EA" w:rsidRPr="00FE4A6D" w:rsidRDefault="00F562EA" w:rsidP="006D2E03">
      <w:pPr>
        <w:shd w:val="clear" w:color="auto" w:fill="FFFFFF"/>
        <w:spacing w:line="360" w:lineRule="auto"/>
        <w:ind w:firstLine="375"/>
        <w:jc w:val="both"/>
        <w:rPr>
          <w:rFonts w:ascii="Arial LatArm" w:hAnsi="Arial LatArm" w:cs="Sylfaen"/>
          <w:sz w:val="20"/>
          <w:lang w:val="hy-AM"/>
        </w:rPr>
      </w:pPr>
      <w:r w:rsidRPr="00FE4A6D">
        <w:rPr>
          <w:rFonts w:ascii="GHEA Grapalat" w:hAnsi="GHEA Grapalat" w:cs="Arial"/>
          <w:sz w:val="20"/>
          <w:lang w:val="hy-AM"/>
        </w:rPr>
        <w:t>Եթե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գնման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ընթացակարգը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կազմակերպված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է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չափաբաժիններով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և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մասնակիցը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ընտրված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մասնակից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է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ճանաչվում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մեկից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ավելի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չափաբաժինների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մասով</w:t>
      </w:r>
      <w:r w:rsidR="00076C2C" w:rsidRPr="00FE4A6D">
        <w:rPr>
          <w:rFonts w:ascii="Arial LatArm" w:hAnsi="Arial LatArm" w:cs="Arial"/>
          <w:sz w:val="20"/>
          <w:lang w:val="hy-AM"/>
        </w:rPr>
        <w:t xml:space="preserve"> </w:t>
      </w:r>
      <w:r w:rsidR="00076C2C" w:rsidRPr="00FE4A6D">
        <w:rPr>
          <w:rFonts w:ascii="GHEA Grapalat" w:hAnsi="GHEA Grapalat" w:cs="Sylfaen"/>
          <w:sz w:val="20"/>
          <w:lang w:val="hy-AM"/>
        </w:rPr>
        <w:t>ապա</w:t>
      </w:r>
      <w:r w:rsidR="00076C2C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076C2C" w:rsidRPr="00FE4A6D">
        <w:rPr>
          <w:rFonts w:ascii="GHEA Grapalat" w:hAnsi="GHEA Grapalat" w:cs="Sylfaen"/>
          <w:sz w:val="20"/>
          <w:lang w:val="hy-AM"/>
        </w:rPr>
        <w:t>կարող</w:t>
      </w:r>
      <w:r w:rsidR="00076C2C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076C2C" w:rsidRPr="00FE4A6D">
        <w:rPr>
          <w:rFonts w:ascii="GHEA Grapalat" w:hAnsi="GHEA Grapalat" w:cs="Sylfaen"/>
          <w:sz w:val="20"/>
          <w:lang w:val="hy-AM"/>
        </w:rPr>
        <w:t>է</w:t>
      </w:r>
      <w:r w:rsidR="00076C2C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076C2C" w:rsidRPr="00FE4A6D">
        <w:rPr>
          <w:rFonts w:ascii="GHEA Grapalat" w:hAnsi="GHEA Grapalat" w:cs="Sylfaen"/>
          <w:sz w:val="20"/>
          <w:lang w:val="hy-AM"/>
        </w:rPr>
        <w:t>ներկայացնել՝</w:t>
      </w:r>
      <w:r w:rsidR="00076C2C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076C2C" w:rsidRPr="00FE4A6D">
        <w:rPr>
          <w:rFonts w:ascii="GHEA Grapalat" w:hAnsi="GHEA Grapalat" w:cs="Sylfaen"/>
          <w:sz w:val="20"/>
          <w:lang w:val="hy-AM"/>
        </w:rPr>
        <w:t>ինչպես</w:t>
      </w:r>
      <w:r w:rsidR="00076C2C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076C2C" w:rsidRPr="00FE4A6D">
        <w:rPr>
          <w:rFonts w:ascii="GHEA Grapalat" w:hAnsi="GHEA Grapalat" w:cs="Sylfaen"/>
          <w:sz w:val="20"/>
          <w:lang w:val="hy-AM"/>
        </w:rPr>
        <w:t>յուրաքանչյուր</w:t>
      </w:r>
      <w:r w:rsidR="00076C2C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076C2C" w:rsidRPr="00FE4A6D">
        <w:rPr>
          <w:rFonts w:ascii="GHEA Grapalat" w:hAnsi="GHEA Grapalat" w:cs="Sylfaen"/>
          <w:sz w:val="20"/>
          <w:lang w:val="hy-AM"/>
        </w:rPr>
        <w:t>չափաբաժնի</w:t>
      </w:r>
      <w:r w:rsidR="00076C2C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076C2C" w:rsidRPr="00FE4A6D">
        <w:rPr>
          <w:rFonts w:ascii="GHEA Grapalat" w:hAnsi="GHEA Grapalat" w:cs="Sylfaen"/>
          <w:sz w:val="20"/>
          <w:lang w:val="hy-AM"/>
        </w:rPr>
        <w:t>համար</w:t>
      </w:r>
      <w:r w:rsidR="00076C2C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076C2C" w:rsidRPr="00FE4A6D">
        <w:rPr>
          <w:rFonts w:ascii="GHEA Grapalat" w:hAnsi="GHEA Grapalat" w:cs="Sylfaen"/>
          <w:sz w:val="20"/>
          <w:lang w:val="hy-AM"/>
        </w:rPr>
        <w:t>առանձին</w:t>
      </w:r>
      <w:r w:rsidR="00076C2C" w:rsidRPr="00FE4A6D">
        <w:rPr>
          <w:rFonts w:ascii="Arial LatArm" w:hAnsi="Arial LatArm" w:cs="Sylfaen"/>
          <w:sz w:val="20"/>
          <w:lang w:val="hy-AM"/>
        </w:rPr>
        <w:t xml:space="preserve">, </w:t>
      </w:r>
      <w:r w:rsidR="00076C2C" w:rsidRPr="00FE4A6D">
        <w:rPr>
          <w:rFonts w:ascii="GHEA Grapalat" w:hAnsi="GHEA Grapalat" w:cs="Sylfaen"/>
          <w:sz w:val="20"/>
          <w:lang w:val="hy-AM"/>
        </w:rPr>
        <w:t>այնպես</w:t>
      </w:r>
      <w:r w:rsidR="00076C2C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076C2C" w:rsidRPr="00FE4A6D">
        <w:rPr>
          <w:rFonts w:ascii="GHEA Grapalat" w:hAnsi="GHEA Grapalat" w:cs="Sylfaen"/>
          <w:sz w:val="20"/>
          <w:lang w:val="hy-AM"/>
        </w:rPr>
        <w:t>էլ</w:t>
      </w:r>
      <w:r w:rsidR="00076C2C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076C2C" w:rsidRPr="00FE4A6D">
        <w:rPr>
          <w:rFonts w:ascii="GHEA Grapalat" w:hAnsi="GHEA Grapalat" w:cs="Sylfaen"/>
          <w:sz w:val="20"/>
          <w:lang w:val="hy-AM"/>
        </w:rPr>
        <w:t>մեկ</w:t>
      </w:r>
      <w:r w:rsidR="00076C2C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076C2C" w:rsidRPr="00FE4A6D">
        <w:rPr>
          <w:rFonts w:ascii="GHEA Grapalat" w:hAnsi="GHEA Grapalat" w:cs="Sylfaen"/>
          <w:sz w:val="20"/>
          <w:lang w:val="hy-AM"/>
        </w:rPr>
        <w:t>պայմանագրի</w:t>
      </w:r>
      <w:r w:rsidR="00076C2C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076C2C" w:rsidRPr="00FE4A6D">
        <w:rPr>
          <w:rFonts w:ascii="GHEA Grapalat" w:hAnsi="GHEA Grapalat" w:cs="Sylfaen"/>
          <w:sz w:val="20"/>
          <w:lang w:val="hy-AM"/>
        </w:rPr>
        <w:t>ապահովում</w:t>
      </w:r>
      <w:r w:rsidR="00076C2C" w:rsidRPr="00FE4A6D">
        <w:rPr>
          <w:rFonts w:ascii="Arial LatArm" w:hAnsi="Arial LatArm" w:cs="Sylfaen"/>
          <w:sz w:val="20"/>
          <w:lang w:val="hy-AM"/>
        </w:rPr>
        <w:t xml:space="preserve">` </w:t>
      </w:r>
      <w:r w:rsidR="00076C2C" w:rsidRPr="00FE4A6D">
        <w:rPr>
          <w:rFonts w:ascii="GHEA Grapalat" w:hAnsi="GHEA Grapalat" w:cs="Sylfaen"/>
          <w:sz w:val="20"/>
          <w:lang w:val="hy-AM"/>
        </w:rPr>
        <w:t>բոլոր</w:t>
      </w:r>
      <w:r w:rsidR="00076C2C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076C2C" w:rsidRPr="00FE4A6D">
        <w:rPr>
          <w:rFonts w:ascii="GHEA Grapalat" w:hAnsi="GHEA Grapalat" w:cs="Sylfaen"/>
          <w:sz w:val="20"/>
          <w:lang w:val="hy-AM"/>
        </w:rPr>
        <w:t>չափաբաժինների</w:t>
      </w:r>
      <w:r w:rsidR="00076C2C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076C2C" w:rsidRPr="00FE4A6D">
        <w:rPr>
          <w:rFonts w:ascii="GHEA Grapalat" w:hAnsi="GHEA Grapalat" w:cs="Sylfaen"/>
          <w:sz w:val="20"/>
          <w:lang w:val="hy-AM"/>
        </w:rPr>
        <w:t>համար</w:t>
      </w:r>
      <w:r w:rsidR="00076C2C" w:rsidRPr="00FE4A6D">
        <w:rPr>
          <w:rFonts w:ascii="Arial LatArm" w:hAnsi="Arial LatArm" w:cs="Sylfaen"/>
          <w:sz w:val="20"/>
          <w:lang w:val="hy-AM"/>
        </w:rPr>
        <w:t xml:space="preserve">: </w:t>
      </w:r>
      <w:r w:rsidR="00076C2C" w:rsidRPr="00FE4A6D">
        <w:rPr>
          <w:rFonts w:ascii="GHEA Grapalat" w:hAnsi="GHEA Grapalat" w:cs="Sylfaen"/>
          <w:sz w:val="20"/>
          <w:lang w:val="hy-AM"/>
        </w:rPr>
        <w:t>Մեկ</w:t>
      </w:r>
      <w:r w:rsidR="00076C2C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076C2C" w:rsidRPr="00FE4A6D">
        <w:rPr>
          <w:rFonts w:ascii="GHEA Grapalat" w:hAnsi="GHEA Grapalat" w:cs="Sylfaen"/>
          <w:sz w:val="20"/>
          <w:lang w:val="hy-AM"/>
        </w:rPr>
        <w:t>պայմանագրի</w:t>
      </w:r>
      <w:r w:rsidR="00076C2C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076C2C" w:rsidRPr="00FE4A6D">
        <w:rPr>
          <w:rFonts w:ascii="GHEA Grapalat" w:hAnsi="GHEA Grapalat" w:cs="Sylfaen"/>
          <w:sz w:val="20"/>
          <w:lang w:val="hy-AM"/>
        </w:rPr>
        <w:t>ապահովում</w:t>
      </w:r>
      <w:r w:rsidR="00076C2C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076C2C" w:rsidRPr="00FE4A6D">
        <w:rPr>
          <w:rFonts w:ascii="GHEA Grapalat" w:hAnsi="GHEA Grapalat" w:cs="Sylfaen"/>
          <w:sz w:val="20"/>
          <w:lang w:val="hy-AM"/>
        </w:rPr>
        <w:t>ներկայացվելու</w:t>
      </w:r>
      <w:r w:rsidR="00076C2C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076C2C" w:rsidRPr="00FE4A6D">
        <w:rPr>
          <w:rFonts w:ascii="GHEA Grapalat" w:hAnsi="GHEA Grapalat" w:cs="Sylfaen"/>
          <w:sz w:val="20"/>
          <w:lang w:val="hy-AM"/>
        </w:rPr>
        <w:t>դեպքում</w:t>
      </w:r>
      <w:r w:rsidR="00076C2C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076C2C" w:rsidRPr="00FE4A6D">
        <w:rPr>
          <w:rFonts w:ascii="GHEA Grapalat" w:hAnsi="GHEA Grapalat" w:cs="Sylfaen"/>
          <w:sz w:val="20"/>
          <w:lang w:val="hy-AM"/>
        </w:rPr>
        <w:t>դրա</w:t>
      </w:r>
      <w:r w:rsidR="00076C2C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076C2C" w:rsidRPr="00FE4A6D">
        <w:rPr>
          <w:rFonts w:ascii="GHEA Grapalat" w:hAnsi="GHEA Grapalat" w:cs="Sylfaen"/>
          <w:sz w:val="20"/>
          <w:lang w:val="hy-AM"/>
        </w:rPr>
        <w:t>գումարը</w:t>
      </w:r>
      <w:r w:rsidR="00076C2C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076C2C" w:rsidRPr="00FE4A6D">
        <w:rPr>
          <w:rFonts w:ascii="GHEA Grapalat" w:hAnsi="GHEA Grapalat" w:cs="Sylfaen"/>
          <w:sz w:val="20"/>
          <w:lang w:val="hy-AM"/>
        </w:rPr>
        <w:t>հաշվարկվում</w:t>
      </w:r>
      <w:r w:rsidR="00076C2C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076C2C" w:rsidRPr="00FE4A6D">
        <w:rPr>
          <w:rFonts w:ascii="GHEA Grapalat" w:hAnsi="GHEA Grapalat" w:cs="Sylfaen"/>
          <w:sz w:val="20"/>
          <w:lang w:val="hy-AM"/>
        </w:rPr>
        <w:t>է</w:t>
      </w:r>
      <w:r w:rsidR="00076C2C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3B269F" w:rsidRPr="00FE4A6D">
        <w:rPr>
          <w:rFonts w:ascii="GHEA Grapalat" w:hAnsi="GHEA Grapalat" w:cs="Sylfaen"/>
          <w:sz w:val="20"/>
          <w:lang w:val="hy-AM"/>
        </w:rPr>
        <w:t>ներկայացված</w:t>
      </w:r>
      <w:r w:rsidR="003B269F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3B269F" w:rsidRPr="00FE4A6D">
        <w:rPr>
          <w:rFonts w:ascii="GHEA Grapalat" w:hAnsi="GHEA Grapalat" w:cs="Sylfaen"/>
          <w:sz w:val="20"/>
          <w:lang w:val="hy-AM"/>
        </w:rPr>
        <w:t>չափաբաժինների</w:t>
      </w:r>
      <w:r w:rsidR="003B269F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3B269F" w:rsidRPr="00FE4A6D">
        <w:rPr>
          <w:rFonts w:ascii="GHEA Grapalat" w:hAnsi="GHEA Grapalat" w:cs="Sylfaen"/>
          <w:sz w:val="20"/>
          <w:lang w:val="hy-AM"/>
        </w:rPr>
        <w:t>գնման</w:t>
      </w:r>
      <w:r w:rsidR="003B269F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3B269F" w:rsidRPr="00FE4A6D">
        <w:rPr>
          <w:rFonts w:ascii="GHEA Grapalat" w:hAnsi="GHEA Grapalat" w:cs="Sylfaen"/>
          <w:sz w:val="20"/>
          <w:lang w:val="hy-AM"/>
        </w:rPr>
        <w:t>գների</w:t>
      </w:r>
      <w:r w:rsidR="003B269F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3B269F" w:rsidRPr="00FE4A6D">
        <w:rPr>
          <w:rFonts w:ascii="GHEA Grapalat" w:hAnsi="GHEA Grapalat" w:cs="Sylfaen"/>
          <w:sz w:val="20"/>
          <w:lang w:val="hy-AM"/>
        </w:rPr>
        <w:t>հանրագումարի</w:t>
      </w:r>
      <w:r w:rsidR="003B269F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3B269F" w:rsidRPr="00FE4A6D">
        <w:rPr>
          <w:rFonts w:ascii="GHEA Grapalat" w:hAnsi="GHEA Grapalat" w:cs="Sylfaen"/>
          <w:sz w:val="20"/>
          <w:lang w:val="hy-AM"/>
        </w:rPr>
        <w:t>նկատմամբ՝</w:t>
      </w:r>
      <w:r w:rsidR="003B269F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3B269F" w:rsidRPr="00FE4A6D">
        <w:rPr>
          <w:rFonts w:ascii="GHEA Grapalat" w:hAnsi="GHEA Grapalat" w:cs="Sylfaen"/>
          <w:sz w:val="20"/>
          <w:lang w:val="hy-AM"/>
        </w:rPr>
        <w:t>հաշվի</w:t>
      </w:r>
      <w:r w:rsidR="003B269F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3B269F" w:rsidRPr="00FE4A6D">
        <w:rPr>
          <w:rFonts w:ascii="GHEA Grapalat" w:hAnsi="GHEA Grapalat" w:cs="Sylfaen"/>
          <w:sz w:val="20"/>
          <w:lang w:val="hy-AM"/>
        </w:rPr>
        <w:t>առնելով</w:t>
      </w:r>
      <w:r w:rsidR="003B269F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3B269F" w:rsidRPr="00FE4A6D">
        <w:rPr>
          <w:rFonts w:ascii="GHEA Grapalat" w:hAnsi="GHEA Grapalat" w:cs="Sylfaen"/>
          <w:sz w:val="20"/>
          <w:lang w:val="hy-AM"/>
        </w:rPr>
        <w:t>Կարգի</w:t>
      </w:r>
      <w:r w:rsidR="003B269F" w:rsidRPr="00FE4A6D">
        <w:rPr>
          <w:rFonts w:ascii="Arial LatArm" w:hAnsi="Arial LatArm" w:cs="Sylfaen"/>
          <w:sz w:val="20"/>
          <w:lang w:val="hy-AM"/>
        </w:rPr>
        <w:t xml:space="preserve"> 32-</w:t>
      </w:r>
      <w:r w:rsidR="003B269F" w:rsidRPr="00FE4A6D">
        <w:rPr>
          <w:rFonts w:ascii="GHEA Grapalat" w:hAnsi="GHEA Grapalat" w:cs="Sylfaen"/>
          <w:sz w:val="20"/>
          <w:lang w:val="hy-AM"/>
        </w:rPr>
        <w:t>րդ</w:t>
      </w:r>
      <w:r w:rsidR="003B269F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3B269F" w:rsidRPr="00FE4A6D">
        <w:rPr>
          <w:rFonts w:ascii="GHEA Grapalat" w:hAnsi="GHEA Grapalat" w:cs="Sylfaen"/>
          <w:sz w:val="20"/>
          <w:lang w:val="hy-AM"/>
        </w:rPr>
        <w:t>կետի</w:t>
      </w:r>
      <w:r w:rsidR="003B269F" w:rsidRPr="00FE4A6D">
        <w:rPr>
          <w:rFonts w:ascii="Arial LatArm" w:hAnsi="Arial LatArm" w:cs="Sylfaen"/>
          <w:sz w:val="20"/>
          <w:lang w:val="hy-AM"/>
        </w:rPr>
        <w:t xml:space="preserve"> 9-</w:t>
      </w:r>
      <w:r w:rsidR="003B269F" w:rsidRPr="00FE4A6D">
        <w:rPr>
          <w:rFonts w:ascii="GHEA Grapalat" w:hAnsi="GHEA Grapalat" w:cs="Sylfaen"/>
          <w:sz w:val="20"/>
          <w:lang w:val="hy-AM"/>
        </w:rPr>
        <w:t>րդ</w:t>
      </w:r>
      <w:r w:rsidR="003B269F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3B269F" w:rsidRPr="00FE4A6D">
        <w:rPr>
          <w:rFonts w:ascii="GHEA Grapalat" w:hAnsi="GHEA Grapalat" w:cs="Sylfaen"/>
          <w:sz w:val="20"/>
          <w:lang w:val="hy-AM"/>
        </w:rPr>
        <w:t>ենթակետի</w:t>
      </w:r>
      <w:r w:rsidR="003B269F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3B269F" w:rsidRPr="00FE4A6D">
        <w:rPr>
          <w:rFonts w:ascii="GHEA Grapalat" w:hAnsi="GHEA Grapalat" w:cs="Sylfaen"/>
          <w:sz w:val="20"/>
          <w:lang w:val="hy-AM"/>
        </w:rPr>
        <w:t>պահանջները</w:t>
      </w:r>
      <w:r w:rsidR="003B269F" w:rsidRPr="00FE4A6D">
        <w:rPr>
          <w:rFonts w:ascii="Arial LatArm" w:hAnsi="Arial LatArm" w:cs="Sylfaen"/>
          <w:sz w:val="20"/>
          <w:lang w:val="hy-AM"/>
        </w:rPr>
        <w:t>:</w:t>
      </w:r>
      <w:r w:rsidR="003B269F" w:rsidRPr="00FE4A6D">
        <w:rPr>
          <w:rFonts w:ascii="Arial LatArm" w:hAnsi="Arial LatArm"/>
          <w:color w:val="000000"/>
          <w:lang w:val="hy-AM"/>
        </w:rPr>
        <w:t xml:space="preserve"> </w:t>
      </w:r>
    </w:p>
    <w:p w14:paraId="71AE96A1" w14:textId="77777777" w:rsidR="00281740" w:rsidRPr="00FE4A6D" w:rsidRDefault="00281740" w:rsidP="00281740">
      <w:pPr>
        <w:ind w:firstLine="567"/>
        <w:jc w:val="both"/>
        <w:rPr>
          <w:rFonts w:ascii="Arial LatArm" w:hAnsi="Arial LatArm"/>
          <w:sz w:val="20"/>
          <w:szCs w:val="20"/>
          <w:lang w:val="hy-AM"/>
        </w:rPr>
      </w:pPr>
      <w:r w:rsidRPr="00FE4A6D">
        <w:rPr>
          <w:rFonts w:ascii="GHEA Grapalat" w:hAnsi="GHEA Grapalat" w:cs="Sylfaen"/>
          <w:sz w:val="20"/>
          <w:lang w:val="hy-AM"/>
        </w:rPr>
        <w:t>Պայմանագրի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ապահովումը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պետք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է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վավեր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լինի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առնվազն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մինչև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կնքվելիք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պայմանագրով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սահմանվող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պարտավորությունների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="00410FAF" w:rsidRPr="00FE4A6D">
        <w:rPr>
          <w:rFonts w:ascii="GHEA Grapalat" w:hAnsi="GHEA Grapalat" w:cs="Sylfaen"/>
          <w:sz w:val="20"/>
          <w:lang w:val="hy-AM"/>
        </w:rPr>
        <w:t>ամբողջական</w:t>
      </w:r>
      <w:r w:rsidR="00410FAF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410FAF" w:rsidRPr="00FE4A6D">
        <w:rPr>
          <w:rFonts w:ascii="GHEA Grapalat" w:hAnsi="GHEA Grapalat" w:cs="Sylfaen"/>
          <w:sz w:val="20"/>
          <w:lang w:val="hy-AM"/>
        </w:rPr>
        <w:t>կատարման</w:t>
      </w:r>
      <w:r w:rsidR="00410FAF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410FAF" w:rsidRPr="00FE4A6D">
        <w:rPr>
          <w:rFonts w:ascii="GHEA Grapalat" w:hAnsi="GHEA Grapalat" w:cs="Sylfaen"/>
          <w:sz w:val="20"/>
          <w:lang w:val="hy-AM"/>
        </w:rPr>
        <w:t>վերջին</w:t>
      </w:r>
      <w:r w:rsidR="00410FAF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410FAF" w:rsidRPr="00FE4A6D">
        <w:rPr>
          <w:rFonts w:ascii="GHEA Grapalat" w:hAnsi="GHEA Grapalat" w:cs="Sylfaen"/>
          <w:sz w:val="20"/>
          <w:lang w:val="hy-AM"/>
        </w:rPr>
        <w:t>օրվան</w:t>
      </w:r>
      <w:r w:rsidR="00410FAF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410FAF" w:rsidRPr="00FE4A6D">
        <w:rPr>
          <w:rFonts w:ascii="GHEA Grapalat" w:hAnsi="GHEA Grapalat" w:cs="Sylfaen"/>
          <w:sz w:val="20"/>
          <w:lang w:val="hy-AM"/>
        </w:rPr>
        <w:t>հաջորդող</w:t>
      </w:r>
      <w:r w:rsidR="00410FAF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937F5E" w:rsidRPr="00FE4A6D">
        <w:rPr>
          <w:rFonts w:ascii="Arial LatArm" w:hAnsi="Arial LatArm" w:cs="Sylfaen"/>
          <w:sz w:val="20"/>
          <w:lang w:val="hy-AM"/>
        </w:rPr>
        <w:t>9</w:t>
      </w:r>
      <w:r w:rsidRPr="00FE4A6D">
        <w:rPr>
          <w:rFonts w:ascii="Arial LatArm" w:hAnsi="Arial LatArm" w:cs="Sylfaen"/>
          <w:sz w:val="20"/>
          <w:lang w:val="hy-AM"/>
        </w:rPr>
        <w:t>0-</w:t>
      </w:r>
      <w:r w:rsidRPr="00FE4A6D">
        <w:rPr>
          <w:rFonts w:ascii="GHEA Grapalat" w:hAnsi="GHEA Grapalat" w:cs="Sylfaen"/>
          <w:sz w:val="20"/>
          <w:lang w:val="hy-AM"/>
        </w:rPr>
        <w:t>րդ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="00A558B9" w:rsidRPr="00FE4A6D">
        <w:rPr>
          <w:rFonts w:ascii="GHEA Grapalat" w:hAnsi="GHEA Grapalat" w:cs="Sylfaen"/>
          <w:sz w:val="20"/>
          <w:lang w:val="hy-AM"/>
        </w:rPr>
        <w:t>աշխատանքային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օրը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ներառյալ</w:t>
      </w:r>
      <w:r w:rsidRPr="00FE4A6D">
        <w:rPr>
          <w:rFonts w:ascii="Arial LatArm" w:hAnsi="Arial LatArm" w:cs="Sylfaen"/>
          <w:sz w:val="20"/>
          <w:lang w:val="hy-AM"/>
        </w:rPr>
        <w:t>:</w:t>
      </w:r>
      <w:r w:rsidRPr="00FE4A6D">
        <w:rPr>
          <w:rFonts w:ascii="Arial LatArm" w:hAnsi="Arial LatArm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sz w:val="20"/>
          <w:szCs w:val="20"/>
          <w:lang w:val="hy-AM"/>
        </w:rPr>
        <w:t>Պայմանագրի</w:t>
      </w:r>
      <w:r w:rsidRPr="00FE4A6D">
        <w:rPr>
          <w:rFonts w:ascii="Arial LatArm" w:hAnsi="Arial LatArm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sz w:val="20"/>
          <w:szCs w:val="20"/>
          <w:lang w:val="hy-AM"/>
        </w:rPr>
        <w:t>ապահովումը</w:t>
      </w:r>
      <w:r w:rsidRPr="00FE4A6D">
        <w:rPr>
          <w:rFonts w:ascii="Arial LatArm" w:hAnsi="Arial LatArm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sz w:val="20"/>
          <w:szCs w:val="20"/>
          <w:lang w:val="hy-AM"/>
        </w:rPr>
        <w:t>այն</w:t>
      </w:r>
      <w:r w:rsidRPr="00FE4A6D">
        <w:rPr>
          <w:rFonts w:ascii="Arial LatArm" w:hAnsi="Arial LatArm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sz w:val="20"/>
          <w:szCs w:val="20"/>
          <w:lang w:val="hy-AM"/>
        </w:rPr>
        <w:t>ներկայացրած</w:t>
      </w:r>
      <w:r w:rsidRPr="00FE4A6D">
        <w:rPr>
          <w:rFonts w:ascii="Arial LatArm" w:hAnsi="Arial LatArm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sz w:val="20"/>
          <w:szCs w:val="20"/>
          <w:lang w:val="hy-AM"/>
        </w:rPr>
        <w:t>անձին</w:t>
      </w:r>
      <w:r w:rsidRPr="00FE4A6D">
        <w:rPr>
          <w:rFonts w:ascii="Arial LatArm" w:hAnsi="Arial LatArm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sz w:val="20"/>
          <w:szCs w:val="20"/>
          <w:lang w:val="hy-AM"/>
        </w:rPr>
        <w:t>վերադարձվում</w:t>
      </w:r>
      <w:r w:rsidRPr="00FE4A6D">
        <w:rPr>
          <w:rFonts w:ascii="Arial LatArm" w:hAnsi="Arial LatArm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sz w:val="20"/>
          <w:szCs w:val="20"/>
          <w:lang w:val="hy-AM"/>
        </w:rPr>
        <w:t>է</w:t>
      </w:r>
      <w:r w:rsidRPr="00FE4A6D">
        <w:rPr>
          <w:rFonts w:ascii="Arial LatArm" w:hAnsi="Arial LatArm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sz w:val="20"/>
          <w:szCs w:val="20"/>
          <w:lang w:val="hy-AM"/>
        </w:rPr>
        <w:t>կնքված</w:t>
      </w:r>
      <w:r w:rsidRPr="00FE4A6D">
        <w:rPr>
          <w:rFonts w:ascii="Arial LatArm" w:hAnsi="Arial LatArm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sz w:val="20"/>
          <w:szCs w:val="20"/>
          <w:lang w:val="hy-AM"/>
        </w:rPr>
        <w:t>պայմանագրով</w:t>
      </w:r>
      <w:r w:rsidRPr="00FE4A6D">
        <w:rPr>
          <w:rFonts w:ascii="Arial LatArm" w:hAnsi="Arial LatArm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sz w:val="20"/>
          <w:szCs w:val="20"/>
          <w:lang w:val="hy-AM"/>
        </w:rPr>
        <w:t>ստանձնված</w:t>
      </w:r>
      <w:r w:rsidRPr="00FE4A6D">
        <w:rPr>
          <w:rFonts w:ascii="Arial LatArm" w:hAnsi="Arial LatArm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sz w:val="20"/>
          <w:szCs w:val="20"/>
          <w:lang w:val="hy-AM"/>
        </w:rPr>
        <w:t>պարտավորությունների</w:t>
      </w:r>
      <w:r w:rsidRPr="00FE4A6D">
        <w:rPr>
          <w:rFonts w:ascii="Arial LatArm" w:hAnsi="Arial LatArm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sz w:val="20"/>
          <w:szCs w:val="20"/>
          <w:lang w:val="hy-AM"/>
        </w:rPr>
        <w:t>ամբողջական</w:t>
      </w:r>
      <w:r w:rsidRPr="00FE4A6D">
        <w:rPr>
          <w:rFonts w:ascii="Arial LatArm" w:hAnsi="Arial LatArm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sz w:val="20"/>
          <w:szCs w:val="20"/>
          <w:lang w:val="hy-AM"/>
        </w:rPr>
        <w:t>կատարման</w:t>
      </w:r>
      <w:r w:rsidRPr="00FE4A6D">
        <w:rPr>
          <w:rFonts w:ascii="Arial LatArm" w:hAnsi="Arial LatArm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sz w:val="20"/>
          <w:szCs w:val="20"/>
          <w:lang w:val="hy-AM"/>
        </w:rPr>
        <w:t>դեպքում՝</w:t>
      </w:r>
      <w:r w:rsidRPr="00FE4A6D">
        <w:rPr>
          <w:rFonts w:ascii="Arial LatArm" w:hAnsi="Arial LatArm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sz w:val="20"/>
          <w:szCs w:val="20"/>
          <w:lang w:val="hy-AM"/>
        </w:rPr>
        <w:t>ամբողջական</w:t>
      </w:r>
      <w:r w:rsidRPr="00FE4A6D">
        <w:rPr>
          <w:rFonts w:ascii="Arial LatArm" w:hAnsi="Arial LatArm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sz w:val="20"/>
          <w:szCs w:val="20"/>
          <w:lang w:val="hy-AM"/>
        </w:rPr>
        <w:t>պարտավորությունների</w:t>
      </w:r>
      <w:r w:rsidRPr="00FE4A6D">
        <w:rPr>
          <w:rFonts w:ascii="Arial LatArm" w:hAnsi="Arial LatArm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sz w:val="20"/>
          <w:szCs w:val="20"/>
          <w:lang w:val="hy-AM"/>
        </w:rPr>
        <w:t>կատարման</w:t>
      </w:r>
      <w:r w:rsidRPr="00FE4A6D">
        <w:rPr>
          <w:rFonts w:ascii="Arial LatArm" w:hAnsi="Arial LatArm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sz w:val="20"/>
          <w:szCs w:val="20"/>
          <w:lang w:val="hy-AM"/>
        </w:rPr>
        <w:t>ժամկետը</w:t>
      </w:r>
      <w:r w:rsidRPr="00FE4A6D">
        <w:rPr>
          <w:rFonts w:ascii="Arial LatArm" w:hAnsi="Arial LatArm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sz w:val="20"/>
          <w:szCs w:val="20"/>
          <w:lang w:val="hy-AM"/>
        </w:rPr>
        <w:t>լրանալուն</w:t>
      </w:r>
      <w:r w:rsidRPr="00FE4A6D">
        <w:rPr>
          <w:rFonts w:ascii="Arial LatArm" w:hAnsi="Arial LatArm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sz w:val="20"/>
          <w:szCs w:val="20"/>
          <w:lang w:val="hy-AM"/>
        </w:rPr>
        <w:t>հաջորդող</w:t>
      </w:r>
      <w:r w:rsidRPr="00FE4A6D">
        <w:rPr>
          <w:rFonts w:ascii="Arial LatArm" w:hAnsi="Arial LatArm"/>
          <w:sz w:val="20"/>
          <w:szCs w:val="20"/>
          <w:lang w:val="hy-AM"/>
        </w:rPr>
        <w:t xml:space="preserve"> 5 </w:t>
      </w:r>
      <w:r w:rsidRPr="00FE4A6D">
        <w:rPr>
          <w:rFonts w:ascii="GHEA Grapalat" w:hAnsi="GHEA Grapalat"/>
          <w:sz w:val="20"/>
          <w:szCs w:val="20"/>
          <w:lang w:val="hy-AM"/>
        </w:rPr>
        <w:t>աշխատանքային</w:t>
      </w:r>
      <w:r w:rsidRPr="00FE4A6D">
        <w:rPr>
          <w:rFonts w:ascii="Arial LatArm" w:hAnsi="Arial LatArm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sz w:val="20"/>
          <w:szCs w:val="20"/>
          <w:lang w:val="hy-AM"/>
        </w:rPr>
        <w:t>օրվա</w:t>
      </w:r>
      <w:r w:rsidRPr="00FE4A6D">
        <w:rPr>
          <w:rFonts w:ascii="Arial LatArm" w:hAnsi="Arial LatArm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sz w:val="20"/>
          <w:szCs w:val="20"/>
          <w:lang w:val="hy-AM"/>
        </w:rPr>
        <w:t>ընթացքում</w:t>
      </w:r>
      <w:r w:rsidRPr="00FE4A6D">
        <w:rPr>
          <w:rFonts w:ascii="Arial LatArm" w:hAnsi="Arial LatArm"/>
          <w:sz w:val="20"/>
          <w:szCs w:val="20"/>
          <w:lang w:val="hy-AM"/>
        </w:rPr>
        <w:t>:</w:t>
      </w:r>
    </w:p>
    <w:p w14:paraId="51D58B49" w14:textId="2113FD0E" w:rsidR="00281740" w:rsidRPr="00FE4A6D" w:rsidRDefault="00281740" w:rsidP="00281740">
      <w:pPr>
        <w:ind w:firstLine="567"/>
        <w:jc w:val="both"/>
        <w:rPr>
          <w:rFonts w:ascii="Arial LatArm" w:hAnsi="Arial LatArm" w:cs="Arial"/>
          <w:sz w:val="20"/>
          <w:lang w:val="hy-AM"/>
        </w:rPr>
      </w:pPr>
      <w:r w:rsidRPr="00FE4A6D">
        <w:rPr>
          <w:rFonts w:ascii="GHEA Grapalat" w:hAnsi="GHEA Grapalat"/>
          <w:sz w:val="20"/>
          <w:szCs w:val="20"/>
          <w:lang w:val="hy-AM"/>
        </w:rPr>
        <w:t>Կանխիկ</w:t>
      </w:r>
      <w:r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Pr="00FE4A6D">
        <w:rPr>
          <w:rFonts w:ascii="GHEA Grapalat" w:hAnsi="GHEA Grapalat"/>
          <w:sz w:val="20"/>
          <w:szCs w:val="20"/>
          <w:lang w:val="hy-AM"/>
        </w:rPr>
        <w:t>փողի</w:t>
      </w:r>
      <w:r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Pr="00FE4A6D">
        <w:rPr>
          <w:rFonts w:ascii="GHEA Grapalat" w:hAnsi="GHEA Grapalat"/>
          <w:sz w:val="20"/>
          <w:szCs w:val="20"/>
          <w:lang w:val="hy-AM"/>
        </w:rPr>
        <w:t>ձևով</w:t>
      </w:r>
      <w:r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Pr="00FE4A6D">
        <w:rPr>
          <w:rFonts w:ascii="GHEA Grapalat" w:hAnsi="GHEA Grapalat"/>
          <w:sz w:val="20"/>
          <w:szCs w:val="20"/>
          <w:lang w:val="hy-AM"/>
        </w:rPr>
        <w:t>ներկայացված</w:t>
      </w:r>
      <w:r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պայմանագրի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ապահովումը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պետք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է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փոխանցվի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Կենտրոնական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գանձապետարանում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լիազորված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մարմնի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անվամբ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բացված</w:t>
      </w:r>
      <w:r w:rsidRPr="00FE4A6D">
        <w:rPr>
          <w:rFonts w:ascii="Arial LatArm" w:hAnsi="Arial LatArm" w:cs="Arial"/>
          <w:sz w:val="20"/>
          <w:lang w:val="hy-AM"/>
        </w:rPr>
        <w:t xml:space="preserve"> «900008000664 </w:t>
      </w:r>
      <w:r w:rsidRPr="00FE4A6D">
        <w:rPr>
          <w:rFonts w:ascii="GHEA Grapalat" w:hAnsi="GHEA Grapalat" w:cs="Arial"/>
          <w:sz w:val="20"/>
          <w:lang w:val="hy-AM"/>
        </w:rPr>
        <w:t>գանձապետական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հաշվին</w:t>
      </w:r>
      <w:r w:rsidRPr="00FE4A6D">
        <w:rPr>
          <w:rFonts w:ascii="Arial LatArm" w:hAnsi="Arial LatArm" w:cs="Arial"/>
          <w:sz w:val="20"/>
          <w:lang w:val="hy-AM"/>
        </w:rPr>
        <w:t xml:space="preserve">.  </w:t>
      </w:r>
    </w:p>
    <w:p w14:paraId="084D3F79" w14:textId="77777777" w:rsidR="00774D8A" w:rsidRPr="00FE4A6D" w:rsidRDefault="00281740" w:rsidP="000B7538">
      <w:pPr>
        <w:ind w:firstLine="567"/>
        <w:jc w:val="both"/>
        <w:rPr>
          <w:rFonts w:ascii="Arial LatArm" w:hAnsi="Arial LatArm" w:cs="Arial"/>
          <w:sz w:val="20"/>
          <w:lang w:val="hy-AM"/>
        </w:rPr>
      </w:pPr>
      <w:r w:rsidRPr="00FE4A6D">
        <w:rPr>
          <w:rFonts w:ascii="Arial LatArm" w:hAnsi="Arial LatArm" w:cs="Sylfaen"/>
          <w:sz w:val="20"/>
          <w:lang w:val="hy-AM"/>
        </w:rPr>
        <w:t xml:space="preserve">10.4 </w:t>
      </w:r>
      <w:r w:rsidR="00441C20" w:rsidRPr="00FE4A6D">
        <w:rPr>
          <w:rFonts w:ascii="GHEA Grapalat" w:hAnsi="GHEA Grapalat" w:cs="Arial"/>
          <w:sz w:val="20"/>
          <w:lang w:val="hy-AM"/>
        </w:rPr>
        <w:t>Ե</w:t>
      </w:r>
      <w:r w:rsidR="00F96621" w:rsidRPr="00FE4A6D">
        <w:rPr>
          <w:rFonts w:ascii="GHEA Grapalat" w:hAnsi="GHEA Grapalat" w:cs="Arial"/>
          <w:sz w:val="20"/>
          <w:lang w:val="hy-AM"/>
        </w:rPr>
        <w:t>թե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="00F96621" w:rsidRPr="00FE4A6D">
        <w:rPr>
          <w:rFonts w:ascii="GHEA Grapalat" w:hAnsi="GHEA Grapalat" w:cs="Arial"/>
          <w:sz w:val="20"/>
          <w:lang w:val="hy-AM"/>
        </w:rPr>
        <w:t>գնման</w:t>
      </w:r>
      <w:r w:rsidR="00F96621" w:rsidRPr="00FE4A6D">
        <w:rPr>
          <w:rFonts w:ascii="Arial LatArm" w:hAnsi="Arial LatArm" w:cs="Arial"/>
          <w:sz w:val="20"/>
          <w:lang w:val="hy-AM"/>
        </w:rPr>
        <w:t xml:space="preserve"> </w:t>
      </w:r>
      <w:r w:rsidR="00F96621" w:rsidRPr="00FE4A6D">
        <w:rPr>
          <w:rFonts w:ascii="GHEA Grapalat" w:hAnsi="GHEA Grapalat" w:cs="Arial"/>
          <w:sz w:val="20"/>
          <w:lang w:val="hy-AM"/>
        </w:rPr>
        <w:t>ընթացակարգը</w:t>
      </w:r>
      <w:r w:rsidR="00F96621" w:rsidRPr="00FE4A6D">
        <w:rPr>
          <w:rFonts w:ascii="Arial LatArm" w:hAnsi="Arial LatArm" w:cs="Arial"/>
          <w:sz w:val="20"/>
          <w:lang w:val="hy-AM"/>
        </w:rPr>
        <w:t xml:space="preserve"> </w:t>
      </w:r>
      <w:r w:rsidR="00F96621" w:rsidRPr="00FE4A6D">
        <w:rPr>
          <w:rFonts w:ascii="GHEA Grapalat" w:hAnsi="GHEA Grapalat" w:cs="Arial"/>
          <w:sz w:val="20"/>
          <w:lang w:val="hy-AM"/>
        </w:rPr>
        <w:t>կազմակերպված</w:t>
      </w:r>
      <w:r w:rsidR="00F96621" w:rsidRPr="00FE4A6D">
        <w:rPr>
          <w:rFonts w:ascii="Arial LatArm" w:hAnsi="Arial LatArm" w:cs="Arial"/>
          <w:sz w:val="20"/>
          <w:lang w:val="hy-AM"/>
        </w:rPr>
        <w:t xml:space="preserve"> </w:t>
      </w:r>
      <w:r w:rsidR="00F96621" w:rsidRPr="00FE4A6D">
        <w:rPr>
          <w:rFonts w:ascii="GHEA Grapalat" w:hAnsi="GHEA Grapalat" w:cs="Arial"/>
          <w:sz w:val="20"/>
          <w:lang w:val="hy-AM"/>
        </w:rPr>
        <w:t>է</w:t>
      </w:r>
      <w:r w:rsidR="00F96621" w:rsidRPr="00FE4A6D">
        <w:rPr>
          <w:rFonts w:ascii="Arial LatArm" w:hAnsi="Arial LatArm" w:cs="Arial"/>
          <w:sz w:val="20"/>
          <w:lang w:val="hy-AM"/>
        </w:rPr>
        <w:t xml:space="preserve"> </w:t>
      </w:r>
      <w:r w:rsidR="00F96621" w:rsidRPr="00FE4A6D">
        <w:rPr>
          <w:rFonts w:ascii="GHEA Grapalat" w:hAnsi="GHEA Grapalat" w:cs="Arial"/>
          <w:sz w:val="20"/>
          <w:lang w:val="hy-AM"/>
        </w:rPr>
        <w:t>Օրենքի</w:t>
      </w:r>
      <w:r w:rsidR="00F96621" w:rsidRPr="00FE4A6D">
        <w:rPr>
          <w:rFonts w:ascii="Arial LatArm" w:hAnsi="Arial LatArm" w:cs="Arial"/>
          <w:sz w:val="20"/>
          <w:lang w:val="hy-AM"/>
        </w:rPr>
        <w:t xml:space="preserve"> 15-</w:t>
      </w:r>
      <w:r w:rsidR="00F96621" w:rsidRPr="00FE4A6D">
        <w:rPr>
          <w:rFonts w:ascii="GHEA Grapalat" w:hAnsi="GHEA Grapalat" w:cs="Arial"/>
          <w:sz w:val="20"/>
          <w:lang w:val="hy-AM"/>
        </w:rPr>
        <w:t>րդ</w:t>
      </w:r>
      <w:r w:rsidR="00F96621" w:rsidRPr="00FE4A6D">
        <w:rPr>
          <w:rFonts w:ascii="Arial LatArm" w:hAnsi="Arial LatArm" w:cs="Arial"/>
          <w:sz w:val="20"/>
          <w:lang w:val="hy-AM"/>
        </w:rPr>
        <w:t xml:space="preserve"> </w:t>
      </w:r>
      <w:r w:rsidR="00F96621" w:rsidRPr="00FE4A6D">
        <w:rPr>
          <w:rFonts w:ascii="GHEA Grapalat" w:hAnsi="GHEA Grapalat" w:cs="Arial"/>
          <w:sz w:val="20"/>
          <w:lang w:val="hy-AM"/>
        </w:rPr>
        <w:t>հոդվածի</w:t>
      </w:r>
      <w:r w:rsidR="00F96621" w:rsidRPr="00FE4A6D">
        <w:rPr>
          <w:rFonts w:ascii="Arial LatArm" w:hAnsi="Arial LatArm" w:cs="Arial"/>
          <w:sz w:val="20"/>
          <w:lang w:val="hy-AM"/>
        </w:rPr>
        <w:t xml:space="preserve"> 6-</w:t>
      </w:r>
      <w:r w:rsidR="00F96621" w:rsidRPr="00FE4A6D">
        <w:rPr>
          <w:rFonts w:ascii="GHEA Grapalat" w:hAnsi="GHEA Grapalat" w:cs="Arial"/>
          <w:sz w:val="20"/>
          <w:lang w:val="hy-AM"/>
        </w:rPr>
        <w:t>րդ</w:t>
      </w:r>
      <w:r w:rsidR="00F96621" w:rsidRPr="00FE4A6D">
        <w:rPr>
          <w:rFonts w:ascii="Arial LatArm" w:hAnsi="Arial LatArm" w:cs="Arial"/>
          <w:sz w:val="20"/>
          <w:lang w:val="hy-AM"/>
        </w:rPr>
        <w:t xml:space="preserve"> </w:t>
      </w:r>
      <w:r w:rsidR="00F96621" w:rsidRPr="00FE4A6D">
        <w:rPr>
          <w:rFonts w:ascii="GHEA Grapalat" w:hAnsi="GHEA Grapalat" w:cs="Arial"/>
          <w:sz w:val="20"/>
          <w:lang w:val="hy-AM"/>
        </w:rPr>
        <w:t>մասի</w:t>
      </w:r>
      <w:r w:rsidR="00F96621" w:rsidRPr="00FE4A6D">
        <w:rPr>
          <w:rFonts w:ascii="Arial LatArm" w:hAnsi="Arial LatArm" w:cs="Arial"/>
          <w:sz w:val="20"/>
          <w:lang w:val="hy-AM"/>
        </w:rPr>
        <w:t xml:space="preserve"> </w:t>
      </w:r>
      <w:r w:rsidR="00F96621" w:rsidRPr="00FE4A6D">
        <w:rPr>
          <w:rFonts w:ascii="GHEA Grapalat" w:hAnsi="GHEA Grapalat" w:cs="Arial"/>
          <w:sz w:val="20"/>
          <w:lang w:val="hy-AM"/>
        </w:rPr>
        <w:t>հիման</w:t>
      </w:r>
      <w:r w:rsidR="00F96621" w:rsidRPr="00FE4A6D">
        <w:rPr>
          <w:rFonts w:ascii="Arial LatArm" w:hAnsi="Arial LatArm" w:cs="Arial"/>
          <w:sz w:val="20"/>
          <w:lang w:val="hy-AM"/>
        </w:rPr>
        <w:t xml:space="preserve"> </w:t>
      </w:r>
      <w:r w:rsidR="00F96621" w:rsidRPr="00FE4A6D">
        <w:rPr>
          <w:rFonts w:ascii="GHEA Grapalat" w:hAnsi="GHEA Grapalat" w:cs="Arial"/>
          <w:sz w:val="20"/>
          <w:lang w:val="hy-AM"/>
        </w:rPr>
        <w:t>վրա</w:t>
      </w:r>
      <w:r w:rsidR="00F96621" w:rsidRPr="00FE4A6D">
        <w:rPr>
          <w:rFonts w:ascii="Arial LatArm" w:hAnsi="Arial LatArm" w:cs="Arial"/>
          <w:sz w:val="20"/>
          <w:lang w:val="hy-AM"/>
        </w:rPr>
        <w:t xml:space="preserve"> </w:t>
      </w:r>
      <w:r w:rsidR="00F96621" w:rsidRPr="00FE4A6D">
        <w:rPr>
          <w:rFonts w:ascii="GHEA Grapalat" w:hAnsi="GHEA Grapalat" w:cs="Arial"/>
          <w:sz w:val="20"/>
          <w:lang w:val="hy-AM"/>
        </w:rPr>
        <w:t>և</w:t>
      </w:r>
      <w:r w:rsidR="00F96621" w:rsidRPr="00FE4A6D">
        <w:rPr>
          <w:rFonts w:ascii="Arial LatArm" w:hAnsi="Arial LatArm" w:cs="Arial"/>
          <w:sz w:val="20"/>
          <w:lang w:val="hy-AM"/>
        </w:rPr>
        <w:t xml:space="preserve"> </w:t>
      </w:r>
      <w:r w:rsidR="00F96621" w:rsidRPr="00FE4A6D">
        <w:rPr>
          <w:rFonts w:ascii="GHEA Grapalat" w:hAnsi="GHEA Grapalat" w:cs="Arial"/>
          <w:sz w:val="20"/>
          <w:lang w:val="hy-AM"/>
        </w:rPr>
        <w:t>պայմանագիրը</w:t>
      </w:r>
      <w:r w:rsidR="00F96621" w:rsidRPr="00FE4A6D">
        <w:rPr>
          <w:rFonts w:ascii="Arial LatArm" w:hAnsi="Arial LatArm" w:cs="Arial"/>
          <w:sz w:val="20"/>
          <w:lang w:val="hy-AM"/>
        </w:rPr>
        <w:t xml:space="preserve"> </w:t>
      </w:r>
      <w:r w:rsidR="00F96621" w:rsidRPr="00FE4A6D">
        <w:rPr>
          <w:rFonts w:ascii="GHEA Grapalat" w:hAnsi="GHEA Grapalat" w:cs="Arial"/>
          <w:sz w:val="20"/>
          <w:lang w:val="hy-AM"/>
        </w:rPr>
        <w:t>կնքելու</w:t>
      </w:r>
      <w:r w:rsidR="00F96621" w:rsidRPr="00FE4A6D">
        <w:rPr>
          <w:rFonts w:ascii="Arial LatArm" w:hAnsi="Arial LatArm" w:cs="Arial"/>
          <w:sz w:val="20"/>
          <w:lang w:val="hy-AM"/>
        </w:rPr>
        <w:t xml:space="preserve"> </w:t>
      </w:r>
      <w:r w:rsidR="00F96621" w:rsidRPr="00FE4A6D">
        <w:rPr>
          <w:rFonts w:ascii="GHEA Grapalat" w:hAnsi="GHEA Grapalat" w:cs="Arial"/>
          <w:sz w:val="20"/>
          <w:lang w:val="hy-AM"/>
        </w:rPr>
        <w:t>իրավասության</w:t>
      </w:r>
      <w:r w:rsidR="00F96621" w:rsidRPr="00FE4A6D">
        <w:rPr>
          <w:rFonts w:ascii="Arial LatArm" w:hAnsi="Arial LatArm" w:cs="Arial"/>
          <w:sz w:val="20"/>
          <w:lang w:val="hy-AM"/>
        </w:rPr>
        <w:t xml:space="preserve"> </w:t>
      </w:r>
      <w:r w:rsidR="00F96621" w:rsidRPr="00FE4A6D">
        <w:rPr>
          <w:rFonts w:ascii="GHEA Grapalat" w:hAnsi="GHEA Grapalat" w:cs="Arial"/>
          <w:sz w:val="20"/>
          <w:lang w:val="hy-AM"/>
        </w:rPr>
        <w:t>առաջացման</w:t>
      </w:r>
      <w:r w:rsidR="00F96621" w:rsidRPr="00FE4A6D">
        <w:rPr>
          <w:rFonts w:ascii="Arial LatArm" w:hAnsi="Arial LatArm" w:cs="Arial"/>
          <w:sz w:val="20"/>
          <w:lang w:val="hy-AM"/>
        </w:rPr>
        <w:t xml:space="preserve"> </w:t>
      </w:r>
      <w:r w:rsidR="00F96621" w:rsidRPr="00FE4A6D">
        <w:rPr>
          <w:rFonts w:ascii="GHEA Grapalat" w:hAnsi="GHEA Grapalat" w:cs="Arial"/>
          <w:sz w:val="20"/>
          <w:lang w:val="hy-AM"/>
        </w:rPr>
        <w:t>պահին</w:t>
      </w:r>
      <w:r w:rsidR="00F96621" w:rsidRPr="00FE4A6D">
        <w:rPr>
          <w:rFonts w:ascii="Arial LatArm" w:hAnsi="Arial LatArm" w:cs="Arial"/>
          <w:sz w:val="20"/>
          <w:lang w:val="hy-AM"/>
        </w:rPr>
        <w:t xml:space="preserve"> </w:t>
      </w:r>
      <w:r w:rsidR="00F96621" w:rsidRPr="00FE4A6D">
        <w:rPr>
          <w:rFonts w:ascii="GHEA Grapalat" w:hAnsi="GHEA Grapalat" w:cs="Arial"/>
          <w:sz w:val="20"/>
          <w:lang w:val="hy-AM"/>
        </w:rPr>
        <w:t>նախատեսված</w:t>
      </w:r>
      <w:r w:rsidR="00F96621" w:rsidRPr="00FE4A6D">
        <w:rPr>
          <w:rFonts w:ascii="Arial LatArm" w:hAnsi="Arial LatArm" w:cs="Arial"/>
          <w:sz w:val="20"/>
          <w:lang w:val="hy-AM"/>
        </w:rPr>
        <w:t xml:space="preserve"> </w:t>
      </w:r>
      <w:r w:rsidR="00F96621" w:rsidRPr="00FE4A6D">
        <w:rPr>
          <w:rFonts w:ascii="GHEA Grapalat" w:hAnsi="GHEA Grapalat" w:cs="Arial"/>
          <w:sz w:val="20"/>
          <w:lang w:val="hy-AM"/>
        </w:rPr>
        <w:t>չեն</w:t>
      </w:r>
      <w:r w:rsidR="00F96621" w:rsidRPr="00FE4A6D">
        <w:rPr>
          <w:rFonts w:ascii="Arial LatArm" w:hAnsi="Arial LatArm" w:cs="Arial"/>
          <w:sz w:val="20"/>
          <w:lang w:val="hy-AM"/>
        </w:rPr>
        <w:t xml:space="preserve"> </w:t>
      </w:r>
      <w:r w:rsidR="00F96621" w:rsidRPr="00FE4A6D">
        <w:rPr>
          <w:rFonts w:ascii="GHEA Grapalat" w:hAnsi="GHEA Grapalat" w:cs="Arial"/>
          <w:sz w:val="20"/>
          <w:lang w:val="hy-AM"/>
        </w:rPr>
        <w:t>ֆինանսական</w:t>
      </w:r>
      <w:r w:rsidR="00F96621" w:rsidRPr="00FE4A6D">
        <w:rPr>
          <w:rFonts w:ascii="Arial LatArm" w:hAnsi="Arial LatArm" w:cs="Arial"/>
          <w:sz w:val="20"/>
          <w:lang w:val="hy-AM"/>
        </w:rPr>
        <w:t xml:space="preserve"> </w:t>
      </w:r>
      <w:r w:rsidR="00F96621" w:rsidRPr="00FE4A6D">
        <w:rPr>
          <w:rFonts w:ascii="GHEA Grapalat" w:hAnsi="GHEA Grapalat" w:cs="Arial"/>
          <w:sz w:val="20"/>
          <w:lang w:val="hy-AM"/>
        </w:rPr>
        <w:t>միջոցներ</w:t>
      </w:r>
      <w:r w:rsidR="00F96621" w:rsidRPr="00FE4A6D">
        <w:rPr>
          <w:rFonts w:ascii="Arial LatArm" w:hAnsi="Arial LatArm" w:cs="Arial"/>
          <w:sz w:val="20"/>
          <w:lang w:val="hy-AM"/>
        </w:rPr>
        <w:t xml:space="preserve">, </w:t>
      </w:r>
      <w:r w:rsidR="00F96621" w:rsidRPr="00FE4A6D">
        <w:rPr>
          <w:rFonts w:ascii="GHEA Grapalat" w:hAnsi="GHEA Grapalat" w:cs="Arial"/>
          <w:sz w:val="20"/>
          <w:lang w:val="hy-AM"/>
        </w:rPr>
        <w:t>ապա</w:t>
      </w:r>
      <w:r w:rsidR="00F96621"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որակավորման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և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պայմանագրի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ապահովումները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ներկայացվում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lang w:val="hy-AM"/>
        </w:rPr>
        <w:t>են</w:t>
      </w:r>
      <w:r w:rsidRPr="00FE4A6D">
        <w:rPr>
          <w:rFonts w:ascii="Arial LatArm" w:hAnsi="Arial LatArm" w:cs="Arial"/>
          <w:sz w:val="20"/>
          <w:lang w:val="hy-AM"/>
        </w:rPr>
        <w:t xml:space="preserve"> </w:t>
      </w:r>
      <w:r w:rsidR="00F96621" w:rsidRPr="00FE4A6D">
        <w:rPr>
          <w:rFonts w:ascii="GHEA Grapalat" w:hAnsi="GHEA Grapalat" w:cs="Arial"/>
          <w:sz w:val="20"/>
          <w:lang w:val="hy-AM"/>
        </w:rPr>
        <w:t>միակողմանի</w:t>
      </w:r>
      <w:r w:rsidR="00F96621" w:rsidRPr="00FE4A6D">
        <w:rPr>
          <w:rFonts w:ascii="Arial LatArm" w:hAnsi="Arial LatArm" w:cs="Arial"/>
          <w:sz w:val="20"/>
          <w:lang w:val="hy-AM"/>
        </w:rPr>
        <w:t xml:space="preserve"> </w:t>
      </w:r>
      <w:r w:rsidR="00F96621" w:rsidRPr="00FE4A6D">
        <w:rPr>
          <w:rFonts w:ascii="GHEA Grapalat" w:hAnsi="GHEA Grapalat" w:cs="Arial"/>
          <w:sz w:val="20"/>
          <w:lang w:val="hy-AM"/>
        </w:rPr>
        <w:t>հաստատված</w:t>
      </w:r>
      <w:r w:rsidR="00F96621" w:rsidRPr="00FE4A6D">
        <w:rPr>
          <w:rFonts w:ascii="Arial LatArm" w:hAnsi="Arial LatArm" w:cs="Arial"/>
          <w:sz w:val="20"/>
          <w:lang w:val="hy-AM"/>
        </w:rPr>
        <w:t xml:space="preserve"> </w:t>
      </w:r>
      <w:r w:rsidR="00F96621" w:rsidRPr="00FE4A6D">
        <w:rPr>
          <w:rFonts w:ascii="GHEA Grapalat" w:hAnsi="GHEA Grapalat" w:cs="Arial"/>
          <w:sz w:val="20"/>
          <w:lang w:val="hy-AM"/>
        </w:rPr>
        <w:t>հայտարարության</w:t>
      </w:r>
      <w:r w:rsidR="00F96621" w:rsidRPr="00FE4A6D">
        <w:rPr>
          <w:rFonts w:ascii="Arial LatArm" w:hAnsi="Arial LatArm" w:cs="Arial"/>
          <w:sz w:val="20"/>
          <w:lang w:val="hy-AM"/>
        </w:rPr>
        <w:t xml:space="preserve">` </w:t>
      </w:r>
      <w:r w:rsidR="00F96621" w:rsidRPr="00FE4A6D">
        <w:rPr>
          <w:rFonts w:ascii="GHEA Grapalat" w:hAnsi="GHEA Grapalat" w:cs="Arial"/>
          <w:sz w:val="20"/>
          <w:lang w:val="hy-AM"/>
        </w:rPr>
        <w:t>տուժանքի</w:t>
      </w:r>
      <w:r w:rsidR="00F96621" w:rsidRPr="00FE4A6D">
        <w:rPr>
          <w:rFonts w:ascii="Arial LatArm" w:hAnsi="Arial LatArm" w:cs="Arial"/>
          <w:sz w:val="20"/>
          <w:lang w:val="hy-AM"/>
        </w:rPr>
        <w:t xml:space="preserve"> </w:t>
      </w:r>
      <w:r w:rsidR="00F96621" w:rsidRPr="00FE4A6D">
        <w:rPr>
          <w:rFonts w:ascii="GHEA Grapalat" w:hAnsi="GHEA Grapalat" w:cs="Arial"/>
          <w:sz w:val="20"/>
          <w:lang w:val="hy-AM"/>
        </w:rPr>
        <w:t>կամ</w:t>
      </w:r>
      <w:r w:rsidR="00F96621" w:rsidRPr="00FE4A6D">
        <w:rPr>
          <w:rFonts w:ascii="Arial LatArm" w:hAnsi="Arial LatArm" w:cs="Arial"/>
          <w:sz w:val="20"/>
          <w:lang w:val="hy-AM"/>
        </w:rPr>
        <w:t xml:space="preserve"> </w:t>
      </w:r>
      <w:r w:rsidR="00F96621" w:rsidRPr="00FE4A6D">
        <w:rPr>
          <w:rFonts w:ascii="GHEA Grapalat" w:hAnsi="GHEA Grapalat" w:cs="Arial"/>
          <w:sz w:val="20"/>
          <w:lang w:val="hy-AM"/>
        </w:rPr>
        <w:t>կանխիկ</w:t>
      </w:r>
      <w:r w:rsidR="00F96621" w:rsidRPr="00FE4A6D">
        <w:rPr>
          <w:rFonts w:ascii="Arial LatArm" w:hAnsi="Arial LatArm" w:cs="Arial"/>
          <w:sz w:val="20"/>
          <w:lang w:val="hy-AM"/>
        </w:rPr>
        <w:t xml:space="preserve"> </w:t>
      </w:r>
      <w:r w:rsidR="00F96621" w:rsidRPr="00FE4A6D">
        <w:rPr>
          <w:rFonts w:ascii="GHEA Grapalat" w:hAnsi="GHEA Grapalat" w:cs="Arial"/>
          <w:sz w:val="20"/>
          <w:lang w:val="hy-AM"/>
        </w:rPr>
        <w:t>փողի</w:t>
      </w:r>
      <w:r w:rsidR="00F96621" w:rsidRPr="00FE4A6D">
        <w:rPr>
          <w:rFonts w:ascii="Arial LatArm" w:hAnsi="Arial LatArm" w:cs="Arial"/>
          <w:sz w:val="20"/>
          <w:lang w:val="hy-AM"/>
        </w:rPr>
        <w:t xml:space="preserve"> </w:t>
      </w:r>
      <w:r w:rsidR="00F96621" w:rsidRPr="00FE4A6D">
        <w:rPr>
          <w:rFonts w:ascii="GHEA Grapalat" w:hAnsi="GHEA Grapalat" w:cs="Arial"/>
          <w:sz w:val="20"/>
          <w:lang w:val="hy-AM"/>
        </w:rPr>
        <w:t>ձևով</w:t>
      </w:r>
      <w:r w:rsidR="00F96621" w:rsidRPr="00FE4A6D">
        <w:rPr>
          <w:rFonts w:ascii="Arial LatArm" w:hAnsi="Arial LatArm" w:cs="Arial"/>
          <w:sz w:val="20"/>
          <w:lang w:val="hy-AM"/>
        </w:rPr>
        <w:t xml:space="preserve">: </w:t>
      </w:r>
      <w:r w:rsidR="00F96621" w:rsidRPr="00FE4A6D">
        <w:rPr>
          <w:rFonts w:ascii="GHEA Grapalat" w:hAnsi="GHEA Grapalat" w:cs="Arial"/>
          <w:sz w:val="20"/>
          <w:lang w:val="hy-AM"/>
        </w:rPr>
        <w:t>Եթե</w:t>
      </w:r>
      <w:r w:rsidR="00F96621" w:rsidRPr="00FE4A6D">
        <w:rPr>
          <w:rFonts w:ascii="Arial LatArm" w:hAnsi="Arial LatArm" w:cs="Arial"/>
          <w:sz w:val="20"/>
          <w:lang w:val="hy-AM"/>
        </w:rPr>
        <w:t xml:space="preserve"> </w:t>
      </w:r>
      <w:r w:rsidR="00F96621" w:rsidRPr="00FE4A6D">
        <w:rPr>
          <w:rFonts w:ascii="GHEA Grapalat" w:hAnsi="GHEA Grapalat" w:cs="Arial"/>
          <w:sz w:val="20"/>
          <w:lang w:val="hy-AM"/>
        </w:rPr>
        <w:t>պայմանագիրը</w:t>
      </w:r>
      <w:r w:rsidR="00F96621" w:rsidRPr="00FE4A6D">
        <w:rPr>
          <w:rFonts w:ascii="Arial LatArm" w:hAnsi="Arial LatArm" w:cs="Arial"/>
          <w:sz w:val="20"/>
          <w:lang w:val="hy-AM"/>
        </w:rPr>
        <w:t xml:space="preserve"> </w:t>
      </w:r>
      <w:r w:rsidR="00F96621" w:rsidRPr="00FE4A6D">
        <w:rPr>
          <w:rFonts w:ascii="GHEA Grapalat" w:hAnsi="GHEA Grapalat" w:cs="Arial"/>
          <w:sz w:val="20"/>
          <w:lang w:val="hy-AM"/>
        </w:rPr>
        <w:t>կնքելու</w:t>
      </w:r>
      <w:r w:rsidR="00F96621" w:rsidRPr="00FE4A6D">
        <w:rPr>
          <w:rFonts w:ascii="Arial LatArm" w:hAnsi="Arial LatArm" w:cs="Arial"/>
          <w:sz w:val="20"/>
          <w:lang w:val="hy-AM"/>
        </w:rPr>
        <w:t xml:space="preserve"> </w:t>
      </w:r>
      <w:r w:rsidR="00F96621" w:rsidRPr="00FE4A6D">
        <w:rPr>
          <w:rFonts w:ascii="GHEA Grapalat" w:hAnsi="GHEA Grapalat" w:cs="Arial"/>
          <w:sz w:val="20"/>
          <w:lang w:val="hy-AM"/>
        </w:rPr>
        <w:t>իրավասության</w:t>
      </w:r>
      <w:r w:rsidR="00F96621" w:rsidRPr="00FE4A6D">
        <w:rPr>
          <w:rFonts w:ascii="Arial LatArm" w:hAnsi="Arial LatArm" w:cs="Arial"/>
          <w:sz w:val="20"/>
          <w:lang w:val="hy-AM"/>
        </w:rPr>
        <w:t xml:space="preserve"> </w:t>
      </w:r>
      <w:r w:rsidR="00F96621" w:rsidRPr="00FE4A6D">
        <w:rPr>
          <w:rFonts w:ascii="GHEA Grapalat" w:hAnsi="GHEA Grapalat" w:cs="Arial"/>
          <w:sz w:val="20"/>
          <w:lang w:val="hy-AM"/>
        </w:rPr>
        <w:t>առաջացման</w:t>
      </w:r>
      <w:r w:rsidR="00F96621" w:rsidRPr="00FE4A6D">
        <w:rPr>
          <w:rFonts w:ascii="Arial LatArm" w:hAnsi="Arial LatArm" w:cs="Arial"/>
          <w:sz w:val="20"/>
          <w:lang w:val="hy-AM"/>
        </w:rPr>
        <w:t xml:space="preserve"> </w:t>
      </w:r>
      <w:r w:rsidR="00F96621" w:rsidRPr="00FE4A6D">
        <w:rPr>
          <w:rFonts w:ascii="GHEA Grapalat" w:hAnsi="GHEA Grapalat" w:cs="Arial"/>
          <w:sz w:val="20"/>
          <w:lang w:val="hy-AM"/>
        </w:rPr>
        <w:t>պահին</w:t>
      </w:r>
      <w:r w:rsidR="000B7538" w:rsidRPr="00FE4A6D">
        <w:rPr>
          <w:rFonts w:ascii="Arial LatArm" w:hAnsi="Arial LatArm" w:cs="Arial"/>
          <w:sz w:val="20"/>
          <w:lang w:val="hy-AM"/>
        </w:rPr>
        <w:t xml:space="preserve"> </w:t>
      </w:r>
      <w:r w:rsidR="00543250" w:rsidRPr="00FE4A6D">
        <w:rPr>
          <w:rFonts w:ascii="GHEA Grapalat" w:hAnsi="GHEA Grapalat" w:cs="Arial"/>
          <w:sz w:val="20"/>
          <w:lang w:val="hy-AM"/>
        </w:rPr>
        <w:t>նախատեսված</w:t>
      </w:r>
      <w:r w:rsidR="00543250" w:rsidRPr="00FE4A6D">
        <w:rPr>
          <w:rFonts w:ascii="Arial LatArm" w:hAnsi="Arial LatArm" w:cs="Arial"/>
          <w:sz w:val="20"/>
          <w:lang w:val="hy-AM"/>
        </w:rPr>
        <w:t xml:space="preserve"> </w:t>
      </w:r>
      <w:r w:rsidR="00543250" w:rsidRPr="00FE4A6D">
        <w:rPr>
          <w:rFonts w:ascii="GHEA Grapalat" w:hAnsi="GHEA Grapalat" w:cs="Arial"/>
          <w:sz w:val="20"/>
          <w:lang w:val="hy-AM"/>
        </w:rPr>
        <w:t>ֆինանսական</w:t>
      </w:r>
      <w:r w:rsidR="00543250" w:rsidRPr="00FE4A6D">
        <w:rPr>
          <w:rFonts w:ascii="Arial LatArm" w:hAnsi="Arial LatArm" w:cs="Arial"/>
          <w:sz w:val="20"/>
          <w:lang w:val="hy-AM"/>
        </w:rPr>
        <w:t xml:space="preserve"> </w:t>
      </w:r>
      <w:r w:rsidR="00543250" w:rsidRPr="00FE4A6D">
        <w:rPr>
          <w:rFonts w:ascii="GHEA Grapalat" w:hAnsi="GHEA Grapalat" w:cs="Arial"/>
          <w:sz w:val="20"/>
          <w:lang w:val="hy-AM"/>
        </w:rPr>
        <w:t>միջոցները</w:t>
      </w:r>
      <w:r w:rsidR="00543250" w:rsidRPr="00FE4A6D">
        <w:rPr>
          <w:rFonts w:ascii="Arial LatArm" w:hAnsi="Arial LatArm" w:cs="Arial"/>
          <w:sz w:val="20"/>
          <w:lang w:val="hy-AM"/>
        </w:rPr>
        <w:t xml:space="preserve"> </w:t>
      </w:r>
      <w:r w:rsidR="00543250" w:rsidRPr="00FE4A6D">
        <w:rPr>
          <w:rFonts w:ascii="GHEA Grapalat" w:hAnsi="GHEA Grapalat" w:cs="Arial"/>
          <w:sz w:val="20"/>
          <w:lang w:val="hy-AM"/>
        </w:rPr>
        <w:t>գերազանցում</w:t>
      </w:r>
      <w:r w:rsidR="00543250" w:rsidRPr="00FE4A6D">
        <w:rPr>
          <w:rFonts w:ascii="Arial LatArm" w:hAnsi="Arial LatArm" w:cs="Arial"/>
          <w:sz w:val="20"/>
          <w:lang w:val="hy-AM"/>
        </w:rPr>
        <w:t xml:space="preserve"> </w:t>
      </w:r>
      <w:r w:rsidR="00543250" w:rsidRPr="00FE4A6D">
        <w:rPr>
          <w:rFonts w:ascii="GHEA Grapalat" w:hAnsi="GHEA Grapalat" w:cs="Arial"/>
          <w:sz w:val="20"/>
          <w:lang w:val="hy-AM"/>
        </w:rPr>
        <w:t>են</w:t>
      </w:r>
      <w:r w:rsidR="00543250" w:rsidRPr="00FE4A6D">
        <w:rPr>
          <w:rFonts w:ascii="Arial LatArm" w:hAnsi="Arial LatArm" w:cs="Arial"/>
          <w:sz w:val="20"/>
          <w:lang w:val="hy-AM"/>
        </w:rPr>
        <w:t xml:space="preserve"> </w:t>
      </w:r>
      <w:r w:rsidR="00076C2C" w:rsidRPr="00FE4A6D">
        <w:rPr>
          <w:rFonts w:ascii="Arial LatArm" w:hAnsi="Arial LatArm" w:cs="Arial"/>
          <w:sz w:val="20"/>
          <w:lang w:val="hy-AM"/>
        </w:rPr>
        <w:t>25</w:t>
      </w:r>
      <w:r w:rsidR="00543250" w:rsidRPr="00FE4A6D">
        <w:rPr>
          <w:rFonts w:ascii="Arial LatArm" w:hAnsi="Arial LatArm" w:cs="Arial"/>
          <w:sz w:val="20"/>
          <w:lang w:val="hy-AM"/>
        </w:rPr>
        <w:t xml:space="preserve"> </w:t>
      </w:r>
      <w:r w:rsidR="00543250" w:rsidRPr="00FE4A6D">
        <w:rPr>
          <w:rFonts w:ascii="GHEA Grapalat" w:hAnsi="GHEA Grapalat" w:cs="Arial"/>
          <w:sz w:val="20"/>
          <w:lang w:val="hy-AM"/>
        </w:rPr>
        <w:t>մլն</w:t>
      </w:r>
      <w:r w:rsidR="00543250" w:rsidRPr="00FE4A6D">
        <w:rPr>
          <w:rFonts w:ascii="Arial LatArm" w:hAnsi="Arial LatArm" w:cs="Arial"/>
          <w:sz w:val="20"/>
          <w:lang w:val="hy-AM"/>
        </w:rPr>
        <w:t xml:space="preserve">. </w:t>
      </w:r>
      <w:r w:rsidR="00543250" w:rsidRPr="00FE4A6D">
        <w:rPr>
          <w:rFonts w:ascii="GHEA Grapalat" w:hAnsi="GHEA Grapalat" w:cs="Arial"/>
          <w:sz w:val="20"/>
          <w:lang w:val="hy-AM"/>
        </w:rPr>
        <w:t>ՀՀ</w:t>
      </w:r>
      <w:r w:rsidR="00543250" w:rsidRPr="00FE4A6D">
        <w:rPr>
          <w:rFonts w:ascii="Arial LatArm" w:hAnsi="Arial LatArm" w:cs="Arial"/>
          <w:sz w:val="20"/>
          <w:lang w:val="hy-AM"/>
        </w:rPr>
        <w:t xml:space="preserve"> </w:t>
      </w:r>
      <w:r w:rsidR="00543250" w:rsidRPr="00FE4A6D">
        <w:rPr>
          <w:rFonts w:ascii="GHEA Grapalat" w:hAnsi="GHEA Grapalat" w:cs="Arial"/>
          <w:sz w:val="20"/>
          <w:lang w:val="hy-AM"/>
        </w:rPr>
        <w:t>դրամը</w:t>
      </w:r>
      <w:r w:rsidR="00543250" w:rsidRPr="00FE4A6D">
        <w:rPr>
          <w:rFonts w:ascii="Arial LatArm" w:hAnsi="Arial LatArm" w:cs="Arial"/>
          <w:sz w:val="20"/>
          <w:lang w:val="hy-AM"/>
        </w:rPr>
        <w:t xml:space="preserve">, </w:t>
      </w:r>
      <w:r w:rsidR="00543250" w:rsidRPr="00FE4A6D">
        <w:rPr>
          <w:rFonts w:ascii="GHEA Grapalat" w:hAnsi="GHEA Grapalat" w:cs="Arial"/>
          <w:sz w:val="20"/>
          <w:lang w:val="hy-AM"/>
        </w:rPr>
        <w:t>սակայն</w:t>
      </w:r>
      <w:r w:rsidR="00543250" w:rsidRPr="00FE4A6D">
        <w:rPr>
          <w:rFonts w:ascii="Arial LatArm" w:hAnsi="Arial LatArm" w:cs="Arial"/>
          <w:sz w:val="20"/>
          <w:lang w:val="hy-AM"/>
        </w:rPr>
        <w:t xml:space="preserve"> </w:t>
      </w:r>
      <w:r w:rsidR="00543250" w:rsidRPr="00FE4A6D">
        <w:rPr>
          <w:rFonts w:ascii="GHEA Grapalat" w:hAnsi="GHEA Grapalat" w:cs="Arial"/>
          <w:sz w:val="20"/>
          <w:lang w:val="hy-AM"/>
        </w:rPr>
        <w:t>պայմանագրի</w:t>
      </w:r>
      <w:r w:rsidR="00543250" w:rsidRPr="00FE4A6D">
        <w:rPr>
          <w:rFonts w:ascii="Arial LatArm" w:hAnsi="Arial LatArm" w:cs="Arial"/>
          <w:sz w:val="20"/>
          <w:lang w:val="hy-AM"/>
        </w:rPr>
        <w:t xml:space="preserve"> </w:t>
      </w:r>
      <w:r w:rsidR="00543250" w:rsidRPr="00FE4A6D">
        <w:rPr>
          <w:rFonts w:ascii="GHEA Grapalat" w:hAnsi="GHEA Grapalat" w:cs="Arial"/>
          <w:sz w:val="20"/>
          <w:lang w:val="hy-AM"/>
        </w:rPr>
        <w:t>ամբողջական</w:t>
      </w:r>
      <w:r w:rsidR="00543250" w:rsidRPr="00FE4A6D">
        <w:rPr>
          <w:rFonts w:ascii="Arial LatArm" w:hAnsi="Arial LatArm" w:cs="Arial"/>
          <w:sz w:val="20"/>
          <w:lang w:val="hy-AM"/>
        </w:rPr>
        <w:t xml:space="preserve"> </w:t>
      </w:r>
      <w:r w:rsidR="00543250" w:rsidRPr="00FE4A6D">
        <w:rPr>
          <w:rFonts w:ascii="GHEA Grapalat" w:hAnsi="GHEA Grapalat" w:cs="Arial"/>
          <w:sz w:val="20"/>
          <w:lang w:val="hy-AM"/>
        </w:rPr>
        <w:t>կատ</w:t>
      </w:r>
      <w:r w:rsidR="00694F6D" w:rsidRPr="00FE4A6D">
        <w:rPr>
          <w:rFonts w:ascii="GHEA Grapalat" w:hAnsi="GHEA Grapalat" w:cs="Arial"/>
          <w:sz w:val="20"/>
          <w:lang w:val="hy-AM"/>
        </w:rPr>
        <w:t>արման</w:t>
      </w:r>
      <w:r w:rsidR="00694F6D" w:rsidRPr="00FE4A6D">
        <w:rPr>
          <w:rFonts w:ascii="Arial LatArm" w:hAnsi="Arial LatArm" w:cs="Arial"/>
          <w:sz w:val="20"/>
          <w:lang w:val="hy-AM"/>
        </w:rPr>
        <w:t xml:space="preserve"> </w:t>
      </w:r>
      <w:r w:rsidR="00694F6D" w:rsidRPr="00FE4A6D">
        <w:rPr>
          <w:rFonts w:ascii="GHEA Grapalat" w:hAnsi="GHEA Grapalat" w:cs="Arial"/>
          <w:sz w:val="20"/>
          <w:lang w:val="hy-AM"/>
        </w:rPr>
        <w:t>համար</w:t>
      </w:r>
      <w:r w:rsidR="00694F6D" w:rsidRPr="00FE4A6D">
        <w:rPr>
          <w:rFonts w:ascii="Arial LatArm" w:hAnsi="Arial LatArm" w:cs="Arial"/>
          <w:sz w:val="20"/>
          <w:lang w:val="hy-AM"/>
        </w:rPr>
        <w:t xml:space="preserve"> </w:t>
      </w:r>
      <w:r w:rsidR="00694F6D" w:rsidRPr="00FE4A6D">
        <w:rPr>
          <w:rFonts w:ascii="GHEA Grapalat" w:hAnsi="GHEA Grapalat" w:cs="Arial"/>
          <w:sz w:val="20"/>
          <w:lang w:val="hy-AM"/>
        </w:rPr>
        <w:t>հետագայում</w:t>
      </w:r>
      <w:r w:rsidR="00694F6D" w:rsidRPr="00FE4A6D">
        <w:rPr>
          <w:rFonts w:ascii="Arial LatArm" w:hAnsi="Arial LatArm" w:cs="Arial"/>
          <w:sz w:val="20"/>
          <w:lang w:val="hy-AM"/>
        </w:rPr>
        <w:t xml:space="preserve"> </w:t>
      </w:r>
      <w:r w:rsidR="00694F6D" w:rsidRPr="00FE4A6D">
        <w:rPr>
          <w:rFonts w:ascii="GHEA Grapalat" w:hAnsi="GHEA Grapalat" w:cs="Arial"/>
          <w:sz w:val="20"/>
          <w:lang w:val="hy-AM"/>
        </w:rPr>
        <w:t>ևս</w:t>
      </w:r>
      <w:r w:rsidR="00694F6D" w:rsidRPr="00FE4A6D">
        <w:rPr>
          <w:rFonts w:ascii="Arial LatArm" w:hAnsi="Arial LatArm" w:cs="Arial"/>
          <w:sz w:val="20"/>
          <w:lang w:val="hy-AM"/>
        </w:rPr>
        <w:t xml:space="preserve"> </w:t>
      </w:r>
      <w:r w:rsidR="00694F6D" w:rsidRPr="00FE4A6D">
        <w:rPr>
          <w:rFonts w:ascii="GHEA Grapalat" w:hAnsi="GHEA Grapalat" w:cs="Arial"/>
          <w:sz w:val="20"/>
          <w:lang w:val="hy-AM"/>
        </w:rPr>
        <w:t>պահան</w:t>
      </w:r>
      <w:r w:rsidR="00543250" w:rsidRPr="00FE4A6D">
        <w:rPr>
          <w:rFonts w:ascii="GHEA Grapalat" w:hAnsi="GHEA Grapalat" w:cs="Arial"/>
          <w:sz w:val="20"/>
          <w:lang w:val="hy-AM"/>
        </w:rPr>
        <w:t>ջվում</w:t>
      </w:r>
      <w:r w:rsidR="00543250" w:rsidRPr="00FE4A6D">
        <w:rPr>
          <w:rFonts w:ascii="Arial LatArm" w:hAnsi="Arial LatArm" w:cs="Arial"/>
          <w:sz w:val="20"/>
          <w:lang w:val="hy-AM"/>
        </w:rPr>
        <w:t xml:space="preserve"> </w:t>
      </w:r>
      <w:r w:rsidR="00543250" w:rsidRPr="00FE4A6D">
        <w:rPr>
          <w:rFonts w:ascii="GHEA Grapalat" w:hAnsi="GHEA Grapalat" w:cs="Arial"/>
          <w:sz w:val="20"/>
          <w:lang w:val="hy-AM"/>
        </w:rPr>
        <w:t>են</w:t>
      </w:r>
      <w:r w:rsidR="00543250" w:rsidRPr="00FE4A6D">
        <w:rPr>
          <w:rFonts w:ascii="Arial LatArm" w:hAnsi="Arial LatArm" w:cs="Arial"/>
          <w:sz w:val="20"/>
          <w:lang w:val="hy-AM"/>
        </w:rPr>
        <w:t xml:space="preserve"> </w:t>
      </w:r>
      <w:r w:rsidR="00543250" w:rsidRPr="00FE4A6D">
        <w:rPr>
          <w:rFonts w:ascii="GHEA Grapalat" w:hAnsi="GHEA Grapalat" w:cs="Arial"/>
          <w:sz w:val="20"/>
          <w:lang w:val="hy-AM"/>
        </w:rPr>
        <w:t>ֆինանսական</w:t>
      </w:r>
      <w:r w:rsidR="00543250" w:rsidRPr="00FE4A6D">
        <w:rPr>
          <w:rFonts w:ascii="Arial LatArm" w:hAnsi="Arial LatArm" w:cs="Arial"/>
          <w:sz w:val="20"/>
          <w:lang w:val="hy-AM"/>
        </w:rPr>
        <w:t xml:space="preserve"> </w:t>
      </w:r>
      <w:r w:rsidR="00543250" w:rsidRPr="00FE4A6D">
        <w:rPr>
          <w:rFonts w:ascii="GHEA Grapalat" w:hAnsi="GHEA Grapalat" w:cs="Arial"/>
          <w:sz w:val="20"/>
          <w:lang w:val="hy-AM"/>
        </w:rPr>
        <w:t>միջոցներ</w:t>
      </w:r>
      <w:r w:rsidR="00543250" w:rsidRPr="00FE4A6D">
        <w:rPr>
          <w:rFonts w:ascii="Arial LatArm" w:hAnsi="Arial LatArm" w:cs="Arial"/>
          <w:sz w:val="20"/>
          <w:lang w:val="hy-AM"/>
        </w:rPr>
        <w:t xml:space="preserve">, </w:t>
      </w:r>
      <w:r w:rsidR="00543250" w:rsidRPr="00FE4A6D">
        <w:rPr>
          <w:rFonts w:ascii="GHEA Grapalat" w:hAnsi="GHEA Grapalat" w:cs="Arial"/>
          <w:sz w:val="20"/>
          <w:lang w:val="hy-AM"/>
        </w:rPr>
        <w:t>ապա</w:t>
      </w:r>
      <w:r w:rsidR="00543250" w:rsidRPr="00FE4A6D">
        <w:rPr>
          <w:rFonts w:ascii="Arial LatArm" w:hAnsi="Arial LatArm" w:cs="Arial"/>
          <w:sz w:val="20"/>
          <w:lang w:val="hy-AM"/>
        </w:rPr>
        <w:t xml:space="preserve"> </w:t>
      </w:r>
      <w:r w:rsidR="00543250" w:rsidRPr="00FE4A6D">
        <w:rPr>
          <w:rFonts w:ascii="GHEA Grapalat" w:hAnsi="GHEA Grapalat" w:cs="Arial"/>
          <w:sz w:val="20"/>
          <w:lang w:val="hy-AM"/>
        </w:rPr>
        <w:t>պայմանագրի</w:t>
      </w:r>
      <w:r w:rsidR="00543250" w:rsidRPr="00FE4A6D">
        <w:rPr>
          <w:rFonts w:ascii="Arial LatArm" w:hAnsi="Arial LatArm" w:cs="Arial"/>
          <w:sz w:val="20"/>
          <w:lang w:val="hy-AM"/>
        </w:rPr>
        <w:t xml:space="preserve"> </w:t>
      </w:r>
      <w:r w:rsidR="00076C2C" w:rsidRPr="00FE4A6D">
        <w:rPr>
          <w:rFonts w:ascii="GHEA Grapalat" w:hAnsi="GHEA Grapalat" w:cs="Arial"/>
          <w:sz w:val="20"/>
          <w:lang w:val="hy-AM"/>
        </w:rPr>
        <w:t>և</w:t>
      </w:r>
      <w:r w:rsidR="00076C2C" w:rsidRPr="00FE4A6D">
        <w:rPr>
          <w:rFonts w:ascii="Arial LatArm" w:hAnsi="Arial LatArm" w:cs="Arial"/>
          <w:sz w:val="20"/>
          <w:lang w:val="hy-AM"/>
        </w:rPr>
        <w:t xml:space="preserve"> </w:t>
      </w:r>
      <w:r w:rsidR="00076C2C" w:rsidRPr="00FE4A6D">
        <w:rPr>
          <w:rFonts w:ascii="GHEA Grapalat" w:hAnsi="GHEA Grapalat" w:cs="Arial"/>
          <w:sz w:val="20"/>
          <w:lang w:val="hy-AM"/>
        </w:rPr>
        <w:t>որակավորման</w:t>
      </w:r>
      <w:r w:rsidR="00076C2C" w:rsidRPr="00FE4A6D">
        <w:rPr>
          <w:rFonts w:ascii="Arial LatArm" w:hAnsi="Arial LatArm" w:cs="Arial"/>
          <w:sz w:val="20"/>
          <w:lang w:val="hy-AM"/>
        </w:rPr>
        <w:t xml:space="preserve"> </w:t>
      </w:r>
      <w:r w:rsidR="00543250" w:rsidRPr="00FE4A6D">
        <w:rPr>
          <w:rFonts w:ascii="GHEA Grapalat" w:hAnsi="GHEA Grapalat" w:cs="Arial"/>
          <w:sz w:val="20"/>
          <w:lang w:val="hy-AM"/>
        </w:rPr>
        <w:t>ապահովում</w:t>
      </w:r>
      <w:r w:rsidR="00076C2C" w:rsidRPr="00FE4A6D">
        <w:rPr>
          <w:rFonts w:ascii="GHEA Grapalat" w:hAnsi="GHEA Grapalat" w:cs="Arial"/>
          <w:sz w:val="20"/>
          <w:lang w:val="hy-AM"/>
        </w:rPr>
        <w:t>ներ</w:t>
      </w:r>
      <w:r w:rsidR="00543250" w:rsidRPr="00FE4A6D">
        <w:rPr>
          <w:rFonts w:ascii="GHEA Grapalat" w:hAnsi="GHEA Grapalat" w:cs="Arial"/>
          <w:sz w:val="20"/>
          <w:lang w:val="hy-AM"/>
        </w:rPr>
        <w:t>ը</w:t>
      </w:r>
      <w:r w:rsidR="00543250" w:rsidRPr="00FE4A6D">
        <w:rPr>
          <w:rFonts w:ascii="Arial LatArm" w:hAnsi="Arial LatArm" w:cs="Arial"/>
          <w:sz w:val="20"/>
          <w:lang w:val="hy-AM"/>
        </w:rPr>
        <w:t xml:space="preserve">, </w:t>
      </w:r>
      <w:r w:rsidR="00543250" w:rsidRPr="00FE4A6D">
        <w:rPr>
          <w:rFonts w:ascii="GHEA Grapalat" w:hAnsi="GHEA Grapalat" w:cs="Arial"/>
          <w:sz w:val="20"/>
          <w:lang w:val="hy-AM"/>
        </w:rPr>
        <w:t>հատկացված</w:t>
      </w:r>
      <w:r w:rsidR="00543250" w:rsidRPr="00FE4A6D">
        <w:rPr>
          <w:rFonts w:ascii="Arial LatArm" w:hAnsi="Arial LatArm" w:cs="Arial"/>
          <w:sz w:val="20"/>
          <w:lang w:val="hy-AM"/>
        </w:rPr>
        <w:t xml:space="preserve"> </w:t>
      </w:r>
      <w:r w:rsidR="00543250" w:rsidRPr="00FE4A6D">
        <w:rPr>
          <w:rFonts w:ascii="GHEA Grapalat" w:hAnsi="GHEA Grapalat" w:cs="Arial"/>
          <w:sz w:val="20"/>
          <w:lang w:val="hy-AM"/>
        </w:rPr>
        <w:t>ֆինանսական</w:t>
      </w:r>
      <w:r w:rsidR="00543250" w:rsidRPr="00FE4A6D">
        <w:rPr>
          <w:rFonts w:ascii="Arial LatArm" w:hAnsi="Arial LatArm" w:cs="Arial"/>
          <w:sz w:val="20"/>
          <w:lang w:val="hy-AM"/>
        </w:rPr>
        <w:t xml:space="preserve"> </w:t>
      </w:r>
      <w:r w:rsidR="00543250" w:rsidRPr="00FE4A6D">
        <w:rPr>
          <w:rFonts w:ascii="GHEA Grapalat" w:hAnsi="GHEA Grapalat" w:cs="Arial"/>
          <w:sz w:val="20"/>
          <w:lang w:val="hy-AM"/>
        </w:rPr>
        <w:t>միջոցների</w:t>
      </w:r>
      <w:r w:rsidR="00543250" w:rsidRPr="00FE4A6D">
        <w:rPr>
          <w:rFonts w:ascii="Arial LatArm" w:hAnsi="Arial LatArm" w:cs="Arial"/>
          <w:sz w:val="20"/>
          <w:lang w:val="hy-AM"/>
        </w:rPr>
        <w:t xml:space="preserve"> </w:t>
      </w:r>
      <w:r w:rsidR="00543250" w:rsidRPr="00FE4A6D">
        <w:rPr>
          <w:rFonts w:ascii="GHEA Grapalat" w:hAnsi="GHEA Grapalat" w:cs="Arial"/>
          <w:sz w:val="20"/>
          <w:lang w:val="hy-AM"/>
        </w:rPr>
        <w:t>մասով</w:t>
      </w:r>
      <w:r w:rsidR="00543250" w:rsidRPr="00FE4A6D">
        <w:rPr>
          <w:rFonts w:ascii="Arial LatArm" w:hAnsi="Arial LatArm" w:cs="Arial"/>
          <w:sz w:val="20"/>
          <w:lang w:val="hy-AM"/>
        </w:rPr>
        <w:t xml:space="preserve">, </w:t>
      </w:r>
      <w:r w:rsidR="00543250" w:rsidRPr="00FE4A6D">
        <w:rPr>
          <w:rFonts w:ascii="GHEA Grapalat" w:hAnsi="GHEA Grapalat" w:cs="Arial"/>
          <w:sz w:val="20"/>
          <w:lang w:val="hy-AM"/>
        </w:rPr>
        <w:t>ներկայացվում</w:t>
      </w:r>
      <w:r w:rsidR="00543250" w:rsidRPr="00FE4A6D">
        <w:rPr>
          <w:rFonts w:ascii="Arial LatArm" w:hAnsi="Arial LatArm" w:cs="Arial"/>
          <w:sz w:val="20"/>
          <w:lang w:val="hy-AM"/>
        </w:rPr>
        <w:t xml:space="preserve"> </w:t>
      </w:r>
      <w:r w:rsidR="00076C2C" w:rsidRPr="00FE4A6D">
        <w:rPr>
          <w:rFonts w:ascii="GHEA Grapalat" w:hAnsi="GHEA Grapalat" w:cs="Arial"/>
          <w:sz w:val="20"/>
          <w:lang w:val="hy-AM"/>
        </w:rPr>
        <w:t>են</w:t>
      </w:r>
      <w:r w:rsidR="00543250" w:rsidRPr="00FE4A6D">
        <w:rPr>
          <w:rFonts w:ascii="Arial LatArm" w:hAnsi="Arial LatArm" w:cs="Arial"/>
          <w:sz w:val="20"/>
          <w:lang w:val="hy-AM"/>
        </w:rPr>
        <w:t xml:space="preserve"> </w:t>
      </w:r>
      <w:r w:rsidR="003B269F" w:rsidRPr="00FE4A6D">
        <w:rPr>
          <w:rFonts w:ascii="GHEA Grapalat" w:hAnsi="GHEA Grapalat" w:cs="Arial"/>
          <w:sz w:val="20"/>
          <w:lang w:val="hy-AM"/>
        </w:rPr>
        <w:t>բանկային</w:t>
      </w:r>
      <w:r w:rsidR="00543250" w:rsidRPr="00FE4A6D">
        <w:rPr>
          <w:rFonts w:ascii="Arial LatArm" w:hAnsi="Arial LatArm" w:cs="Arial"/>
          <w:sz w:val="20"/>
          <w:lang w:val="hy-AM"/>
        </w:rPr>
        <w:t xml:space="preserve"> </w:t>
      </w:r>
      <w:r w:rsidR="00543250" w:rsidRPr="00FE4A6D">
        <w:rPr>
          <w:rFonts w:ascii="GHEA Grapalat" w:hAnsi="GHEA Grapalat" w:cs="Arial"/>
          <w:sz w:val="20"/>
          <w:lang w:val="hy-AM"/>
        </w:rPr>
        <w:t>երաշխիքի</w:t>
      </w:r>
      <w:r w:rsidR="00543250" w:rsidRPr="00FE4A6D">
        <w:rPr>
          <w:rFonts w:ascii="Arial LatArm" w:hAnsi="Arial LatArm" w:cs="Arial"/>
          <w:sz w:val="20"/>
          <w:lang w:val="hy-AM"/>
        </w:rPr>
        <w:t xml:space="preserve"> </w:t>
      </w:r>
      <w:r w:rsidR="00543250" w:rsidRPr="00FE4A6D">
        <w:rPr>
          <w:rFonts w:ascii="GHEA Grapalat" w:hAnsi="GHEA Grapalat" w:cs="Arial"/>
          <w:sz w:val="20"/>
          <w:lang w:val="hy-AM"/>
        </w:rPr>
        <w:t>կամ</w:t>
      </w:r>
      <w:r w:rsidR="00543250" w:rsidRPr="00FE4A6D">
        <w:rPr>
          <w:rFonts w:ascii="Arial LatArm" w:hAnsi="Arial LatArm" w:cs="Arial"/>
          <w:sz w:val="20"/>
          <w:lang w:val="hy-AM"/>
        </w:rPr>
        <w:t xml:space="preserve"> </w:t>
      </w:r>
      <w:r w:rsidR="00543250" w:rsidRPr="00FE4A6D">
        <w:rPr>
          <w:rFonts w:ascii="GHEA Grapalat" w:hAnsi="GHEA Grapalat" w:cs="Arial"/>
          <w:sz w:val="20"/>
          <w:lang w:val="hy-AM"/>
        </w:rPr>
        <w:t>կանխիկ</w:t>
      </w:r>
      <w:r w:rsidR="00543250" w:rsidRPr="00FE4A6D">
        <w:rPr>
          <w:rFonts w:ascii="Arial LatArm" w:hAnsi="Arial LatArm" w:cs="Arial"/>
          <w:sz w:val="20"/>
          <w:lang w:val="hy-AM"/>
        </w:rPr>
        <w:t xml:space="preserve"> </w:t>
      </w:r>
      <w:r w:rsidR="00543250" w:rsidRPr="00FE4A6D">
        <w:rPr>
          <w:rFonts w:ascii="GHEA Grapalat" w:hAnsi="GHEA Grapalat" w:cs="Arial"/>
          <w:sz w:val="20"/>
          <w:lang w:val="hy-AM"/>
        </w:rPr>
        <w:t>փողի</w:t>
      </w:r>
      <w:r w:rsidR="00543250" w:rsidRPr="00FE4A6D">
        <w:rPr>
          <w:rFonts w:ascii="Arial LatArm" w:hAnsi="Arial LatArm" w:cs="Arial"/>
          <w:sz w:val="20"/>
          <w:lang w:val="hy-AM"/>
        </w:rPr>
        <w:t xml:space="preserve">, </w:t>
      </w:r>
      <w:r w:rsidR="00543250" w:rsidRPr="00FE4A6D">
        <w:rPr>
          <w:rFonts w:ascii="GHEA Grapalat" w:hAnsi="GHEA Grapalat" w:cs="Arial"/>
          <w:sz w:val="20"/>
          <w:lang w:val="hy-AM"/>
        </w:rPr>
        <w:t>իսկ</w:t>
      </w:r>
      <w:r w:rsidR="00543250" w:rsidRPr="00FE4A6D">
        <w:rPr>
          <w:rFonts w:ascii="Arial LatArm" w:hAnsi="Arial LatArm" w:cs="Arial"/>
          <w:sz w:val="20"/>
          <w:lang w:val="hy-AM"/>
        </w:rPr>
        <w:t xml:space="preserve"> </w:t>
      </w:r>
      <w:r w:rsidR="00543250" w:rsidRPr="00FE4A6D">
        <w:rPr>
          <w:rFonts w:ascii="GHEA Grapalat" w:hAnsi="GHEA Grapalat" w:cs="Arial"/>
          <w:sz w:val="20"/>
          <w:lang w:val="hy-AM"/>
        </w:rPr>
        <w:t>պահանջվող</w:t>
      </w:r>
      <w:r w:rsidR="00543250" w:rsidRPr="00FE4A6D">
        <w:rPr>
          <w:rFonts w:ascii="Arial LatArm" w:hAnsi="Arial LatArm" w:cs="Arial"/>
          <w:sz w:val="20"/>
          <w:lang w:val="hy-AM"/>
        </w:rPr>
        <w:t xml:space="preserve"> </w:t>
      </w:r>
      <w:r w:rsidR="00543250" w:rsidRPr="00FE4A6D">
        <w:rPr>
          <w:rFonts w:ascii="GHEA Grapalat" w:hAnsi="GHEA Grapalat" w:cs="Arial"/>
          <w:sz w:val="20"/>
          <w:lang w:val="hy-AM"/>
        </w:rPr>
        <w:t>ֆինանսական</w:t>
      </w:r>
      <w:r w:rsidR="00543250" w:rsidRPr="00FE4A6D">
        <w:rPr>
          <w:rFonts w:ascii="Arial LatArm" w:hAnsi="Arial LatArm" w:cs="Arial"/>
          <w:sz w:val="20"/>
          <w:lang w:val="hy-AM"/>
        </w:rPr>
        <w:t xml:space="preserve"> </w:t>
      </w:r>
      <w:r w:rsidR="00543250" w:rsidRPr="00FE4A6D">
        <w:rPr>
          <w:rFonts w:ascii="GHEA Grapalat" w:hAnsi="GHEA Grapalat" w:cs="Arial"/>
          <w:sz w:val="20"/>
          <w:lang w:val="hy-AM"/>
        </w:rPr>
        <w:t>միջոցների</w:t>
      </w:r>
      <w:r w:rsidR="00543250" w:rsidRPr="00FE4A6D">
        <w:rPr>
          <w:rFonts w:ascii="Arial LatArm" w:hAnsi="Arial LatArm" w:cs="Arial"/>
          <w:sz w:val="20"/>
          <w:lang w:val="hy-AM"/>
        </w:rPr>
        <w:t xml:space="preserve"> </w:t>
      </w:r>
      <w:r w:rsidR="00543250" w:rsidRPr="00FE4A6D">
        <w:rPr>
          <w:rFonts w:ascii="GHEA Grapalat" w:hAnsi="GHEA Grapalat" w:cs="Arial"/>
          <w:sz w:val="20"/>
          <w:lang w:val="hy-AM"/>
        </w:rPr>
        <w:t>մասով՝</w:t>
      </w:r>
      <w:r w:rsidR="00543250" w:rsidRPr="00FE4A6D">
        <w:rPr>
          <w:rFonts w:ascii="Arial LatArm" w:hAnsi="Arial LatArm" w:cs="Arial"/>
          <w:sz w:val="20"/>
          <w:lang w:val="hy-AM"/>
        </w:rPr>
        <w:t xml:space="preserve"> </w:t>
      </w:r>
      <w:r w:rsidR="00543250" w:rsidRPr="00FE4A6D">
        <w:rPr>
          <w:rFonts w:ascii="GHEA Grapalat" w:hAnsi="GHEA Grapalat" w:cs="Arial"/>
          <w:sz w:val="20"/>
          <w:lang w:val="hy-AM"/>
        </w:rPr>
        <w:t>միակողմանի</w:t>
      </w:r>
      <w:r w:rsidR="00543250" w:rsidRPr="00FE4A6D">
        <w:rPr>
          <w:rFonts w:ascii="Arial LatArm" w:hAnsi="Arial LatArm" w:cs="Arial"/>
          <w:sz w:val="20"/>
          <w:lang w:val="hy-AM"/>
        </w:rPr>
        <w:t xml:space="preserve"> </w:t>
      </w:r>
      <w:r w:rsidR="00543250" w:rsidRPr="00FE4A6D">
        <w:rPr>
          <w:rFonts w:ascii="GHEA Grapalat" w:hAnsi="GHEA Grapalat" w:cs="Arial"/>
          <w:sz w:val="20"/>
          <w:lang w:val="hy-AM"/>
        </w:rPr>
        <w:t>հաստատված</w:t>
      </w:r>
      <w:r w:rsidR="00543250" w:rsidRPr="00FE4A6D">
        <w:rPr>
          <w:rFonts w:ascii="Arial LatArm" w:hAnsi="Arial LatArm" w:cs="Arial"/>
          <w:sz w:val="20"/>
          <w:lang w:val="hy-AM"/>
        </w:rPr>
        <w:t xml:space="preserve"> </w:t>
      </w:r>
      <w:r w:rsidR="00543250" w:rsidRPr="00FE4A6D">
        <w:rPr>
          <w:rFonts w:ascii="GHEA Grapalat" w:hAnsi="GHEA Grapalat" w:cs="Arial"/>
          <w:sz w:val="20"/>
          <w:lang w:val="hy-AM"/>
        </w:rPr>
        <w:t>հայտարարության՝</w:t>
      </w:r>
      <w:r w:rsidR="00543250" w:rsidRPr="00FE4A6D">
        <w:rPr>
          <w:rFonts w:ascii="Arial LatArm" w:hAnsi="Arial LatArm" w:cs="Arial"/>
          <w:sz w:val="20"/>
          <w:lang w:val="hy-AM"/>
        </w:rPr>
        <w:t xml:space="preserve"> </w:t>
      </w:r>
      <w:r w:rsidR="00543250" w:rsidRPr="00FE4A6D">
        <w:rPr>
          <w:rFonts w:ascii="GHEA Grapalat" w:hAnsi="GHEA Grapalat" w:cs="Arial"/>
          <w:sz w:val="20"/>
          <w:lang w:val="hy-AM"/>
        </w:rPr>
        <w:t>տուժանքի</w:t>
      </w:r>
      <w:r w:rsidR="00543250" w:rsidRPr="00FE4A6D">
        <w:rPr>
          <w:rFonts w:ascii="Arial LatArm" w:hAnsi="Arial LatArm" w:cs="Arial"/>
          <w:sz w:val="20"/>
          <w:lang w:val="hy-AM"/>
        </w:rPr>
        <w:t xml:space="preserve"> </w:t>
      </w:r>
      <w:r w:rsidR="00543250" w:rsidRPr="00FE4A6D">
        <w:rPr>
          <w:rFonts w:ascii="GHEA Grapalat" w:hAnsi="GHEA Grapalat" w:cs="Arial"/>
          <w:sz w:val="20"/>
          <w:lang w:val="hy-AM"/>
        </w:rPr>
        <w:t>կամ</w:t>
      </w:r>
      <w:r w:rsidR="00543250" w:rsidRPr="00FE4A6D">
        <w:rPr>
          <w:rFonts w:ascii="Arial LatArm" w:hAnsi="Arial LatArm" w:cs="Arial"/>
          <w:sz w:val="20"/>
          <w:lang w:val="hy-AM"/>
        </w:rPr>
        <w:t xml:space="preserve"> </w:t>
      </w:r>
      <w:r w:rsidR="00543250" w:rsidRPr="00FE4A6D">
        <w:rPr>
          <w:rFonts w:ascii="GHEA Grapalat" w:hAnsi="GHEA Grapalat" w:cs="Arial"/>
          <w:sz w:val="20"/>
          <w:lang w:val="hy-AM"/>
        </w:rPr>
        <w:t>կանխիկ</w:t>
      </w:r>
      <w:r w:rsidR="00543250" w:rsidRPr="00FE4A6D">
        <w:rPr>
          <w:rFonts w:ascii="Arial LatArm" w:hAnsi="Arial LatArm" w:cs="Arial"/>
          <w:sz w:val="20"/>
          <w:lang w:val="hy-AM"/>
        </w:rPr>
        <w:t xml:space="preserve"> </w:t>
      </w:r>
      <w:r w:rsidR="00543250" w:rsidRPr="00FE4A6D">
        <w:rPr>
          <w:rFonts w:ascii="GHEA Grapalat" w:hAnsi="GHEA Grapalat" w:cs="Arial"/>
          <w:sz w:val="20"/>
          <w:lang w:val="hy-AM"/>
        </w:rPr>
        <w:t>փողի</w:t>
      </w:r>
      <w:r w:rsidR="00543250" w:rsidRPr="00FE4A6D">
        <w:rPr>
          <w:rFonts w:ascii="Arial LatArm" w:hAnsi="Arial LatArm" w:cs="Arial"/>
          <w:sz w:val="20"/>
          <w:lang w:val="hy-AM"/>
        </w:rPr>
        <w:t xml:space="preserve"> </w:t>
      </w:r>
      <w:r w:rsidR="00543250" w:rsidRPr="00FE4A6D">
        <w:rPr>
          <w:rFonts w:ascii="GHEA Grapalat" w:hAnsi="GHEA Grapalat" w:cs="Arial"/>
          <w:sz w:val="20"/>
          <w:lang w:val="hy-AM"/>
        </w:rPr>
        <w:t>ձևով</w:t>
      </w:r>
      <w:r w:rsidR="00543250" w:rsidRPr="00FE4A6D">
        <w:rPr>
          <w:rFonts w:ascii="Arial LatArm" w:hAnsi="Arial LatArm" w:cs="Arial"/>
          <w:sz w:val="20"/>
          <w:lang w:val="hy-AM"/>
        </w:rPr>
        <w:t xml:space="preserve">: </w:t>
      </w:r>
    </w:p>
    <w:p w14:paraId="1688B12B" w14:textId="77777777" w:rsidR="00096865" w:rsidRPr="00FE4A6D" w:rsidRDefault="00030D40" w:rsidP="006D2E03">
      <w:pPr>
        <w:ind w:firstLine="567"/>
        <w:jc w:val="both"/>
        <w:rPr>
          <w:rFonts w:ascii="Arial LatArm" w:hAnsi="Arial LatArm" w:cs="Sylfaen"/>
          <w:sz w:val="20"/>
          <w:lang w:val="af-ZA"/>
        </w:rPr>
      </w:pPr>
      <w:r w:rsidRPr="00FE4A6D">
        <w:rPr>
          <w:rFonts w:ascii="Arial LatArm" w:hAnsi="Arial LatArm" w:cs="Sylfaen"/>
          <w:sz w:val="20"/>
          <w:lang w:val="af-ZA"/>
        </w:rPr>
        <w:t>10</w:t>
      </w:r>
      <w:r w:rsidR="005162B1" w:rsidRPr="00FE4A6D">
        <w:rPr>
          <w:rFonts w:ascii="Arial LatArm" w:hAnsi="Arial LatArm" w:cs="Sylfaen"/>
          <w:sz w:val="20"/>
          <w:lang w:val="af-ZA"/>
        </w:rPr>
        <w:t>.</w:t>
      </w:r>
      <w:r w:rsidR="00F02DBC" w:rsidRPr="00FE4A6D">
        <w:rPr>
          <w:rFonts w:ascii="Arial LatArm" w:hAnsi="Arial LatArm" w:cs="Sylfaen"/>
          <w:sz w:val="20"/>
          <w:lang w:val="af-ZA"/>
        </w:rPr>
        <w:t>6</w:t>
      </w:r>
      <w:r w:rsidR="00D93027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02DBC" w:rsidRPr="00FE4A6D">
        <w:rPr>
          <w:rFonts w:ascii="GHEA Grapalat" w:hAnsi="GHEA Grapalat" w:cs="Sylfaen"/>
          <w:sz w:val="20"/>
          <w:lang w:val="af-ZA"/>
        </w:rPr>
        <w:t>Եթե</w:t>
      </w:r>
      <w:r w:rsidR="00F02DBC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02DBC" w:rsidRPr="00FE4A6D">
        <w:rPr>
          <w:rFonts w:ascii="GHEA Grapalat" w:hAnsi="GHEA Grapalat" w:cs="Sylfaen"/>
          <w:sz w:val="20"/>
          <w:lang w:val="af-ZA"/>
        </w:rPr>
        <w:t>չափաբաժիններով</w:t>
      </w:r>
      <w:r w:rsidR="00F02DBC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02DBC" w:rsidRPr="00FE4A6D">
        <w:rPr>
          <w:rFonts w:ascii="GHEA Grapalat" w:hAnsi="GHEA Grapalat" w:cs="Sylfaen"/>
          <w:sz w:val="20"/>
          <w:lang w:val="af-ZA"/>
        </w:rPr>
        <w:t>կազմակերպված</w:t>
      </w:r>
      <w:r w:rsidR="00F02DBC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02DBC" w:rsidRPr="00FE4A6D">
        <w:rPr>
          <w:rFonts w:ascii="GHEA Grapalat" w:hAnsi="GHEA Grapalat" w:cs="Sylfaen"/>
          <w:sz w:val="20"/>
          <w:lang w:val="af-ZA"/>
        </w:rPr>
        <w:t>գնման</w:t>
      </w:r>
      <w:r w:rsidR="00F02DBC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02DBC" w:rsidRPr="00FE4A6D">
        <w:rPr>
          <w:rFonts w:ascii="GHEA Grapalat" w:hAnsi="GHEA Grapalat" w:cs="Sylfaen"/>
          <w:sz w:val="20"/>
          <w:lang w:val="af-ZA"/>
        </w:rPr>
        <w:t>ընթացակարգի</w:t>
      </w:r>
      <w:r w:rsidR="00F02DBC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02DBC" w:rsidRPr="00FE4A6D">
        <w:rPr>
          <w:rFonts w:ascii="GHEA Grapalat" w:hAnsi="GHEA Grapalat" w:cs="Sylfaen"/>
          <w:sz w:val="20"/>
          <w:lang w:val="af-ZA"/>
        </w:rPr>
        <w:t>շրջանակում</w:t>
      </w:r>
      <w:r w:rsidR="00F02DBC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02DBC" w:rsidRPr="00FE4A6D">
        <w:rPr>
          <w:rFonts w:ascii="GHEA Grapalat" w:hAnsi="GHEA Grapalat" w:cs="Sylfaen"/>
          <w:sz w:val="20"/>
          <w:lang w:val="af-ZA"/>
        </w:rPr>
        <w:t>կնքված</w:t>
      </w:r>
      <w:r w:rsidR="00F02DBC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02DBC" w:rsidRPr="00FE4A6D">
        <w:rPr>
          <w:rFonts w:ascii="GHEA Grapalat" w:hAnsi="GHEA Grapalat" w:cs="Sylfaen"/>
          <w:sz w:val="20"/>
          <w:lang w:val="af-ZA"/>
        </w:rPr>
        <w:t>պայմանագիրը</w:t>
      </w:r>
      <w:r w:rsidR="00F02DBC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02DBC" w:rsidRPr="00FE4A6D">
        <w:rPr>
          <w:rFonts w:ascii="GHEA Grapalat" w:hAnsi="GHEA Grapalat" w:cs="Sylfaen"/>
          <w:sz w:val="20"/>
          <w:lang w:val="af-ZA"/>
        </w:rPr>
        <w:t>չկատարելու</w:t>
      </w:r>
      <w:r w:rsidR="00F02DBC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02DBC" w:rsidRPr="00FE4A6D">
        <w:rPr>
          <w:rFonts w:ascii="GHEA Grapalat" w:hAnsi="GHEA Grapalat" w:cs="Sylfaen"/>
          <w:sz w:val="20"/>
          <w:lang w:val="af-ZA"/>
        </w:rPr>
        <w:t>կամ</w:t>
      </w:r>
      <w:r w:rsidR="00F02DBC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02DBC" w:rsidRPr="00FE4A6D">
        <w:rPr>
          <w:rFonts w:ascii="GHEA Grapalat" w:hAnsi="GHEA Grapalat" w:cs="Sylfaen"/>
          <w:sz w:val="20"/>
          <w:lang w:val="af-ZA"/>
        </w:rPr>
        <w:t>ոչ</w:t>
      </w:r>
      <w:r w:rsidR="00F02DBC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02DBC" w:rsidRPr="00FE4A6D">
        <w:rPr>
          <w:rFonts w:ascii="GHEA Grapalat" w:hAnsi="GHEA Grapalat" w:cs="Sylfaen"/>
          <w:sz w:val="20"/>
          <w:lang w:val="af-ZA"/>
        </w:rPr>
        <w:t>պատշաճ</w:t>
      </w:r>
      <w:r w:rsidR="00F02DBC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02DBC" w:rsidRPr="00FE4A6D">
        <w:rPr>
          <w:rFonts w:ascii="GHEA Grapalat" w:hAnsi="GHEA Grapalat" w:cs="Sylfaen"/>
          <w:sz w:val="20"/>
          <w:lang w:val="af-ZA"/>
        </w:rPr>
        <w:t>կատարելու</w:t>
      </w:r>
      <w:r w:rsidR="00F02DBC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02DBC" w:rsidRPr="00FE4A6D">
        <w:rPr>
          <w:rFonts w:ascii="GHEA Grapalat" w:hAnsi="GHEA Grapalat" w:cs="Sylfaen"/>
          <w:sz w:val="20"/>
          <w:lang w:val="af-ZA"/>
        </w:rPr>
        <w:t>հետևանքով</w:t>
      </w:r>
      <w:r w:rsidR="00F02DBC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02DBC" w:rsidRPr="00FE4A6D">
        <w:rPr>
          <w:rFonts w:ascii="GHEA Grapalat" w:hAnsi="GHEA Grapalat" w:cs="Sylfaen"/>
          <w:sz w:val="20"/>
          <w:lang w:val="af-ZA"/>
        </w:rPr>
        <w:t>որևէ</w:t>
      </w:r>
      <w:r w:rsidR="00F02DBC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02DBC" w:rsidRPr="00FE4A6D">
        <w:rPr>
          <w:rFonts w:ascii="GHEA Grapalat" w:hAnsi="GHEA Grapalat" w:cs="Sylfaen"/>
          <w:sz w:val="20"/>
          <w:lang w:val="af-ZA"/>
        </w:rPr>
        <w:t>չափաբաժնի</w:t>
      </w:r>
      <w:r w:rsidR="00F02DBC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02DBC" w:rsidRPr="00FE4A6D">
        <w:rPr>
          <w:rFonts w:ascii="GHEA Grapalat" w:hAnsi="GHEA Grapalat" w:cs="Sylfaen"/>
          <w:sz w:val="20"/>
          <w:lang w:val="af-ZA"/>
        </w:rPr>
        <w:t>մասով</w:t>
      </w:r>
      <w:r w:rsidR="00F02DBC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02DBC" w:rsidRPr="00FE4A6D">
        <w:rPr>
          <w:rFonts w:ascii="GHEA Grapalat" w:hAnsi="GHEA Grapalat" w:cs="Sylfaen"/>
          <w:sz w:val="20"/>
          <w:lang w:val="af-ZA"/>
        </w:rPr>
        <w:t>լուծվում</w:t>
      </w:r>
      <w:r w:rsidR="00F02DBC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02DBC" w:rsidRPr="00FE4A6D">
        <w:rPr>
          <w:rFonts w:ascii="GHEA Grapalat" w:hAnsi="GHEA Grapalat" w:cs="Sylfaen"/>
          <w:sz w:val="20"/>
          <w:lang w:val="af-ZA"/>
        </w:rPr>
        <w:t>է</w:t>
      </w:r>
      <w:r w:rsidR="00F02DBC" w:rsidRPr="00FE4A6D">
        <w:rPr>
          <w:rFonts w:ascii="Arial LatArm" w:hAnsi="Arial LatArm" w:cs="Sylfaen"/>
          <w:sz w:val="20"/>
          <w:lang w:val="af-ZA"/>
        </w:rPr>
        <w:t xml:space="preserve">, </w:t>
      </w:r>
      <w:r w:rsidR="00F02DBC" w:rsidRPr="00FE4A6D">
        <w:rPr>
          <w:rFonts w:ascii="GHEA Grapalat" w:hAnsi="GHEA Grapalat" w:cs="Sylfaen"/>
          <w:sz w:val="20"/>
          <w:lang w:val="af-ZA"/>
        </w:rPr>
        <w:t>ապա</w:t>
      </w:r>
      <w:r w:rsidR="00F02DBC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02DBC" w:rsidRPr="00FE4A6D">
        <w:rPr>
          <w:rFonts w:ascii="GHEA Grapalat" w:hAnsi="GHEA Grapalat" w:cs="Sylfaen"/>
          <w:sz w:val="20"/>
          <w:lang w:val="af-ZA"/>
        </w:rPr>
        <w:t>որակավորման</w:t>
      </w:r>
      <w:r w:rsidR="00F02DBC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02DBC" w:rsidRPr="00FE4A6D">
        <w:rPr>
          <w:rFonts w:ascii="GHEA Grapalat" w:hAnsi="GHEA Grapalat" w:cs="Sylfaen"/>
          <w:sz w:val="20"/>
          <w:lang w:val="af-ZA"/>
        </w:rPr>
        <w:t>և</w:t>
      </w:r>
      <w:r w:rsidR="00F02DBC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02DBC" w:rsidRPr="00FE4A6D">
        <w:rPr>
          <w:rFonts w:ascii="GHEA Grapalat" w:hAnsi="GHEA Grapalat" w:cs="Sylfaen"/>
          <w:sz w:val="20"/>
          <w:lang w:val="af-ZA"/>
        </w:rPr>
        <w:t>պայմանագրի</w:t>
      </w:r>
      <w:r w:rsidR="00F02DBC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02DBC" w:rsidRPr="00FE4A6D">
        <w:rPr>
          <w:rFonts w:ascii="GHEA Grapalat" w:hAnsi="GHEA Grapalat" w:cs="Sylfaen"/>
          <w:sz w:val="20"/>
          <w:lang w:val="af-ZA"/>
        </w:rPr>
        <w:t>ապահովումները</w:t>
      </w:r>
      <w:r w:rsidR="00F02DBC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02DBC" w:rsidRPr="00FE4A6D">
        <w:rPr>
          <w:rFonts w:ascii="GHEA Grapalat" w:hAnsi="GHEA Grapalat" w:cs="Sylfaen"/>
          <w:sz w:val="20"/>
          <w:lang w:val="af-ZA"/>
        </w:rPr>
        <w:t>վճարվում</w:t>
      </w:r>
      <w:r w:rsidR="00F02DBC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02DBC" w:rsidRPr="00FE4A6D">
        <w:rPr>
          <w:rFonts w:ascii="GHEA Grapalat" w:hAnsi="GHEA Grapalat" w:cs="Sylfaen"/>
          <w:sz w:val="20"/>
          <w:lang w:val="af-ZA"/>
        </w:rPr>
        <w:t>են</w:t>
      </w:r>
      <w:r w:rsidR="00F02DBC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02DBC" w:rsidRPr="00FE4A6D">
        <w:rPr>
          <w:rFonts w:ascii="GHEA Grapalat" w:hAnsi="GHEA Grapalat" w:cs="Sylfaen"/>
          <w:sz w:val="20"/>
          <w:lang w:val="af-ZA"/>
        </w:rPr>
        <w:t>միայն</w:t>
      </w:r>
      <w:r w:rsidR="00F02DBC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02DBC" w:rsidRPr="00FE4A6D">
        <w:rPr>
          <w:rFonts w:ascii="GHEA Grapalat" w:hAnsi="GHEA Grapalat" w:cs="Sylfaen"/>
          <w:sz w:val="20"/>
          <w:lang w:val="af-ZA"/>
        </w:rPr>
        <w:t>այդ</w:t>
      </w:r>
      <w:r w:rsidR="00F02DBC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02DBC" w:rsidRPr="00FE4A6D">
        <w:rPr>
          <w:rFonts w:ascii="GHEA Grapalat" w:hAnsi="GHEA Grapalat" w:cs="Sylfaen"/>
          <w:sz w:val="20"/>
          <w:lang w:val="af-ZA"/>
        </w:rPr>
        <w:t>չափաբաժնի</w:t>
      </w:r>
      <w:r w:rsidR="00F02DBC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02DBC" w:rsidRPr="00FE4A6D">
        <w:rPr>
          <w:rFonts w:ascii="GHEA Grapalat" w:hAnsi="GHEA Grapalat" w:cs="Sylfaen"/>
          <w:sz w:val="20"/>
          <w:lang w:val="af-ZA"/>
        </w:rPr>
        <w:t>նկատմամբ</w:t>
      </w:r>
      <w:r w:rsidR="00F02DBC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02DBC" w:rsidRPr="00FE4A6D">
        <w:rPr>
          <w:rFonts w:ascii="GHEA Grapalat" w:hAnsi="GHEA Grapalat" w:cs="Sylfaen"/>
          <w:sz w:val="20"/>
          <w:lang w:val="af-ZA"/>
        </w:rPr>
        <w:t>հաշվարկված</w:t>
      </w:r>
      <w:r w:rsidR="00F02DBC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02DBC" w:rsidRPr="00FE4A6D">
        <w:rPr>
          <w:rFonts w:ascii="GHEA Grapalat" w:hAnsi="GHEA Grapalat" w:cs="Sylfaen"/>
          <w:sz w:val="20"/>
          <w:lang w:val="af-ZA"/>
        </w:rPr>
        <w:t>գումարի</w:t>
      </w:r>
      <w:r w:rsidR="00F02DBC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02DBC" w:rsidRPr="00FE4A6D">
        <w:rPr>
          <w:rFonts w:ascii="GHEA Grapalat" w:hAnsi="GHEA Grapalat" w:cs="Sylfaen"/>
          <w:sz w:val="20"/>
          <w:lang w:val="af-ZA"/>
        </w:rPr>
        <w:t>չափով</w:t>
      </w:r>
      <w:r w:rsidR="00F02DBC" w:rsidRPr="00FE4A6D">
        <w:rPr>
          <w:rFonts w:ascii="Arial LatArm" w:hAnsi="Arial LatArm" w:cs="Sylfaen"/>
          <w:sz w:val="20"/>
          <w:lang w:val="af-ZA"/>
        </w:rPr>
        <w:t xml:space="preserve">: </w:t>
      </w:r>
    </w:p>
    <w:p w14:paraId="1501788B" w14:textId="77777777" w:rsidR="00DB4EFF" w:rsidRPr="00FE4A6D" w:rsidRDefault="00DB4EFF" w:rsidP="00DB4EFF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LatArm" w:hAnsi="Arial LatArm" w:cs="Sylfaen"/>
          <w:sz w:val="20"/>
          <w:lang w:val="af-ZA"/>
        </w:rPr>
      </w:pPr>
      <w:r w:rsidRPr="00FE4A6D">
        <w:rPr>
          <w:rFonts w:ascii="Arial LatArm" w:hAnsi="Arial LatArm" w:cs="Sylfaen"/>
          <w:sz w:val="20"/>
          <w:lang w:val="af-ZA"/>
        </w:rPr>
        <w:lastRenderedPageBreak/>
        <w:t xml:space="preserve">10.7 </w:t>
      </w:r>
      <w:r w:rsidRPr="00FE4A6D">
        <w:rPr>
          <w:rFonts w:ascii="GHEA Grapalat" w:hAnsi="GHEA Grapalat" w:cs="Sylfaen"/>
          <w:sz w:val="20"/>
          <w:lang w:val="af-ZA"/>
        </w:rPr>
        <w:t>Պատվիրատուի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af-ZA"/>
        </w:rPr>
        <w:t>ղեկավարը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af-ZA"/>
        </w:rPr>
        <w:t>պայմանագրի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af-ZA"/>
        </w:rPr>
        <w:t>և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af-ZA"/>
        </w:rPr>
        <w:t>որակավորման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af-ZA"/>
        </w:rPr>
        <w:t>ապահովման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af-ZA"/>
        </w:rPr>
        <w:t>վճարման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af-ZA"/>
        </w:rPr>
        <w:t>պահանջը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af-ZA"/>
        </w:rPr>
        <w:t>բանկին</w:t>
      </w:r>
      <w:r w:rsidRPr="00FE4A6D">
        <w:rPr>
          <w:rFonts w:ascii="Arial LatArm" w:hAnsi="Arial LatArm" w:cs="Sylfaen"/>
          <w:sz w:val="20"/>
          <w:lang w:val="af-ZA"/>
        </w:rPr>
        <w:t xml:space="preserve">, </w:t>
      </w:r>
      <w:r w:rsidRPr="00FE4A6D">
        <w:rPr>
          <w:rFonts w:ascii="GHEA Grapalat" w:hAnsi="GHEA Grapalat" w:cs="Sylfaen"/>
          <w:sz w:val="20"/>
          <w:lang w:val="af-ZA"/>
        </w:rPr>
        <w:t>իսկ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af-ZA"/>
        </w:rPr>
        <w:t>կանխիկ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af-ZA"/>
        </w:rPr>
        <w:t>փողի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af-ZA"/>
        </w:rPr>
        <w:t>ձևով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af-ZA"/>
        </w:rPr>
        <w:t>ներկայացված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af-ZA"/>
        </w:rPr>
        <w:t>ապահովման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af-ZA"/>
        </w:rPr>
        <w:t>դեպքում՝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af-ZA"/>
        </w:rPr>
        <w:t>լիազորված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af-ZA"/>
        </w:rPr>
        <w:t>մարմնին</w:t>
      </w:r>
      <w:r w:rsidRPr="00FE4A6D">
        <w:rPr>
          <w:rFonts w:ascii="Arial LatArm" w:hAnsi="Arial LatArm" w:cs="Sylfaen"/>
          <w:sz w:val="20"/>
          <w:lang w:val="af-ZA"/>
        </w:rPr>
        <w:t xml:space="preserve">, </w:t>
      </w:r>
      <w:r w:rsidRPr="00FE4A6D">
        <w:rPr>
          <w:rFonts w:ascii="GHEA Grapalat" w:hAnsi="GHEA Grapalat" w:cs="Sylfaen"/>
          <w:sz w:val="20"/>
          <w:lang w:val="af-ZA"/>
        </w:rPr>
        <w:t>ներկայացնում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af-ZA"/>
        </w:rPr>
        <w:t>է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af-ZA"/>
        </w:rPr>
        <w:t>ապահովման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af-ZA"/>
        </w:rPr>
        <w:t>վճարման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af-ZA"/>
        </w:rPr>
        <w:t>հիմքը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af-ZA"/>
        </w:rPr>
        <w:t>առաջանալու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af-ZA"/>
        </w:rPr>
        <w:t>օրվան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af-ZA"/>
        </w:rPr>
        <w:t>հաջորդող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af-ZA"/>
        </w:rPr>
        <w:t>երեք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af-ZA"/>
        </w:rPr>
        <w:t>աշխատանքային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af-ZA"/>
        </w:rPr>
        <w:t>օրվա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af-ZA"/>
        </w:rPr>
        <w:t>ընթացքում</w:t>
      </w:r>
      <w:r w:rsidRPr="00FE4A6D">
        <w:rPr>
          <w:rFonts w:ascii="Arial LatArm" w:hAnsi="Arial LatArm" w:cs="Sylfaen"/>
          <w:sz w:val="20"/>
          <w:lang w:val="af-ZA"/>
        </w:rPr>
        <w:t xml:space="preserve">: </w:t>
      </w:r>
      <w:r w:rsidRPr="00FE4A6D">
        <w:rPr>
          <w:rFonts w:ascii="GHEA Grapalat" w:hAnsi="GHEA Grapalat" w:cs="Sylfaen"/>
          <w:sz w:val="20"/>
          <w:lang w:val="af-ZA"/>
        </w:rPr>
        <w:t>Եթե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af-ZA"/>
        </w:rPr>
        <w:t>ապահովման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af-ZA"/>
        </w:rPr>
        <w:t>վճարման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af-ZA"/>
        </w:rPr>
        <w:t>պահանջը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af-ZA"/>
        </w:rPr>
        <w:t>բանկի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af-ZA"/>
        </w:rPr>
        <w:t>կողմից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af-ZA"/>
        </w:rPr>
        <w:t>մերժվում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af-ZA"/>
        </w:rPr>
        <w:t>է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af-ZA"/>
        </w:rPr>
        <w:t>պահանջը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af-ZA"/>
        </w:rPr>
        <w:t>կամ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af-ZA"/>
        </w:rPr>
        <w:t>դրան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af-ZA"/>
        </w:rPr>
        <w:t>կից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af-ZA"/>
        </w:rPr>
        <w:t>փաստաթղթերը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af-ZA"/>
        </w:rPr>
        <w:t>ոչ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af-ZA"/>
        </w:rPr>
        <w:t>ամբողջական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af-ZA"/>
        </w:rPr>
        <w:t>ներկայացված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af-ZA"/>
        </w:rPr>
        <w:t>լինելու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af-ZA"/>
        </w:rPr>
        <w:t>հիմքով</w:t>
      </w:r>
      <w:r w:rsidRPr="00FE4A6D">
        <w:rPr>
          <w:rFonts w:ascii="Arial LatArm" w:hAnsi="Arial LatArm" w:cs="Sylfaen"/>
          <w:sz w:val="20"/>
          <w:lang w:val="af-ZA"/>
        </w:rPr>
        <w:t xml:space="preserve">, </w:t>
      </w:r>
      <w:r w:rsidRPr="00FE4A6D">
        <w:rPr>
          <w:rFonts w:ascii="GHEA Grapalat" w:hAnsi="GHEA Grapalat" w:cs="Sylfaen"/>
          <w:sz w:val="20"/>
          <w:lang w:val="af-ZA"/>
        </w:rPr>
        <w:t>ապա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af-ZA"/>
        </w:rPr>
        <w:t>նոր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af-ZA"/>
        </w:rPr>
        <w:t>պահանջը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af-ZA"/>
        </w:rPr>
        <w:t>պատվիրատուի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af-ZA"/>
        </w:rPr>
        <w:t>ղեկավարը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af-ZA"/>
        </w:rPr>
        <w:t>բանկ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af-ZA"/>
        </w:rPr>
        <w:t>ներկայացնում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af-ZA"/>
        </w:rPr>
        <w:t>է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af-ZA"/>
        </w:rPr>
        <w:t>մերժումը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af-ZA"/>
        </w:rPr>
        <w:t>ստանալուն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af-ZA"/>
        </w:rPr>
        <w:t>հաջորդող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af-ZA"/>
        </w:rPr>
        <w:t>երկու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af-ZA"/>
        </w:rPr>
        <w:t>աշխատանքային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af-ZA"/>
        </w:rPr>
        <w:t>օրվա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af-ZA"/>
        </w:rPr>
        <w:t>ընթացքում</w:t>
      </w:r>
      <w:r w:rsidRPr="00FE4A6D">
        <w:rPr>
          <w:rFonts w:ascii="Arial LatArm" w:hAnsi="Arial LatArm" w:cs="Sylfaen"/>
          <w:sz w:val="20"/>
          <w:lang w:val="af-ZA"/>
        </w:rPr>
        <w:t xml:space="preserve">: </w:t>
      </w:r>
    </w:p>
    <w:p w14:paraId="747A2FA1" w14:textId="77777777" w:rsidR="00DB4EFF" w:rsidRPr="00FE4A6D" w:rsidRDefault="00DB4EFF" w:rsidP="00DB4EFF">
      <w:pPr>
        <w:ind w:firstLine="567"/>
        <w:jc w:val="both"/>
        <w:rPr>
          <w:rFonts w:ascii="Arial LatArm" w:hAnsi="Arial LatArm" w:cs="Sylfaen"/>
          <w:sz w:val="20"/>
          <w:lang w:val="af-ZA"/>
        </w:rPr>
      </w:pPr>
    </w:p>
    <w:p w14:paraId="0E822A1A" w14:textId="77777777" w:rsidR="00DB4EFF" w:rsidRPr="00FE4A6D" w:rsidRDefault="00DB4EFF" w:rsidP="006D2E03">
      <w:pPr>
        <w:ind w:firstLine="567"/>
        <w:jc w:val="both"/>
        <w:rPr>
          <w:rFonts w:ascii="Arial LatArm" w:hAnsi="Arial LatArm"/>
          <w:b/>
          <w:szCs w:val="22"/>
          <w:lang w:val="af-ZA"/>
        </w:rPr>
      </w:pPr>
    </w:p>
    <w:p w14:paraId="3295EF9A" w14:textId="77777777" w:rsidR="00096865" w:rsidRPr="00FE4A6D" w:rsidRDefault="008D5016" w:rsidP="00EF3662">
      <w:pPr>
        <w:jc w:val="center"/>
        <w:rPr>
          <w:rFonts w:ascii="Arial LatArm" w:hAnsi="Arial LatArm" w:cs="Arial"/>
          <w:b/>
          <w:sz w:val="20"/>
          <w:lang w:val="af-ZA"/>
        </w:rPr>
      </w:pPr>
      <w:r w:rsidRPr="00FE4A6D">
        <w:rPr>
          <w:rFonts w:ascii="Arial LatArm" w:hAnsi="Arial LatArm"/>
          <w:b/>
          <w:sz w:val="20"/>
          <w:lang w:val="af-ZA"/>
        </w:rPr>
        <w:t>1</w:t>
      </w:r>
      <w:r w:rsidR="00030D40" w:rsidRPr="00FE4A6D">
        <w:rPr>
          <w:rFonts w:ascii="Arial LatArm" w:hAnsi="Arial LatArm"/>
          <w:b/>
          <w:sz w:val="20"/>
          <w:lang w:val="af-ZA"/>
        </w:rPr>
        <w:t>1</w:t>
      </w:r>
      <w:r w:rsidRPr="00FE4A6D">
        <w:rPr>
          <w:rFonts w:ascii="Arial LatArm" w:hAnsi="Arial LatArm"/>
          <w:b/>
          <w:sz w:val="20"/>
          <w:lang w:val="af-ZA"/>
        </w:rPr>
        <w:t xml:space="preserve">. </w:t>
      </w:r>
      <w:r w:rsidRPr="00FE4A6D">
        <w:rPr>
          <w:rFonts w:ascii="GHEA Grapalat" w:hAnsi="GHEA Grapalat" w:cs="Sylfaen"/>
          <w:b/>
          <w:sz w:val="20"/>
          <w:lang w:val="af-ZA"/>
        </w:rPr>
        <w:t>ԸՆԹԱՑԱԿԱՐԳԸ</w:t>
      </w:r>
      <w:r w:rsidRPr="00FE4A6D">
        <w:rPr>
          <w:rFonts w:ascii="Arial LatArm" w:hAnsi="Arial LatArm" w:cs="Arial"/>
          <w:b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b/>
          <w:sz w:val="20"/>
          <w:lang w:val="af-ZA"/>
        </w:rPr>
        <w:t>ՉԿԱՅԱՑԱԾ</w:t>
      </w:r>
      <w:r w:rsidRPr="00FE4A6D">
        <w:rPr>
          <w:rFonts w:ascii="Arial LatArm" w:hAnsi="Arial LatArm" w:cs="Arial"/>
          <w:b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b/>
          <w:sz w:val="20"/>
          <w:lang w:val="af-ZA"/>
        </w:rPr>
        <w:t>ՀԱՅՏԱՐԱՐԵԼԸ</w:t>
      </w:r>
    </w:p>
    <w:p w14:paraId="3D15BDB6" w14:textId="77777777" w:rsidR="00096865" w:rsidRPr="00FE4A6D" w:rsidRDefault="00096865" w:rsidP="00EF3662">
      <w:pPr>
        <w:jc w:val="center"/>
        <w:rPr>
          <w:rFonts w:ascii="Arial LatArm" w:hAnsi="Arial LatArm"/>
          <w:b/>
          <w:sz w:val="20"/>
          <w:lang w:val="af-ZA"/>
        </w:rPr>
      </w:pPr>
    </w:p>
    <w:p w14:paraId="061BD5FF" w14:textId="77777777" w:rsidR="00096865" w:rsidRPr="00FE4A6D" w:rsidRDefault="00096865" w:rsidP="00EF3662">
      <w:pPr>
        <w:ind w:firstLine="567"/>
        <w:jc w:val="both"/>
        <w:rPr>
          <w:rFonts w:ascii="Arial LatArm" w:hAnsi="Arial LatArm" w:cs="Sylfaen"/>
          <w:sz w:val="20"/>
          <w:lang w:val="af-ZA"/>
        </w:rPr>
      </w:pPr>
      <w:r w:rsidRPr="00FE4A6D">
        <w:rPr>
          <w:rFonts w:ascii="Arial LatArm" w:hAnsi="Arial LatArm"/>
          <w:sz w:val="20"/>
          <w:lang w:val="af-ZA"/>
        </w:rPr>
        <w:t>1</w:t>
      </w:r>
      <w:r w:rsidR="00030D40" w:rsidRPr="00FE4A6D">
        <w:rPr>
          <w:rFonts w:ascii="Arial LatArm" w:hAnsi="Arial LatArm"/>
          <w:sz w:val="20"/>
          <w:lang w:val="af-ZA"/>
        </w:rPr>
        <w:t>1</w:t>
      </w:r>
      <w:r w:rsidRPr="00FE4A6D">
        <w:rPr>
          <w:rFonts w:ascii="Arial LatArm" w:hAnsi="Arial LatArm"/>
          <w:sz w:val="20"/>
          <w:lang w:val="af-ZA"/>
        </w:rPr>
        <w:t>.</w:t>
      </w:r>
      <w:r w:rsidRPr="00FE4A6D">
        <w:rPr>
          <w:rFonts w:ascii="Arial LatArm" w:hAnsi="Arial LatArm" w:cs="Sylfaen"/>
          <w:sz w:val="20"/>
          <w:lang w:val="af-ZA"/>
        </w:rPr>
        <w:t xml:space="preserve">1 </w:t>
      </w:r>
      <w:r w:rsidRPr="00FE4A6D">
        <w:rPr>
          <w:rFonts w:ascii="GHEA Grapalat" w:hAnsi="GHEA Grapalat" w:cs="Sylfaen"/>
          <w:sz w:val="20"/>
          <w:lang w:val="ru-RU"/>
        </w:rPr>
        <w:t>Օրենքի</w:t>
      </w:r>
      <w:r w:rsidRPr="00FE4A6D">
        <w:rPr>
          <w:rFonts w:ascii="Arial LatArm" w:hAnsi="Arial LatArm" w:cs="Sylfaen"/>
          <w:sz w:val="20"/>
          <w:lang w:val="af-ZA"/>
        </w:rPr>
        <w:t xml:space="preserve"> 3</w:t>
      </w:r>
      <w:r w:rsidR="00A747D4" w:rsidRPr="00FE4A6D">
        <w:rPr>
          <w:rFonts w:ascii="Arial LatArm" w:hAnsi="Arial LatArm" w:cs="Sylfaen"/>
          <w:sz w:val="20"/>
          <w:lang w:val="af-ZA"/>
        </w:rPr>
        <w:t>7</w:t>
      </w:r>
      <w:r w:rsidRPr="00FE4A6D">
        <w:rPr>
          <w:rFonts w:ascii="Arial LatArm" w:hAnsi="Arial LatArm" w:cs="Sylfaen"/>
          <w:sz w:val="20"/>
          <w:lang w:val="af-ZA"/>
        </w:rPr>
        <w:t>-</w:t>
      </w:r>
      <w:r w:rsidRPr="00FE4A6D">
        <w:rPr>
          <w:rFonts w:ascii="GHEA Grapalat" w:hAnsi="GHEA Grapalat" w:cs="Sylfaen"/>
          <w:sz w:val="20"/>
          <w:lang w:val="ru-RU"/>
        </w:rPr>
        <w:t>րդ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հոդվածի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համաձայն</w:t>
      </w:r>
      <w:r w:rsidRPr="00FE4A6D">
        <w:rPr>
          <w:rFonts w:ascii="Arial LatArm" w:hAnsi="Arial LatArm" w:cs="Sylfaen"/>
          <w:sz w:val="20"/>
          <w:lang w:val="af-ZA"/>
        </w:rPr>
        <w:t xml:space="preserve">` </w:t>
      </w:r>
      <w:r w:rsidRPr="00FE4A6D">
        <w:rPr>
          <w:rFonts w:ascii="GHEA Grapalat" w:hAnsi="GHEA Grapalat" w:cs="Sylfaen"/>
          <w:sz w:val="20"/>
          <w:lang w:val="ru-RU"/>
        </w:rPr>
        <w:t>հանձնաժողովը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սույն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ընթացակարգը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չկայացած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է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հայտարարում</w:t>
      </w:r>
      <w:r w:rsidRPr="00FE4A6D">
        <w:rPr>
          <w:rFonts w:ascii="Arial LatArm" w:hAnsi="Arial LatArm" w:cs="Sylfaen"/>
          <w:sz w:val="20"/>
          <w:lang w:val="af-ZA"/>
        </w:rPr>
        <w:t xml:space="preserve">, </w:t>
      </w:r>
      <w:r w:rsidRPr="00FE4A6D">
        <w:rPr>
          <w:rFonts w:ascii="GHEA Grapalat" w:hAnsi="GHEA Grapalat" w:cs="Sylfaen"/>
          <w:sz w:val="20"/>
          <w:lang w:val="ru-RU"/>
        </w:rPr>
        <w:t>եթե</w:t>
      </w:r>
      <w:r w:rsidRPr="00FE4A6D">
        <w:rPr>
          <w:rFonts w:ascii="Arial LatArm" w:hAnsi="Arial LatArm" w:cs="Sylfaen"/>
          <w:sz w:val="20"/>
          <w:lang w:val="af-ZA"/>
        </w:rPr>
        <w:t>`</w:t>
      </w:r>
    </w:p>
    <w:p w14:paraId="74ED5A2C" w14:textId="77777777" w:rsidR="00096865" w:rsidRPr="00FE4A6D" w:rsidRDefault="00096865" w:rsidP="00EF3662">
      <w:pPr>
        <w:ind w:firstLine="567"/>
        <w:jc w:val="both"/>
        <w:rPr>
          <w:rFonts w:ascii="Arial LatArm" w:hAnsi="Arial LatArm" w:cs="Sylfaen"/>
          <w:sz w:val="20"/>
          <w:lang w:val="af-ZA"/>
        </w:rPr>
      </w:pPr>
      <w:r w:rsidRPr="00FE4A6D">
        <w:rPr>
          <w:rFonts w:ascii="Arial LatArm" w:hAnsi="Arial LatArm" w:cs="Sylfaen"/>
          <w:sz w:val="20"/>
          <w:lang w:val="af-ZA"/>
        </w:rPr>
        <w:t xml:space="preserve">1) </w:t>
      </w:r>
      <w:r w:rsidRPr="00FE4A6D">
        <w:rPr>
          <w:rFonts w:ascii="GHEA Grapalat" w:hAnsi="GHEA Grapalat" w:cs="Sylfaen"/>
          <w:sz w:val="20"/>
          <w:lang w:val="ru-RU"/>
        </w:rPr>
        <w:t>հայտերից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ոչ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մեկը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չի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համապատասխանում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հրավերի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պայմաններին</w:t>
      </w:r>
      <w:r w:rsidRPr="00FE4A6D">
        <w:rPr>
          <w:rFonts w:ascii="Arial LatArm" w:hAnsi="Arial LatArm" w:cs="Sylfaen"/>
          <w:sz w:val="20"/>
          <w:lang w:val="af-ZA"/>
        </w:rPr>
        <w:t>.</w:t>
      </w:r>
    </w:p>
    <w:p w14:paraId="50A92F36" w14:textId="77777777" w:rsidR="00096865" w:rsidRPr="00FE4A6D" w:rsidRDefault="00096865" w:rsidP="00EF3662">
      <w:pPr>
        <w:ind w:firstLine="567"/>
        <w:jc w:val="both"/>
        <w:rPr>
          <w:rFonts w:ascii="Arial LatArm" w:hAnsi="Arial LatArm" w:cs="Sylfaen"/>
          <w:sz w:val="20"/>
          <w:vertAlign w:val="superscript"/>
          <w:lang w:val="af-ZA"/>
        </w:rPr>
      </w:pPr>
      <w:r w:rsidRPr="00FE4A6D">
        <w:rPr>
          <w:rFonts w:ascii="Arial LatArm" w:hAnsi="Arial LatArm" w:cs="Sylfaen"/>
          <w:sz w:val="20"/>
          <w:lang w:val="af-ZA"/>
        </w:rPr>
        <w:t xml:space="preserve">2) </w:t>
      </w:r>
      <w:r w:rsidRPr="00FE4A6D">
        <w:rPr>
          <w:rFonts w:ascii="GHEA Grapalat" w:hAnsi="GHEA Grapalat" w:cs="Sylfaen"/>
          <w:sz w:val="20"/>
          <w:lang w:val="ru-RU"/>
        </w:rPr>
        <w:t>դադարում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է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գոյություն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ունենալ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գնման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պահանջը</w:t>
      </w:r>
      <w:r w:rsidR="00FF0FE2" w:rsidRPr="00FE4A6D">
        <w:rPr>
          <w:rFonts w:ascii="Arial LatArm" w:hAnsi="Arial LatArm" w:cs="Sylfaen"/>
          <w:sz w:val="20"/>
          <w:lang w:val="hy-AM"/>
        </w:rPr>
        <w:t xml:space="preserve">: </w:t>
      </w:r>
      <w:r w:rsidR="00FF0FE2" w:rsidRPr="00FE4A6D">
        <w:rPr>
          <w:rFonts w:ascii="GHEA Grapalat" w:hAnsi="GHEA Grapalat" w:cs="Sylfaen"/>
          <w:sz w:val="20"/>
          <w:lang w:val="hy-AM"/>
        </w:rPr>
        <w:t>Ընդ</w:t>
      </w:r>
      <w:r w:rsidR="00FF0FE2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FF0FE2" w:rsidRPr="00FE4A6D">
        <w:rPr>
          <w:rFonts w:ascii="GHEA Grapalat" w:hAnsi="GHEA Grapalat" w:cs="Sylfaen"/>
          <w:sz w:val="20"/>
          <w:lang w:val="hy-AM"/>
        </w:rPr>
        <w:t>որում</w:t>
      </w:r>
      <w:r w:rsidR="00FF0FE2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FF0FE2" w:rsidRPr="00FE4A6D">
        <w:rPr>
          <w:rFonts w:ascii="GHEA Grapalat" w:hAnsi="GHEA Grapalat" w:cs="Sylfaen"/>
          <w:sz w:val="20"/>
          <w:lang w:val="hy-AM"/>
        </w:rPr>
        <w:t>պ</w:t>
      </w:r>
      <w:r w:rsidR="00FF0FE2" w:rsidRPr="00FE4A6D">
        <w:rPr>
          <w:rFonts w:ascii="GHEA Grapalat" w:hAnsi="GHEA Grapalat" w:cs="Sylfaen"/>
          <w:sz w:val="20"/>
          <w:lang w:val="ru-RU"/>
        </w:rPr>
        <w:t>ետության</w:t>
      </w:r>
      <w:r w:rsidR="00FF0FE2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F0FE2" w:rsidRPr="00FE4A6D">
        <w:rPr>
          <w:rFonts w:ascii="GHEA Grapalat" w:hAnsi="GHEA Grapalat" w:cs="Sylfaen"/>
          <w:sz w:val="20"/>
          <w:lang w:val="ru-RU"/>
        </w:rPr>
        <w:t>կամ</w:t>
      </w:r>
      <w:r w:rsidR="00FF0FE2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F0FE2" w:rsidRPr="00FE4A6D">
        <w:rPr>
          <w:rFonts w:ascii="GHEA Grapalat" w:hAnsi="GHEA Grapalat" w:cs="Sylfaen"/>
          <w:sz w:val="20"/>
          <w:lang w:val="ru-RU"/>
        </w:rPr>
        <w:t>համայնքների</w:t>
      </w:r>
      <w:r w:rsidR="00FF0FE2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F0FE2" w:rsidRPr="00FE4A6D">
        <w:rPr>
          <w:rFonts w:ascii="GHEA Grapalat" w:hAnsi="GHEA Grapalat" w:cs="Sylfaen"/>
          <w:sz w:val="20"/>
          <w:lang w:val="ru-RU"/>
        </w:rPr>
        <w:t>կարիքների</w:t>
      </w:r>
      <w:r w:rsidR="00FF0FE2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F0FE2" w:rsidRPr="00FE4A6D">
        <w:rPr>
          <w:rFonts w:ascii="GHEA Grapalat" w:hAnsi="GHEA Grapalat" w:cs="Sylfaen"/>
          <w:sz w:val="20"/>
          <w:lang w:val="ru-RU"/>
        </w:rPr>
        <w:t>համար</w:t>
      </w:r>
      <w:r w:rsidR="00FF0FE2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F0FE2" w:rsidRPr="00FE4A6D">
        <w:rPr>
          <w:rFonts w:ascii="GHEA Grapalat" w:hAnsi="GHEA Grapalat" w:cs="Sylfaen"/>
          <w:sz w:val="20"/>
          <w:lang w:val="ru-RU"/>
        </w:rPr>
        <w:t>կազմակերպված</w:t>
      </w:r>
      <w:r w:rsidR="00FF0FE2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F0FE2" w:rsidRPr="00FE4A6D">
        <w:rPr>
          <w:rFonts w:ascii="GHEA Grapalat" w:hAnsi="GHEA Grapalat" w:cs="Sylfaen"/>
          <w:sz w:val="20"/>
          <w:lang w:val="ru-RU"/>
        </w:rPr>
        <w:t>գնման</w:t>
      </w:r>
      <w:r w:rsidR="00FF0FE2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F0FE2" w:rsidRPr="00FE4A6D">
        <w:rPr>
          <w:rFonts w:ascii="GHEA Grapalat" w:hAnsi="GHEA Grapalat" w:cs="Sylfaen"/>
          <w:sz w:val="20"/>
          <w:lang w:val="ru-RU"/>
        </w:rPr>
        <w:t>ընթացակարգը</w:t>
      </w:r>
      <w:r w:rsidR="00FF0FE2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F0FE2" w:rsidRPr="00FE4A6D">
        <w:rPr>
          <w:rFonts w:ascii="GHEA Grapalat" w:hAnsi="GHEA Grapalat" w:cs="Sylfaen"/>
          <w:sz w:val="20"/>
          <w:lang w:val="ru-RU"/>
        </w:rPr>
        <w:t>կարող</w:t>
      </w:r>
      <w:r w:rsidR="00FF0FE2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F0FE2" w:rsidRPr="00FE4A6D">
        <w:rPr>
          <w:rFonts w:ascii="GHEA Grapalat" w:hAnsi="GHEA Grapalat" w:cs="Sylfaen"/>
          <w:sz w:val="20"/>
          <w:lang w:val="ru-RU"/>
        </w:rPr>
        <w:t>է</w:t>
      </w:r>
      <w:r w:rsidR="00FF0FE2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F0FE2" w:rsidRPr="00FE4A6D">
        <w:rPr>
          <w:rFonts w:ascii="GHEA Grapalat" w:hAnsi="GHEA Grapalat" w:cs="Sylfaen"/>
          <w:sz w:val="20"/>
          <w:lang w:val="ru-RU"/>
        </w:rPr>
        <w:t>ամբողջությամբ</w:t>
      </w:r>
      <w:r w:rsidR="00FF0FE2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F0FE2" w:rsidRPr="00FE4A6D">
        <w:rPr>
          <w:rFonts w:ascii="GHEA Grapalat" w:hAnsi="GHEA Grapalat" w:cs="Sylfaen"/>
          <w:sz w:val="20"/>
          <w:lang w:val="ru-RU"/>
        </w:rPr>
        <w:t>կամ</w:t>
      </w:r>
      <w:r w:rsidR="00FF0FE2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F0FE2" w:rsidRPr="00FE4A6D">
        <w:rPr>
          <w:rFonts w:ascii="GHEA Grapalat" w:hAnsi="GHEA Grapalat" w:cs="Sylfaen"/>
          <w:sz w:val="20"/>
          <w:lang w:val="ru-RU"/>
        </w:rPr>
        <w:t>մասնակի</w:t>
      </w:r>
      <w:r w:rsidR="00FF0FE2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F0FE2" w:rsidRPr="00FE4A6D">
        <w:rPr>
          <w:rFonts w:ascii="GHEA Grapalat" w:hAnsi="GHEA Grapalat" w:cs="Sylfaen"/>
          <w:sz w:val="20"/>
          <w:lang w:val="ru-RU"/>
        </w:rPr>
        <w:t>չկայացած</w:t>
      </w:r>
      <w:r w:rsidR="00FF0FE2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F0FE2" w:rsidRPr="00FE4A6D">
        <w:rPr>
          <w:rFonts w:ascii="GHEA Grapalat" w:hAnsi="GHEA Grapalat" w:cs="Sylfaen"/>
          <w:sz w:val="20"/>
          <w:lang w:val="ru-RU"/>
        </w:rPr>
        <w:t>հայտարարվել</w:t>
      </w:r>
      <w:r w:rsidR="00FF0FE2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F0FE2" w:rsidRPr="00FE4A6D">
        <w:rPr>
          <w:rFonts w:ascii="GHEA Grapalat" w:hAnsi="GHEA Grapalat" w:cs="Sylfaen"/>
          <w:sz w:val="20"/>
          <w:lang w:val="ru-RU"/>
        </w:rPr>
        <w:t>համապատասխանաբար</w:t>
      </w:r>
      <w:r w:rsidR="00FF0FE2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F0FE2" w:rsidRPr="00FE4A6D">
        <w:rPr>
          <w:rFonts w:ascii="GHEA Grapalat" w:hAnsi="GHEA Grapalat" w:cs="Sylfaen"/>
          <w:sz w:val="20"/>
          <w:lang w:val="ru-RU"/>
        </w:rPr>
        <w:t>Հայաստանի</w:t>
      </w:r>
      <w:r w:rsidR="00FF0FE2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F0FE2" w:rsidRPr="00FE4A6D">
        <w:rPr>
          <w:rFonts w:ascii="GHEA Grapalat" w:hAnsi="GHEA Grapalat" w:cs="Sylfaen"/>
          <w:sz w:val="20"/>
          <w:lang w:val="ru-RU"/>
        </w:rPr>
        <w:t>Հանրապետության</w:t>
      </w:r>
      <w:r w:rsidR="00FF0FE2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F0FE2" w:rsidRPr="00FE4A6D">
        <w:rPr>
          <w:rFonts w:ascii="GHEA Grapalat" w:hAnsi="GHEA Grapalat" w:cs="Sylfaen"/>
          <w:sz w:val="20"/>
          <w:lang w:val="ru-RU"/>
        </w:rPr>
        <w:t>կառավարության</w:t>
      </w:r>
      <w:r w:rsidR="00FF0FE2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F0FE2" w:rsidRPr="00FE4A6D">
        <w:rPr>
          <w:rFonts w:ascii="GHEA Grapalat" w:hAnsi="GHEA Grapalat" w:cs="Sylfaen"/>
          <w:sz w:val="20"/>
          <w:lang w:val="ru-RU"/>
        </w:rPr>
        <w:t>կամ</w:t>
      </w:r>
      <w:r w:rsidR="00FF0FE2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F0FE2" w:rsidRPr="00FE4A6D">
        <w:rPr>
          <w:rFonts w:ascii="GHEA Grapalat" w:hAnsi="GHEA Grapalat" w:cs="Sylfaen"/>
          <w:sz w:val="20"/>
          <w:lang w:val="ru-RU"/>
        </w:rPr>
        <w:t>համայնքի</w:t>
      </w:r>
      <w:r w:rsidR="00FF0FE2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F0FE2" w:rsidRPr="00FE4A6D">
        <w:rPr>
          <w:rFonts w:ascii="GHEA Grapalat" w:hAnsi="GHEA Grapalat" w:cs="Sylfaen"/>
          <w:sz w:val="20"/>
          <w:lang w:val="ru-RU"/>
        </w:rPr>
        <w:t>ավագանու</w:t>
      </w:r>
      <w:r w:rsidR="00FF0FE2" w:rsidRPr="00FE4A6D">
        <w:rPr>
          <w:rFonts w:ascii="Arial LatArm" w:hAnsi="Arial LatArm" w:cs="Sylfaen"/>
          <w:sz w:val="20"/>
          <w:lang w:val="af-ZA"/>
        </w:rPr>
        <w:t xml:space="preserve">, </w:t>
      </w:r>
      <w:r w:rsidR="00FF0FE2" w:rsidRPr="00FE4A6D">
        <w:rPr>
          <w:rFonts w:ascii="GHEA Grapalat" w:hAnsi="GHEA Grapalat" w:cs="Sylfaen"/>
          <w:sz w:val="20"/>
          <w:lang w:val="ru-RU"/>
        </w:rPr>
        <w:t>այլ</w:t>
      </w:r>
      <w:r w:rsidR="00FF0FE2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F0FE2" w:rsidRPr="00FE4A6D">
        <w:rPr>
          <w:rFonts w:ascii="GHEA Grapalat" w:hAnsi="GHEA Grapalat" w:cs="Sylfaen"/>
          <w:sz w:val="20"/>
          <w:lang w:val="ru-RU"/>
        </w:rPr>
        <w:t>պատվիրատուների</w:t>
      </w:r>
      <w:r w:rsidR="00FF0FE2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F0FE2" w:rsidRPr="00FE4A6D">
        <w:rPr>
          <w:rFonts w:ascii="GHEA Grapalat" w:hAnsi="GHEA Grapalat" w:cs="Sylfaen"/>
          <w:sz w:val="20"/>
          <w:lang w:val="ru-RU"/>
        </w:rPr>
        <w:t>դեպքում</w:t>
      </w:r>
      <w:r w:rsidR="00FF0FE2" w:rsidRPr="00FE4A6D">
        <w:rPr>
          <w:rFonts w:ascii="Arial LatArm" w:hAnsi="Arial LatArm" w:cs="Sylfaen"/>
          <w:sz w:val="20"/>
          <w:lang w:val="af-ZA"/>
        </w:rPr>
        <w:t xml:space="preserve">` </w:t>
      </w:r>
      <w:r w:rsidR="00FF0FE2" w:rsidRPr="00FE4A6D">
        <w:rPr>
          <w:rFonts w:ascii="GHEA Grapalat" w:hAnsi="GHEA Grapalat" w:cs="Sylfaen"/>
          <w:sz w:val="20"/>
          <w:lang w:val="ru-RU"/>
        </w:rPr>
        <w:t>ընդհանուր</w:t>
      </w:r>
      <w:r w:rsidR="00FF0FE2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F0FE2" w:rsidRPr="00FE4A6D">
        <w:rPr>
          <w:rFonts w:ascii="GHEA Grapalat" w:hAnsi="GHEA Grapalat" w:cs="Sylfaen"/>
          <w:sz w:val="20"/>
          <w:lang w:val="ru-RU"/>
        </w:rPr>
        <w:t>կառավարումն</w:t>
      </w:r>
      <w:r w:rsidR="00FF0FE2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F0FE2" w:rsidRPr="00FE4A6D">
        <w:rPr>
          <w:rFonts w:ascii="GHEA Grapalat" w:hAnsi="GHEA Grapalat" w:cs="Sylfaen"/>
          <w:sz w:val="20"/>
          <w:lang w:val="ru-RU"/>
        </w:rPr>
        <w:t>իրականացնող</w:t>
      </w:r>
      <w:r w:rsidR="00FF0FE2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F0FE2" w:rsidRPr="00FE4A6D">
        <w:rPr>
          <w:rFonts w:ascii="GHEA Grapalat" w:hAnsi="GHEA Grapalat" w:cs="Sylfaen"/>
          <w:sz w:val="20"/>
          <w:lang w:val="ru-RU"/>
        </w:rPr>
        <w:t>լիազորված</w:t>
      </w:r>
      <w:r w:rsidR="00FF0FE2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F0FE2" w:rsidRPr="00FE4A6D">
        <w:rPr>
          <w:rFonts w:ascii="GHEA Grapalat" w:hAnsi="GHEA Grapalat" w:cs="Sylfaen"/>
          <w:sz w:val="20"/>
          <w:lang w:val="ru-RU"/>
        </w:rPr>
        <w:t>մարմնի</w:t>
      </w:r>
      <w:r w:rsidR="00FF0FE2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F0FE2" w:rsidRPr="00FE4A6D">
        <w:rPr>
          <w:rFonts w:ascii="GHEA Grapalat" w:hAnsi="GHEA Grapalat" w:cs="Sylfaen"/>
          <w:sz w:val="20"/>
          <w:lang w:val="ru-RU"/>
        </w:rPr>
        <w:t>ղեկավարի</w:t>
      </w:r>
      <w:r w:rsidR="00A10D1E" w:rsidRPr="00FE4A6D">
        <w:rPr>
          <w:rFonts w:ascii="Arial LatArm" w:hAnsi="Arial LatArm" w:cs="Sylfaen"/>
          <w:sz w:val="20"/>
          <w:lang w:val="af-ZA"/>
        </w:rPr>
        <w:t xml:space="preserve">, </w:t>
      </w:r>
      <w:r w:rsidR="00A10D1E" w:rsidRPr="00FE4A6D">
        <w:rPr>
          <w:rFonts w:ascii="GHEA Grapalat" w:hAnsi="GHEA Grapalat" w:cs="Sylfaen"/>
          <w:sz w:val="20"/>
        </w:rPr>
        <w:t>իսկ</w:t>
      </w:r>
      <w:r w:rsidR="00A10D1E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A10D1E" w:rsidRPr="00FE4A6D">
        <w:rPr>
          <w:rFonts w:ascii="GHEA Grapalat" w:hAnsi="GHEA Grapalat" w:cs="Sylfaen"/>
          <w:sz w:val="20"/>
        </w:rPr>
        <w:t>հիմնադրամների</w:t>
      </w:r>
      <w:r w:rsidR="00A10D1E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A10D1E" w:rsidRPr="00FE4A6D">
        <w:rPr>
          <w:rFonts w:ascii="GHEA Grapalat" w:hAnsi="GHEA Grapalat" w:cs="Sylfaen"/>
          <w:sz w:val="20"/>
        </w:rPr>
        <w:t>դեպքում</w:t>
      </w:r>
      <w:r w:rsidR="00A10D1E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A10D1E" w:rsidRPr="00FE4A6D">
        <w:rPr>
          <w:rFonts w:ascii="GHEA Grapalat" w:hAnsi="GHEA Grapalat" w:cs="Sylfaen"/>
          <w:sz w:val="20"/>
        </w:rPr>
        <w:t>հոգաբարձուների</w:t>
      </w:r>
      <w:r w:rsidR="00A10D1E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A10D1E" w:rsidRPr="00FE4A6D">
        <w:rPr>
          <w:rFonts w:ascii="GHEA Grapalat" w:hAnsi="GHEA Grapalat" w:cs="Sylfaen"/>
          <w:sz w:val="20"/>
        </w:rPr>
        <w:t>խորհրդի</w:t>
      </w:r>
      <w:r w:rsidR="00A10D1E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A10D1E" w:rsidRPr="00FE4A6D">
        <w:rPr>
          <w:rFonts w:ascii="GHEA Grapalat" w:hAnsi="GHEA Grapalat" w:cs="Sylfaen"/>
          <w:sz w:val="20"/>
        </w:rPr>
        <w:t>որոշման</w:t>
      </w:r>
      <w:r w:rsidR="00A10D1E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A10D1E" w:rsidRPr="00FE4A6D">
        <w:rPr>
          <w:rFonts w:ascii="GHEA Grapalat" w:hAnsi="GHEA Grapalat" w:cs="Sylfaen"/>
          <w:sz w:val="20"/>
        </w:rPr>
        <w:t>հիման</w:t>
      </w:r>
      <w:r w:rsidR="00A10D1E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A10D1E" w:rsidRPr="00FE4A6D">
        <w:rPr>
          <w:rFonts w:ascii="GHEA Grapalat" w:hAnsi="GHEA Grapalat" w:cs="Sylfaen"/>
          <w:sz w:val="20"/>
        </w:rPr>
        <w:t>վրա</w:t>
      </w:r>
      <w:r w:rsidR="00A10D1E" w:rsidRPr="00FE4A6D">
        <w:rPr>
          <w:rStyle w:val="af6"/>
          <w:rFonts w:ascii="Arial LatArm" w:hAnsi="Arial LatArm" w:cs="Sylfaen"/>
          <w:color w:val="FFFFFF"/>
          <w:sz w:val="20"/>
        </w:rPr>
        <w:footnoteReference w:id="5"/>
      </w:r>
    </w:p>
    <w:p w14:paraId="058513BF" w14:textId="77777777" w:rsidR="00096865" w:rsidRPr="00FE4A6D" w:rsidRDefault="00096865" w:rsidP="00EF3662">
      <w:pPr>
        <w:ind w:firstLine="567"/>
        <w:jc w:val="both"/>
        <w:rPr>
          <w:rFonts w:ascii="Arial LatArm" w:hAnsi="Arial LatArm" w:cs="Sylfaen"/>
          <w:sz w:val="20"/>
          <w:lang w:val="af-ZA"/>
        </w:rPr>
      </w:pPr>
      <w:r w:rsidRPr="00FE4A6D">
        <w:rPr>
          <w:rFonts w:ascii="Arial LatArm" w:hAnsi="Arial LatArm" w:cs="Sylfaen"/>
          <w:sz w:val="20"/>
          <w:lang w:val="af-ZA"/>
        </w:rPr>
        <w:t xml:space="preserve">3) </w:t>
      </w:r>
      <w:r w:rsidRPr="00FE4A6D">
        <w:rPr>
          <w:rFonts w:ascii="GHEA Grapalat" w:hAnsi="GHEA Grapalat" w:cs="Sylfaen"/>
          <w:sz w:val="20"/>
          <w:lang w:val="hy-AM"/>
        </w:rPr>
        <w:t>ոչ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մի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հայտ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չի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ներկայացվել</w:t>
      </w:r>
      <w:r w:rsidRPr="00FE4A6D">
        <w:rPr>
          <w:rFonts w:ascii="Arial LatArm" w:hAnsi="Arial LatArm" w:cs="Sylfaen"/>
          <w:sz w:val="20"/>
          <w:lang w:val="af-ZA"/>
        </w:rPr>
        <w:t>.</w:t>
      </w:r>
    </w:p>
    <w:p w14:paraId="5D5333CB" w14:textId="77777777" w:rsidR="00096865" w:rsidRPr="00FE4A6D" w:rsidRDefault="00096865" w:rsidP="00EF3662">
      <w:pPr>
        <w:ind w:firstLine="567"/>
        <w:jc w:val="both"/>
        <w:rPr>
          <w:rFonts w:ascii="Arial LatArm" w:hAnsi="Arial LatArm" w:cs="Sylfaen"/>
          <w:sz w:val="20"/>
          <w:lang w:val="af-ZA"/>
        </w:rPr>
      </w:pPr>
      <w:r w:rsidRPr="00FE4A6D">
        <w:rPr>
          <w:rFonts w:ascii="Arial LatArm" w:hAnsi="Arial LatArm" w:cs="Sylfaen"/>
          <w:sz w:val="20"/>
          <w:lang w:val="af-ZA"/>
        </w:rPr>
        <w:t xml:space="preserve">4) </w:t>
      </w:r>
      <w:r w:rsidRPr="00FE4A6D">
        <w:rPr>
          <w:rFonts w:ascii="GHEA Grapalat" w:hAnsi="GHEA Grapalat" w:cs="Sylfaen"/>
          <w:sz w:val="20"/>
          <w:lang w:val="ru-RU"/>
        </w:rPr>
        <w:t>պայմանագիր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չի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կնքվում</w:t>
      </w:r>
      <w:r w:rsidR="004D5671" w:rsidRPr="00FE4A6D">
        <w:rPr>
          <w:rFonts w:ascii="GHEA Grapalat" w:hAnsi="GHEA Grapalat" w:cs="Sylfaen"/>
          <w:sz w:val="20"/>
          <w:lang w:val="ru-RU"/>
        </w:rPr>
        <w:t>։</w:t>
      </w:r>
    </w:p>
    <w:p w14:paraId="5BF6CF6E" w14:textId="77777777" w:rsidR="00CA1C11" w:rsidRPr="00FE4A6D" w:rsidRDefault="00731D26" w:rsidP="00EF3662">
      <w:pPr>
        <w:ind w:firstLine="567"/>
        <w:jc w:val="both"/>
        <w:rPr>
          <w:rFonts w:ascii="Arial LatArm" w:hAnsi="Arial LatArm" w:cs="Sylfaen"/>
          <w:sz w:val="20"/>
          <w:lang w:val="af-ZA"/>
        </w:rPr>
      </w:pPr>
      <w:r w:rsidRPr="00FE4A6D">
        <w:rPr>
          <w:rFonts w:ascii="Arial LatArm" w:hAnsi="Arial LatArm" w:cs="Sylfaen"/>
          <w:sz w:val="20"/>
          <w:lang w:val="af-ZA"/>
        </w:rPr>
        <w:t>1</w:t>
      </w:r>
      <w:r w:rsidR="00030D40" w:rsidRPr="00FE4A6D">
        <w:rPr>
          <w:rFonts w:ascii="Arial LatArm" w:hAnsi="Arial LatArm" w:cs="Sylfaen"/>
          <w:sz w:val="20"/>
          <w:lang w:val="af-ZA"/>
        </w:rPr>
        <w:t>1</w:t>
      </w:r>
      <w:r w:rsidRPr="00FE4A6D">
        <w:rPr>
          <w:rFonts w:ascii="Arial LatArm" w:hAnsi="Arial LatArm" w:cs="Sylfaen"/>
          <w:sz w:val="20"/>
          <w:lang w:val="af-ZA"/>
        </w:rPr>
        <w:t>.2</w:t>
      </w:r>
      <w:r w:rsidR="00FE5743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FE5743" w:rsidRPr="00FE4A6D">
        <w:rPr>
          <w:rFonts w:ascii="GHEA Grapalat" w:hAnsi="GHEA Grapalat" w:cs="Sylfaen"/>
          <w:sz w:val="20"/>
          <w:lang w:val="af-ZA"/>
        </w:rPr>
        <w:t>Գ</w:t>
      </w:r>
      <w:r w:rsidR="00CA1C11" w:rsidRPr="00FE4A6D">
        <w:rPr>
          <w:rFonts w:ascii="GHEA Grapalat" w:hAnsi="GHEA Grapalat" w:cs="Sylfaen"/>
          <w:sz w:val="20"/>
          <w:lang w:val="ru-RU"/>
        </w:rPr>
        <w:t>նման</w:t>
      </w:r>
      <w:r w:rsidR="00CA1C11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CA1C11" w:rsidRPr="00FE4A6D">
        <w:rPr>
          <w:rFonts w:ascii="GHEA Grapalat" w:hAnsi="GHEA Grapalat" w:cs="Sylfaen"/>
          <w:sz w:val="20"/>
          <w:lang w:val="ru-RU"/>
        </w:rPr>
        <w:t>ընթացակարգը</w:t>
      </w:r>
      <w:r w:rsidR="00CA1C11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CA1C11" w:rsidRPr="00FE4A6D">
        <w:rPr>
          <w:rFonts w:ascii="GHEA Grapalat" w:hAnsi="GHEA Grapalat" w:cs="Sylfaen"/>
          <w:sz w:val="20"/>
          <w:lang w:val="ru-RU"/>
        </w:rPr>
        <w:t>չկայացած</w:t>
      </w:r>
      <w:r w:rsidR="00CA1C11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CA1C11" w:rsidRPr="00FE4A6D">
        <w:rPr>
          <w:rFonts w:ascii="GHEA Grapalat" w:hAnsi="GHEA Grapalat" w:cs="Sylfaen"/>
          <w:sz w:val="20"/>
          <w:lang w:val="ru-RU"/>
        </w:rPr>
        <w:t>հայտարարվելու</w:t>
      </w:r>
      <w:r w:rsidR="00A747D4" w:rsidRPr="00FE4A6D">
        <w:rPr>
          <w:rFonts w:ascii="GHEA Grapalat" w:hAnsi="GHEA Grapalat" w:cs="Sylfaen"/>
          <w:sz w:val="20"/>
        </w:rPr>
        <w:t>ն</w:t>
      </w:r>
      <w:r w:rsidR="00A747D4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A747D4" w:rsidRPr="00FE4A6D">
        <w:rPr>
          <w:rFonts w:ascii="GHEA Grapalat" w:hAnsi="GHEA Grapalat" w:cs="Sylfaen"/>
          <w:sz w:val="20"/>
        </w:rPr>
        <w:t>հաջորդող</w:t>
      </w:r>
      <w:r w:rsidR="00A747D4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A747D4" w:rsidRPr="00FE4A6D">
        <w:rPr>
          <w:rFonts w:ascii="GHEA Grapalat" w:hAnsi="GHEA Grapalat" w:cs="Sylfaen"/>
          <w:sz w:val="20"/>
        </w:rPr>
        <w:t>աշխատանքային</w:t>
      </w:r>
      <w:r w:rsidR="00CA1C11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CA1C11" w:rsidRPr="00FE4A6D">
        <w:rPr>
          <w:rFonts w:ascii="GHEA Grapalat" w:hAnsi="GHEA Grapalat" w:cs="Sylfaen"/>
          <w:sz w:val="20"/>
          <w:lang w:val="ru-RU"/>
        </w:rPr>
        <w:t>օրվա</w:t>
      </w:r>
      <w:r w:rsidR="00CA1C11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CA1C11" w:rsidRPr="00FE4A6D">
        <w:rPr>
          <w:rFonts w:ascii="GHEA Grapalat" w:hAnsi="GHEA Grapalat" w:cs="Sylfaen"/>
          <w:sz w:val="20"/>
          <w:lang w:val="ru-RU"/>
        </w:rPr>
        <w:t>ընթացքում</w:t>
      </w:r>
      <w:r w:rsidR="00CA1C11" w:rsidRPr="00FE4A6D">
        <w:rPr>
          <w:rFonts w:ascii="Arial LatArm" w:hAnsi="Arial LatArm" w:cs="Sylfaen"/>
          <w:sz w:val="20"/>
          <w:lang w:val="af-ZA"/>
        </w:rPr>
        <w:t xml:space="preserve">, </w:t>
      </w:r>
      <w:r w:rsidR="003A2BE0" w:rsidRPr="00FE4A6D">
        <w:rPr>
          <w:rFonts w:ascii="GHEA Grapalat" w:hAnsi="GHEA Grapalat" w:cs="Sylfaen"/>
          <w:sz w:val="20"/>
          <w:lang w:val="af-ZA"/>
        </w:rPr>
        <w:t>պ</w:t>
      </w:r>
      <w:r w:rsidR="00CA1C11" w:rsidRPr="00FE4A6D">
        <w:rPr>
          <w:rFonts w:ascii="GHEA Grapalat" w:hAnsi="GHEA Grapalat" w:cs="Sylfaen"/>
          <w:sz w:val="20"/>
          <w:lang w:val="ru-RU"/>
        </w:rPr>
        <w:t>ատվիրատուն</w:t>
      </w:r>
      <w:r w:rsidR="00CA1C11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A747D4" w:rsidRPr="00FE4A6D">
        <w:rPr>
          <w:rFonts w:ascii="GHEA Grapalat" w:hAnsi="GHEA Grapalat" w:cs="Sylfaen"/>
          <w:sz w:val="20"/>
          <w:lang w:val="af-ZA"/>
        </w:rPr>
        <w:t>տեղեկագրում</w:t>
      </w:r>
      <w:r w:rsidR="00A747D4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5F7C1D" w:rsidRPr="00FE4A6D">
        <w:rPr>
          <w:rFonts w:ascii="GHEA Grapalat" w:hAnsi="GHEA Grapalat" w:cs="Sylfaen"/>
          <w:sz w:val="20"/>
          <w:lang w:val="af-ZA"/>
        </w:rPr>
        <w:t>հրապարակում</w:t>
      </w:r>
      <w:r w:rsidR="005F7C1D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5F7C1D" w:rsidRPr="00FE4A6D">
        <w:rPr>
          <w:rFonts w:ascii="GHEA Grapalat" w:hAnsi="GHEA Grapalat" w:cs="Sylfaen"/>
          <w:sz w:val="20"/>
          <w:lang w:val="af-ZA"/>
        </w:rPr>
        <w:t>է</w:t>
      </w:r>
      <w:r w:rsidR="005F7C1D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CA1C11" w:rsidRPr="00FE4A6D">
        <w:rPr>
          <w:rFonts w:ascii="GHEA Grapalat" w:hAnsi="GHEA Grapalat" w:cs="Sylfaen"/>
          <w:sz w:val="20"/>
          <w:lang w:val="ru-RU"/>
        </w:rPr>
        <w:t>հայտարարություն</w:t>
      </w:r>
      <w:r w:rsidR="00CA1C11" w:rsidRPr="00FE4A6D">
        <w:rPr>
          <w:rFonts w:ascii="Arial LatArm" w:hAnsi="Arial LatArm" w:cs="Sylfaen"/>
          <w:sz w:val="20"/>
          <w:lang w:val="af-ZA"/>
        </w:rPr>
        <w:t xml:space="preserve">, </w:t>
      </w:r>
      <w:r w:rsidR="00CA1C11" w:rsidRPr="00FE4A6D">
        <w:rPr>
          <w:rFonts w:ascii="GHEA Grapalat" w:hAnsi="GHEA Grapalat" w:cs="Sylfaen"/>
          <w:sz w:val="20"/>
          <w:lang w:val="ru-RU"/>
        </w:rPr>
        <w:t>որում</w:t>
      </w:r>
      <w:r w:rsidR="00CA1C11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CA1C11" w:rsidRPr="00FE4A6D">
        <w:rPr>
          <w:rFonts w:ascii="GHEA Grapalat" w:hAnsi="GHEA Grapalat" w:cs="Sylfaen"/>
          <w:sz w:val="20"/>
          <w:lang w:val="ru-RU"/>
        </w:rPr>
        <w:t>նշվում</w:t>
      </w:r>
      <w:r w:rsidR="00CA1C11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CA1C11" w:rsidRPr="00FE4A6D">
        <w:rPr>
          <w:rFonts w:ascii="GHEA Grapalat" w:hAnsi="GHEA Grapalat" w:cs="Sylfaen"/>
          <w:sz w:val="20"/>
          <w:lang w:val="ru-RU"/>
        </w:rPr>
        <w:t>է</w:t>
      </w:r>
      <w:r w:rsidR="00CA1C11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CA1C11" w:rsidRPr="00FE4A6D">
        <w:rPr>
          <w:rFonts w:ascii="GHEA Grapalat" w:hAnsi="GHEA Grapalat" w:cs="Sylfaen"/>
          <w:sz w:val="20"/>
          <w:lang w:val="ru-RU"/>
        </w:rPr>
        <w:t>գնման</w:t>
      </w:r>
      <w:r w:rsidR="00CA1C11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CA1C11" w:rsidRPr="00FE4A6D">
        <w:rPr>
          <w:rFonts w:ascii="GHEA Grapalat" w:hAnsi="GHEA Grapalat" w:cs="Sylfaen"/>
          <w:sz w:val="20"/>
          <w:lang w:val="ru-RU"/>
        </w:rPr>
        <w:t>ընթացակարգը</w:t>
      </w:r>
      <w:r w:rsidR="00CA1C11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CA1C11" w:rsidRPr="00FE4A6D">
        <w:rPr>
          <w:rFonts w:ascii="GHEA Grapalat" w:hAnsi="GHEA Grapalat" w:cs="Sylfaen"/>
          <w:sz w:val="20"/>
          <w:lang w:val="ru-RU"/>
        </w:rPr>
        <w:t>չկայացած</w:t>
      </w:r>
      <w:r w:rsidR="00CA1C11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CA1C11" w:rsidRPr="00FE4A6D">
        <w:rPr>
          <w:rFonts w:ascii="GHEA Grapalat" w:hAnsi="GHEA Grapalat" w:cs="Sylfaen"/>
          <w:sz w:val="20"/>
          <w:lang w:val="ru-RU"/>
        </w:rPr>
        <w:t>հայտարարվելու</w:t>
      </w:r>
      <w:r w:rsidR="00CA1C11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CA1C11" w:rsidRPr="00FE4A6D">
        <w:rPr>
          <w:rFonts w:ascii="GHEA Grapalat" w:hAnsi="GHEA Grapalat" w:cs="Sylfaen"/>
          <w:sz w:val="20"/>
          <w:lang w:val="ru-RU"/>
        </w:rPr>
        <w:t>հիմնավորումը։</w:t>
      </w:r>
      <w:r w:rsidR="00CA1C11" w:rsidRPr="00FE4A6D">
        <w:rPr>
          <w:rFonts w:ascii="Arial LatArm" w:hAnsi="Arial LatArm" w:cs="Sylfaen"/>
          <w:sz w:val="20"/>
          <w:lang w:val="af-ZA"/>
        </w:rPr>
        <w:t xml:space="preserve"> </w:t>
      </w:r>
    </w:p>
    <w:p w14:paraId="2680A340" w14:textId="77777777" w:rsidR="00CA1C11" w:rsidRPr="00FE4A6D" w:rsidRDefault="00CA1C11" w:rsidP="00EF3662">
      <w:pPr>
        <w:ind w:firstLine="567"/>
        <w:jc w:val="both"/>
        <w:rPr>
          <w:rFonts w:ascii="Arial LatArm" w:hAnsi="Arial LatArm" w:cs="Sylfaen"/>
          <w:sz w:val="20"/>
          <w:lang w:val="af-ZA"/>
        </w:rPr>
      </w:pPr>
    </w:p>
    <w:p w14:paraId="3003A47E" w14:textId="77777777" w:rsidR="00096865" w:rsidRPr="00FE4A6D" w:rsidRDefault="00096865" w:rsidP="00EF3662">
      <w:pPr>
        <w:pStyle w:val="a3"/>
        <w:spacing w:line="240" w:lineRule="auto"/>
        <w:rPr>
          <w:i w:val="0"/>
          <w:sz w:val="18"/>
          <w:szCs w:val="18"/>
          <w:u w:val="single"/>
          <w:lang w:val="af-ZA"/>
        </w:rPr>
      </w:pPr>
    </w:p>
    <w:p w14:paraId="16CA523D" w14:textId="77777777" w:rsidR="008D5016" w:rsidRPr="00FE4A6D" w:rsidRDefault="008D5016" w:rsidP="00EF3662">
      <w:pPr>
        <w:jc w:val="center"/>
        <w:rPr>
          <w:rFonts w:ascii="Arial LatArm" w:hAnsi="Arial LatArm"/>
          <w:b/>
          <w:sz w:val="20"/>
          <w:lang w:val="af-ZA"/>
        </w:rPr>
      </w:pPr>
      <w:r w:rsidRPr="00FE4A6D">
        <w:rPr>
          <w:rFonts w:ascii="Arial LatArm" w:hAnsi="Arial LatArm"/>
          <w:b/>
          <w:sz w:val="20"/>
          <w:lang w:val="af-ZA"/>
        </w:rPr>
        <w:t>1</w:t>
      </w:r>
      <w:r w:rsidR="00375FD2" w:rsidRPr="00FE4A6D">
        <w:rPr>
          <w:rFonts w:ascii="Arial LatArm" w:hAnsi="Arial LatArm"/>
          <w:b/>
          <w:sz w:val="20"/>
          <w:lang w:val="af-ZA"/>
        </w:rPr>
        <w:t>2</w:t>
      </w:r>
      <w:r w:rsidRPr="00FE4A6D">
        <w:rPr>
          <w:rFonts w:ascii="Arial LatArm" w:hAnsi="Arial LatArm"/>
          <w:b/>
          <w:sz w:val="20"/>
          <w:lang w:val="af-ZA"/>
        </w:rPr>
        <w:t xml:space="preserve">. </w:t>
      </w:r>
      <w:r w:rsidRPr="00FE4A6D">
        <w:rPr>
          <w:rFonts w:ascii="GHEA Grapalat" w:hAnsi="GHEA Grapalat"/>
          <w:b/>
          <w:sz w:val="20"/>
          <w:lang w:val="af-ZA"/>
        </w:rPr>
        <w:t>ԳՆՄԱՆ</w:t>
      </w:r>
      <w:r w:rsidRPr="00FE4A6D">
        <w:rPr>
          <w:rFonts w:ascii="Arial LatArm" w:hAnsi="Arial LatArm"/>
          <w:b/>
          <w:sz w:val="20"/>
          <w:lang w:val="af-ZA"/>
        </w:rPr>
        <w:t xml:space="preserve"> </w:t>
      </w:r>
      <w:r w:rsidRPr="00FE4A6D">
        <w:rPr>
          <w:rFonts w:ascii="GHEA Grapalat" w:hAnsi="GHEA Grapalat"/>
          <w:b/>
          <w:sz w:val="20"/>
          <w:lang w:val="af-ZA"/>
        </w:rPr>
        <w:t>ԳՈՐԾԸՆԹԱՑԻ</w:t>
      </w:r>
      <w:r w:rsidRPr="00FE4A6D">
        <w:rPr>
          <w:rFonts w:ascii="Arial LatArm" w:hAnsi="Arial LatArm"/>
          <w:b/>
          <w:sz w:val="20"/>
          <w:lang w:val="af-ZA"/>
        </w:rPr>
        <w:t xml:space="preserve"> </w:t>
      </w:r>
      <w:r w:rsidRPr="00FE4A6D">
        <w:rPr>
          <w:rFonts w:ascii="GHEA Grapalat" w:hAnsi="GHEA Grapalat"/>
          <w:b/>
          <w:sz w:val="20"/>
          <w:lang w:val="af-ZA"/>
        </w:rPr>
        <w:t>ՀԵՏ</w:t>
      </w:r>
      <w:r w:rsidRPr="00FE4A6D">
        <w:rPr>
          <w:rFonts w:ascii="Arial LatArm" w:hAnsi="Arial LatArm"/>
          <w:b/>
          <w:sz w:val="20"/>
          <w:lang w:val="af-ZA"/>
        </w:rPr>
        <w:t xml:space="preserve"> </w:t>
      </w:r>
      <w:r w:rsidRPr="00FE4A6D">
        <w:rPr>
          <w:rFonts w:ascii="GHEA Grapalat" w:hAnsi="GHEA Grapalat"/>
          <w:b/>
          <w:sz w:val="20"/>
          <w:lang w:val="af-ZA"/>
        </w:rPr>
        <w:t>ԿԱՊՎԱԾ</w:t>
      </w:r>
      <w:r w:rsidRPr="00FE4A6D">
        <w:rPr>
          <w:rFonts w:ascii="Arial LatArm" w:hAnsi="Arial LatArm"/>
          <w:b/>
          <w:sz w:val="20"/>
          <w:lang w:val="af-ZA"/>
        </w:rPr>
        <w:t xml:space="preserve"> </w:t>
      </w:r>
      <w:r w:rsidRPr="00FE4A6D">
        <w:rPr>
          <w:rFonts w:ascii="GHEA Grapalat" w:hAnsi="GHEA Grapalat"/>
          <w:b/>
          <w:sz w:val="20"/>
          <w:lang w:val="af-ZA"/>
        </w:rPr>
        <w:t>ԳՈՐԾՈՂՈՒԹՅՈՒՆՆԵՐԸ</w:t>
      </w:r>
      <w:r w:rsidRPr="00FE4A6D">
        <w:rPr>
          <w:rFonts w:ascii="Arial LatArm" w:hAnsi="Arial LatArm"/>
          <w:b/>
          <w:sz w:val="20"/>
          <w:lang w:val="af-ZA"/>
        </w:rPr>
        <w:t xml:space="preserve"> </w:t>
      </w:r>
      <w:r w:rsidRPr="00FE4A6D">
        <w:rPr>
          <w:rFonts w:ascii="GHEA Grapalat" w:hAnsi="GHEA Grapalat"/>
          <w:b/>
          <w:sz w:val="20"/>
          <w:lang w:val="af-ZA"/>
        </w:rPr>
        <w:t>ԵՎ</w:t>
      </w:r>
      <w:r w:rsidRPr="00FE4A6D">
        <w:rPr>
          <w:rFonts w:ascii="Arial LatArm" w:hAnsi="Arial LatArm"/>
          <w:b/>
          <w:sz w:val="20"/>
          <w:lang w:val="af-ZA"/>
        </w:rPr>
        <w:t xml:space="preserve"> (</w:t>
      </w:r>
      <w:r w:rsidRPr="00FE4A6D">
        <w:rPr>
          <w:rFonts w:ascii="GHEA Grapalat" w:hAnsi="GHEA Grapalat"/>
          <w:b/>
          <w:sz w:val="20"/>
          <w:lang w:val="af-ZA"/>
        </w:rPr>
        <w:t>ԿԱՄ</w:t>
      </w:r>
      <w:r w:rsidRPr="00FE4A6D">
        <w:rPr>
          <w:rFonts w:ascii="Arial LatArm" w:hAnsi="Arial LatArm"/>
          <w:b/>
          <w:sz w:val="20"/>
          <w:lang w:val="af-ZA"/>
        </w:rPr>
        <w:t xml:space="preserve">) </w:t>
      </w:r>
    </w:p>
    <w:p w14:paraId="6AC1A72E" w14:textId="77777777" w:rsidR="008D5016" w:rsidRPr="00FE4A6D" w:rsidRDefault="008D5016" w:rsidP="00EF3662">
      <w:pPr>
        <w:jc w:val="center"/>
        <w:rPr>
          <w:rFonts w:ascii="Arial LatArm" w:hAnsi="Arial LatArm"/>
          <w:b/>
          <w:sz w:val="20"/>
          <w:lang w:val="af-ZA"/>
        </w:rPr>
      </w:pPr>
      <w:r w:rsidRPr="00FE4A6D">
        <w:rPr>
          <w:rFonts w:ascii="GHEA Grapalat" w:hAnsi="GHEA Grapalat"/>
          <w:b/>
          <w:sz w:val="20"/>
          <w:lang w:val="af-ZA"/>
        </w:rPr>
        <w:t>ԸՆԴՈՒՆՎԱԾ</w:t>
      </w:r>
      <w:r w:rsidRPr="00FE4A6D">
        <w:rPr>
          <w:rFonts w:ascii="Arial LatArm" w:hAnsi="Arial LatArm"/>
          <w:b/>
          <w:sz w:val="20"/>
          <w:lang w:val="af-ZA"/>
        </w:rPr>
        <w:t xml:space="preserve"> </w:t>
      </w:r>
      <w:r w:rsidRPr="00FE4A6D">
        <w:rPr>
          <w:rFonts w:ascii="GHEA Grapalat" w:hAnsi="GHEA Grapalat"/>
          <w:b/>
          <w:sz w:val="20"/>
          <w:lang w:val="af-ZA"/>
        </w:rPr>
        <w:t>ՈՐՈՇՈՒՄՆԵՐԸ</w:t>
      </w:r>
      <w:r w:rsidRPr="00FE4A6D">
        <w:rPr>
          <w:rFonts w:ascii="Arial LatArm" w:hAnsi="Arial LatArm"/>
          <w:b/>
          <w:sz w:val="20"/>
          <w:lang w:val="af-ZA"/>
        </w:rPr>
        <w:t xml:space="preserve"> </w:t>
      </w:r>
      <w:r w:rsidRPr="00FE4A6D">
        <w:rPr>
          <w:rFonts w:ascii="GHEA Grapalat" w:hAnsi="GHEA Grapalat"/>
          <w:b/>
          <w:sz w:val="20"/>
          <w:lang w:val="af-ZA"/>
        </w:rPr>
        <w:t>ԲՈՂՈՔԱՐԿԵԼՈՒ</w:t>
      </w:r>
      <w:r w:rsidRPr="00FE4A6D">
        <w:rPr>
          <w:rFonts w:ascii="Arial LatArm" w:hAnsi="Arial LatArm"/>
          <w:b/>
          <w:sz w:val="20"/>
          <w:lang w:val="af-ZA"/>
        </w:rPr>
        <w:t xml:space="preserve"> </w:t>
      </w:r>
      <w:r w:rsidRPr="00FE4A6D">
        <w:rPr>
          <w:rFonts w:ascii="GHEA Grapalat" w:hAnsi="GHEA Grapalat"/>
          <w:b/>
          <w:sz w:val="20"/>
          <w:lang w:val="af-ZA"/>
        </w:rPr>
        <w:t>ՄԱՍՆԱԿՑԻ</w:t>
      </w:r>
      <w:r w:rsidRPr="00FE4A6D">
        <w:rPr>
          <w:rFonts w:ascii="Arial LatArm" w:hAnsi="Arial LatArm"/>
          <w:b/>
          <w:sz w:val="20"/>
          <w:lang w:val="af-ZA"/>
        </w:rPr>
        <w:t xml:space="preserve"> </w:t>
      </w:r>
    </w:p>
    <w:p w14:paraId="22377252" w14:textId="77777777" w:rsidR="00096865" w:rsidRPr="00FE4A6D" w:rsidRDefault="008D5016" w:rsidP="00EF3662">
      <w:pPr>
        <w:jc w:val="center"/>
        <w:rPr>
          <w:rFonts w:ascii="Arial LatArm" w:hAnsi="Arial LatArm"/>
          <w:b/>
          <w:sz w:val="20"/>
          <w:lang w:val="af-ZA"/>
        </w:rPr>
      </w:pPr>
      <w:r w:rsidRPr="00FE4A6D">
        <w:rPr>
          <w:rFonts w:ascii="GHEA Grapalat" w:hAnsi="GHEA Grapalat"/>
          <w:b/>
          <w:sz w:val="20"/>
          <w:lang w:val="af-ZA"/>
        </w:rPr>
        <w:t>ԻՐԱՎՈՒՆՔԸ</w:t>
      </w:r>
      <w:r w:rsidRPr="00FE4A6D">
        <w:rPr>
          <w:rFonts w:ascii="Arial LatArm" w:hAnsi="Arial LatArm"/>
          <w:b/>
          <w:sz w:val="20"/>
          <w:lang w:val="af-ZA"/>
        </w:rPr>
        <w:t xml:space="preserve"> </w:t>
      </w:r>
      <w:r w:rsidRPr="00FE4A6D">
        <w:rPr>
          <w:rFonts w:ascii="GHEA Grapalat" w:hAnsi="GHEA Grapalat"/>
          <w:b/>
          <w:sz w:val="20"/>
          <w:lang w:val="af-ZA"/>
        </w:rPr>
        <w:t>ԵՎ</w:t>
      </w:r>
      <w:r w:rsidRPr="00FE4A6D">
        <w:rPr>
          <w:rFonts w:ascii="Arial LatArm" w:hAnsi="Arial LatArm"/>
          <w:b/>
          <w:sz w:val="20"/>
          <w:lang w:val="af-ZA"/>
        </w:rPr>
        <w:t xml:space="preserve"> </w:t>
      </w:r>
      <w:r w:rsidRPr="00FE4A6D">
        <w:rPr>
          <w:rFonts w:ascii="GHEA Grapalat" w:hAnsi="GHEA Grapalat"/>
          <w:b/>
          <w:sz w:val="20"/>
          <w:lang w:val="af-ZA"/>
        </w:rPr>
        <w:t>ԿԱՐԳԸ</w:t>
      </w:r>
    </w:p>
    <w:p w14:paraId="442968C3" w14:textId="77777777" w:rsidR="00996C19" w:rsidRPr="00FE4A6D" w:rsidRDefault="00996C19" w:rsidP="00EF3662">
      <w:pPr>
        <w:jc w:val="center"/>
        <w:rPr>
          <w:rFonts w:ascii="Arial LatArm" w:hAnsi="Arial LatArm"/>
          <w:b/>
          <w:sz w:val="20"/>
          <w:lang w:val="af-ZA"/>
        </w:rPr>
      </w:pPr>
    </w:p>
    <w:p w14:paraId="03A4EACB" w14:textId="77777777" w:rsidR="003B269F" w:rsidRPr="00FE4A6D" w:rsidRDefault="003B269F" w:rsidP="003B269F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LatArm" w:hAnsi="Arial LatArm"/>
          <w:sz w:val="20"/>
          <w:szCs w:val="20"/>
          <w:lang w:val="es-ES"/>
        </w:rPr>
      </w:pPr>
      <w:r w:rsidRPr="00FE4A6D">
        <w:rPr>
          <w:rFonts w:ascii="Arial LatArm" w:hAnsi="Arial LatArm"/>
          <w:sz w:val="20"/>
          <w:szCs w:val="20"/>
          <w:lang w:val="es-ES"/>
        </w:rPr>
        <w:t>12</w:t>
      </w:r>
      <w:r w:rsidRPr="00FE4A6D">
        <w:rPr>
          <w:rFonts w:ascii="Cambria Math" w:hAnsi="Cambria Math" w:cs="Cambria Math"/>
          <w:sz w:val="20"/>
          <w:szCs w:val="20"/>
          <w:lang w:val="es-ES"/>
        </w:rPr>
        <w:t>․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1 </w:t>
      </w:r>
      <w:r w:rsidRPr="00FE4A6D">
        <w:rPr>
          <w:rFonts w:ascii="GHEA Grapalat" w:hAnsi="GHEA Grapalat"/>
          <w:sz w:val="20"/>
          <w:szCs w:val="20"/>
        </w:rPr>
        <w:t>Յուրաքանչյուր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շահագրգիռ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անձ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իրավունք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ունի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բողոքարկելու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պատվիրատուի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, </w:t>
      </w:r>
      <w:r w:rsidRPr="00FE4A6D">
        <w:rPr>
          <w:rFonts w:ascii="GHEA Grapalat" w:hAnsi="GHEA Grapalat"/>
          <w:sz w:val="20"/>
          <w:szCs w:val="20"/>
        </w:rPr>
        <w:t>գնահատող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հանձնաժողովի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գործողությունները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(</w:t>
      </w:r>
      <w:r w:rsidRPr="00FE4A6D">
        <w:rPr>
          <w:rFonts w:ascii="GHEA Grapalat" w:hAnsi="GHEA Grapalat"/>
          <w:sz w:val="20"/>
          <w:szCs w:val="20"/>
        </w:rPr>
        <w:t>անգործությունը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) </w:t>
      </w:r>
      <w:r w:rsidRPr="00FE4A6D">
        <w:rPr>
          <w:rFonts w:ascii="GHEA Grapalat" w:hAnsi="GHEA Grapalat"/>
          <w:sz w:val="20"/>
          <w:szCs w:val="20"/>
        </w:rPr>
        <w:t>և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որոշումները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Հայաստանի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Հանրապետության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քաղաքացիական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դատավարության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օրենսգրքով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(</w:t>
      </w:r>
      <w:r w:rsidRPr="00FE4A6D">
        <w:rPr>
          <w:rFonts w:ascii="GHEA Grapalat" w:hAnsi="GHEA Grapalat"/>
          <w:sz w:val="20"/>
          <w:szCs w:val="20"/>
        </w:rPr>
        <w:t>այսուհետ՝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Օրենսգիրք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) </w:t>
      </w:r>
      <w:r w:rsidRPr="00FE4A6D">
        <w:rPr>
          <w:rFonts w:ascii="GHEA Grapalat" w:hAnsi="GHEA Grapalat"/>
          <w:sz w:val="20"/>
          <w:szCs w:val="20"/>
        </w:rPr>
        <w:t>սահմանված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կարգով</w:t>
      </w:r>
      <w:r w:rsidRPr="00FE4A6D">
        <w:rPr>
          <w:rFonts w:ascii="Arial LatArm" w:hAnsi="Arial LatArm"/>
          <w:sz w:val="20"/>
          <w:szCs w:val="20"/>
          <w:lang w:val="es-ES"/>
        </w:rPr>
        <w:t>:</w:t>
      </w:r>
    </w:p>
    <w:p w14:paraId="68D01B13" w14:textId="77777777" w:rsidR="003B269F" w:rsidRPr="00FE4A6D" w:rsidRDefault="003B269F" w:rsidP="003B269F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LatArm" w:hAnsi="Arial LatArm"/>
          <w:sz w:val="20"/>
          <w:szCs w:val="20"/>
          <w:lang w:val="es-ES"/>
        </w:rPr>
      </w:pPr>
      <w:r w:rsidRPr="00FE4A6D">
        <w:rPr>
          <w:rFonts w:ascii="GHEA Grapalat" w:hAnsi="GHEA Grapalat"/>
          <w:sz w:val="20"/>
          <w:szCs w:val="20"/>
        </w:rPr>
        <w:t>Յուրաքանչյուր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ոք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իրավունք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ունի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Օրենսգրքով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սահմանված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կարգով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մինչև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հայտերի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ներկայացման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վերջնաժամկետը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բողոքարկելու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գնման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առարկայի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բնութագրերը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կամ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հրավերի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պահանջները</w:t>
      </w:r>
      <w:r w:rsidRPr="00FE4A6D">
        <w:rPr>
          <w:rFonts w:ascii="Arial LatArm" w:hAnsi="Arial LatArm"/>
          <w:sz w:val="20"/>
          <w:szCs w:val="20"/>
          <w:lang w:val="es-ES"/>
        </w:rPr>
        <w:t>:</w:t>
      </w:r>
    </w:p>
    <w:p w14:paraId="12ABA3FD" w14:textId="77777777" w:rsidR="003B269F" w:rsidRPr="00FE4A6D" w:rsidRDefault="003B269F" w:rsidP="003B269F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LatArm" w:hAnsi="Arial LatArm"/>
          <w:sz w:val="20"/>
          <w:szCs w:val="20"/>
          <w:lang w:val="es-ES"/>
        </w:rPr>
      </w:pPr>
      <w:r w:rsidRPr="00FE4A6D">
        <w:rPr>
          <w:rFonts w:ascii="Arial LatArm" w:hAnsi="Arial LatArm"/>
          <w:sz w:val="20"/>
          <w:szCs w:val="20"/>
          <w:lang w:val="es-ES"/>
        </w:rPr>
        <w:t>12</w:t>
      </w:r>
      <w:r w:rsidRPr="00FE4A6D">
        <w:rPr>
          <w:rFonts w:ascii="Cambria Math" w:hAnsi="Cambria Math" w:cs="Cambria Math"/>
          <w:sz w:val="20"/>
          <w:szCs w:val="20"/>
          <w:lang w:val="es-ES"/>
        </w:rPr>
        <w:t>․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2. </w:t>
      </w:r>
      <w:r w:rsidRPr="00FE4A6D">
        <w:rPr>
          <w:rFonts w:ascii="GHEA Grapalat" w:hAnsi="GHEA Grapalat"/>
          <w:sz w:val="20"/>
          <w:szCs w:val="20"/>
        </w:rPr>
        <w:t>Սույն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ընթացակարգի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հետ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կապված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հարաբերությունները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վարչական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հարաբերություններ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չեն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, </w:t>
      </w:r>
      <w:r w:rsidRPr="00FE4A6D">
        <w:rPr>
          <w:rFonts w:ascii="GHEA Grapalat" w:hAnsi="GHEA Grapalat"/>
          <w:sz w:val="20"/>
          <w:szCs w:val="20"/>
        </w:rPr>
        <w:t>և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դրանք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կարգավորվում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են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Հայաստանի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Հանրապետության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քաղաքացիաիրավական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հարաբերությունները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կարգավորող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օրենսդրությամբ</w:t>
      </w:r>
      <w:r w:rsidRPr="00FE4A6D">
        <w:rPr>
          <w:rFonts w:ascii="Arial LatArm" w:hAnsi="Arial LatArm"/>
          <w:sz w:val="20"/>
          <w:szCs w:val="20"/>
          <w:lang w:val="es-ES"/>
        </w:rPr>
        <w:t>:</w:t>
      </w:r>
    </w:p>
    <w:p w14:paraId="5DBECC98" w14:textId="77777777" w:rsidR="003B269F" w:rsidRPr="00FE4A6D" w:rsidRDefault="003B269F" w:rsidP="003B269F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LatArm" w:hAnsi="Arial LatArm"/>
          <w:sz w:val="20"/>
          <w:szCs w:val="20"/>
          <w:lang w:val="es-ES"/>
        </w:rPr>
      </w:pPr>
      <w:r w:rsidRPr="00FE4A6D">
        <w:rPr>
          <w:rFonts w:ascii="Arial LatArm" w:hAnsi="Arial LatArm"/>
          <w:sz w:val="20"/>
          <w:szCs w:val="20"/>
          <w:lang w:val="es-ES"/>
        </w:rPr>
        <w:t>12</w:t>
      </w:r>
      <w:r w:rsidRPr="00FE4A6D">
        <w:rPr>
          <w:rFonts w:ascii="Cambria Math" w:hAnsi="Cambria Math" w:cs="Cambria Math"/>
          <w:sz w:val="20"/>
          <w:szCs w:val="20"/>
          <w:lang w:val="es-ES"/>
        </w:rPr>
        <w:t>․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3. </w:t>
      </w:r>
      <w:r w:rsidRPr="00FE4A6D">
        <w:rPr>
          <w:rFonts w:ascii="GHEA Grapalat" w:hAnsi="GHEA Grapalat"/>
          <w:sz w:val="20"/>
          <w:szCs w:val="20"/>
        </w:rPr>
        <w:t>Պատվիրատուի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, </w:t>
      </w:r>
      <w:r w:rsidRPr="00FE4A6D">
        <w:rPr>
          <w:rFonts w:ascii="GHEA Grapalat" w:hAnsi="GHEA Grapalat"/>
          <w:sz w:val="20"/>
          <w:szCs w:val="20"/>
        </w:rPr>
        <w:t>գնահատող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հանձնաժողովի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կատարած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գործողության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կամ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անգործության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հետևանքով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պատճառված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վնասները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հատուցվում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են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Հայաստանի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Հանրապետության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քաղաքացիական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օրենսգրքով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սահմանված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կարգով</w:t>
      </w:r>
      <w:r w:rsidRPr="00FE4A6D">
        <w:rPr>
          <w:rFonts w:ascii="Arial LatArm" w:hAnsi="Arial LatArm"/>
          <w:sz w:val="20"/>
          <w:szCs w:val="20"/>
          <w:lang w:val="es-ES"/>
        </w:rPr>
        <w:t>:</w:t>
      </w:r>
    </w:p>
    <w:p w14:paraId="7BBBB915" w14:textId="77777777" w:rsidR="003B269F" w:rsidRPr="00FE4A6D" w:rsidRDefault="003B269F" w:rsidP="003B269F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LatArm" w:hAnsi="Arial LatArm"/>
          <w:sz w:val="20"/>
          <w:szCs w:val="20"/>
          <w:lang w:val="es-ES"/>
        </w:rPr>
      </w:pPr>
      <w:r w:rsidRPr="00FE4A6D">
        <w:rPr>
          <w:rFonts w:ascii="Arial LatArm" w:hAnsi="Arial LatArm"/>
          <w:sz w:val="20"/>
          <w:szCs w:val="20"/>
          <w:lang w:val="es-ES"/>
        </w:rPr>
        <w:t>12</w:t>
      </w:r>
      <w:r w:rsidRPr="00FE4A6D">
        <w:rPr>
          <w:rFonts w:ascii="Cambria Math" w:hAnsi="Cambria Math" w:cs="Cambria Math"/>
          <w:sz w:val="20"/>
          <w:szCs w:val="20"/>
          <w:lang w:val="es-ES"/>
        </w:rPr>
        <w:t>․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4. </w:t>
      </w:r>
      <w:r w:rsidRPr="00FE4A6D">
        <w:rPr>
          <w:rFonts w:ascii="GHEA Grapalat" w:hAnsi="GHEA Grapalat"/>
          <w:sz w:val="20"/>
          <w:szCs w:val="20"/>
        </w:rPr>
        <w:t>Սույն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հրավերով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սահմանված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անգործության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ժամկետը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պատվիրատուի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, </w:t>
      </w:r>
      <w:r w:rsidRPr="00FE4A6D">
        <w:rPr>
          <w:rFonts w:ascii="GHEA Grapalat" w:hAnsi="GHEA Grapalat"/>
          <w:sz w:val="20"/>
          <w:szCs w:val="20"/>
        </w:rPr>
        <w:t>գնահատող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հանձնաժողովի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գործողությունների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(</w:t>
      </w:r>
      <w:r w:rsidRPr="00FE4A6D">
        <w:rPr>
          <w:rFonts w:ascii="GHEA Grapalat" w:hAnsi="GHEA Grapalat"/>
          <w:sz w:val="20"/>
          <w:szCs w:val="20"/>
        </w:rPr>
        <w:t>անգործության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) </w:t>
      </w:r>
      <w:r w:rsidRPr="00FE4A6D">
        <w:rPr>
          <w:rFonts w:ascii="GHEA Grapalat" w:hAnsi="GHEA Grapalat"/>
          <w:sz w:val="20"/>
          <w:szCs w:val="20"/>
        </w:rPr>
        <w:t>և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որոշումների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բողոքարկման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հայցային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վաղեմության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ժամկետ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է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, </w:t>
      </w:r>
      <w:r w:rsidRPr="00FE4A6D">
        <w:rPr>
          <w:rFonts w:ascii="GHEA Grapalat" w:hAnsi="GHEA Grapalat"/>
          <w:sz w:val="20"/>
          <w:szCs w:val="20"/>
        </w:rPr>
        <w:t>բացառությամբ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Օրենքի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6-</w:t>
      </w:r>
      <w:r w:rsidRPr="00FE4A6D">
        <w:rPr>
          <w:rFonts w:ascii="GHEA Grapalat" w:hAnsi="GHEA Grapalat"/>
          <w:sz w:val="20"/>
          <w:szCs w:val="20"/>
        </w:rPr>
        <w:t>րդ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հոդվածի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2-</w:t>
      </w:r>
      <w:r w:rsidRPr="00FE4A6D">
        <w:rPr>
          <w:rFonts w:ascii="GHEA Grapalat" w:hAnsi="GHEA Grapalat"/>
          <w:sz w:val="20"/>
          <w:szCs w:val="20"/>
        </w:rPr>
        <w:t>րդ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մասով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նախատեսված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որոշումների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բողոքարկման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և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պայմանագիրը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միակողմանի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լուծելու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հետ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կապված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վեճերի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, </w:t>
      </w:r>
      <w:r w:rsidRPr="00FE4A6D">
        <w:rPr>
          <w:rFonts w:ascii="GHEA Grapalat" w:hAnsi="GHEA Grapalat"/>
          <w:sz w:val="20"/>
          <w:szCs w:val="20"/>
        </w:rPr>
        <w:t>որոնց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դեպքում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հայցային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վաղեմության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ժամկետը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երեսուն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օրացուցային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օր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է</w:t>
      </w:r>
      <w:r w:rsidRPr="00FE4A6D">
        <w:rPr>
          <w:rFonts w:ascii="Arial LatArm" w:hAnsi="Arial LatArm"/>
          <w:sz w:val="20"/>
          <w:szCs w:val="20"/>
          <w:lang w:val="es-ES"/>
        </w:rPr>
        <w:t>::</w:t>
      </w:r>
    </w:p>
    <w:p w14:paraId="6BB860F9" w14:textId="77777777" w:rsidR="003B269F" w:rsidRPr="00FE4A6D" w:rsidRDefault="003B269F" w:rsidP="003B269F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LatArm" w:hAnsi="Arial LatArm"/>
          <w:sz w:val="20"/>
          <w:szCs w:val="20"/>
          <w:lang w:val="es-ES"/>
        </w:rPr>
      </w:pPr>
      <w:r w:rsidRPr="00FE4A6D">
        <w:rPr>
          <w:rFonts w:ascii="Arial LatArm" w:hAnsi="Arial LatArm"/>
          <w:sz w:val="20"/>
          <w:szCs w:val="20"/>
          <w:lang w:val="es-ES"/>
        </w:rPr>
        <w:t>12</w:t>
      </w:r>
      <w:r w:rsidRPr="00FE4A6D">
        <w:rPr>
          <w:rFonts w:ascii="Cambria Math" w:hAnsi="Cambria Math" w:cs="Cambria Math"/>
          <w:sz w:val="20"/>
          <w:szCs w:val="20"/>
          <w:lang w:val="es-ES"/>
        </w:rPr>
        <w:t>․</w:t>
      </w:r>
      <w:r w:rsidRPr="00FE4A6D">
        <w:rPr>
          <w:rFonts w:ascii="Arial LatArm" w:hAnsi="Arial LatArm"/>
          <w:sz w:val="20"/>
          <w:szCs w:val="20"/>
          <w:lang w:val="es-ES"/>
        </w:rPr>
        <w:t>5</w:t>
      </w:r>
      <w:r w:rsidRPr="00FE4A6D">
        <w:rPr>
          <w:rFonts w:ascii="Cambria Math" w:hAnsi="Cambria Math" w:cs="Cambria Math"/>
          <w:sz w:val="20"/>
          <w:szCs w:val="20"/>
          <w:lang w:val="es-ES"/>
        </w:rPr>
        <w:t>․</w:t>
      </w:r>
      <w:r w:rsidRPr="00FE4A6D">
        <w:rPr>
          <w:rFonts w:ascii="GHEA Grapalat" w:hAnsi="GHEA Grapalat" w:cs="GHEA Grapalat"/>
          <w:sz w:val="20"/>
          <w:szCs w:val="20"/>
        </w:rPr>
        <w:t>Սույն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</w:rPr>
        <w:t>ընթացակարգի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</w:rPr>
        <w:t>հետ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</w:rPr>
        <w:t>կապված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</w:rPr>
        <w:t>վեճերը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քննվում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և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լուծվում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են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Երևան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քաղաքի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առաջին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ատյանի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ընդհանուր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իրավասության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դատարանում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հայցադիմումը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վարույթ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ընդունելուց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հետո՝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երեսուն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օրվա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ընթացքում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: </w:t>
      </w:r>
      <w:r w:rsidRPr="00FE4A6D">
        <w:rPr>
          <w:rFonts w:ascii="GHEA Grapalat" w:hAnsi="GHEA Grapalat"/>
          <w:sz w:val="20"/>
          <w:szCs w:val="20"/>
        </w:rPr>
        <w:t>Դատարանի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պատճառաբանված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որոշմամբ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սույն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մասով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նախատեսված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ժամկետը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կարող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է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երկարաձգվել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մեկ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անգամ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` </w:t>
      </w:r>
      <w:r w:rsidRPr="00FE4A6D">
        <w:rPr>
          <w:rFonts w:ascii="GHEA Grapalat" w:hAnsi="GHEA Grapalat"/>
          <w:sz w:val="20"/>
          <w:szCs w:val="20"/>
        </w:rPr>
        <w:t>մինչև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տասն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օրացուցային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օրով</w:t>
      </w:r>
      <w:r w:rsidRPr="00FE4A6D">
        <w:rPr>
          <w:rFonts w:ascii="Arial LatArm" w:hAnsi="Arial LatArm"/>
          <w:sz w:val="20"/>
          <w:szCs w:val="20"/>
          <w:lang w:val="es-ES"/>
        </w:rPr>
        <w:t>:</w:t>
      </w:r>
    </w:p>
    <w:p w14:paraId="1B6D2486" w14:textId="77777777" w:rsidR="003B269F" w:rsidRPr="00FE4A6D" w:rsidRDefault="003B269F" w:rsidP="003B269F">
      <w:pPr>
        <w:shd w:val="clear" w:color="auto" w:fill="FFFFFF"/>
        <w:ind w:firstLine="375"/>
        <w:jc w:val="both"/>
        <w:rPr>
          <w:rFonts w:ascii="Arial LatArm" w:hAnsi="Arial LatArm"/>
          <w:sz w:val="20"/>
          <w:szCs w:val="20"/>
          <w:lang w:val="es-ES"/>
        </w:rPr>
      </w:pPr>
      <w:r w:rsidRPr="00FE4A6D">
        <w:rPr>
          <w:rFonts w:ascii="Arial LatArm" w:hAnsi="Arial LatArm"/>
          <w:sz w:val="20"/>
          <w:szCs w:val="20"/>
          <w:lang w:val="es-ES"/>
        </w:rPr>
        <w:t xml:space="preserve">12.6. </w:t>
      </w:r>
      <w:r w:rsidRPr="00FE4A6D">
        <w:rPr>
          <w:rFonts w:ascii="GHEA Grapalat" w:hAnsi="GHEA Grapalat"/>
          <w:sz w:val="20"/>
          <w:szCs w:val="20"/>
        </w:rPr>
        <w:t>Դատարանը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հայցադիմումը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վարույթ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ընդունելու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հարցը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լուծում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է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այն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ներկայացվելուց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հետո՝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եռօրյա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ժամկետում</w:t>
      </w:r>
      <w:r w:rsidRPr="00FE4A6D">
        <w:rPr>
          <w:rFonts w:ascii="Arial LatArm" w:hAnsi="Arial LatArm"/>
          <w:sz w:val="20"/>
          <w:szCs w:val="20"/>
          <w:lang w:val="es-ES"/>
        </w:rPr>
        <w:t>:</w:t>
      </w:r>
    </w:p>
    <w:p w14:paraId="451EEA18" w14:textId="77777777" w:rsidR="003B269F" w:rsidRPr="00FE4A6D" w:rsidRDefault="003B269F" w:rsidP="003B269F">
      <w:pPr>
        <w:shd w:val="clear" w:color="auto" w:fill="FFFFFF"/>
        <w:ind w:firstLine="375"/>
        <w:jc w:val="both"/>
        <w:rPr>
          <w:rFonts w:ascii="Arial LatArm" w:hAnsi="Arial LatArm"/>
          <w:sz w:val="20"/>
          <w:szCs w:val="20"/>
          <w:lang w:val="es-ES"/>
        </w:rPr>
      </w:pPr>
      <w:r w:rsidRPr="00FE4A6D">
        <w:rPr>
          <w:rFonts w:ascii="Arial LatArm" w:hAnsi="Arial LatArm"/>
          <w:sz w:val="20"/>
          <w:szCs w:val="20"/>
          <w:lang w:val="es-ES"/>
        </w:rPr>
        <w:t xml:space="preserve">12.7. </w:t>
      </w:r>
      <w:r w:rsidRPr="00FE4A6D">
        <w:rPr>
          <w:rFonts w:ascii="GHEA Grapalat" w:hAnsi="GHEA Grapalat"/>
          <w:sz w:val="20"/>
          <w:szCs w:val="20"/>
        </w:rPr>
        <w:t>Հայցադիմումը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վարույթ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ընդունելու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հետ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միաժամանակ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դատարանը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կայացնում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է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որոշում՝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պատասխանողից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տվյալ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գնման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գործընթացի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հետ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կապված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պատասխանողի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տիրապետման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տակ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գտնվող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բոլոր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ապացույցները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պահանջելու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մասին</w:t>
      </w:r>
      <w:r w:rsidRPr="00FE4A6D">
        <w:rPr>
          <w:rFonts w:ascii="Arial LatArm" w:hAnsi="Arial LatArm"/>
          <w:sz w:val="20"/>
          <w:szCs w:val="20"/>
          <w:lang w:val="es-ES"/>
        </w:rPr>
        <w:t>:</w:t>
      </w:r>
    </w:p>
    <w:p w14:paraId="4E076426" w14:textId="77777777" w:rsidR="003B269F" w:rsidRPr="00FE4A6D" w:rsidRDefault="003B269F" w:rsidP="003B269F">
      <w:pPr>
        <w:shd w:val="clear" w:color="auto" w:fill="FFFFFF"/>
        <w:ind w:firstLine="375"/>
        <w:jc w:val="both"/>
        <w:rPr>
          <w:rFonts w:ascii="Arial LatArm" w:hAnsi="Arial LatArm"/>
          <w:sz w:val="20"/>
          <w:szCs w:val="20"/>
          <w:lang w:val="es-ES"/>
        </w:rPr>
      </w:pPr>
      <w:r w:rsidRPr="00FE4A6D">
        <w:rPr>
          <w:rFonts w:ascii="Arial LatArm" w:hAnsi="Arial LatArm"/>
          <w:sz w:val="20"/>
          <w:szCs w:val="20"/>
          <w:lang w:val="es-ES"/>
        </w:rPr>
        <w:t xml:space="preserve">12.8. </w:t>
      </w:r>
      <w:r w:rsidRPr="00FE4A6D">
        <w:rPr>
          <w:rFonts w:ascii="GHEA Grapalat" w:hAnsi="GHEA Grapalat"/>
          <w:sz w:val="20"/>
          <w:szCs w:val="20"/>
        </w:rPr>
        <w:t>Ապացույցներ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պահանջելու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վերաբերյալ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որոշումը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կատարվում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է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պատասխանողի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կողմից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որոշումն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ստանալուց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հետո՝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հնգօրյա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ժամկետում</w:t>
      </w:r>
      <w:r w:rsidRPr="00FE4A6D">
        <w:rPr>
          <w:rFonts w:ascii="Arial LatArm" w:hAnsi="Arial LatArm"/>
          <w:sz w:val="20"/>
          <w:szCs w:val="20"/>
          <w:lang w:val="es-ES"/>
        </w:rPr>
        <w:t>:</w:t>
      </w:r>
    </w:p>
    <w:p w14:paraId="0C99DFF2" w14:textId="77777777" w:rsidR="003B269F" w:rsidRPr="00FE4A6D" w:rsidRDefault="003B269F" w:rsidP="003B269F">
      <w:pPr>
        <w:shd w:val="clear" w:color="auto" w:fill="FFFFFF"/>
        <w:ind w:firstLine="375"/>
        <w:jc w:val="both"/>
        <w:rPr>
          <w:rFonts w:ascii="Arial LatArm" w:hAnsi="Arial LatArm"/>
          <w:sz w:val="20"/>
          <w:szCs w:val="20"/>
          <w:lang w:val="es-ES"/>
        </w:rPr>
      </w:pPr>
      <w:r w:rsidRPr="00FE4A6D">
        <w:rPr>
          <w:rFonts w:ascii="GHEA Grapalat" w:hAnsi="GHEA Grapalat"/>
          <w:sz w:val="20"/>
          <w:szCs w:val="20"/>
        </w:rPr>
        <w:t>Սույն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կետով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նախատեսված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ժամկետում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պատասխանողի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կողմից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ապացույցներ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պահանջելու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վերաբերյալ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որոշման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պահանջները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չկատարվելու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դեպքում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գործը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քննվում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է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դրանում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առկա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ապացույցների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հիման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վրա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, </w:t>
      </w:r>
      <w:r w:rsidRPr="00FE4A6D">
        <w:rPr>
          <w:rFonts w:ascii="GHEA Grapalat" w:hAnsi="GHEA Grapalat"/>
          <w:sz w:val="20"/>
          <w:szCs w:val="20"/>
        </w:rPr>
        <w:t>իսկ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հայցվորի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վկայակոչած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այն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փաստերը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, </w:t>
      </w:r>
      <w:r w:rsidRPr="00FE4A6D">
        <w:rPr>
          <w:rFonts w:ascii="GHEA Grapalat" w:hAnsi="GHEA Grapalat"/>
          <w:sz w:val="20"/>
          <w:szCs w:val="20"/>
        </w:rPr>
        <w:t>որոնք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ենթակա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են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հաստատման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պատասխանողի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տիրապետման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տակ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գտնվող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ապացույցներով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, </w:t>
      </w:r>
      <w:r w:rsidRPr="00FE4A6D">
        <w:rPr>
          <w:rFonts w:ascii="GHEA Grapalat" w:hAnsi="GHEA Grapalat"/>
          <w:sz w:val="20"/>
          <w:szCs w:val="20"/>
        </w:rPr>
        <w:t>համարվում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են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հաստատված</w:t>
      </w:r>
      <w:r w:rsidRPr="00FE4A6D">
        <w:rPr>
          <w:rFonts w:ascii="Arial LatArm" w:hAnsi="Arial LatArm"/>
          <w:sz w:val="20"/>
          <w:szCs w:val="20"/>
          <w:lang w:val="es-ES"/>
        </w:rPr>
        <w:t>:</w:t>
      </w:r>
    </w:p>
    <w:p w14:paraId="06310E1A" w14:textId="77777777" w:rsidR="003B269F" w:rsidRPr="00FE4A6D" w:rsidRDefault="003B269F" w:rsidP="003B269F">
      <w:pPr>
        <w:shd w:val="clear" w:color="auto" w:fill="FFFFFF"/>
        <w:ind w:firstLine="375"/>
        <w:jc w:val="both"/>
        <w:rPr>
          <w:rFonts w:ascii="Arial LatArm" w:hAnsi="Arial LatArm"/>
          <w:sz w:val="20"/>
          <w:szCs w:val="20"/>
          <w:lang w:val="es-ES"/>
        </w:rPr>
      </w:pPr>
      <w:r w:rsidRPr="00FE4A6D">
        <w:rPr>
          <w:rFonts w:ascii="Arial LatArm" w:hAnsi="Arial LatArm"/>
          <w:sz w:val="20"/>
          <w:szCs w:val="20"/>
          <w:lang w:val="es-ES"/>
        </w:rPr>
        <w:lastRenderedPageBreak/>
        <w:t>12</w:t>
      </w:r>
      <w:r w:rsidRPr="00FE4A6D">
        <w:rPr>
          <w:rFonts w:ascii="Cambria Math" w:hAnsi="Cambria Math" w:cs="Cambria Math"/>
          <w:sz w:val="20"/>
          <w:szCs w:val="20"/>
          <w:lang w:val="es-ES"/>
        </w:rPr>
        <w:t>․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9. </w:t>
      </w:r>
      <w:r w:rsidRPr="00FE4A6D">
        <w:rPr>
          <w:rFonts w:ascii="GHEA Grapalat" w:hAnsi="GHEA Grapalat"/>
          <w:sz w:val="20"/>
          <w:szCs w:val="20"/>
        </w:rPr>
        <w:t>Դատարանը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սույն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գնման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գործընթացին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վերաբերող՝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սույն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բաժնով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նախատեսված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վեճերի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վերաբերյալ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իր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վարույթում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քննվող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գործերը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միացնում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է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մեկ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վարույթում</w:t>
      </w:r>
      <w:r w:rsidRPr="00FE4A6D">
        <w:rPr>
          <w:rFonts w:ascii="Arial LatArm" w:hAnsi="Arial LatArm"/>
          <w:sz w:val="20"/>
          <w:szCs w:val="20"/>
          <w:lang w:val="es-ES"/>
        </w:rPr>
        <w:t>:</w:t>
      </w:r>
    </w:p>
    <w:p w14:paraId="22F69DFD" w14:textId="77777777" w:rsidR="003B269F" w:rsidRPr="00FE4A6D" w:rsidRDefault="003B269F" w:rsidP="003B269F">
      <w:pPr>
        <w:shd w:val="clear" w:color="auto" w:fill="FFFFFF"/>
        <w:ind w:firstLine="375"/>
        <w:jc w:val="both"/>
        <w:rPr>
          <w:rFonts w:ascii="Arial LatArm" w:hAnsi="Arial LatArm"/>
          <w:sz w:val="20"/>
          <w:szCs w:val="20"/>
          <w:lang w:val="es-ES"/>
        </w:rPr>
      </w:pPr>
      <w:r w:rsidRPr="00FE4A6D">
        <w:rPr>
          <w:rFonts w:ascii="Arial LatArm" w:hAnsi="Arial LatArm"/>
          <w:sz w:val="20"/>
          <w:szCs w:val="20"/>
          <w:lang w:val="es-ES"/>
        </w:rPr>
        <w:t>12</w:t>
      </w:r>
      <w:r w:rsidRPr="00FE4A6D">
        <w:rPr>
          <w:rFonts w:ascii="Cambria Math" w:hAnsi="Cambria Math" w:cs="Cambria Math"/>
          <w:sz w:val="20"/>
          <w:szCs w:val="20"/>
          <w:lang w:val="es-ES"/>
        </w:rPr>
        <w:t>․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10. </w:t>
      </w:r>
      <w:r w:rsidRPr="00FE4A6D">
        <w:rPr>
          <w:rFonts w:ascii="GHEA Grapalat" w:hAnsi="GHEA Grapalat"/>
          <w:sz w:val="20"/>
          <w:szCs w:val="20"/>
        </w:rPr>
        <w:t>Հայցադիմումը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վարույթ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ընդունելու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մասին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որոշումն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անհապաղ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ուղարկվում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է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լիազորված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մարմնի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պաշտոնական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էլեկտրոնային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փոստի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հասցեին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: </w:t>
      </w:r>
      <w:r w:rsidRPr="00FE4A6D">
        <w:rPr>
          <w:rFonts w:ascii="GHEA Grapalat" w:hAnsi="GHEA Grapalat"/>
          <w:sz w:val="20"/>
          <w:szCs w:val="20"/>
        </w:rPr>
        <w:t>Լիազորված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մարմինը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սույն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կետով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նախատեսված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որոշումն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անհապաղ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հրապարակում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է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տեղեկագրում՝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նշելով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կասեցման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օրը</w:t>
      </w:r>
      <w:r w:rsidRPr="00FE4A6D">
        <w:rPr>
          <w:rFonts w:ascii="Arial LatArm" w:hAnsi="Arial LatArm"/>
          <w:sz w:val="20"/>
          <w:szCs w:val="20"/>
          <w:lang w:val="es-ES"/>
        </w:rPr>
        <w:t>:</w:t>
      </w:r>
    </w:p>
    <w:p w14:paraId="6A17C2A2" w14:textId="77777777" w:rsidR="003B269F" w:rsidRPr="00FE4A6D" w:rsidRDefault="003B269F" w:rsidP="003B269F">
      <w:pPr>
        <w:shd w:val="clear" w:color="auto" w:fill="FFFFFF"/>
        <w:ind w:firstLine="375"/>
        <w:jc w:val="both"/>
        <w:rPr>
          <w:rFonts w:ascii="Arial LatArm" w:hAnsi="Arial LatArm"/>
          <w:sz w:val="20"/>
          <w:szCs w:val="20"/>
          <w:lang w:val="es-ES"/>
        </w:rPr>
      </w:pPr>
      <w:r w:rsidRPr="00FE4A6D">
        <w:rPr>
          <w:rFonts w:ascii="Arial LatArm" w:hAnsi="Arial LatArm"/>
          <w:sz w:val="20"/>
          <w:szCs w:val="20"/>
          <w:lang w:val="es-ES"/>
        </w:rPr>
        <w:t>12</w:t>
      </w:r>
      <w:r w:rsidRPr="00FE4A6D">
        <w:rPr>
          <w:rFonts w:ascii="Cambria Math" w:hAnsi="Cambria Math" w:cs="Cambria Math"/>
          <w:sz w:val="20"/>
          <w:szCs w:val="20"/>
          <w:lang w:val="es-ES"/>
        </w:rPr>
        <w:t>․</w:t>
      </w:r>
      <w:r w:rsidRPr="00FE4A6D">
        <w:rPr>
          <w:rFonts w:ascii="Arial LatArm" w:hAnsi="Arial LatArm"/>
          <w:sz w:val="20"/>
          <w:szCs w:val="20"/>
          <w:lang w:val="es-ES"/>
        </w:rPr>
        <w:t>11</w:t>
      </w:r>
      <w:r w:rsidRPr="00FE4A6D">
        <w:rPr>
          <w:rFonts w:ascii="Cambria Math" w:hAnsi="Cambria Math" w:cs="Cambria Math"/>
          <w:sz w:val="20"/>
          <w:szCs w:val="20"/>
          <w:lang w:val="es-ES"/>
        </w:rPr>
        <w:t>․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Հայցադիմումի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պատասխանը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պատվիրատուն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ներկայացնում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է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հայցադիմումը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վարույթ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ընդունելու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մասին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որոշումն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ստանալուց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հետո՝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հնգօրյա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ժամկետում</w:t>
      </w:r>
      <w:r w:rsidRPr="00FE4A6D">
        <w:rPr>
          <w:rFonts w:ascii="Arial LatArm" w:hAnsi="Arial LatArm"/>
          <w:sz w:val="20"/>
          <w:szCs w:val="20"/>
          <w:lang w:val="es-ES"/>
        </w:rPr>
        <w:t>:</w:t>
      </w:r>
    </w:p>
    <w:p w14:paraId="2C92A4E2" w14:textId="77777777" w:rsidR="003B269F" w:rsidRPr="00FE4A6D" w:rsidRDefault="003B269F" w:rsidP="003B269F">
      <w:pPr>
        <w:shd w:val="clear" w:color="auto" w:fill="FFFFFF"/>
        <w:ind w:firstLine="375"/>
        <w:jc w:val="both"/>
        <w:rPr>
          <w:rFonts w:ascii="Arial LatArm" w:hAnsi="Arial LatArm"/>
          <w:sz w:val="20"/>
          <w:szCs w:val="20"/>
          <w:lang w:val="es-ES"/>
        </w:rPr>
      </w:pPr>
      <w:r w:rsidRPr="00FE4A6D">
        <w:rPr>
          <w:rFonts w:ascii="Arial LatArm" w:hAnsi="Arial LatArm" w:cs="Calibri"/>
          <w:sz w:val="20"/>
          <w:szCs w:val="20"/>
          <w:lang w:val="es-ES"/>
        </w:rPr>
        <w:t> </w:t>
      </w:r>
      <w:r w:rsidRPr="00FE4A6D">
        <w:rPr>
          <w:rFonts w:ascii="Arial LatArm" w:hAnsi="Arial LatArm"/>
          <w:sz w:val="20"/>
          <w:szCs w:val="20"/>
          <w:lang w:val="es-ES"/>
        </w:rPr>
        <w:t>12</w:t>
      </w:r>
      <w:r w:rsidRPr="00FE4A6D">
        <w:rPr>
          <w:rFonts w:ascii="Cambria Math" w:hAnsi="Cambria Math" w:cs="Cambria Math"/>
          <w:sz w:val="20"/>
          <w:szCs w:val="20"/>
          <w:lang w:val="es-ES"/>
        </w:rPr>
        <w:t>․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12 </w:t>
      </w:r>
      <w:r w:rsidRPr="00FE4A6D">
        <w:rPr>
          <w:rFonts w:ascii="GHEA Grapalat" w:hAnsi="GHEA Grapalat"/>
          <w:sz w:val="20"/>
          <w:szCs w:val="20"/>
        </w:rPr>
        <w:t>Գործին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մասնակցող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անձինք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և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նրանց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ներկայացուցիչները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դատական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նիստի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ժամանակի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և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վայրի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, </w:t>
      </w:r>
      <w:r w:rsidRPr="00FE4A6D">
        <w:rPr>
          <w:rFonts w:ascii="GHEA Grapalat" w:hAnsi="GHEA Grapalat"/>
          <w:sz w:val="20"/>
          <w:szCs w:val="20"/>
        </w:rPr>
        <w:t>ինչպես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նաև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Օրենսգրքով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նախատեսված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դեպքերում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առանձին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դատավարական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գործողություններ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կատարելու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մասին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ծանուցվում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են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էլեկտրոնային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հաղորդակցության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միջոցով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ծանուցագրերը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և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այլ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փաստաթղթեր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Օրենսգրքի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97-</w:t>
      </w:r>
      <w:r w:rsidRPr="00FE4A6D">
        <w:rPr>
          <w:rFonts w:ascii="GHEA Grapalat" w:hAnsi="GHEA Grapalat"/>
          <w:sz w:val="20"/>
          <w:szCs w:val="20"/>
        </w:rPr>
        <w:t>րդ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հոդվածով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սահմանված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կարգով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հայցադիմումում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նշված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էլեկտրոնային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փոստին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ուղարկելու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եղանակով</w:t>
      </w:r>
      <w:r w:rsidRPr="00FE4A6D">
        <w:rPr>
          <w:rFonts w:ascii="Arial LatArm" w:hAnsi="Arial LatArm"/>
          <w:sz w:val="20"/>
          <w:szCs w:val="20"/>
          <w:lang w:val="es-ES"/>
        </w:rPr>
        <w:t>:</w:t>
      </w:r>
    </w:p>
    <w:p w14:paraId="10CC3863" w14:textId="77777777" w:rsidR="003B269F" w:rsidRPr="00FE4A6D" w:rsidRDefault="003B269F" w:rsidP="003B269F">
      <w:pPr>
        <w:shd w:val="clear" w:color="auto" w:fill="FFFFFF"/>
        <w:ind w:firstLine="375"/>
        <w:jc w:val="both"/>
        <w:rPr>
          <w:rFonts w:ascii="Arial LatArm" w:hAnsi="Arial LatArm"/>
          <w:sz w:val="20"/>
          <w:szCs w:val="20"/>
          <w:lang w:val="es-ES"/>
        </w:rPr>
      </w:pPr>
      <w:r w:rsidRPr="00FE4A6D">
        <w:rPr>
          <w:rFonts w:ascii="Arial LatArm" w:hAnsi="Arial LatArm"/>
          <w:sz w:val="20"/>
          <w:szCs w:val="20"/>
          <w:lang w:val="es-ES"/>
        </w:rPr>
        <w:t>12</w:t>
      </w:r>
      <w:r w:rsidRPr="00FE4A6D">
        <w:rPr>
          <w:rFonts w:ascii="Cambria Math" w:hAnsi="Cambria Math" w:cs="Cambria Math"/>
          <w:sz w:val="20"/>
          <w:szCs w:val="20"/>
          <w:lang w:val="es-ES"/>
        </w:rPr>
        <w:t>․</w:t>
      </w:r>
      <w:r w:rsidRPr="00FE4A6D">
        <w:rPr>
          <w:rFonts w:ascii="Arial LatArm" w:hAnsi="Arial LatArm"/>
          <w:sz w:val="20"/>
          <w:szCs w:val="20"/>
          <w:lang w:val="es-ES"/>
        </w:rPr>
        <w:t>13</w:t>
      </w:r>
      <w:r w:rsidRPr="00FE4A6D">
        <w:rPr>
          <w:rFonts w:ascii="Cambria Math" w:hAnsi="Cambria Math" w:cs="Cambria Math"/>
          <w:sz w:val="20"/>
          <w:szCs w:val="20"/>
          <w:lang w:val="es-ES"/>
        </w:rPr>
        <w:t>․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Դատարանը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սույն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բաժնով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նախատեսված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վեճերով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գործերը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քննում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և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դրանց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վերաբերյալ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վճիռները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և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որոշումները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կայացնում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է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գրավոր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ընթացակարգով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, </w:t>
      </w:r>
      <w:r w:rsidRPr="00FE4A6D">
        <w:rPr>
          <w:rFonts w:ascii="GHEA Grapalat" w:hAnsi="GHEA Grapalat"/>
          <w:sz w:val="20"/>
          <w:szCs w:val="20"/>
        </w:rPr>
        <w:t>բացառությամբ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այն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դեպքերի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, </w:t>
      </w:r>
      <w:r w:rsidRPr="00FE4A6D">
        <w:rPr>
          <w:rFonts w:ascii="GHEA Grapalat" w:hAnsi="GHEA Grapalat"/>
          <w:sz w:val="20"/>
          <w:szCs w:val="20"/>
        </w:rPr>
        <w:t>երբ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դատարանը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գործին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մասնակցող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անձի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միջնորդությամբ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կամ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իր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նախաձեռնությամբ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եկել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է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եզրահանգման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, </w:t>
      </w:r>
      <w:r w:rsidRPr="00FE4A6D">
        <w:rPr>
          <w:rFonts w:ascii="GHEA Grapalat" w:hAnsi="GHEA Grapalat"/>
          <w:sz w:val="20"/>
          <w:szCs w:val="20"/>
        </w:rPr>
        <w:t>որ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անհրաժեշտ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է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գործը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քննել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դատական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նիստում</w:t>
      </w:r>
      <w:r w:rsidRPr="00FE4A6D">
        <w:rPr>
          <w:rFonts w:ascii="Arial LatArm" w:hAnsi="Arial LatArm"/>
          <w:sz w:val="20"/>
          <w:szCs w:val="20"/>
          <w:lang w:val="es-ES"/>
        </w:rPr>
        <w:t>:</w:t>
      </w:r>
    </w:p>
    <w:p w14:paraId="059BEFFB" w14:textId="77777777" w:rsidR="003B269F" w:rsidRPr="00FE4A6D" w:rsidRDefault="003B269F" w:rsidP="003B269F">
      <w:pPr>
        <w:shd w:val="clear" w:color="auto" w:fill="FFFFFF"/>
        <w:ind w:firstLine="375"/>
        <w:jc w:val="both"/>
        <w:rPr>
          <w:rFonts w:ascii="Arial LatArm" w:hAnsi="Arial LatArm"/>
          <w:sz w:val="20"/>
          <w:szCs w:val="20"/>
          <w:lang w:val="es-ES"/>
        </w:rPr>
      </w:pPr>
      <w:r w:rsidRPr="00FE4A6D">
        <w:rPr>
          <w:rFonts w:ascii="Arial LatArm" w:hAnsi="Arial LatArm"/>
          <w:sz w:val="20"/>
          <w:szCs w:val="20"/>
          <w:lang w:val="es-ES"/>
        </w:rPr>
        <w:t>12</w:t>
      </w:r>
      <w:r w:rsidRPr="00FE4A6D">
        <w:rPr>
          <w:rFonts w:ascii="Cambria Math" w:hAnsi="Cambria Math" w:cs="Cambria Math"/>
          <w:sz w:val="20"/>
          <w:szCs w:val="20"/>
          <w:lang w:val="es-ES"/>
        </w:rPr>
        <w:t>․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14. </w:t>
      </w:r>
      <w:r w:rsidRPr="00FE4A6D">
        <w:rPr>
          <w:rFonts w:ascii="GHEA Grapalat" w:hAnsi="GHEA Grapalat"/>
          <w:sz w:val="20"/>
          <w:szCs w:val="20"/>
        </w:rPr>
        <w:t>Գործը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դատական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նիստում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քննելու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վերաբերյալ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միջնորդությունը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գործին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մասնակցող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անձը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կարող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է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ներկայացնել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մինչև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հայցադիմումի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պատասխան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ներկայացնելու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համար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սահմանված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ժամկետի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լրանալը</w:t>
      </w:r>
      <w:r w:rsidRPr="00FE4A6D">
        <w:rPr>
          <w:rFonts w:ascii="Arial LatArm" w:hAnsi="Arial LatArm"/>
          <w:sz w:val="20"/>
          <w:szCs w:val="20"/>
          <w:lang w:val="es-ES"/>
        </w:rPr>
        <w:t>:</w:t>
      </w:r>
    </w:p>
    <w:p w14:paraId="4A5224A2" w14:textId="77777777" w:rsidR="003B269F" w:rsidRPr="00FE4A6D" w:rsidRDefault="003B269F" w:rsidP="003B269F">
      <w:pPr>
        <w:shd w:val="clear" w:color="auto" w:fill="FFFFFF"/>
        <w:ind w:firstLine="375"/>
        <w:jc w:val="both"/>
        <w:rPr>
          <w:rFonts w:ascii="Arial LatArm" w:hAnsi="Arial LatArm"/>
          <w:sz w:val="20"/>
          <w:szCs w:val="20"/>
          <w:lang w:val="es-ES"/>
        </w:rPr>
      </w:pPr>
      <w:r w:rsidRPr="00FE4A6D">
        <w:rPr>
          <w:rFonts w:ascii="Arial LatArm" w:hAnsi="Arial LatArm"/>
          <w:sz w:val="20"/>
          <w:szCs w:val="20"/>
          <w:lang w:val="es-ES"/>
        </w:rPr>
        <w:t>12</w:t>
      </w:r>
      <w:r w:rsidRPr="00FE4A6D">
        <w:rPr>
          <w:rFonts w:ascii="Cambria Math" w:hAnsi="Cambria Math" w:cs="Cambria Math"/>
          <w:sz w:val="20"/>
          <w:szCs w:val="20"/>
          <w:lang w:val="es-ES"/>
        </w:rPr>
        <w:t>․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15. </w:t>
      </w:r>
      <w:r w:rsidRPr="00FE4A6D">
        <w:rPr>
          <w:rFonts w:ascii="GHEA Grapalat" w:hAnsi="GHEA Grapalat"/>
          <w:sz w:val="20"/>
          <w:szCs w:val="20"/>
        </w:rPr>
        <w:t>Գործը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դատական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նիստում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քննելու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մասին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դատարանը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կայացնում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է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որոշում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հայցադիմումի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պատասխան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ներկայացնելու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համար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սահմանված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ժամկետը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լրանալուց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հետո՝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եռօրյա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ժամկետում</w:t>
      </w:r>
      <w:r w:rsidRPr="00FE4A6D">
        <w:rPr>
          <w:rFonts w:ascii="Arial LatArm" w:hAnsi="Arial LatArm"/>
          <w:sz w:val="20"/>
          <w:szCs w:val="20"/>
          <w:lang w:val="es-ES"/>
        </w:rPr>
        <w:t>:</w:t>
      </w:r>
    </w:p>
    <w:p w14:paraId="4C543A62" w14:textId="77777777" w:rsidR="003B269F" w:rsidRPr="00FE4A6D" w:rsidRDefault="003B269F" w:rsidP="003B269F">
      <w:pPr>
        <w:shd w:val="clear" w:color="auto" w:fill="FFFFFF"/>
        <w:ind w:firstLine="375"/>
        <w:jc w:val="both"/>
        <w:rPr>
          <w:rFonts w:ascii="Arial LatArm" w:hAnsi="Arial LatArm"/>
          <w:sz w:val="20"/>
          <w:szCs w:val="20"/>
          <w:lang w:val="es-ES"/>
        </w:rPr>
      </w:pPr>
      <w:r w:rsidRPr="00FE4A6D">
        <w:rPr>
          <w:rFonts w:ascii="Arial LatArm" w:hAnsi="Arial LatArm"/>
          <w:sz w:val="20"/>
          <w:szCs w:val="20"/>
          <w:lang w:val="es-ES"/>
        </w:rPr>
        <w:t>12</w:t>
      </w:r>
      <w:r w:rsidRPr="00FE4A6D">
        <w:rPr>
          <w:rFonts w:ascii="Cambria Math" w:hAnsi="Cambria Math" w:cs="Cambria Math"/>
          <w:sz w:val="20"/>
          <w:szCs w:val="20"/>
          <w:lang w:val="es-ES"/>
        </w:rPr>
        <w:t>․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16. </w:t>
      </w:r>
      <w:r w:rsidRPr="00FE4A6D">
        <w:rPr>
          <w:rFonts w:ascii="GHEA Grapalat" w:hAnsi="GHEA Grapalat"/>
          <w:sz w:val="20"/>
          <w:szCs w:val="20"/>
        </w:rPr>
        <w:t>Գործը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դատական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նիստում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քննելու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հարցը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կարող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է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լուծվել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նաև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հայցադիմումը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վարույթ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ընդունելու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մասին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որոշմամբ</w:t>
      </w:r>
      <w:r w:rsidRPr="00FE4A6D">
        <w:rPr>
          <w:rFonts w:ascii="Arial LatArm" w:hAnsi="Arial LatArm"/>
          <w:sz w:val="20"/>
          <w:szCs w:val="20"/>
          <w:lang w:val="es-ES"/>
        </w:rPr>
        <w:t>:</w:t>
      </w:r>
    </w:p>
    <w:p w14:paraId="5650B225" w14:textId="77777777" w:rsidR="003B269F" w:rsidRPr="00FE4A6D" w:rsidRDefault="003B269F" w:rsidP="003B269F">
      <w:pPr>
        <w:shd w:val="clear" w:color="auto" w:fill="FFFFFF"/>
        <w:ind w:firstLine="375"/>
        <w:jc w:val="both"/>
        <w:rPr>
          <w:rFonts w:ascii="Arial LatArm" w:hAnsi="Arial LatArm"/>
          <w:sz w:val="20"/>
          <w:szCs w:val="20"/>
          <w:lang w:val="es-ES"/>
        </w:rPr>
      </w:pPr>
      <w:r w:rsidRPr="00FE4A6D">
        <w:rPr>
          <w:rFonts w:ascii="Arial LatArm" w:hAnsi="Arial LatArm"/>
          <w:sz w:val="20"/>
          <w:szCs w:val="20"/>
          <w:lang w:val="es-ES"/>
        </w:rPr>
        <w:t>12</w:t>
      </w:r>
      <w:r w:rsidRPr="00FE4A6D">
        <w:rPr>
          <w:rFonts w:ascii="Cambria Math" w:hAnsi="Cambria Math" w:cs="Cambria Math"/>
          <w:sz w:val="20"/>
          <w:szCs w:val="20"/>
          <w:lang w:val="es-ES"/>
        </w:rPr>
        <w:t>․</w:t>
      </w:r>
      <w:r w:rsidRPr="00FE4A6D">
        <w:rPr>
          <w:rFonts w:ascii="Arial LatArm" w:hAnsi="Arial LatArm"/>
          <w:sz w:val="20"/>
          <w:szCs w:val="20"/>
          <w:lang w:val="es-ES"/>
        </w:rPr>
        <w:t>17</w:t>
      </w:r>
      <w:r w:rsidRPr="00FE4A6D">
        <w:rPr>
          <w:rFonts w:ascii="Cambria Math" w:hAnsi="Cambria Math" w:cs="Cambria Math"/>
          <w:sz w:val="20"/>
          <w:szCs w:val="20"/>
          <w:lang w:val="es-ES"/>
        </w:rPr>
        <w:t>․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Վիճարկվող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գործողությունների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(</w:t>
      </w:r>
      <w:r w:rsidRPr="00FE4A6D">
        <w:rPr>
          <w:rFonts w:ascii="GHEA Grapalat" w:hAnsi="GHEA Grapalat"/>
          <w:sz w:val="20"/>
          <w:szCs w:val="20"/>
        </w:rPr>
        <w:t>անգործության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) </w:t>
      </w:r>
      <w:r w:rsidRPr="00FE4A6D">
        <w:rPr>
          <w:rFonts w:ascii="GHEA Grapalat" w:hAnsi="GHEA Grapalat"/>
          <w:sz w:val="20"/>
          <w:szCs w:val="20"/>
        </w:rPr>
        <w:t>և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որոշումների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հիմքում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ընկած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հանգամանքների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, </w:t>
      </w:r>
      <w:r w:rsidRPr="00FE4A6D">
        <w:rPr>
          <w:rFonts w:ascii="GHEA Grapalat" w:hAnsi="GHEA Grapalat"/>
          <w:sz w:val="20"/>
          <w:szCs w:val="20"/>
        </w:rPr>
        <w:t>ինչպես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նաև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տվյալ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գործողությունների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(</w:t>
      </w:r>
      <w:r w:rsidRPr="00FE4A6D">
        <w:rPr>
          <w:rFonts w:ascii="GHEA Grapalat" w:hAnsi="GHEA Grapalat"/>
          <w:sz w:val="20"/>
          <w:szCs w:val="20"/>
        </w:rPr>
        <w:t>անգործության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) </w:t>
      </w:r>
      <w:r w:rsidRPr="00FE4A6D">
        <w:rPr>
          <w:rFonts w:ascii="GHEA Grapalat" w:hAnsi="GHEA Grapalat"/>
          <w:sz w:val="20"/>
          <w:szCs w:val="20"/>
        </w:rPr>
        <w:t>կատարման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և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որոշման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ընդունման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օրենքով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, </w:t>
      </w:r>
      <w:r w:rsidRPr="00FE4A6D">
        <w:rPr>
          <w:rFonts w:ascii="GHEA Grapalat" w:hAnsi="GHEA Grapalat"/>
          <w:sz w:val="20"/>
          <w:szCs w:val="20"/>
        </w:rPr>
        <w:t>այլ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իրավական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ակտերով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սահմանված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կարգը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պահպանված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լինելու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փաստերն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ապացուցելու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պարտականությունը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կրում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է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պատասխանողը</w:t>
      </w:r>
      <w:r w:rsidRPr="00FE4A6D">
        <w:rPr>
          <w:rFonts w:ascii="Arial LatArm" w:hAnsi="Arial LatArm"/>
          <w:sz w:val="20"/>
          <w:szCs w:val="20"/>
          <w:lang w:val="es-ES"/>
        </w:rPr>
        <w:t>:</w:t>
      </w:r>
    </w:p>
    <w:p w14:paraId="70CF0889" w14:textId="77777777" w:rsidR="003B269F" w:rsidRPr="00FE4A6D" w:rsidRDefault="003B269F" w:rsidP="003B269F">
      <w:pPr>
        <w:shd w:val="clear" w:color="auto" w:fill="FFFFFF"/>
        <w:ind w:firstLine="375"/>
        <w:jc w:val="both"/>
        <w:rPr>
          <w:rFonts w:ascii="Arial LatArm" w:hAnsi="Arial LatArm"/>
          <w:sz w:val="20"/>
          <w:szCs w:val="20"/>
          <w:lang w:val="es-ES"/>
        </w:rPr>
      </w:pPr>
      <w:r w:rsidRPr="00FE4A6D">
        <w:rPr>
          <w:rFonts w:ascii="Arial LatArm" w:hAnsi="Arial LatArm"/>
          <w:sz w:val="20"/>
          <w:szCs w:val="20"/>
          <w:lang w:val="es-ES"/>
        </w:rPr>
        <w:t>12</w:t>
      </w:r>
      <w:r w:rsidRPr="00FE4A6D">
        <w:rPr>
          <w:rFonts w:ascii="Cambria Math" w:hAnsi="Cambria Math" w:cs="Cambria Math"/>
          <w:sz w:val="20"/>
          <w:szCs w:val="20"/>
          <w:lang w:val="es-ES"/>
        </w:rPr>
        <w:t>․</w:t>
      </w:r>
      <w:r w:rsidRPr="00FE4A6D">
        <w:rPr>
          <w:rFonts w:ascii="Arial LatArm" w:hAnsi="Arial LatArm"/>
          <w:sz w:val="20"/>
          <w:szCs w:val="20"/>
          <w:lang w:val="es-ES"/>
        </w:rPr>
        <w:t>18</w:t>
      </w:r>
      <w:r w:rsidRPr="00FE4A6D">
        <w:rPr>
          <w:rFonts w:ascii="Cambria Math" w:hAnsi="Cambria Math" w:cs="Cambria Math"/>
          <w:sz w:val="20"/>
          <w:szCs w:val="20"/>
          <w:lang w:val="es-ES"/>
        </w:rPr>
        <w:t>․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Պատասխանողը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վիճարկվող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գործողությունների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(</w:t>
      </w:r>
      <w:r w:rsidRPr="00FE4A6D">
        <w:rPr>
          <w:rFonts w:ascii="GHEA Grapalat" w:hAnsi="GHEA Grapalat"/>
          <w:sz w:val="20"/>
          <w:szCs w:val="20"/>
        </w:rPr>
        <w:t>անգործության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) </w:t>
      </w:r>
      <w:r w:rsidRPr="00FE4A6D">
        <w:rPr>
          <w:rFonts w:ascii="GHEA Grapalat" w:hAnsi="GHEA Grapalat"/>
          <w:sz w:val="20"/>
          <w:szCs w:val="20"/>
        </w:rPr>
        <w:t>և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որոշումների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իրավաչափությունը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հիմնավորող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ապացույցներ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կարող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է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ներկայացնել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միայն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ապացույցները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պահանջելու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որոշման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կատարման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ընթացքում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, </w:t>
      </w:r>
      <w:r w:rsidRPr="00FE4A6D">
        <w:rPr>
          <w:rFonts w:ascii="GHEA Grapalat" w:hAnsi="GHEA Grapalat"/>
          <w:sz w:val="20"/>
          <w:szCs w:val="20"/>
        </w:rPr>
        <w:t>բացառությամբ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այն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դեպքերի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, </w:t>
      </w:r>
      <w:r w:rsidRPr="00FE4A6D">
        <w:rPr>
          <w:rFonts w:ascii="GHEA Grapalat" w:hAnsi="GHEA Grapalat"/>
          <w:sz w:val="20"/>
          <w:szCs w:val="20"/>
        </w:rPr>
        <w:t>երբ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հիմնավորում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է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ապացույցի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ներկայացման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անհնարինությունը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իրենից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անկախ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պատճառներով</w:t>
      </w:r>
      <w:r w:rsidRPr="00FE4A6D">
        <w:rPr>
          <w:rFonts w:ascii="Arial LatArm" w:hAnsi="Arial LatArm"/>
          <w:sz w:val="20"/>
          <w:szCs w:val="20"/>
          <w:lang w:val="es-ES"/>
        </w:rPr>
        <w:t>:</w:t>
      </w:r>
    </w:p>
    <w:p w14:paraId="51875A77" w14:textId="77777777" w:rsidR="003B269F" w:rsidRPr="00FE4A6D" w:rsidRDefault="003B269F" w:rsidP="003B269F">
      <w:pPr>
        <w:shd w:val="clear" w:color="auto" w:fill="FFFFFF"/>
        <w:ind w:firstLine="375"/>
        <w:jc w:val="both"/>
        <w:rPr>
          <w:rFonts w:ascii="Arial LatArm" w:hAnsi="Arial LatArm"/>
          <w:sz w:val="20"/>
          <w:szCs w:val="20"/>
          <w:lang w:val="es-ES"/>
        </w:rPr>
      </w:pPr>
      <w:r w:rsidRPr="00FE4A6D">
        <w:rPr>
          <w:rFonts w:ascii="Arial LatArm" w:hAnsi="Arial LatArm"/>
          <w:sz w:val="20"/>
          <w:szCs w:val="20"/>
          <w:lang w:val="es-ES"/>
        </w:rPr>
        <w:t>12</w:t>
      </w:r>
      <w:r w:rsidRPr="00FE4A6D">
        <w:rPr>
          <w:rFonts w:ascii="Cambria Math" w:hAnsi="Cambria Math" w:cs="Cambria Math"/>
          <w:sz w:val="20"/>
          <w:szCs w:val="20"/>
          <w:lang w:val="es-ES"/>
        </w:rPr>
        <w:t>․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19 . </w:t>
      </w:r>
      <w:r w:rsidRPr="00FE4A6D">
        <w:rPr>
          <w:rFonts w:ascii="GHEA Grapalat" w:hAnsi="GHEA Grapalat"/>
          <w:sz w:val="20"/>
          <w:szCs w:val="20"/>
        </w:rPr>
        <w:t>Պատվիրատուի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և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գնահատող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հանձնաժողովի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գործողությունների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(</w:t>
      </w:r>
      <w:r w:rsidRPr="00FE4A6D">
        <w:rPr>
          <w:rFonts w:ascii="GHEA Grapalat" w:hAnsi="GHEA Grapalat"/>
          <w:sz w:val="20"/>
          <w:szCs w:val="20"/>
        </w:rPr>
        <w:t>անգործության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) </w:t>
      </w:r>
      <w:r w:rsidRPr="00FE4A6D">
        <w:rPr>
          <w:rFonts w:ascii="GHEA Grapalat" w:hAnsi="GHEA Grapalat"/>
          <w:sz w:val="20"/>
          <w:szCs w:val="20"/>
        </w:rPr>
        <w:t>և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որոշումների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(</w:t>
      </w:r>
      <w:r w:rsidRPr="00FE4A6D">
        <w:rPr>
          <w:rFonts w:ascii="GHEA Grapalat" w:hAnsi="GHEA Grapalat"/>
          <w:sz w:val="20"/>
          <w:szCs w:val="20"/>
        </w:rPr>
        <w:t>բացառությամբ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Օրենքի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6-</w:t>
      </w:r>
      <w:r w:rsidRPr="00FE4A6D">
        <w:rPr>
          <w:rFonts w:ascii="GHEA Grapalat" w:hAnsi="GHEA Grapalat"/>
          <w:sz w:val="20"/>
          <w:szCs w:val="20"/>
        </w:rPr>
        <w:t>րդ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հոդվածի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2-</w:t>
      </w:r>
      <w:r w:rsidRPr="00FE4A6D">
        <w:rPr>
          <w:rFonts w:ascii="GHEA Grapalat" w:hAnsi="GHEA Grapalat"/>
          <w:sz w:val="20"/>
          <w:szCs w:val="20"/>
        </w:rPr>
        <w:t>րդ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մասով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նախատեսված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որոշումների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) </w:t>
      </w:r>
      <w:r w:rsidRPr="00FE4A6D">
        <w:rPr>
          <w:rFonts w:ascii="GHEA Grapalat" w:hAnsi="GHEA Grapalat"/>
          <w:sz w:val="20"/>
          <w:szCs w:val="20"/>
        </w:rPr>
        <w:t>բողոքարկումն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ինքնաբերաբար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կասեցնում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է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գնման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գործընթացը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` </w:t>
      </w:r>
      <w:r w:rsidRPr="00FE4A6D">
        <w:rPr>
          <w:rFonts w:ascii="GHEA Grapalat" w:hAnsi="GHEA Grapalat"/>
          <w:sz w:val="20"/>
          <w:szCs w:val="20"/>
        </w:rPr>
        <w:t>սույն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հրավերի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12</w:t>
      </w:r>
      <w:r w:rsidRPr="00FE4A6D">
        <w:rPr>
          <w:rFonts w:ascii="Cambria Math" w:hAnsi="Cambria Math" w:cs="Cambria Math"/>
          <w:sz w:val="20"/>
          <w:szCs w:val="20"/>
          <w:lang w:val="es-ES"/>
        </w:rPr>
        <w:t>․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10 </w:t>
      </w:r>
      <w:r w:rsidRPr="00FE4A6D">
        <w:rPr>
          <w:rFonts w:ascii="GHEA Grapalat" w:hAnsi="GHEA Grapalat" w:cs="GHEA Grapalat"/>
          <w:sz w:val="20"/>
          <w:szCs w:val="20"/>
        </w:rPr>
        <w:t>կետով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</w:rPr>
        <w:t>նախատեսված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որոշումը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հրապարակվելու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օրվանից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մինչև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վեճի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քննության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արդյունքներով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առաջին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ատյանի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դատարանի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կայացրած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եզրափակիչ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դատական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ակտն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ուժի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մեջ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մտնելու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օրը</w:t>
      </w:r>
      <w:r w:rsidRPr="00FE4A6D">
        <w:rPr>
          <w:rFonts w:ascii="Arial LatArm" w:hAnsi="Arial LatArm"/>
          <w:sz w:val="20"/>
          <w:szCs w:val="20"/>
          <w:lang w:val="es-ES"/>
        </w:rPr>
        <w:t>:</w:t>
      </w:r>
    </w:p>
    <w:p w14:paraId="50A67A3F" w14:textId="77777777" w:rsidR="003B269F" w:rsidRPr="00FE4A6D" w:rsidRDefault="003B269F" w:rsidP="003B269F">
      <w:pPr>
        <w:shd w:val="clear" w:color="auto" w:fill="FFFFFF"/>
        <w:ind w:firstLine="375"/>
        <w:jc w:val="both"/>
        <w:rPr>
          <w:rFonts w:ascii="Arial LatArm" w:hAnsi="Arial LatArm"/>
          <w:sz w:val="20"/>
          <w:szCs w:val="20"/>
          <w:lang w:val="es-ES"/>
        </w:rPr>
      </w:pPr>
      <w:r w:rsidRPr="00FE4A6D">
        <w:rPr>
          <w:rFonts w:ascii="Arial LatArm" w:hAnsi="Arial LatArm"/>
          <w:sz w:val="20"/>
          <w:szCs w:val="20"/>
          <w:lang w:val="es-ES"/>
        </w:rPr>
        <w:t>12</w:t>
      </w:r>
      <w:r w:rsidRPr="00FE4A6D">
        <w:rPr>
          <w:rFonts w:ascii="Cambria Math" w:hAnsi="Cambria Math" w:cs="Cambria Math"/>
          <w:sz w:val="20"/>
          <w:szCs w:val="20"/>
          <w:lang w:val="es-ES"/>
        </w:rPr>
        <w:t>․</w:t>
      </w:r>
      <w:r w:rsidRPr="00FE4A6D">
        <w:rPr>
          <w:rFonts w:ascii="Arial LatArm" w:hAnsi="Arial LatArm"/>
          <w:sz w:val="20"/>
          <w:szCs w:val="20"/>
          <w:lang w:val="es-ES"/>
        </w:rPr>
        <w:t>20</w:t>
      </w:r>
      <w:r w:rsidRPr="00FE4A6D">
        <w:rPr>
          <w:rFonts w:ascii="Cambria Math" w:hAnsi="Cambria Math" w:cs="Cambria Math"/>
          <w:sz w:val="20"/>
          <w:szCs w:val="20"/>
          <w:lang w:val="es-ES"/>
        </w:rPr>
        <w:t>․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Այն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դեպքերում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, </w:t>
      </w:r>
      <w:r w:rsidRPr="00FE4A6D">
        <w:rPr>
          <w:rFonts w:ascii="GHEA Grapalat" w:hAnsi="GHEA Grapalat"/>
          <w:sz w:val="20"/>
          <w:szCs w:val="20"/>
        </w:rPr>
        <w:t>երբ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, </w:t>
      </w:r>
      <w:r w:rsidRPr="00FE4A6D">
        <w:rPr>
          <w:rFonts w:ascii="GHEA Grapalat" w:hAnsi="GHEA Grapalat"/>
          <w:sz w:val="20"/>
          <w:szCs w:val="20"/>
        </w:rPr>
        <w:t>հանրային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կամ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պաշտպանության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և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ազգային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անվտանգության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շահերից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ելնելով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, </w:t>
      </w:r>
      <w:r w:rsidRPr="00FE4A6D">
        <w:rPr>
          <w:rFonts w:ascii="GHEA Grapalat" w:hAnsi="GHEA Grapalat"/>
          <w:sz w:val="20"/>
          <w:szCs w:val="20"/>
        </w:rPr>
        <w:t>անհրաժեշտ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է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շարունակել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գնման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գործընթացը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, </w:t>
      </w:r>
      <w:r w:rsidRPr="00FE4A6D">
        <w:rPr>
          <w:rFonts w:ascii="GHEA Grapalat" w:hAnsi="GHEA Grapalat"/>
          <w:sz w:val="20"/>
          <w:szCs w:val="20"/>
        </w:rPr>
        <w:t>դատարանը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Օրենքի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2-</w:t>
      </w:r>
      <w:r w:rsidRPr="00FE4A6D">
        <w:rPr>
          <w:rFonts w:ascii="GHEA Grapalat" w:hAnsi="GHEA Grapalat"/>
          <w:sz w:val="20"/>
          <w:szCs w:val="20"/>
        </w:rPr>
        <w:t>րդ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հոդվածի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1-</w:t>
      </w:r>
      <w:r w:rsidRPr="00FE4A6D">
        <w:rPr>
          <w:rFonts w:ascii="GHEA Grapalat" w:hAnsi="GHEA Grapalat"/>
          <w:sz w:val="20"/>
          <w:szCs w:val="20"/>
        </w:rPr>
        <w:t>ին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մասով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սահմանված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մարմինների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ղեկավարների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, </w:t>
      </w:r>
      <w:r w:rsidRPr="00FE4A6D">
        <w:rPr>
          <w:rFonts w:ascii="GHEA Grapalat" w:hAnsi="GHEA Grapalat"/>
          <w:sz w:val="20"/>
          <w:szCs w:val="20"/>
        </w:rPr>
        <w:t>իսկ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իրավաբանական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անձանց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դեպքում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գործադիր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մարմնի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ղեկավարի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գրավոր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միջնորդության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հիման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վրա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կայացնում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է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գնման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գործընթացի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կասեցումը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վերացնելու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մասին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որոշում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: </w:t>
      </w:r>
      <w:r w:rsidRPr="00FE4A6D">
        <w:rPr>
          <w:rFonts w:ascii="GHEA Grapalat" w:hAnsi="GHEA Grapalat"/>
          <w:sz w:val="20"/>
          <w:szCs w:val="20"/>
        </w:rPr>
        <w:t>Դատարանը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սույն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կետով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նախատեսված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որոշումը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դրա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կայացման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օրն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անհապաղ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ուղարկում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է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 </w:t>
      </w:r>
      <w:r w:rsidRPr="00FE4A6D">
        <w:rPr>
          <w:rFonts w:ascii="GHEA Grapalat" w:hAnsi="GHEA Grapalat"/>
          <w:sz w:val="20"/>
          <w:szCs w:val="20"/>
        </w:rPr>
        <w:t>լիազորված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մարմնի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պաշտոնական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էլեկտրոնային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փոստի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հասցեին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: </w:t>
      </w:r>
      <w:r w:rsidRPr="00FE4A6D">
        <w:rPr>
          <w:rFonts w:ascii="GHEA Grapalat" w:hAnsi="GHEA Grapalat"/>
          <w:sz w:val="20"/>
          <w:szCs w:val="20"/>
        </w:rPr>
        <w:t>Լիազորված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մարմինն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այդ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որոշումն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անհապաղ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հրապարակում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է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տեղեկագրում</w:t>
      </w:r>
      <w:r w:rsidRPr="00FE4A6D">
        <w:rPr>
          <w:rFonts w:ascii="Arial LatArm" w:hAnsi="Arial LatArm"/>
          <w:sz w:val="20"/>
          <w:szCs w:val="20"/>
          <w:lang w:val="es-ES"/>
        </w:rPr>
        <w:t>:</w:t>
      </w:r>
    </w:p>
    <w:p w14:paraId="1DAC95C3" w14:textId="77777777" w:rsidR="003B269F" w:rsidRPr="00FE4A6D" w:rsidRDefault="003B269F" w:rsidP="003B269F">
      <w:pPr>
        <w:shd w:val="clear" w:color="auto" w:fill="FFFFFF"/>
        <w:ind w:firstLine="375"/>
        <w:jc w:val="both"/>
        <w:rPr>
          <w:rFonts w:ascii="Arial LatArm" w:hAnsi="Arial LatArm"/>
          <w:sz w:val="20"/>
          <w:szCs w:val="20"/>
          <w:lang w:val="es-ES"/>
        </w:rPr>
      </w:pPr>
      <w:r w:rsidRPr="00FE4A6D">
        <w:rPr>
          <w:rFonts w:ascii="Arial LatArm" w:hAnsi="Arial LatArm" w:cs="Calibri"/>
          <w:sz w:val="20"/>
          <w:szCs w:val="20"/>
          <w:lang w:val="es-ES"/>
        </w:rPr>
        <w:t> </w:t>
      </w:r>
      <w:r w:rsidRPr="00FE4A6D">
        <w:rPr>
          <w:rFonts w:ascii="Arial LatArm" w:hAnsi="Arial LatArm"/>
          <w:sz w:val="20"/>
          <w:szCs w:val="20"/>
          <w:lang w:val="es-ES"/>
        </w:rPr>
        <w:t>12</w:t>
      </w:r>
      <w:r w:rsidRPr="00FE4A6D">
        <w:rPr>
          <w:rFonts w:ascii="Cambria Math" w:hAnsi="Cambria Math" w:cs="Cambria Math"/>
          <w:sz w:val="20"/>
          <w:szCs w:val="20"/>
          <w:lang w:val="es-ES"/>
        </w:rPr>
        <w:t>․</w:t>
      </w:r>
      <w:r w:rsidRPr="00FE4A6D">
        <w:rPr>
          <w:rFonts w:ascii="Arial LatArm" w:hAnsi="Arial LatArm"/>
          <w:sz w:val="20"/>
          <w:szCs w:val="20"/>
          <w:lang w:val="es-ES"/>
        </w:rPr>
        <w:t>21</w:t>
      </w:r>
      <w:r w:rsidRPr="00FE4A6D">
        <w:rPr>
          <w:rFonts w:ascii="Cambria Math" w:hAnsi="Cambria Math" w:cs="Cambria Math"/>
          <w:sz w:val="20"/>
          <w:szCs w:val="20"/>
          <w:lang w:val="es-ES"/>
        </w:rPr>
        <w:t>․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Պատվիրատուի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և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գնահատող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հանձնաժողովի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գործողությունների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(</w:t>
      </w:r>
      <w:r w:rsidRPr="00FE4A6D">
        <w:rPr>
          <w:rFonts w:ascii="GHEA Grapalat" w:hAnsi="GHEA Grapalat"/>
          <w:sz w:val="20"/>
          <w:szCs w:val="20"/>
        </w:rPr>
        <w:t>անգործության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) </w:t>
      </w:r>
      <w:r w:rsidRPr="00FE4A6D">
        <w:rPr>
          <w:rFonts w:ascii="GHEA Grapalat" w:hAnsi="GHEA Grapalat"/>
          <w:sz w:val="20"/>
          <w:szCs w:val="20"/>
        </w:rPr>
        <w:t>և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որոշումների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բողոքարկման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հետ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կապված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վեճերով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դատարանի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եզրափակիչ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դատական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ակտն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ուժի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մեջ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է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մտնում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հրապարակման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պահից</w:t>
      </w:r>
      <w:r w:rsidRPr="00FE4A6D">
        <w:rPr>
          <w:rFonts w:ascii="Arial LatArm" w:hAnsi="Arial LatArm"/>
          <w:sz w:val="20"/>
          <w:szCs w:val="20"/>
          <w:lang w:val="es-ES"/>
        </w:rPr>
        <w:t>:</w:t>
      </w:r>
    </w:p>
    <w:p w14:paraId="00FA0946" w14:textId="77777777" w:rsidR="003B269F" w:rsidRPr="00FE4A6D" w:rsidRDefault="003B269F" w:rsidP="003B269F">
      <w:pPr>
        <w:shd w:val="clear" w:color="auto" w:fill="FFFFFF"/>
        <w:ind w:firstLine="375"/>
        <w:jc w:val="both"/>
        <w:rPr>
          <w:rFonts w:ascii="Arial LatArm" w:hAnsi="Arial LatArm"/>
          <w:sz w:val="20"/>
          <w:szCs w:val="20"/>
          <w:lang w:val="es-ES"/>
        </w:rPr>
      </w:pPr>
      <w:r w:rsidRPr="00FE4A6D">
        <w:rPr>
          <w:rFonts w:ascii="Arial LatArm" w:hAnsi="Arial LatArm"/>
          <w:sz w:val="20"/>
          <w:szCs w:val="20"/>
          <w:lang w:val="es-ES"/>
        </w:rPr>
        <w:t>12.22</w:t>
      </w:r>
      <w:r w:rsidRPr="00FE4A6D">
        <w:rPr>
          <w:rFonts w:ascii="Cambria Math" w:hAnsi="Cambria Math" w:cs="Cambria Math"/>
          <w:sz w:val="20"/>
          <w:szCs w:val="20"/>
          <w:lang w:val="es-ES"/>
        </w:rPr>
        <w:t>․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Պատվիրատուի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և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գնահատող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հանձնաժողովի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գործողությունների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(</w:t>
      </w:r>
      <w:r w:rsidRPr="00FE4A6D">
        <w:rPr>
          <w:rFonts w:ascii="GHEA Grapalat" w:hAnsi="GHEA Grapalat"/>
          <w:sz w:val="20"/>
          <w:szCs w:val="20"/>
        </w:rPr>
        <w:t>անգործության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) </w:t>
      </w:r>
      <w:r w:rsidRPr="00FE4A6D">
        <w:rPr>
          <w:rFonts w:ascii="GHEA Grapalat" w:hAnsi="GHEA Grapalat"/>
          <w:sz w:val="20"/>
          <w:szCs w:val="20"/>
        </w:rPr>
        <w:t>և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որոշումների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բողոքարկման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հետ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կապված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վեճերով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դատարանի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վճռի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եզրափակիչ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մասը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կամ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այլ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եզրափակիչ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դատական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ակտը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դրա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հրապարակման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օրն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ուղարկվում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է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լիազորված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մարմնի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պաշտոնական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էլեկտրոնային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փոստի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հասցեին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: </w:t>
      </w:r>
      <w:r w:rsidRPr="00FE4A6D">
        <w:rPr>
          <w:rFonts w:ascii="GHEA Grapalat" w:hAnsi="GHEA Grapalat"/>
          <w:sz w:val="20"/>
          <w:szCs w:val="20"/>
        </w:rPr>
        <w:t>Լիազորված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մարմինը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դատարանի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վճռի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եզրափակիչ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մասը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կամ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այլ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եզրափակիչ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դատական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ակտն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անհապաղ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հրապարակում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է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տեղեկագրում</w:t>
      </w:r>
      <w:r w:rsidRPr="00FE4A6D">
        <w:rPr>
          <w:rFonts w:ascii="Arial LatArm" w:hAnsi="Arial LatArm"/>
          <w:sz w:val="20"/>
          <w:szCs w:val="20"/>
          <w:lang w:val="es-ES"/>
        </w:rPr>
        <w:t>:</w:t>
      </w:r>
    </w:p>
    <w:p w14:paraId="13427516" w14:textId="77777777" w:rsidR="003B269F" w:rsidRPr="00FE4A6D" w:rsidRDefault="003B269F" w:rsidP="003B269F">
      <w:pPr>
        <w:shd w:val="clear" w:color="auto" w:fill="FFFFFF"/>
        <w:ind w:firstLine="375"/>
        <w:jc w:val="both"/>
        <w:rPr>
          <w:rFonts w:ascii="Arial LatArm" w:hAnsi="Arial LatArm"/>
          <w:sz w:val="20"/>
          <w:szCs w:val="20"/>
          <w:lang w:val="es-ES"/>
        </w:rPr>
      </w:pPr>
      <w:r w:rsidRPr="00FE4A6D">
        <w:rPr>
          <w:rFonts w:ascii="Arial LatArm" w:hAnsi="Arial LatArm"/>
          <w:sz w:val="20"/>
          <w:szCs w:val="20"/>
          <w:lang w:val="es-ES"/>
        </w:rPr>
        <w:t>12</w:t>
      </w:r>
      <w:r w:rsidRPr="00FE4A6D">
        <w:rPr>
          <w:rFonts w:ascii="Cambria Math" w:hAnsi="Cambria Math" w:cs="Cambria Math"/>
          <w:sz w:val="20"/>
          <w:szCs w:val="20"/>
          <w:lang w:val="es-ES"/>
        </w:rPr>
        <w:t>․</w:t>
      </w:r>
      <w:r w:rsidRPr="00FE4A6D">
        <w:rPr>
          <w:rFonts w:ascii="Arial LatArm" w:hAnsi="Arial LatArm"/>
          <w:sz w:val="20"/>
          <w:szCs w:val="20"/>
          <w:lang w:val="es-ES"/>
        </w:rPr>
        <w:t>23</w:t>
      </w:r>
      <w:r w:rsidRPr="00FE4A6D">
        <w:rPr>
          <w:rFonts w:ascii="Cambria Math" w:hAnsi="Cambria Math" w:cs="Cambria Math"/>
          <w:sz w:val="20"/>
          <w:szCs w:val="20"/>
          <w:lang w:val="es-ES"/>
        </w:rPr>
        <w:t>․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</w:rPr>
        <w:t>Բողոքարկման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</w:rPr>
        <w:t>համար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</w:rPr>
        <w:t>գանձվող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պետական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տուրքերի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դրույքաչափերը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սահմանված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են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«</w:t>
      </w:r>
      <w:r w:rsidRPr="00FE4A6D">
        <w:rPr>
          <w:rFonts w:ascii="GHEA Grapalat" w:hAnsi="GHEA Grapalat"/>
          <w:sz w:val="20"/>
          <w:szCs w:val="20"/>
        </w:rPr>
        <w:t>Պետական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տուրքի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մասին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» </w:t>
      </w:r>
      <w:r w:rsidRPr="00FE4A6D">
        <w:rPr>
          <w:rFonts w:ascii="GHEA Grapalat" w:hAnsi="GHEA Grapalat"/>
          <w:sz w:val="20"/>
          <w:szCs w:val="20"/>
        </w:rPr>
        <w:t>օրենքով։</w:t>
      </w:r>
    </w:p>
    <w:p w14:paraId="77927860" w14:textId="77777777" w:rsidR="00096865" w:rsidRPr="00FE4A6D" w:rsidRDefault="003B269F" w:rsidP="003B269F">
      <w:pPr>
        <w:ind w:firstLine="567"/>
        <w:jc w:val="center"/>
        <w:rPr>
          <w:rFonts w:ascii="Arial LatArm" w:hAnsi="Arial LatArm"/>
          <w:b/>
          <w:szCs w:val="22"/>
          <w:lang w:val="af-ZA"/>
        </w:rPr>
      </w:pPr>
      <w:r w:rsidRPr="00FE4A6D">
        <w:rPr>
          <w:rFonts w:ascii="Arial LatArm" w:hAnsi="Arial LatArm" w:cs="Sylfaen"/>
          <w:b/>
          <w:szCs w:val="22"/>
          <w:lang w:val="es-ES"/>
        </w:rPr>
        <w:br w:type="page"/>
      </w:r>
      <w:r w:rsidR="00096865" w:rsidRPr="00FE4A6D">
        <w:rPr>
          <w:rFonts w:ascii="GHEA Grapalat" w:hAnsi="GHEA Grapalat" w:cs="Sylfaen"/>
          <w:b/>
          <w:szCs w:val="22"/>
          <w:lang w:val="es-ES"/>
        </w:rPr>
        <w:lastRenderedPageBreak/>
        <w:t>ՄԱՍ</w:t>
      </w:r>
      <w:r w:rsidR="00096865" w:rsidRPr="00FE4A6D">
        <w:rPr>
          <w:rFonts w:ascii="Arial LatArm" w:hAnsi="Arial LatArm"/>
          <w:b/>
          <w:szCs w:val="22"/>
          <w:lang w:val="af-ZA"/>
        </w:rPr>
        <w:t xml:space="preserve">  II</w:t>
      </w:r>
    </w:p>
    <w:p w14:paraId="4920E6BC" w14:textId="77777777" w:rsidR="00096865" w:rsidRPr="00FE4A6D" w:rsidRDefault="00096865" w:rsidP="00EF3662">
      <w:pPr>
        <w:pStyle w:val="aa"/>
        <w:ind w:right="-7"/>
        <w:jc w:val="center"/>
        <w:rPr>
          <w:rFonts w:ascii="Arial LatArm" w:hAnsi="Arial LatArm" w:cs="Sylfaen"/>
          <w:b/>
          <w:szCs w:val="22"/>
          <w:lang w:val="es-ES"/>
        </w:rPr>
      </w:pPr>
      <w:r w:rsidRPr="00FE4A6D">
        <w:rPr>
          <w:rFonts w:ascii="GHEA Grapalat" w:hAnsi="GHEA Grapalat" w:cs="Sylfaen"/>
          <w:b/>
          <w:szCs w:val="22"/>
          <w:lang w:val="es-ES"/>
        </w:rPr>
        <w:t>Հ</w:t>
      </w:r>
      <w:r w:rsidRPr="00FE4A6D">
        <w:rPr>
          <w:rFonts w:ascii="Arial LatArm" w:hAnsi="Arial LatArm" w:cs="Sylfaen"/>
          <w:b/>
          <w:szCs w:val="22"/>
          <w:lang w:val="es-ES"/>
        </w:rPr>
        <w:t xml:space="preserve"> </w:t>
      </w:r>
      <w:r w:rsidRPr="00FE4A6D">
        <w:rPr>
          <w:rFonts w:ascii="GHEA Grapalat" w:hAnsi="GHEA Grapalat" w:cs="Sylfaen"/>
          <w:b/>
          <w:szCs w:val="22"/>
          <w:lang w:val="es-ES"/>
        </w:rPr>
        <w:t>Ր</w:t>
      </w:r>
      <w:r w:rsidRPr="00FE4A6D">
        <w:rPr>
          <w:rFonts w:ascii="Arial LatArm" w:hAnsi="Arial LatArm" w:cs="Sylfaen"/>
          <w:b/>
          <w:szCs w:val="22"/>
          <w:lang w:val="es-ES"/>
        </w:rPr>
        <w:t xml:space="preserve"> </w:t>
      </w:r>
      <w:r w:rsidRPr="00FE4A6D">
        <w:rPr>
          <w:rFonts w:ascii="GHEA Grapalat" w:hAnsi="GHEA Grapalat" w:cs="Sylfaen"/>
          <w:b/>
          <w:szCs w:val="22"/>
          <w:lang w:val="es-ES"/>
        </w:rPr>
        <w:t>Ա</w:t>
      </w:r>
      <w:r w:rsidRPr="00FE4A6D">
        <w:rPr>
          <w:rFonts w:ascii="Arial LatArm" w:hAnsi="Arial LatArm" w:cs="Sylfaen"/>
          <w:b/>
          <w:szCs w:val="22"/>
          <w:lang w:val="es-ES"/>
        </w:rPr>
        <w:t xml:space="preserve"> </w:t>
      </w:r>
      <w:r w:rsidRPr="00FE4A6D">
        <w:rPr>
          <w:rFonts w:ascii="GHEA Grapalat" w:hAnsi="GHEA Grapalat" w:cs="Sylfaen"/>
          <w:b/>
          <w:szCs w:val="22"/>
          <w:lang w:val="es-ES"/>
        </w:rPr>
        <w:t>Հ</w:t>
      </w:r>
      <w:r w:rsidRPr="00FE4A6D">
        <w:rPr>
          <w:rFonts w:ascii="Arial LatArm" w:hAnsi="Arial LatArm" w:cs="Sylfaen"/>
          <w:b/>
          <w:szCs w:val="22"/>
          <w:lang w:val="es-ES"/>
        </w:rPr>
        <w:t xml:space="preserve"> </w:t>
      </w:r>
      <w:r w:rsidRPr="00FE4A6D">
        <w:rPr>
          <w:rFonts w:ascii="GHEA Grapalat" w:hAnsi="GHEA Grapalat" w:cs="Sylfaen"/>
          <w:b/>
          <w:szCs w:val="22"/>
          <w:lang w:val="es-ES"/>
        </w:rPr>
        <w:t>Ա</w:t>
      </w:r>
      <w:r w:rsidRPr="00FE4A6D">
        <w:rPr>
          <w:rFonts w:ascii="Arial LatArm" w:hAnsi="Arial LatArm" w:cs="Sylfaen"/>
          <w:b/>
          <w:szCs w:val="22"/>
          <w:lang w:val="es-ES"/>
        </w:rPr>
        <w:t xml:space="preserve"> </w:t>
      </w:r>
      <w:r w:rsidRPr="00FE4A6D">
        <w:rPr>
          <w:rFonts w:ascii="GHEA Grapalat" w:hAnsi="GHEA Grapalat" w:cs="Sylfaen"/>
          <w:b/>
          <w:szCs w:val="22"/>
          <w:lang w:val="es-ES"/>
        </w:rPr>
        <w:t>Ն</w:t>
      </w:r>
      <w:r w:rsidRPr="00FE4A6D">
        <w:rPr>
          <w:rFonts w:ascii="Arial LatArm" w:hAnsi="Arial LatArm" w:cs="Sylfaen"/>
          <w:b/>
          <w:szCs w:val="22"/>
          <w:lang w:val="es-ES"/>
        </w:rPr>
        <w:t xml:space="preserve"> </w:t>
      </w:r>
      <w:r w:rsidRPr="00FE4A6D">
        <w:rPr>
          <w:rFonts w:ascii="GHEA Grapalat" w:hAnsi="GHEA Grapalat" w:cs="Sylfaen"/>
          <w:b/>
          <w:szCs w:val="22"/>
          <w:lang w:val="es-ES"/>
        </w:rPr>
        <w:t>Գ</w:t>
      </w:r>
    </w:p>
    <w:p w14:paraId="0E409317" w14:textId="77777777" w:rsidR="00096865" w:rsidRPr="00FE4A6D" w:rsidRDefault="00C9175D" w:rsidP="00EF3662">
      <w:pPr>
        <w:pStyle w:val="aa"/>
        <w:ind w:right="-7"/>
        <w:jc w:val="center"/>
        <w:rPr>
          <w:rFonts w:ascii="Arial LatArm" w:hAnsi="Arial LatArm"/>
          <w:b/>
          <w:szCs w:val="22"/>
          <w:lang w:val="af-ZA"/>
        </w:rPr>
      </w:pPr>
      <w:r w:rsidRPr="00FE4A6D">
        <w:rPr>
          <w:rFonts w:ascii="GHEA Grapalat" w:hAnsi="GHEA Grapalat" w:cs="Sylfaen"/>
          <w:b/>
          <w:szCs w:val="22"/>
          <w:lang w:val="es-ES"/>
        </w:rPr>
        <w:t>ԳՆԱՆՇՄԱՆ</w:t>
      </w:r>
      <w:r w:rsidRPr="00FE4A6D">
        <w:rPr>
          <w:rFonts w:ascii="Arial LatArm" w:hAnsi="Arial LatArm" w:cs="Sylfaen"/>
          <w:b/>
          <w:szCs w:val="22"/>
          <w:lang w:val="es-ES"/>
        </w:rPr>
        <w:t xml:space="preserve"> </w:t>
      </w:r>
      <w:r w:rsidRPr="00FE4A6D">
        <w:rPr>
          <w:rFonts w:ascii="GHEA Grapalat" w:hAnsi="GHEA Grapalat" w:cs="Sylfaen"/>
          <w:b/>
          <w:szCs w:val="22"/>
          <w:lang w:val="es-ES"/>
        </w:rPr>
        <w:t>ՀԱՐՑՄԱՆ</w:t>
      </w:r>
      <w:r w:rsidRPr="00FE4A6D">
        <w:rPr>
          <w:rFonts w:ascii="Arial LatArm" w:hAnsi="Arial LatArm" w:cs="Sylfaen"/>
          <w:b/>
          <w:szCs w:val="22"/>
          <w:lang w:val="es-ES"/>
        </w:rPr>
        <w:t xml:space="preserve"> </w:t>
      </w:r>
      <w:r w:rsidR="00096865" w:rsidRPr="00FE4A6D">
        <w:rPr>
          <w:rFonts w:ascii="GHEA Grapalat" w:hAnsi="GHEA Grapalat" w:cs="Sylfaen"/>
          <w:b/>
          <w:szCs w:val="22"/>
          <w:lang w:val="es-ES"/>
        </w:rPr>
        <w:t>Պ</w:t>
      </w:r>
      <w:r w:rsidR="00096865" w:rsidRPr="00FE4A6D">
        <w:rPr>
          <w:rFonts w:ascii="Arial LatArm" w:hAnsi="Arial LatArm"/>
          <w:b/>
          <w:szCs w:val="22"/>
          <w:lang w:val="af-ZA"/>
        </w:rPr>
        <w:t xml:space="preserve"> </w:t>
      </w:r>
      <w:r w:rsidR="00096865" w:rsidRPr="00FE4A6D">
        <w:rPr>
          <w:rFonts w:ascii="GHEA Grapalat" w:hAnsi="GHEA Grapalat" w:cs="Sylfaen"/>
          <w:b/>
          <w:szCs w:val="22"/>
          <w:lang w:val="es-ES"/>
        </w:rPr>
        <w:t>Ա</w:t>
      </w:r>
      <w:r w:rsidR="00096865" w:rsidRPr="00FE4A6D">
        <w:rPr>
          <w:rFonts w:ascii="Arial LatArm" w:hAnsi="Arial LatArm"/>
          <w:b/>
          <w:szCs w:val="22"/>
          <w:lang w:val="af-ZA"/>
        </w:rPr>
        <w:t xml:space="preserve"> </w:t>
      </w:r>
      <w:r w:rsidR="00096865" w:rsidRPr="00FE4A6D">
        <w:rPr>
          <w:rFonts w:ascii="GHEA Grapalat" w:hAnsi="GHEA Grapalat" w:cs="Sylfaen"/>
          <w:b/>
          <w:szCs w:val="22"/>
          <w:lang w:val="es-ES"/>
        </w:rPr>
        <w:t>Տ</w:t>
      </w:r>
      <w:r w:rsidR="00096865" w:rsidRPr="00FE4A6D">
        <w:rPr>
          <w:rFonts w:ascii="Arial LatArm" w:hAnsi="Arial LatArm"/>
          <w:b/>
          <w:szCs w:val="22"/>
          <w:lang w:val="af-ZA"/>
        </w:rPr>
        <w:t xml:space="preserve"> </w:t>
      </w:r>
      <w:r w:rsidR="00096865" w:rsidRPr="00FE4A6D">
        <w:rPr>
          <w:rFonts w:ascii="GHEA Grapalat" w:hAnsi="GHEA Grapalat" w:cs="Sylfaen"/>
          <w:b/>
          <w:szCs w:val="22"/>
          <w:lang w:val="es-ES"/>
        </w:rPr>
        <w:t>Ր</w:t>
      </w:r>
      <w:r w:rsidR="00096865" w:rsidRPr="00FE4A6D">
        <w:rPr>
          <w:rFonts w:ascii="Arial LatArm" w:hAnsi="Arial LatArm"/>
          <w:b/>
          <w:szCs w:val="22"/>
          <w:lang w:val="af-ZA"/>
        </w:rPr>
        <w:t xml:space="preserve"> </w:t>
      </w:r>
      <w:r w:rsidR="00096865" w:rsidRPr="00FE4A6D">
        <w:rPr>
          <w:rFonts w:ascii="GHEA Grapalat" w:hAnsi="GHEA Grapalat" w:cs="Sylfaen"/>
          <w:b/>
          <w:szCs w:val="22"/>
          <w:lang w:val="es-ES"/>
        </w:rPr>
        <w:t>Ա</w:t>
      </w:r>
      <w:r w:rsidR="00096865" w:rsidRPr="00FE4A6D">
        <w:rPr>
          <w:rFonts w:ascii="Arial LatArm" w:hAnsi="Arial LatArm"/>
          <w:b/>
          <w:szCs w:val="22"/>
          <w:lang w:val="af-ZA"/>
        </w:rPr>
        <w:t xml:space="preserve"> </w:t>
      </w:r>
      <w:r w:rsidR="00096865" w:rsidRPr="00FE4A6D">
        <w:rPr>
          <w:rFonts w:ascii="GHEA Grapalat" w:hAnsi="GHEA Grapalat" w:cs="Sylfaen"/>
          <w:b/>
          <w:szCs w:val="22"/>
          <w:lang w:val="es-ES"/>
        </w:rPr>
        <w:t>Ս</w:t>
      </w:r>
      <w:r w:rsidR="00096865" w:rsidRPr="00FE4A6D">
        <w:rPr>
          <w:rFonts w:ascii="Arial LatArm" w:hAnsi="Arial LatArm"/>
          <w:b/>
          <w:szCs w:val="22"/>
          <w:lang w:val="af-ZA"/>
        </w:rPr>
        <w:t xml:space="preserve"> </w:t>
      </w:r>
      <w:r w:rsidR="00096865" w:rsidRPr="00FE4A6D">
        <w:rPr>
          <w:rFonts w:ascii="GHEA Grapalat" w:hAnsi="GHEA Grapalat" w:cs="Sylfaen"/>
          <w:b/>
          <w:szCs w:val="22"/>
          <w:lang w:val="es-ES"/>
        </w:rPr>
        <w:t>Տ</w:t>
      </w:r>
      <w:r w:rsidR="00096865" w:rsidRPr="00FE4A6D">
        <w:rPr>
          <w:rFonts w:ascii="Arial LatArm" w:hAnsi="Arial LatArm"/>
          <w:b/>
          <w:szCs w:val="22"/>
          <w:lang w:val="af-ZA"/>
        </w:rPr>
        <w:t xml:space="preserve"> </w:t>
      </w:r>
      <w:r w:rsidR="00096865" w:rsidRPr="00FE4A6D">
        <w:rPr>
          <w:rFonts w:ascii="GHEA Grapalat" w:hAnsi="GHEA Grapalat" w:cs="Sylfaen"/>
          <w:b/>
          <w:szCs w:val="22"/>
          <w:lang w:val="es-ES"/>
        </w:rPr>
        <w:t>Ե</w:t>
      </w:r>
      <w:r w:rsidR="00096865" w:rsidRPr="00FE4A6D">
        <w:rPr>
          <w:rFonts w:ascii="Arial LatArm" w:hAnsi="Arial LatArm"/>
          <w:b/>
          <w:szCs w:val="22"/>
          <w:lang w:val="af-ZA"/>
        </w:rPr>
        <w:t xml:space="preserve"> </w:t>
      </w:r>
      <w:r w:rsidR="00096865" w:rsidRPr="00FE4A6D">
        <w:rPr>
          <w:rFonts w:ascii="GHEA Grapalat" w:hAnsi="GHEA Grapalat" w:cs="Sylfaen"/>
          <w:b/>
          <w:szCs w:val="22"/>
          <w:lang w:val="es-ES"/>
        </w:rPr>
        <w:t>Լ</w:t>
      </w:r>
      <w:r w:rsidR="00096865" w:rsidRPr="00FE4A6D">
        <w:rPr>
          <w:rFonts w:ascii="Arial LatArm" w:hAnsi="Arial LatArm"/>
          <w:b/>
          <w:szCs w:val="22"/>
          <w:lang w:val="af-ZA"/>
        </w:rPr>
        <w:t xml:space="preserve"> </w:t>
      </w:r>
      <w:r w:rsidR="00096865" w:rsidRPr="00FE4A6D">
        <w:rPr>
          <w:rFonts w:ascii="GHEA Grapalat" w:hAnsi="GHEA Grapalat" w:cs="Sylfaen"/>
          <w:b/>
          <w:szCs w:val="22"/>
          <w:lang w:val="es-ES"/>
        </w:rPr>
        <w:t>ՈՒ</w:t>
      </w:r>
    </w:p>
    <w:p w14:paraId="5E579632" w14:textId="77777777" w:rsidR="00096865" w:rsidRPr="00FE4A6D" w:rsidRDefault="00096865" w:rsidP="00EF3662">
      <w:pPr>
        <w:ind w:firstLine="567"/>
        <w:jc w:val="center"/>
        <w:rPr>
          <w:rFonts w:ascii="Arial LatArm" w:hAnsi="Arial LatArm"/>
          <w:szCs w:val="22"/>
          <w:lang w:val="af-ZA"/>
        </w:rPr>
      </w:pPr>
    </w:p>
    <w:p w14:paraId="6129E8E2" w14:textId="77777777" w:rsidR="00096865" w:rsidRPr="00FE4A6D" w:rsidRDefault="008D5016" w:rsidP="00EF3662">
      <w:pPr>
        <w:jc w:val="center"/>
        <w:rPr>
          <w:rFonts w:ascii="Arial LatArm" w:hAnsi="Arial LatArm"/>
          <w:b/>
          <w:sz w:val="20"/>
          <w:lang w:val="af-ZA"/>
        </w:rPr>
      </w:pPr>
      <w:r w:rsidRPr="00FE4A6D">
        <w:rPr>
          <w:rFonts w:ascii="Arial LatArm" w:hAnsi="Arial LatArm"/>
          <w:b/>
          <w:sz w:val="20"/>
          <w:lang w:val="af-ZA"/>
        </w:rPr>
        <w:t xml:space="preserve">1. </w:t>
      </w:r>
      <w:r w:rsidRPr="00FE4A6D">
        <w:rPr>
          <w:rFonts w:ascii="GHEA Grapalat" w:hAnsi="GHEA Grapalat" w:cs="Sylfaen"/>
          <w:b/>
          <w:sz w:val="20"/>
          <w:lang w:val="es-ES"/>
        </w:rPr>
        <w:t>ԸՆԴՀԱՆՈՒՐ</w:t>
      </w:r>
      <w:r w:rsidRPr="00FE4A6D">
        <w:rPr>
          <w:rFonts w:ascii="Arial LatArm" w:hAnsi="Arial LatArm"/>
          <w:b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b/>
          <w:sz w:val="20"/>
          <w:lang w:val="es-ES"/>
        </w:rPr>
        <w:t>ԴՐՈՒՅԹՆԵՐ</w:t>
      </w:r>
    </w:p>
    <w:p w14:paraId="1FD81573" w14:textId="77777777" w:rsidR="00096865" w:rsidRPr="00FE4A6D" w:rsidRDefault="00096865" w:rsidP="00EF3662">
      <w:pPr>
        <w:ind w:firstLine="567"/>
        <w:jc w:val="both"/>
        <w:rPr>
          <w:rFonts w:ascii="Arial LatArm" w:hAnsi="Arial LatArm"/>
          <w:szCs w:val="22"/>
          <w:lang w:val="af-ZA"/>
        </w:rPr>
      </w:pPr>
      <w:r w:rsidRPr="00FE4A6D">
        <w:rPr>
          <w:rFonts w:ascii="Arial LatArm" w:hAnsi="Arial LatArm"/>
          <w:szCs w:val="22"/>
          <w:lang w:val="af-ZA"/>
        </w:rPr>
        <w:t xml:space="preserve"> </w:t>
      </w:r>
    </w:p>
    <w:p w14:paraId="3FBB8D1B" w14:textId="77777777" w:rsidR="00096865" w:rsidRPr="00FE4A6D" w:rsidRDefault="00096865" w:rsidP="00EF3662">
      <w:pPr>
        <w:ind w:firstLine="567"/>
        <w:jc w:val="both"/>
        <w:rPr>
          <w:rFonts w:ascii="Arial LatArm" w:hAnsi="Arial LatArm" w:cs="Sylfaen"/>
          <w:sz w:val="20"/>
          <w:lang w:val="af-ZA"/>
        </w:rPr>
      </w:pPr>
      <w:r w:rsidRPr="00FE4A6D">
        <w:rPr>
          <w:rFonts w:ascii="Arial LatArm" w:hAnsi="Arial LatArm" w:cs="Sylfaen"/>
          <w:sz w:val="20"/>
          <w:lang w:val="af-ZA"/>
        </w:rPr>
        <w:t xml:space="preserve">1.1 </w:t>
      </w:r>
      <w:r w:rsidRPr="00FE4A6D">
        <w:rPr>
          <w:rFonts w:ascii="GHEA Grapalat" w:hAnsi="GHEA Grapalat" w:cs="Sylfaen"/>
          <w:sz w:val="20"/>
          <w:lang w:val="ru-RU"/>
        </w:rPr>
        <w:t>Սույն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հրահանգը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նպատակ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ունի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օժանդակել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="000F4B86" w:rsidRPr="00FE4A6D">
        <w:rPr>
          <w:rFonts w:ascii="GHEA Grapalat" w:hAnsi="GHEA Grapalat" w:cs="Sylfaen"/>
          <w:sz w:val="20"/>
          <w:lang w:val="af-ZA"/>
        </w:rPr>
        <w:t>մ</w:t>
      </w:r>
      <w:r w:rsidRPr="00FE4A6D">
        <w:rPr>
          <w:rFonts w:ascii="GHEA Grapalat" w:hAnsi="GHEA Grapalat" w:cs="Sylfaen"/>
          <w:sz w:val="20"/>
          <w:lang w:val="ru-RU"/>
        </w:rPr>
        <w:t>ասնակիցներին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հայտը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պատրաստելիս</w:t>
      </w:r>
      <w:r w:rsidR="004D5671" w:rsidRPr="00FE4A6D">
        <w:rPr>
          <w:rFonts w:ascii="GHEA Grapalat" w:hAnsi="GHEA Grapalat" w:cs="Sylfaen"/>
          <w:sz w:val="20"/>
          <w:lang w:val="ru-RU"/>
        </w:rPr>
        <w:t>։</w:t>
      </w:r>
    </w:p>
    <w:p w14:paraId="192124B8" w14:textId="77777777" w:rsidR="00096865" w:rsidRPr="00FE4A6D" w:rsidRDefault="00096865" w:rsidP="00EF3662">
      <w:pPr>
        <w:ind w:firstLine="567"/>
        <w:jc w:val="both"/>
        <w:rPr>
          <w:rFonts w:ascii="Arial LatArm" w:hAnsi="Arial LatArm" w:cs="Sylfaen"/>
          <w:sz w:val="20"/>
          <w:lang w:val="af-ZA"/>
        </w:rPr>
      </w:pPr>
      <w:r w:rsidRPr="00FE4A6D">
        <w:rPr>
          <w:rFonts w:ascii="Arial LatArm" w:hAnsi="Arial LatArm" w:cs="Sylfaen"/>
          <w:sz w:val="20"/>
          <w:lang w:val="af-ZA"/>
        </w:rPr>
        <w:t xml:space="preserve">1.2 </w:t>
      </w:r>
      <w:r w:rsidRPr="00FE4A6D">
        <w:rPr>
          <w:rFonts w:ascii="GHEA Grapalat" w:hAnsi="GHEA Grapalat" w:cs="Sylfaen"/>
          <w:sz w:val="20"/>
          <w:lang w:val="ru-RU"/>
        </w:rPr>
        <w:t>Նպատակահարմարության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դեպքում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="000F4B86" w:rsidRPr="00FE4A6D">
        <w:rPr>
          <w:rFonts w:ascii="GHEA Grapalat" w:hAnsi="GHEA Grapalat" w:cs="Sylfaen"/>
          <w:sz w:val="20"/>
          <w:lang w:val="af-ZA"/>
        </w:rPr>
        <w:t>մ</w:t>
      </w:r>
      <w:r w:rsidRPr="00FE4A6D">
        <w:rPr>
          <w:rFonts w:ascii="GHEA Grapalat" w:hAnsi="GHEA Grapalat" w:cs="Sylfaen"/>
          <w:sz w:val="20"/>
          <w:lang w:val="ru-RU"/>
        </w:rPr>
        <w:t>ասնակիցը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պահանջվող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տեղեկությունները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կարող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է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ներկայացնել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սույն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հրահանգով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առաջարկվող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ձևերից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տարբերվող</w:t>
      </w:r>
      <w:r w:rsidRPr="00FE4A6D">
        <w:rPr>
          <w:rFonts w:ascii="Arial LatArm" w:hAnsi="Arial LatArm" w:cs="Sylfaen"/>
          <w:sz w:val="20"/>
          <w:lang w:val="af-ZA"/>
        </w:rPr>
        <w:t xml:space="preserve">` </w:t>
      </w:r>
      <w:r w:rsidRPr="00FE4A6D">
        <w:rPr>
          <w:rFonts w:ascii="GHEA Grapalat" w:hAnsi="GHEA Grapalat" w:cs="Sylfaen"/>
          <w:sz w:val="20"/>
          <w:lang w:val="ru-RU"/>
        </w:rPr>
        <w:t>այլ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ձևերով</w:t>
      </w:r>
      <w:r w:rsidRPr="00FE4A6D">
        <w:rPr>
          <w:rFonts w:ascii="Arial LatArm" w:hAnsi="Arial LatArm" w:cs="Sylfaen"/>
          <w:sz w:val="20"/>
          <w:lang w:val="af-ZA"/>
        </w:rPr>
        <w:t xml:space="preserve">` </w:t>
      </w:r>
      <w:r w:rsidRPr="00FE4A6D">
        <w:rPr>
          <w:rFonts w:ascii="GHEA Grapalat" w:hAnsi="GHEA Grapalat" w:cs="Sylfaen"/>
          <w:sz w:val="20"/>
          <w:lang w:val="ru-RU"/>
        </w:rPr>
        <w:t>պահպանելով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պահանջվող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վավերապայմանները</w:t>
      </w:r>
      <w:r w:rsidR="004D5671" w:rsidRPr="00FE4A6D">
        <w:rPr>
          <w:rFonts w:ascii="GHEA Grapalat" w:hAnsi="GHEA Grapalat" w:cs="Sylfaen"/>
          <w:sz w:val="20"/>
          <w:lang w:val="ru-RU"/>
        </w:rPr>
        <w:t>։</w:t>
      </w:r>
    </w:p>
    <w:p w14:paraId="278A6D81" w14:textId="77777777" w:rsidR="00096865" w:rsidRPr="00FE4A6D" w:rsidRDefault="00096865" w:rsidP="00EF3662">
      <w:pPr>
        <w:ind w:firstLine="567"/>
        <w:jc w:val="both"/>
        <w:rPr>
          <w:rFonts w:ascii="Arial LatArm" w:hAnsi="Arial LatArm" w:cs="Sylfaen"/>
          <w:sz w:val="20"/>
          <w:lang w:val="af-ZA"/>
        </w:rPr>
      </w:pPr>
      <w:r w:rsidRPr="00FE4A6D">
        <w:rPr>
          <w:rFonts w:ascii="Arial LatArm" w:hAnsi="Arial LatArm" w:cs="Sylfaen"/>
          <w:sz w:val="20"/>
          <w:lang w:val="af-ZA"/>
        </w:rPr>
        <w:t xml:space="preserve">1.3 </w:t>
      </w:r>
      <w:r w:rsidRPr="00FE4A6D">
        <w:rPr>
          <w:rFonts w:ascii="GHEA Grapalat" w:hAnsi="GHEA Grapalat" w:cs="Sylfaen"/>
          <w:sz w:val="20"/>
          <w:lang w:val="ru-RU"/>
        </w:rPr>
        <w:t>Հայտերը</w:t>
      </w:r>
      <w:r w:rsidR="00AE679C" w:rsidRPr="00FE4A6D">
        <w:rPr>
          <w:rFonts w:ascii="Arial LatArm" w:hAnsi="Arial LatArm" w:cs="Sylfaen"/>
          <w:sz w:val="20"/>
          <w:lang w:val="af-ZA"/>
        </w:rPr>
        <w:t>,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="005D71EF" w:rsidRPr="00FE4A6D">
        <w:rPr>
          <w:rFonts w:ascii="GHEA Grapalat" w:hAnsi="GHEA Grapalat" w:cs="Sylfaen"/>
          <w:sz w:val="20"/>
          <w:lang w:val="ru-RU"/>
        </w:rPr>
        <w:t>հայերենից</w:t>
      </w:r>
      <w:r w:rsidR="005D71EF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5D71EF" w:rsidRPr="00FE4A6D">
        <w:rPr>
          <w:rFonts w:ascii="GHEA Grapalat" w:hAnsi="GHEA Grapalat" w:cs="Sylfaen"/>
          <w:sz w:val="20"/>
          <w:lang w:val="ru-RU"/>
        </w:rPr>
        <w:t>բացի</w:t>
      </w:r>
      <w:r w:rsidR="005D71EF" w:rsidRPr="00FE4A6D">
        <w:rPr>
          <w:rFonts w:ascii="Arial LatArm" w:hAnsi="Arial LatArm" w:cs="Sylfaen"/>
          <w:sz w:val="20"/>
          <w:lang w:val="af-ZA"/>
        </w:rPr>
        <w:t xml:space="preserve">, </w:t>
      </w:r>
      <w:r w:rsidR="005D71EF" w:rsidRPr="00FE4A6D">
        <w:rPr>
          <w:rFonts w:ascii="GHEA Grapalat" w:hAnsi="GHEA Grapalat" w:cs="Sylfaen"/>
          <w:sz w:val="20"/>
          <w:lang w:val="ru-RU"/>
        </w:rPr>
        <w:t>կարող</w:t>
      </w:r>
      <w:r w:rsidR="005D71EF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5D71EF" w:rsidRPr="00FE4A6D">
        <w:rPr>
          <w:rFonts w:ascii="GHEA Grapalat" w:hAnsi="GHEA Grapalat" w:cs="Sylfaen"/>
          <w:sz w:val="20"/>
          <w:lang w:val="ru-RU"/>
        </w:rPr>
        <w:t>են</w:t>
      </w:r>
      <w:r w:rsidR="005D71EF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5D71EF" w:rsidRPr="00FE4A6D">
        <w:rPr>
          <w:rFonts w:ascii="GHEA Grapalat" w:hAnsi="GHEA Grapalat" w:cs="Sylfaen"/>
          <w:sz w:val="20"/>
          <w:lang w:val="ru-RU"/>
        </w:rPr>
        <w:t>ներկայացվել</w:t>
      </w:r>
      <w:r w:rsidR="005D71EF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5D71EF" w:rsidRPr="00FE4A6D">
        <w:rPr>
          <w:rFonts w:ascii="GHEA Grapalat" w:hAnsi="GHEA Grapalat" w:cs="Sylfaen"/>
          <w:sz w:val="20"/>
          <w:lang w:val="ru-RU"/>
        </w:rPr>
        <w:t>նաև</w:t>
      </w:r>
      <w:r w:rsidR="005D71EF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5D71EF" w:rsidRPr="00FE4A6D">
        <w:rPr>
          <w:rFonts w:ascii="GHEA Grapalat" w:hAnsi="GHEA Grapalat" w:cs="Sylfaen"/>
          <w:sz w:val="20"/>
          <w:lang w:val="ru-RU"/>
        </w:rPr>
        <w:t>անգլերեն</w:t>
      </w:r>
      <w:r w:rsidR="005D71EF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5D71EF" w:rsidRPr="00FE4A6D">
        <w:rPr>
          <w:rFonts w:ascii="GHEA Grapalat" w:hAnsi="GHEA Grapalat" w:cs="Sylfaen"/>
          <w:sz w:val="20"/>
          <w:lang w:val="ru-RU"/>
        </w:rPr>
        <w:t>կամ</w:t>
      </w:r>
      <w:r w:rsidR="005D71EF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5D71EF" w:rsidRPr="00FE4A6D">
        <w:rPr>
          <w:rFonts w:ascii="GHEA Grapalat" w:hAnsi="GHEA Grapalat" w:cs="Sylfaen"/>
          <w:sz w:val="20"/>
          <w:lang w:val="ru-RU"/>
        </w:rPr>
        <w:t>ռուսերեն</w:t>
      </w:r>
      <w:r w:rsidR="004D5671" w:rsidRPr="00FE4A6D">
        <w:rPr>
          <w:rFonts w:ascii="GHEA Grapalat" w:hAnsi="GHEA Grapalat" w:cs="Sylfaen"/>
          <w:sz w:val="20"/>
          <w:lang w:val="ru-RU"/>
        </w:rPr>
        <w:t>։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</w:p>
    <w:p w14:paraId="0497AC5C" w14:textId="77777777" w:rsidR="00096865" w:rsidRPr="00FE4A6D" w:rsidRDefault="00096865" w:rsidP="00EF3662">
      <w:pPr>
        <w:jc w:val="center"/>
        <w:rPr>
          <w:rFonts w:ascii="Arial LatArm" w:hAnsi="Arial LatArm"/>
          <w:b/>
          <w:szCs w:val="22"/>
          <w:lang w:val="af-ZA"/>
        </w:rPr>
      </w:pPr>
    </w:p>
    <w:p w14:paraId="49BBE544" w14:textId="77777777" w:rsidR="00096865" w:rsidRPr="00FE4A6D" w:rsidRDefault="008D5016" w:rsidP="00EF3662">
      <w:pPr>
        <w:jc w:val="center"/>
        <w:rPr>
          <w:rFonts w:ascii="Arial LatArm" w:hAnsi="Arial LatArm"/>
          <w:b/>
          <w:sz w:val="20"/>
          <w:lang w:val="af-ZA"/>
        </w:rPr>
      </w:pPr>
      <w:r w:rsidRPr="00FE4A6D">
        <w:rPr>
          <w:rFonts w:ascii="Arial LatArm" w:hAnsi="Arial LatArm"/>
          <w:b/>
          <w:sz w:val="20"/>
          <w:lang w:val="af-ZA"/>
        </w:rPr>
        <w:t xml:space="preserve">2. </w:t>
      </w:r>
      <w:r w:rsidRPr="00FE4A6D">
        <w:rPr>
          <w:rFonts w:ascii="GHEA Grapalat" w:hAnsi="GHEA Grapalat" w:cs="Sylfaen"/>
          <w:b/>
          <w:sz w:val="20"/>
          <w:lang w:val="es-ES"/>
        </w:rPr>
        <w:t>ԸՆԹԱՑԱԿԱՐԳԻ</w:t>
      </w:r>
      <w:r w:rsidRPr="00FE4A6D">
        <w:rPr>
          <w:rFonts w:ascii="Arial LatArm" w:hAnsi="Arial LatArm"/>
          <w:b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b/>
          <w:sz w:val="20"/>
          <w:lang w:val="es-ES"/>
        </w:rPr>
        <w:t>ՀԱՅՏԸ</w:t>
      </w:r>
    </w:p>
    <w:p w14:paraId="4857431C" w14:textId="77777777" w:rsidR="00096865" w:rsidRPr="00FE4A6D" w:rsidRDefault="00096865" w:rsidP="00EF3662">
      <w:pPr>
        <w:ind w:firstLine="720"/>
        <w:jc w:val="center"/>
        <w:rPr>
          <w:rFonts w:ascii="Arial LatArm" w:hAnsi="Arial LatArm"/>
          <w:szCs w:val="22"/>
          <w:lang w:val="af-ZA"/>
        </w:rPr>
      </w:pPr>
    </w:p>
    <w:p w14:paraId="56B6681B" w14:textId="77777777" w:rsidR="009247B8" w:rsidRPr="00FE4A6D" w:rsidRDefault="009247B8" w:rsidP="009247B8">
      <w:pPr>
        <w:ind w:firstLine="567"/>
        <w:jc w:val="both"/>
        <w:rPr>
          <w:rFonts w:ascii="Arial LatArm" w:hAnsi="Arial LatArm"/>
          <w:sz w:val="20"/>
          <w:szCs w:val="20"/>
          <w:lang w:val="es-ES"/>
        </w:rPr>
      </w:pPr>
      <w:r w:rsidRPr="00FE4A6D">
        <w:rPr>
          <w:rFonts w:ascii="GHEA Grapalat" w:hAnsi="GHEA Grapalat"/>
          <w:sz w:val="20"/>
          <w:szCs w:val="20"/>
          <w:lang w:val="hy-AM"/>
        </w:rPr>
        <w:t>Ընթացակարգին</w:t>
      </w:r>
      <w:r w:rsidRPr="00FE4A6D">
        <w:rPr>
          <w:rFonts w:ascii="Arial LatArm" w:hAnsi="Arial LatArm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sz w:val="20"/>
          <w:szCs w:val="20"/>
          <w:lang w:val="hy-AM"/>
        </w:rPr>
        <w:t>մասնակցելու</w:t>
      </w:r>
      <w:r w:rsidRPr="00FE4A6D">
        <w:rPr>
          <w:rFonts w:ascii="Arial LatArm" w:hAnsi="Arial LatArm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sz w:val="20"/>
          <w:szCs w:val="20"/>
          <w:lang w:val="hy-AM"/>
        </w:rPr>
        <w:t>համար</w:t>
      </w:r>
      <w:r w:rsidRPr="00FE4A6D">
        <w:rPr>
          <w:rFonts w:ascii="Arial LatArm" w:hAnsi="Arial LatArm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մ</w:t>
      </w:r>
      <w:r w:rsidRPr="00FE4A6D">
        <w:rPr>
          <w:rFonts w:ascii="GHEA Grapalat" w:hAnsi="GHEA Grapalat"/>
          <w:sz w:val="20"/>
          <w:szCs w:val="20"/>
          <w:lang w:val="hy-AM"/>
        </w:rPr>
        <w:t>ասնակիցը</w:t>
      </w:r>
      <w:r w:rsidRPr="00FE4A6D">
        <w:rPr>
          <w:rFonts w:ascii="Arial LatArm" w:hAnsi="Arial LatArm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սույն</w:t>
      </w:r>
      <w:r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հրավերի</w:t>
      </w:r>
      <w:r w:rsidRPr="00FE4A6D">
        <w:rPr>
          <w:rFonts w:ascii="Arial LatArm" w:hAnsi="Arial LatArm"/>
          <w:sz w:val="20"/>
          <w:szCs w:val="20"/>
          <w:lang w:val="af-ZA"/>
        </w:rPr>
        <w:t xml:space="preserve"> 2-</w:t>
      </w:r>
      <w:r w:rsidRPr="00FE4A6D">
        <w:rPr>
          <w:rFonts w:ascii="GHEA Grapalat" w:hAnsi="GHEA Grapalat"/>
          <w:sz w:val="20"/>
          <w:szCs w:val="20"/>
        </w:rPr>
        <w:t>րդ</w:t>
      </w:r>
      <w:r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մասի</w:t>
      </w:r>
      <w:r w:rsidRPr="00FE4A6D">
        <w:rPr>
          <w:rFonts w:ascii="Arial LatArm" w:hAnsi="Arial LatArm"/>
          <w:sz w:val="20"/>
          <w:szCs w:val="20"/>
          <w:lang w:val="af-ZA"/>
        </w:rPr>
        <w:t xml:space="preserve"> 3-</w:t>
      </w:r>
      <w:r w:rsidRPr="00FE4A6D">
        <w:rPr>
          <w:rFonts w:ascii="GHEA Grapalat" w:hAnsi="GHEA Grapalat"/>
          <w:sz w:val="20"/>
          <w:szCs w:val="20"/>
        </w:rPr>
        <w:t>րդ</w:t>
      </w:r>
      <w:r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բաժնով</w:t>
      </w:r>
      <w:r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սահմանված</w:t>
      </w:r>
      <w:r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կարգով</w:t>
      </w:r>
      <w:r w:rsidRPr="00FE4A6D">
        <w:rPr>
          <w:rFonts w:ascii="Arial LatArm" w:hAnsi="Arial LatArm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sz w:val="20"/>
          <w:szCs w:val="20"/>
          <w:lang w:val="hy-AM"/>
        </w:rPr>
        <w:t>ներկայացնում</w:t>
      </w:r>
      <w:r w:rsidRPr="00FE4A6D">
        <w:rPr>
          <w:rFonts w:ascii="Arial LatArm" w:hAnsi="Arial LatArm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sz w:val="20"/>
          <w:szCs w:val="20"/>
          <w:lang w:val="hy-AM"/>
        </w:rPr>
        <w:t>է</w:t>
      </w:r>
      <w:r w:rsidRPr="00FE4A6D">
        <w:rPr>
          <w:rFonts w:ascii="Arial LatArm" w:hAnsi="Arial LatArm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sz w:val="20"/>
          <w:szCs w:val="20"/>
          <w:lang w:val="hy-AM"/>
        </w:rPr>
        <w:t>հայտ</w:t>
      </w:r>
      <w:r w:rsidRPr="00FE4A6D">
        <w:rPr>
          <w:rFonts w:ascii="Arial LatArm" w:hAnsi="Arial LatArm"/>
          <w:sz w:val="20"/>
          <w:szCs w:val="20"/>
          <w:lang w:val="hy-AM"/>
        </w:rPr>
        <w:t xml:space="preserve">: </w:t>
      </w:r>
      <w:r w:rsidRPr="00FE4A6D">
        <w:rPr>
          <w:rFonts w:ascii="GHEA Grapalat" w:hAnsi="GHEA Grapalat"/>
          <w:sz w:val="20"/>
          <w:szCs w:val="20"/>
          <w:lang w:val="hy-AM"/>
        </w:rPr>
        <w:t>Հայտին</w:t>
      </w:r>
      <w:r w:rsidRPr="00FE4A6D">
        <w:rPr>
          <w:rFonts w:ascii="Arial LatArm" w:hAnsi="Arial LatArm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sz w:val="20"/>
          <w:szCs w:val="20"/>
          <w:lang w:val="hy-AM"/>
        </w:rPr>
        <w:t>կցվում</w:t>
      </w:r>
      <w:r w:rsidRPr="00FE4A6D">
        <w:rPr>
          <w:rFonts w:ascii="Arial LatArm" w:hAnsi="Arial LatArm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sz w:val="20"/>
          <w:szCs w:val="20"/>
          <w:lang w:val="hy-AM"/>
        </w:rPr>
        <w:t>են</w:t>
      </w:r>
      <w:r w:rsidRPr="00FE4A6D">
        <w:rPr>
          <w:rFonts w:ascii="Arial LatArm" w:hAnsi="Arial LatArm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sz w:val="20"/>
          <w:szCs w:val="20"/>
          <w:lang w:val="hy-AM"/>
        </w:rPr>
        <w:t>սույն</w:t>
      </w:r>
      <w:r w:rsidRPr="00FE4A6D">
        <w:rPr>
          <w:rFonts w:ascii="Arial LatArm" w:hAnsi="Arial LatArm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sz w:val="20"/>
          <w:szCs w:val="20"/>
          <w:lang w:val="hy-AM"/>
        </w:rPr>
        <w:t>հրավերով</w:t>
      </w:r>
      <w:r w:rsidRPr="00FE4A6D">
        <w:rPr>
          <w:rFonts w:ascii="Arial LatArm" w:hAnsi="Arial LatArm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sz w:val="20"/>
          <w:szCs w:val="20"/>
          <w:lang w:val="hy-AM"/>
        </w:rPr>
        <w:t>նախատեսված</w:t>
      </w:r>
      <w:r w:rsidRPr="00FE4A6D">
        <w:rPr>
          <w:rFonts w:ascii="Arial LatArm" w:hAnsi="Arial LatArm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sz w:val="20"/>
          <w:szCs w:val="20"/>
          <w:lang w:val="hy-AM"/>
        </w:rPr>
        <w:t>համապատասխան</w:t>
      </w:r>
      <w:r w:rsidRPr="00FE4A6D">
        <w:rPr>
          <w:rFonts w:ascii="Arial LatArm" w:hAnsi="Arial LatArm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sz w:val="20"/>
          <w:szCs w:val="20"/>
          <w:lang w:val="hy-AM"/>
        </w:rPr>
        <w:t>փաստաթղթեր</w:t>
      </w:r>
      <w:r w:rsidRPr="00FE4A6D">
        <w:rPr>
          <w:rFonts w:ascii="GHEA Grapalat" w:hAnsi="GHEA Grapalat"/>
          <w:sz w:val="20"/>
          <w:szCs w:val="20"/>
          <w:lang w:val="es-ES"/>
        </w:rPr>
        <w:t>ը</w:t>
      </w:r>
      <w:r w:rsidRPr="00FE4A6D">
        <w:rPr>
          <w:rFonts w:ascii="Arial LatArm" w:hAnsi="Arial LatArm"/>
          <w:sz w:val="20"/>
          <w:szCs w:val="20"/>
          <w:lang w:val="es-ES"/>
        </w:rPr>
        <w:t>:</w:t>
      </w:r>
    </w:p>
    <w:p w14:paraId="2EC4B2F8" w14:textId="77777777" w:rsidR="002D5CF0" w:rsidRPr="00FE4A6D" w:rsidRDefault="0078387F" w:rsidP="00EF3662">
      <w:pPr>
        <w:ind w:firstLine="567"/>
        <w:jc w:val="both"/>
        <w:rPr>
          <w:rFonts w:ascii="Arial LatArm" w:hAnsi="Arial LatArm" w:cs="Sylfaen"/>
          <w:sz w:val="20"/>
          <w:lang w:val="es-ES"/>
        </w:rPr>
      </w:pPr>
      <w:r w:rsidRPr="00FE4A6D">
        <w:rPr>
          <w:rFonts w:ascii="GHEA Grapalat" w:hAnsi="GHEA Grapalat" w:cs="Sylfaen"/>
          <w:sz w:val="20"/>
        </w:rPr>
        <w:t>Մասնակիցը</w:t>
      </w:r>
      <w:r w:rsidRPr="00FE4A6D">
        <w:rPr>
          <w:rFonts w:ascii="Arial LatArm" w:hAnsi="Arial LatArm" w:cs="Sylfaen"/>
          <w:sz w:val="20"/>
          <w:lang w:val="es-ES"/>
        </w:rPr>
        <w:t xml:space="preserve"> </w:t>
      </w:r>
      <w:r w:rsidR="002240AB" w:rsidRPr="00FE4A6D">
        <w:rPr>
          <w:rFonts w:ascii="GHEA Grapalat" w:hAnsi="GHEA Grapalat" w:cs="Sylfaen"/>
          <w:sz w:val="20"/>
        </w:rPr>
        <w:t>հայտով</w:t>
      </w:r>
      <w:r w:rsidR="002240AB" w:rsidRPr="00FE4A6D">
        <w:rPr>
          <w:rFonts w:ascii="Arial LatArm" w:hAnsi="Arial LatArm" w:cs="Sylfaen"/>
          <w:sz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</w:rPr>
        <w:t>ներկայացնում</w:t>
      </w:r>
      <w:r w:rsidRPr="00FE4A6D">
        <w:rPr>
          <w:rFonts w:ascii="Arial LatArm" w:hAnsi="Arial LatArm" w:cs="Sylfaen"/>
          <w:sz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</w:rPr>
        <w:t>է</w:t>
      </w:r>
      <w:r w:rsidRPr="00FE4A6D">
        <w:rPr>
          <w:rFonts w:ascii="Arial LatArm" w:hAnsi="Arial LatArm" w:cs="Sylfaen"/>
          <w:sz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</w:rPr>
        <w:t>իր</w:t>
      </w:r>
      <w:r w:rsidRPr="00FE4A6D">
        <w:rPr>
          <w:rFonts w:ascii="Arial LatArm" w:hAnsi="Arial LatArm" w:cs="Sylfaen"/>
          <w:sz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</w:rPr>
        <w:t>կողմից</w:t>
      </w:r>
      <w:r w:rsidRPr="00FE4A6D">
        <w:rPr>
          <w:rFonts w:ascii="Arial LatArm" w:hAnsi="Arial LatArm" w:cs="Sylfaen"/>
          <w:sz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</w:rPr>
        <w:t>հաստատված</w:t>
      </w:r>
      <w:r w:rsidRPr="00FE4A6D">
        <w:rPr>
          <w:rFonts w:ascii="Arial LatArm" w:hAnsi="Arial LatArm" w:cs="Sylfaen"/>
          <w:sz w:val="20"/>
          <w:lang w:val="es-ES"/>
        </w:rPr>
        <w:t>`</w:t>
      </w:r>
    </w:p>
    <w:p w14:paraId="4B12A1CB" w14:textId="77777777" w:rsidR="00096865" w:rsidRPr="00FE4A6D" w:rsidRDefault="002D5CF0" w:rsidP="00EF3662">
      <w:pPr>
        <w:ind w:firstLine="567"/>
        <w:jc w:val="both"/>
        <w:rPr>
          <w:rFonts w:ascii="Arial LatArm" w:hAnsi="Arial LatArm" w:cs="Sylfaen"/>
          <w:sz w:val="20"/>
          <w:lang w:val="es-ES"/>
        </w:rPr>
      </w:pPr>
      <w:r w:rsidRPr="00FE4A6D">
        <w:rPr>
          <w:rFonts w:ascii="Arial LatArm" w:hAnsi="Arial LatArm" w:cs="Sylfaen"/>
          <w:sz w:val="20"/>
          <w:lang w:val="es-ES"/>
        </w:rPr>
        <w:t>2.</w:t>
      </w:r>
      <w:r w:rsidR="00D76BBA" w:rsidRPr="00FE4A6D">
        <w:rPr>
          <w:rFonts w:ascii="Arial LatArm" w:hAnsi="Arial LatArm" w:cs="Sylfaen"/>
          <w:sz w:val="20"/>
          <w:lang w:val="es-ES"/>
        </w:rPr>
        <w:t>1</w:t>
      </w:r>
      <w:r w:rsidRPr="00FE4A6D">
        <w:rPr>
          <w:rFonts w:ascii="Arial LatArm" w:hAnsi="Arial LatArm" w:cs="Sylfaen"/>
          <w:sz w:val="20"/>
          <w:lang w:val="es-ES"/>
        </w:rPr>
        <w:t xml:space="preserve"> </w:t>
      </w:r>
      <w:r w:rsidR="00096865" w:rsidRPr="00FE4A6D">
        <w:rPr>
          <w:rFonts w:ascii="GHEA Grapalat" w:hAnsi="GHEA Grapalat" w:cs="Sylfaen"/>
          <w:sz w:val="20"/>
          <w:lang w:val="ru-RU"/>
        </w:rPr>
        <w:t>ընթացակարգին</w:t>
      </w:r>
      <w:r w:rsidR="0009686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096865" w:rsidRPr="00FE4A6D">
        <w:rPr>
          <w:rFonts w:ascii="GHEA Grapalat" w:hAnsi="GHEA Grapalat" w:cs="Sylfaen"/>
          <w:sz w:val="20"/>
          <w:lang w:val="ru-RU"/>
        </w:rPr>
        <w:t>մասնակցելու</w:t>
      </w:r>
      <w:r w:rsidR="00096865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096865" w:rsidRPr="00FE4A6D">
        <w:rPr>
          <w:rFonts w:ascii="GHEA Grapalat" w:hAnsi="GHEA Grapalat" w:cs="Sylfaen"/>
          <w:sz w:val="20"/>
          <w:lang w:val="ru-RU"/>
        </w:rPr>
        <w:t>դիմում</w:t>
      </w:r>
      <w:r w:rsidR="00EF4630" w:rsidRPr="00FE4A6D">
        <w:rPr>
          <w:rFonts w:ascii="Arial LatArm" w:hAnsi="Arial LatArm" w:cs="Sylfaen"/>
          <w:sz w:val="20"/>
          <w:lang w:val="es-ES"/>
        </w:rPr>
        <w:t>-</w:t>
      </w:r>
      <w:r w:rsidR="00EF4630" w:rsidRPr="00FE4A6D">
        <w:rPr>
          <w:rFonts w:ascii="GHEA Grapalat" w:hAnsi="GHEA Grapalat" w:cs="Sylfaen"/>
          <w:sz w:val="20"/>
        </w:rPr>
        <w:t>հայտարարություն</w:t>
      </w:r>
      <w:r w:rsidR="00096865" w:rsidRPr="00FE4A6D">
        <w:rPr>
          <w:rFonts w:ascii="Arial LatArm" w:hAnsi="Arial LatArm" w:cs="Sylfaen"/>
          <w:sz w:val="20"/>
          <w:lang w:val="af-ZA"/>
        </w:rPr>
        <w:t xml:space="preserve">` </w:t>
      </w:r>
      <w:r w:rsidR="006F49AA" w:rsidRPr="00FE4A6D">
        <w:rPr>
          <w:rFonts w:ascii="GHEA Grapalat" w:hAnsi="GHEA Grapalat" w:cs="Sylfaen"/>
          <w:sz w:val="20"/>
          <w:lang w:val="af-ZA"/>
        </w:rPr>
        <w:t>համաձայն</w:t>
      </w:r>
      <w:r w:rsidR="006F49AA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6F49AA" w:rsidRPr="00FE4A6D">
        <w:rPr>
          <w:rFonts w:ascii="GHEA Grapalat" w:hAnsi="GHEA Grapalat" w:cs="Sylfaen"/>
          <w:sz w:val="20"/>
          <w:lang w:val="af-ZA"/>
        </w:rPr>
        <w:t>հ</w:t>
      </w:r>
      <w:r w:rsidR="00096865" w:rsidRPr="00FE4A6D">
        <w:rPr>
          <w:rFonts w:ascii="GHEA Grapalat" w:hAnsi="GHEA Grapalat" w:cs="Sylfaen"/>
          <w:sz w:val="20"/>
          <w:lang w:val="ru-RU"/>
        </w:rPr>
        <w:t>ավելված</w:t>
      </w:r>
      <w:r w:rsidR="00096865" w:rsidRPr="00FE4A6D">
        <w:rPr>
          <w:rFonts w:ascii="Arial LatArm" w:hAnsi="Arial LatArm" w:cs="Sylfaen"/>
          <w:sz w:val="20"/>
          <w:lang w:val="af-ZA"/>
        </w:rPr>
        <w:t xml:space="preserve"> N 1</w:t>
      </w:r>
      <w:r w:rsidR="006F49AA" w:rsidRPr="00FE4A6D">
        <w:rPr>
          <w:rFonts w:ascii="Arial LatArm" w:hAnsi="Arial LatArm" w:cs="Sylfaen"/>
          <w:sz w:val="20"/>
          <w:lang w:val="af-ZA"/>
        </w:rPr>
        <w:t>-</w:t>
      </w:r>
      <w:r w:rsidR="006F49AA" w:rsidRPr="00FE4A6D">
        <w:rPr>
          <w:rFonts w:ascii="GHEA Grapalat" w:hAnsi="GHEA Grapalat" w:cs="Sylfaen"/>
          <w:sz w:val="20"/>
          <w:lang w:val="af-ZA"/>
        </w:rPr>
        <w:t>ի</w:t>
      </w:r>
      <w:r w:rsidR="00BC6807" w:rsidRPr="00FE4A6D">
        <w:rPr>
          <w:rFonts w:ascii="Arial LatArm" w:hAnsi="Arial LatArm" w:cs="Sylfaen"/>
          <w:sz w:val="20"/>
          <w:lang w:val="es-ES"/>
        </w:rPr>
        <w:t>.</w:t>
      </w:r>
    </w:p>
    <w:p w14:paraId="24D5D073" w14:textId="77777777" w:rsidR="00E968EF" w:rsidRPr="00FE4A6D" w:rsidRDefault="00E968EF" w:rsidP="00E968EF">
      <w:pPr>
        <w:ind w:firstLine="567"/>
        <w:jc w:val="both"/>
        <w:rPr>
          <w:rFonts w:ascii="Arial LatArm" w:hAnsi="Arial LatArm" w:cs="Sylfaen"/>
          <w:sz w:val="20"/>
          <w:lang w:val="es-ES"/>
        </w:rPr>
      </w:pPr>
      <w:r w:rsidRPr="00FE4A6D">
        <w:rPr>
          <w:rFonts w:ascii="Arial LatArm" w:hAnsi="Arial LatArm"/>
          <w:sz w:val="20"/>
          <w:lang w:val="es-ES"/>
        </w:rPr>
        <w:t xml:space="preserve">2.2 </w:t>
      </w:r>
      <w:r w:rsidRPr="00FE4A6D">
        <w:rPr>
          <w:rFonts w:ascii="GHEA Grapalat" w:hAnsi="GHEA Grapalat" w:cs="Sylfaen"/>
          <w:sz w:val="20"/>
          <w:lang w:val="es-ES"/>
        </w:rPr>
        <w:t>իր</w:t>
      </w:r>
      <w:r w:rsidRPr="00FE4A6D">
        <w:rPr>
          <w:rFonts w:ascii="Arial LatArm" w:hAnsi="Arial LatArm" w:cs="Sylfaen"/>
          <w:sz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lang w:val="es-ES"/>
        </w:rPr>
        <w:t>կողմից</w:t>
      </w:r>
      <w:r w:rsidRPr="00FE4A6D">
        <w:rPr>
          <w:rFonts w:ascii="Arial LatArm" w:hAnsi="Arial LatArm" w:cs="Sylfaen"/>
          <w:sz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lang w:val="es-ES"/>
        </w:rPr>
        <w:t>հաստատված</w:t>
      </w:r>
      <w:r w:rsidRPr="00FE4A6D">
        <w:rPr>
          <w:rFonts w:ascii="Arial LatArm" w:hAnsi="Arial LatArm" w:cs="Sylfaen"/>
          <w:sz w:val="20"/>
          <w:lang w:val="es-ES"/>
        </w:rPr>
        <w:t xml:space="preserve">` </w:t>
      </w:r>
      <w:r w:rsidRPr="00FE4A6D">
        <w:rPr>
          <w:rFonts w:ascii="GHEA Grapalat" w:hAnsi="GHEA Grapalat" w:cs="Sylfaen"/>
          <w:sz w:val="20"/>
        </w:rPr>
        <w:t>առաջարկվող</w:t>
      </w:r>
      <w:r w:rsidRPr="00FE4A6D">
        <w:rPr>
          <w:rFonts w:ascii="Arial LatArm" w:hAnsi="Arial LatArm" w:cs="Sylfaen"/>
          <w:sz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</w:rPr>
        <w:t>ապրանքի</w:t>
      </w:r>
      <w:r w:rsidRPr="00FE4A6D">
        <w:rPr>
          <w:rFonts w:ascii="Arial LatArm" w:hAnsi="Arial LatArm" w:cs="Sylfaen"/>
          <w:sz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  <w:lang w:val="hy-AM"/>
        </w:rPr>
        <w:t>ամբողջական</w:t>
      </w:r>
      <w:r w:rsidRPr="00FE4A6D">
        <w:rPr>
          <w:rFonts w:ascii="Arial LatArm" w:hAnsi="Arial LatArm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sz w:val="20"/>
          <w:szCs w:val="20"/>
          <w:lang w:val="hy-AM"/>
        </w:rPr>
        <w:t>նկարագիրը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` </w:t>
      </w:r>
      <w:r w:rsidRPr="00FE4A6D">
        <w:rPr>
          <w:rFonts w:ascii="GHEA Grapalat" w:hAnsi="GHEA Grapalat"/>
          <w:sz w:val="20"/>
          <w:szCs w:val="20"/>
        </w:rPr>
        <w:t>համաձայն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հավելված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N 1.1-</w:t>
      </w:r>
      <w:r w:rsidRPr="00FE4A6D">
        <w:rPr>
          <w:rFonts w:ascii="GHEA Grapalat" w:hAnsi="GHEA Grapalat"/>
          <w:sz w:val="20"/>
          <w:szCs w:val="20"/>
        </w:rPr>
        <w:t>ի</w:t>
      </w:r>
      <w:r w:rsidRPr="00FE4A6D">
        <w:rPr>
          <w:rFonts w:ascii="Arial LatArm" w:hAnsi="Arial LatArm" w:cs="Sylfaen"/>
          <w:sz w:val="20"/>
          <w:lang w:val="es-ES"/>
        </w:rPr>
        <w:t>.</w:t>
      </w:r>
    </w:p>
    <w:p w14:paraId="39AA8E3D" w14:textId="77777777" w:rsidR="00EF4630" w:rsidRPr="00FE4A6D" w:rsidRDefault="00096865" w:rsidP="00EF4630">
      <w:pPr>
        <w:pStyle w:val="norm"/>
        <w:spacing w:line="276" w:lineRule="auto"/>
        <w:ind w:firstLine="567"/>
        <w:rPr>
          <w:rFonts w:ascii="Arial LatArm" w:hAnsi="Arial LatArm" w:cs="Sylfaen"/>
          <w:sz w:val="20"/>
          <w:szCs w:val="24"/>
          <w:lang w:val="af-ZA" w:eastAsia="en-US"/>
        </w:rPr>
      </w:pPr>
      <w:r w:rsidRPr="00FE4A6D">
        <w:rPr>
          <w:rFonts w:ascii="Arial LatArm" w:hAnsi="Arial LatArm" w:cs="Sylfaen"/>
          <w:sz w:val="20"/>
          <w:lang w:val="af-ZA"/>
        </w:rPr>
        <w:t>2.</w:t>
      </w:r>
      <w:r w:rsidR="00E968EF" w:rsidRPr="00FE4A6D">
        <w:rPr>
          <w:rFonts w:ascii="Arial LatArm" w:hAnsi="Arial LatArm" w:cs="Sylfaen"/>
          <w:sz w:val="20"/>
          <w:lang w:val="af-ZA"/>
        </w:rPr>
        <w:t>3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="00EF4630" w:rsidRPr="00FE4A6D">
        <w:rPr>
          <w:rFonts w:ascii="GHEA Grapalat" w:hAnsi="GHEA Grapalat" w:cs="Sylfaen"/>
          <w:sz w:val="20"/>
          <w:szCs w:val="24"/>
          <w:lang w:eastAsia="en-US"/>
        </w:rPr>
        <w:t>գործակալության</w:t>
      </w:r>
      <w:r w:rsidR="00EF4630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EF4630" w:rsidRPr="00FE4A6D">
        <w:rPr>
          <w:rFonts w:ascii="GHEA Grapalat" w:hAnsi="GHEA Grapalat" w:cs="Sylfaen"/>
          <w:sz w:val="20"/>
          <w:szCs w:val="24"/>
          <w:lang w:eastAsia="en-US"/>
        </w:rPr>
        <w:t>պայմանագրի</w:t>
      </w:r>
      <w:r w:rsidR="00EF4630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EF4630" w:rsidRPr="00FE4A6D">
        <w:rPr>
          <w:rFonts w:ascii="GHEA Grapalat" w:hAnsi="GHEA Grapalat" w:cs="Sylfaen"/>
          <w:sz w:val="20"/>
          <w:szCs w:val="24"/>
          <w:lang w:eastAsia="en-US"/>
        </w:rPr>
        <w:t>պատճենը</w:t>
      </w:r>
      <w:r w:rsidR="00EF4630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EF4630" w:rsidRPr="00FE4A6D">
        <w:rPr>
          <w:rFonts w:ascii="GHEA Grapalat" w:hAnsi="GHEA Grapalat" w:cs="Sylfaen"/>
          <w:sz w:val="20"/>
          <w:szCs w:val="24"/>
          <w:lang w:eastAsia="en-US"/>
        </w:rPr>
        <w:t>և</w:t>
      </w:r>
      <w:r w:rsidR="00EF4630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EF4630" w:rsidRPr="00FE4A6D">
        <w:rPr>
          <w:rFonts w:ascii="GHEA Grapalat" w:hAnsi="GHEA Grapalat" w:cs="Sylfaen"/>
          <w:sz w:val="20"/>
          <w:szCs w:val="24"/>
          <w:lang w:eastAsia="en-US"/>
        </w:rPr>
        <w:t>դրա</w:t>
      </w:r>
      <w:r w:rsidR="00EF4630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EF4630" w:rsidRPr="00FE4A6D">
        <w:rPr>
          <w:rFonts w:ascii="GHEA Grapalat" w:hAnsi="GHEA Grapalat" w:cs="Sylfaen"/>
          <w:sz w:val="20"/>
          <w:szCs w:val="24"/>
          <w:lang w:eastAsia="en-US"/>
        </w:rPr>
        <w:t>կողմ</w:t>
      </w:r>
      <w:r w:rsidR="00EF4630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EF4630" w:rsidRPr="00FE4A6D">
        <w:rPr>
          <w:rFonts w:ascii="GHEA Grapalat" w:hAnsi="GHEA Grapalat" w:cs="Sylfaen"/>
          <w:sz w:val="20"/>
          <w:szCs w:val="24"/>
          <w:lang w:eastAsia="en-US"/>
        </w:rPr>
        <w:t>հանդիսացող</w:t>
      </w:r>
      <w:r w:rsidR="00EF4630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EF4630" w:rsidRPr="00FE4A6D">
        <w:rPr>
          <w:rFonts w:ascii="GHEA Grapalat" w:hAnsi="GHEA Grapalat" w:cs="Sylfaen"/>
          <w:sz w:val="20"/>
          <w:szCs w:val="24"/>
          <w:lang w:eastAsia="en-US"/>
        </w:rPr>
        <w:t>անձի</w:t>
      </w:r>
      <w:r w:rsidR="00EF4630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EF4630" w:rsidRPr="00FE4A6D">
        <w:rPr>
          <w:rFonts w:ascii="GHEA Grapalat" w:hAnsi="GHEA Grapalat" w:cs="Sylfaen"/>
          <w:sz w:val="20"/>
          <w:szCs w:val="24"/>
          <w:lang w:eastAsia="en-US"/>
        </w:rPr>
        <w:t>տվյալները</w:t>
      </w:r>
      <w:r w:rsidR="00EF4630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, </w:t>
      </w:r>
      <w:r w:rsidR="00EF4630" w:rsidRPr="00FE4A6D">
        <w:rPr>
          <w:rFonts w:ascii="GHEA Grapalat" w:hAnsi="GHEA Grapalat" w:cs="Sylfaen"/>
          <w:sz w:val="20"/>
          <w:szCs w:val="24"/>
          <w:lang w:eastAsia="en-US"/>
        </w:rPr>
        <w:t>եթե</w:t>
      </w:r>
      <w:r w:rsidR="00EF4630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EF4630" w:rsidRPr="00FE4A6D">
        <w:rPr>
          <w:rFonts w:ascii="GHEA Grapalat" w:hAnsi="GHEA Grapalat" w:cs="Sylfaen"/>
          <w:sz w:val="20"/>
          <w:szCs w:val="24"/>
          <w:lang w:eastAsia="en-US"/>
        </w:rPr>
        <w:t>պայմանագիրն</w:t>
      </w:r>
      <w:r w:rsidR="00EF4630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EF4630" w:rsidRPr="00FE4A6D">
        <w:rPr>
          <w:rFonts w:ascii="GHEA Grapalat" w:hAnsi="GHEA Grapalat" w:cs="Sylfaen"/>
          <w:sz w:val="20"/>
          <w:szCs w:val="24"/>
          <w:lang w:eastAsia="en-US"/>
        </w:rPr>
        <w:t>իրականացվելու</w:t>
      </w:r>
      <w:r w:rsidR="00EF4630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EF4630" w:rsidRPr="00FE4A6D">
        <w:rPr>
          <w:rFonts w:ascii="GHEA Grapalat" w:hAnsi="GHEA Grapalat" w:cs="Sylfaen"/>
          <w:sz w:val="20"/>
          <w:szCs w:val="24"/>
          <w:lang w:eastAsia="en-US"/>
        </w:rPr>
        <w:t>է</w:t>
      </w:r>
      <w:r w:rsidR="00EF4630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EF4630" w:rsidRPr="00FE4A6D">
        <w:rPr>
          <w:rFonts w:ascii="GHEA Grapalat" w:hAnsi="GHEA Grapalat" w:cs="Sylfaen"/>
          <w:sz w:val="20"/>
          <w:szCs w:val="24"/>
          <w:lang w:eastAsia="en-US"/>
        </w:rPr>
        <w:t>գործակալության</w:t>
      </w:r>
      <w:r w:rsidR="00EF4630"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EF4630" w:rsidRPr="00FE4A6D">
        <w:rPr>
          <w:rFonts w:ascii="GHEA Grapalat" w:hAnsi="GHEA Grapalat" w:cs="Sylfaen"/>
          <w:sz w:val="20"/>
          <w:szCs w:val="24"/>
          <w:lang w:eastAsia="en-US"/>
        </w:rPr>
        <w:t>միջոցով</w:t>
      </w:r>
      <w:r w:rsidR="00EF4630" w:rsidRPr="00FE4A6D">
        <w:rPr>
          <w:rFonts w:ascii="Arial LatArm" w:hAnsi="Arial LatArm" w:cs="Sylfaen"/>
          <w:sz w:val="20"/>
          <w:szCs w:val="24"/>
          <w:lang w:val="af-ZA" w:eastAsia="en-US"/>
        </w:rPr>
        <w:t>.</w:t>
      </w:r>
    </w:p>
    <w:p w14:paraId="5F1F986B" w14:textId="77777777" w:rsidR="00EF4630" w:rsidRPr="00FE4A6D" w:rsidRDefault="00EF4630" w:rsidP="00505AD4">
      <w:pPr>
        <w:pStyle w:val="norm"/>
        <w:spacing w:line="240" w:lineRule="auto"/>
        <w:ind w:firstLine="567"/>
        <w:rPr>
          <w:rFonts w:ascii="Arial LatArm" w:hAnsi="Arial LatArm" w:cs="Sylfaen"/>
          <w:color w:val="FFFFFF"/>
          <w:sz w:val="20"/>
          <w:szCs w:val="24"/>
          <w:lang w:val="af-ZA" w:eastAsia="en-US"/>
        </w:rPr>
      </w:pPr>
      <w:r w:rsidRPr="00FE4A6D">
        <w:rPr>
          <w:rFonts w:ascii="Arial LatArm" w:hAnsi="Arial LatArm" w:cs="Sylfaen"/>
          <w:sz w:val="20"/>
          <w:szCs w:val="24"/>
          <w:lang w:val="af-ZA" w:eastAsia="en-US"/>
        </w:rPr>
        <w:t>2.</w:t>
      </w:r>
      <w:r w:rsidR="00E968EF" w:rsidRPr="00FE4A6D">
        <w:rPr>
          <w:rFonts w:ascii="Arial LatArm" w:hAnsi="Arial LatArm" w:cs="Sylfaen"/>
          <w:sz w:val="20"/>
          <w:szCs w:val="24"/>
          <w:lang w:val="af-ZA" w:eastAsia="en-US"/>
        </w:rPr>
        <w:t>4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eastAsia="en-US"/>
        </w:rPr>
        <w:t>համատեղ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eastAsia="en-US"/>
        </w:rPr>
        <w:t>գործունեության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eastAsia="en-US"/>
        </w:rPr>
        <w:t>պայմանագիրը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, </w:t>
      </w:r>
      <w:r w:rsidRPr="00FE4A6D">
        <w:rPr>
          <w:rFonts w:ascii="GHEA Grapalat" w:hAnsi="GHEA Grapalat" w:cs="Sylfaen"/>
          <w:sz w:val="20"/>
          <w:szCs w:val="24"/>
          <w:lang w:eastAsia="en-US"/>
        </w:rPr>
        <w:t>եթե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eastAsia="en-US"/>
        </w:rPr>
        <w:t>մասնակիցները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eastAsia="en-US"/>
        </w:rPr>
        <w:t>գնման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eastAsia="en-US"/>
        </w:rPr>
        <w:t>ընթացակարգին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eastAsia="en-US"/>
        </w:rPr>
        <w:t>մասնակցում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eastAsia="en-US"/>
        </w:rPr>
        <w:t>են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eastAsia="en-US"/>
        </w:rPr>
        <w:t>համատեղ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eastAsia="en-US"/>
        </w:rPr>
        <w:t>գործունեության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FE4A6D">
        <w:rPr>
          <w:rFonts w:ascii="GHEA Grapalat" w:hAnsi="GHEA Grapalat" w:cs="Sylfaen"/>
          <w:sz w:val="20"/>
          <w:szCs w:val="24"/>
          <w:lang w:eastAsia="en-US"/>
        </w:rPr>
        <w:t>կարգով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 xml:space="preserve"> (</w:t>
      </w:r>
      <w:r w:rsidRPr="00FE4A6D">
        <w:rPr>
          <w:rFonts w:ascii="GHEA Grapalat" w:hAnsi="GHEA Grapalat" w:cs="Sylfaen"/>
          <w:sz w:val="20"/>
          <w:szCs w:val="24"/>
          <w:lang w:eastAsia="en-US"/>
        </w:rPr>
        <w:t>կոնսորցիումով</w:t>
      </w:r>
      <w:r w:rsidRPr="00FE4A6D">
        <w:rPr>
          <w:rFonts w:ascii="Arial LatArm" w:hAnsi="Arial LatArm" w:cs="Sylfaen"/>
          <w:sz w:val="20"/>
          <w:szCs w:val="24"/>
          <w:lang w:val="af-ZA" w:eastAsia="en-US"/>
        </w:rPr>
        <w:t>).</w:t>
      </w:r>
      <w:r w:rsidR="004B7C30" w:rsidRPr="00FE4A6D">
        <w:rPr>
          <w:rFonts w:ascii="Arial LatArm" w:hAnsi="Arial LatArm" w:cs="Sylfaen"/>
          <w:sz w:val="20"/>
          <w:szCs w:val="24"/>
          <w:vertAlign w:val="superscript"/>
          <w:lang w:val="af-ZA" w:eastAsia="en-US"/>
        </w:rPr>
        <w:t xml:space="preserve">15 </w:t>
      </w:r>
      <w:r w:rsidRPr="00FE4A6D">
        <w:rPr>
          <w:rStyle w:val="af6"/>
          <w:rFonts w:ascii="Arial LatArm" w:hAnsi="Arial LatArm" w:cs="Sylfaen"/>
          <w:color w:val="FFFFFF"/>
          <w:sz w:val="20"/>
          <w:szCs w:val="24"/>
          <w:lang w:val="af-ZA" w:eastAsia="en-US"/>
        </w:rPr>
        <w:footnoteReference w:id="6"/>
      </w:r>
    </w:p>
    <w:p w14:paraId="5A272E0A" w14:textId="77777777" w:rsidR="00E67BA7" w:rsidRPr="00FE4A6D" w:rsidRDefault="00096865" w:rsidP="00EF3662">
      <w:pPr>
        <w:ind w:firstLine="567"/>
        <w:jc w:val="both"/>
        <w:rPr>
          <w:rFonts w:ascii="Arial LatArm" w:hAnsi="Arial LatArm" w:cs="Sylfaen"/>
          <w:sz w:val="20"/>
          <w:lang w:val="af-ZA"/>
        </w:rPr>
      </w:pPr>
      <w:r w:rsidRPr="00FE4A6D">
        <w:rPr>
          <w:rFonts w:ascii="Arial LatArm" w:hAnsi="Arial LatArm" w:cs="Sylfaen"/>
          <w:sz w:val="20"/>
          <w:lang w:val="af-ZA"/>
        </w:rPr>
        <w:t>2.</w:t>
      </w:r>
      <w:r w:rsidR="004B7C30" w:rsidRPr="00FE4A6D">
        <w:rPr>
          <w:rFonts w:ascii="Arial LatArm" w:hAnsi="Arial LatArm" w:cs="Sylfaen"/>
          <w:sz w:val="20"/>
          <w:lang w:val="af-ZA"/>
        </w:rPr>
        <w:t xml:space="preserve">6 </w:t>
      </w:r>
      <w:r w:rsidR="00E67BA7" w:rsidRPr="00FE4A6D">
        <w:rPr>
          <w:rFonts w:ascii="GHEA Grapalat" w:hAnsi="GHEA Grapalat" w:cs="Sylfaen"/>
          <w:sz w:val="20"/>
          <w:lang w:val="hy-AM"/>
        </w:rPr>
        <w:t>գնային</w:t>
      </w:r>
      <w:r w:rsidR="00E67BA7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E67BA7" w:rsidRPr="00FE4A6D">
        <w:rPr>
          <w:rFonts w:ascii="GHEA Grapalat" w:hAnsi="GHEA Grapalat" w:cs="Sylfaen"/>
          <w:sz w:val="20"/>
          <w:lang w:val="hy-AM"/>
        </w:rPr>
        <w:t>առաջարկ</w:t>
      </w:r>
      <w:r w:rsidR="00294FFF" w:rsidRPr="00FE4A6D">
        <w:rPr>
          <w:rFonts w:ascii="Arial LatArm" w:hAnsi="Arial LatArm" w:cs="Sylfaen"/>
          <w:sz w:val="20"/>
          <w:lang w:val="af-ZA"/>
        </w:rPr>
        <w:t xml:space="preserve">` </w:t>
      </w:r>
      <w:r w:rsidR="00294FFF" w:rsidRPr="00FE4A6D">
        <w:rPr>
          <w:rFonts w:ascii="GHEA Grapalat" w:hAnsi="GHEA Grapalat" w:cs="Sylfaen"/>
          <w:sz w:val="20"/>
          <w:lang w:val="hy-AM"/>
        </w:rPr>
        <w:t>համաձայն</w:t>
      </w:r>
      <w:r w:rsidR="00294FFF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294FFF" w:rsidRPr="00FE4A6D">
        <w:rPr>
          <w:rFonts w:ascii="GHEA Grapalat" w:hAnsi="GHEA Grapalat" w:cs="Sylfaen"/>
          <w:sz w:val="20"/>
          <w:lang w:val="hy-AM"/>
        </w:rPr>
        <w:t>հավելված</w:t>
      </w:r>
      <w:r w:rsidR="00294FFF" w:rsidRPr="00FE4A6D">
        <w:rPr>
          <w:rFonts w:ascii="Arial LatArm" w:hAnsi="Arial LatArm" w:cs="Sylfaen"/>
          <w:sz w:val="20"/>
          <w:lang w:val="af-ZA"/>
        </w:rPr>
        <w:t xml:space="preserve"> N </w:t>
      </w:r>
      <w:r w:rsidR="004D557A" w:rsidRPr="00FE4A6D">
        <w:rPr>
          <w:rFonts w:ascii="Arial LatArm" w:hAnsi="Arial LatArm" w:cs="Sylfaen"/>
          <w:sz w:val="20"/>
          <w:lang w:val="af-ZA"/>
        </w:rPr>
        <w:t>2</w:t>
      </w:r>
      <w:r w:rsidR="00294FFF" w:rsidRPr="00FE4A6D">
        <w:rPr>
          <w:rFonts w:ascii="Arial LatArm" w:hAnsi="Arial LatArm" w:cs="Sylfaen"/>
          <w:sz w:val="20"/>
          <w:lang w:val="af-ZA"/>
        </w:rPr>
        <w:t>-</w:t>
      </w:r>
      <w:r w:rsidR="00294FFF" w:rsidRPr="00FE4A6D">
        <w:rPr>
          <w:rFonts w:ascii="GHEA Grapalat" w:hAnsi="GHEA Grapalat" w:cs="Sylfaen"/>
          <w:sz w:val="20"/>
          <w:lang w:val="hy-AM"/>
        </w:rPr>
        <w:t>ի</w:t>
      </w:r>
      <w:r w:rsidR="00294FFF" w:rsidRPr="00FE4A6D">
        <w:rPr>
          <w:rFonts w:ascii="Arial LatArm" w:hAnsi="Arial LatArm" w:cs="Sylfaen"/>
          <w:sz w:val="20"/>
          <w:lang w:val="af-ZA"/>
        </w:rPr>
        <w:t xml:space="preserve">: </w:t>
      </w:r>
      <w:r w:rsidR="00294FFF" w:rsidRPr="00FE4A6D">
        <w:rPr>
          <w:rFonts w:ascii="GHEA Grapalat" w:hAnsi="GHEA Grapalat" w:cs="Sylfaen"/>
          <w:sz w:val="20"/>
          <w:lang w:val="af-ZA"/>
        </w:rPr>
        <w:t>Գնային</w:t>
      </w:r>
      <w:r w:rsidR="00294FFF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294FFF" w:rsidRPr="00FE4A6D">
        <w:rPr>
          <w:rFonts w:ascii="GHEA Grapalat" w:hAnsi="GHEA Grapalat" w:cs="Sylfaen"/>
          <w:sz w:val="20"/>
          <w:lang w:val="af-ZA"/>
        </w:rPr>
        <w:t>առաջարկը</w:t>
      </w:r>
      <w:r w:rsidR="00E67BA7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E67BA7" w:rsidRPr="00FE4A6D">
        <w:rPr>
          <w:rFonts w:ascii="GHEA Grapalat" w:hAnsi="GHEA Grapalat" w:cs="Sylfaen"/>
          <w:sz w:val="20"/>
          <w:lang w:val="hy-AM"/>
        </w:rPr>
        <w:t>ներկայացվում</w:t>
      </w:r>
      <w:r w:rsidR="00E67BA7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E67BA7" w:rsidRPr="00FE4A6D">
        <w:rPr>
          <w:rFonts w:ascii="GHEA Grapalat" w:hAnsi="GHEA Grapalat" w:cs="Sylfaen"/>
          <w:sz w:val="20"/>
          <w:lang w:val="hy-AM"/>
        </w:rPr>
        <w:t>է</w:t>
      </w:r>
      <w:r w:rsidR="00E67BA7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D40327" w:rsidRPr="00FE4A6D">
        <w:rPr>
          <w:rFonts w:ascii="GHEA Grapalat" w:hAnsi="GHEA Grapalat" w:cs="Sylfaen"/>
          <w:sz w:val="20"/>
          <w:lang w:val="af-ZA"/>
        </w:rPr>
        <w:t>արժեք</w:t>
      </w:r>
      <w:r w:rsidR="00D40327" w:rsidRPr="00FE4A6D">
        <w:rPr>
          <w:rFonts w:ascii="Arial LatArm" w:hAnsi="Arial LatArm" w:cs="Sylfaen"/>
          <w:sz w:val="20"/>
          <w:lang w:val="af-ZA"/>
        </w:rPr>
        <w:t xml:space="preserve"> (</w:t>
      </w:r>
      <w:r w:rsidR="00D40327" w:rsidRPr="00FE4A6D">
        <w:rPr>
          <w:rFonts w:ascii="GHEA Grapalat" w:hAnsi="GHEA Grapalat" w:cs="Sylfaen"/>
          <w:sz w:val="20"/>
          <w:lang w:val="af-ZA"/>
        </w:rPr>
        <w:t>ինքնարժեքի</w:t>
      </w:r>
      <w:r w:rsidR="00D40327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D40327" w:rsidRPr="00FE4A6D">
        <w:rPr>
          <w:rFonts w:ascii="GHEA Grapalat" w:hAnsi="GHEA Grapalat" w:cs="Sylfaen"/>
          <w:sz w:val="20"/>
          <w:lang w:val="af-ZA"/>
        </w:rPr>
        <w:t>և</w:t>
      </w:r>
      <w:r w:rsidR="00D40327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D40327" w:rsidRPr="00FE4A6D">
        <w:rPr>
          <w:rFonts w:ascii="GHEA Grapalat" w:hAnsi="GHEA Grapalat" w:cs="Sylfaen"/>
          <w:sz w:val="20"/>
          <w:lang w:val="af-ZA"/>
        </w:rPr>
        <w:t>կանխատեսվող</w:t>
      </w:r>
      <w:r w:rsidR="00D40327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D40327" w:rsidRPr="00FE4A6D">
        <w:rPr>
          <w:rFonts w:ascii="GHEA Grapalat" w:hAnsi="GHEA Grapalat" w:cs="Sylfaen"/>
          <w:sz w:val="20"/>
          <w:lang w:val="af-ZA"/>
        </w:rPr>
        <w:t>շահույթի</w:t>
      </w:r>
      <w:r w:rsidR="00D40327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D40327" w:rsidRPr="00FE4A6D">
        <w:rPr>
          <w:rFonts w:ascii="GHEA Grapalat" w:hAnsi="GHEA Grapalat" w:cs="Sylfaen"/>
          <w:sz w:val="20"/>
          <w:lang w:val="af-ZA"/>
        </w:rPr>
        <w:t>հանրագումարը</w:t>
      </w:r>
      <w:r w:rsidR="00D40327" w:rsidRPr="00FE4A6D">
        <w:rPr>
          <w:rFonts w:ascii="Arial LatArm" w:hAnsi="Arial LatArm" w:cs="Sylfaen"/>
          <w:sz w:val="20"/>
          <w:lang w:val="af-ZA"/>
        </w:rPr>
        <w:t>)</w:t>
      </w:r>
      <w:r w:rsidR="00712DB8" w:rsidRPr="00FE4A6D">
        <w:rPr>
          <w:rFonts w:ascii="Arial LatArm" w:hAnsi="Arial LatArm" w:cs="Sylfaen"/>
          <w:sz w:val="22"/>
          <w:szCs w:val="22"/>
          <w:lang w:val="af-ZA"/>
        </w:rPr>
        <w:t xml:space="preserve"> </w:t>
      </w:r>
      <w:r w:rsidR="00E67BA7" w:rsidRPr="00FE4A6D">
        <w:rPr>
          <w:rFonts w:ascii="GHEA Grapalat" w:hAnsi="GHEA Grapalat" w:cs="Sylfaen"/>
          <w:sz w:val="20"/>
          <w:lang w:val="hy-AM"/>
        </w:rPr>
        <w:t>և</w:t>
      </w:r>
      <w:r w:rsidR="00E67BA7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E67BA7" w:rsidRPr="00FE4A6D">
        <w:rPr>
          <w:rFonts w:ascii="GHEA Grapalat" w:hAnsi="GHEA Grapalat" w:cs="Sylfaen"/>
          <w:sz w:val="20"/>
          <w:lang w:val="hy-AM"/>
        </w:rPr>
        <w:t>ավելացված</w:t>
      </w:r>
      <w:r w:rsidR="00E67BA7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E67BA7" w:rsidRPr="00FE4A6D">
        <w:rPr>
          <w:rFonts w:ascii="GHEA Grapalat" w:hAnsi="GHEA Grapalat" w:cs="Sylfaen"/>
          <w:sz w:val="20"/>
          <w:lang w:val="hy-AM"/>
        </w:rPr>
        <w:t>արժեքի</w:t>
      </w:r>
      <w:r w:rsidR="00E67BA7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E67BA7" w:rsidRPr="00FE4A6D">
        <w:rPr>
          <w:rFonts w:ascii="GHEA Grapalat" w:hAnsi="GHEA Grapalat" w:cs="Sylfaen"/>
          <w:sz w:val="20"/>
          <w:lang w:val="hy-AM"/>
        </w:rPr>
        <w:t>հարկ</w:t>
      </w:r>
      <w:r w:rsidR="00E67BA7" w:rsidRPr="00FE4A6D" w:rsidDel="001A1F55">
        <w:rPr>
          <w:rFonts w:ascii="Arial LatArm" w:hAnsi="Arial LatArm" w:cs="Sylfaen"/>
          <w:sz w:val="20"/>
          <w:lang w:val="af-ZA"/>
        </w:rPr>
        <w:t xml:space="preserve"> </w:t>
      </w:r>
      <w:r w:rsidR="00E67BA7" w:rsidRPr="00FE4A6D">
        <w:rPr>
          <w:rFonts w:ascii="GHEA Grapalat" w:hAnsi="GHEA Grapalat" w:cs="Sylfaen"/>
          <w:sz w:val="20"/>
          <w:lang w:val="hy-AM"/>
        </w:rPr>
        <w:t>ընդհանրական</w:t>
      </w:r>
      <w:r w:rsidR="00E67BA7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E67BA7" w:rsidRPr="00FE4A6D">
        <w:rPr>
          <w:rFonts w:ascii="GHEA Grapalat" w:hAnsi="GHEA Grapalat" w:cs="Sylfaen"/>
          <w:sz w:val="20"/>
          <w:lang w:val="hy-AM"/>
        </w:rPr>
        <w:t>բաղադրիչներից</w:t>
      </w:r>
      <w:r w:rsidR="00E67BA7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E67BA7" w:rsidRPr="00FE4A6D">
        <w:rPr>
          <w:rFonts w:ascii="GHEA Grapalat" w:hAnsi="GHEA Grapalat" w:cs="Sylfaen"/>
          <w:sz w:val="20"/>
          <w:lang w:val="hy-AM"/>
        </w:rPr>
        <w:t>բաղկացած</w:t>
      </w:r>
      <w:r w:rsidR="00E67BA7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E67BA7" w:rsidRPr="00FE4A6D">
        <w:rPr>
          <w:rFonts w:ascii="GHEA Grapalat" w:hAnsi="GHEA Grapalat" w:cs="Sylfaen"/>
          <w:sz w:val="20"/>
          <w:lang w:val="hy-AM"/>
        </w:rPr>
        <w:t>հաշվարկի</w:t>
      </w:r>
      <w:r w:rsidR="00E67BA7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E67BA7" w:rsidRPr="00FE4A6D">
        <w:rPr>
          <w:rFonts w:ascii="GHEA Grapalat" w:hAnsi="GHEA Grapalat" w:cs="Sylfaen"/>
          <w:sz w:val="20"/>
          <w:lang w:val="hy-AM"/>
        </w:rPr>
        <w:t>ձևով։</w:t>
      </w:r>
      <w:r w:rsidR="00E67BA7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D40327" w:rsidRPr="00FE4A6D">
        <w:rPr>
          <w:rFonts w:ascii="GHEA Grapalat" w:hAnsi="GHEA Grapalat" w:cs="Sylfaen"/>
          <w:sz w:val="20"/>
          <w:lang w:val="hy-AM"/>
        </w:rPr>
        <w:t>Ա</w:t>
      </w:r>
      <w:r w:rsidR="005A1D54" w:rsidRPr="00FE4A6D">
        <w:rPr>
          <w:rFonts w:ascii="GHEA Grapalat" w:hAnsi="GHEA Grapalat" w:cs="Sylfaen"/>
          <w:sz w:val="20"/>
          <w:lang w:val="hy-AM"/>
        </w:rPr>
        <w:t>րժեքի</w:t>
      </w:r>
      <w:r w:rsidR="005A1D54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E67BA7" w:rsidRPr="00FE4A6D">
        <w:rPr>
          <w:rFonts w:ascii="GHEA Grapalat" w:hAnsi="GHEA Grapalat" w:cs="Sylfaen"/>
          <w:sz w:val="20"/>
          <w:lang w:val="ru-RU"/>
        </w:rPr>
        <w:t>բաղադրիչների</w:t>
      </w:r>
      <w:r w:rsidR="00E67BA7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E67BA7" w:rsidRPr="00FE4A6D">
        <w:rPr>
          <w:rFonts w:ascii="GHEA Grapalat" w:hAnsi="GHEA Grapalat" w:cs="Sylfaen"/>
          <w:sz w:val="20"/>
          <w:lang w:val="ru-RU"/>
        </w:rPr>
        <w:t>հաշվարկ</w:t>
      </w:r>
      <w:r w:rsidR="00E67BA7" w:rsidRPr="00FE4A6D">
        <w:rPr>
          <w:rFonts w:ascii="Arial LatArm" w:hAnsi="Arial LatArm" w:cs="Sylfaen"/>
          <w:sz w:val="20"/>
          <w:lang w:val="af-ZA"/>
        </w:rPr>
        <w:t xml:space="preserve">` </w:t>
      </w:r>
      <w:r w:rsidR="00E67BA7" w:rsidRPr="00FE4A6D">
        <w:rPr>
          <w:rFonts w:ascii="GHEA Grapalat" w:hAnsi="GHEA Grapalat" w:cs="Sylfaen"/>
          <w:sz w:val="20"/>
          <w:lang w:val="ru-RU"/>
        </w:rPr>
        <w:t>բացվածք</w:t>
      </w:r>
      <w:r w:rsidR="00E67BA7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E67BA7" w:rsidRPr="00FE4A6D">
        <w:rPr>
          <w:rFonts w:ascii="GHEA Grapalat" w:hAnsi="GHEA Grapalat" w:cs="Sylfaen"/>
          <w:sz w:val="20"/>
          <w:lang w:val="ru-RU"/>
        </w:rPr>
        <w:t>կամ</w:t>
      </w:r>
      <w:r w:rsidR="00E67BA7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E67BA7" w:rsidRPr="00FE4A6D">
        <w:rPr>
          <w:rFonts w:ascii="GHEA Grapalat" w:hAnsi="GHEA Grapalat" w:cs="Sylfaen"/>
          <w:sz w:val="20"/>
          <w:lang w:val="ru-RU"/>
        </w:rPr>
        <w:t>այլ</w:t>
      </w:r>
      <w:r w:rsidR="00E67BA7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E67BA7" w:rsidRPr="00FE4A6D">
        <w:rPr>
          <w:rFonts w:ascii="GHEA Grapalat" w:hAnsi="GHEA Grapalat" w:cs="Sylfaen"/>
          <w:sz w:val="20"/>
          <w:lang w:val="ru-RU"/>
        </w:rPr>
        <w:t>մանրամասներ</w:t>
      </w:r>
      <w:r w:rsidR="00E67BA7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E67BA7" w:rsidRPr="00FE4A6D">
        <w:rPr>
          <w:rFonts w:ascii="GHEA Grapalat" w:hAnsi="GHEA Grapalat" w:cs="Sylfaen"/>
          <w:sz w:val="20"/>
          <w:lang w:val="ru-RU"/>
        </w:rPr>
        <w:t>չեն</w:t>
      </w:r>
      <w:r w:rsidR="00E67BA7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E67BA7" w:rsidRPr="00FE4A6D">
        <w:rPr>
          <w:rFonts w:ascii="GHEA Grapalat" w:hAnsi="GHEA Grapalat" w:cs="Sylfaen"/>
          <w:sz w:val="20"/>
          <w:lang w:val="ru-RU"/>
        </w:rPr>
        <w:t>պահանջվում</w:t>
      </w:r>
      <w:r w:rsidR="00E67BA7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E67BA7" w:rsidRPr="00FE4A6D">
        <w:rPr>
          <w:rFonts w:ascii="GHEA Grapalat" w:hAnsi="GHEA Grapalat" w:cs="Sylfaen"/>
          <w:sz w:val="20"/>
          <w:lang w:val="ru-RU"/>
        </w:rPr>
        <w:t>և</w:t>
      </w:r>
      <w:r w:rsidR="00E67BA7" w:rsidRPr="00FE4A6D">
        <w:rPr>
          <w:rFonts w:ascii="Arial LatArm" w:hAnsi="Arial LatArm" w:cs="Sylfaen"/>
          <w:sz w:val="20"/>
          <w:lang w:val="af-ZA"/>
        </w:rPr>
        <w:t xml:space="preserve"> </w:t>
      </w:r>
      <w:r w:rsidR="00E67BA7" w:rsidRPr="00FE4A6D">
        <w:rPr>
          <w:rFonts w:ascii="GHEA Grapalat" w:hAnsi="GHEA Grapalat" w:cs="Sylfaen"/>
          <w:sz w:val="20"/>
          <w:lang w:val="ru-RU"/>
        </w:rPr>
        <w:t>ներկայացվում</w:t>
      </w:r>
      <w:r w:rsidR="00DD2498" w:rsidRPr="00FE4A6D">
        <w:rPr>
          <w:rFonts w:ascii="Arial LatArm" w:hAnsi="Arial LatArm" w:cs="Sylfaen"/>
          <w:sz w:val="20"/>
          <w:lang w:val="af-ZA"/>
        </w:rPr>
        <w:t>:</w:t>
      </w:r>
      <w:r w:rsidR="00401BA5" w:rsidRPr="00FE4A6D">
        <w:rPr>
          <w:rFonts w:ascii="Arial LatArm" w:hAnsi="Arial LatArm" w:cs="Sylfaen"/>
          <w:sz w:val="20"/>
          <w:lang w:val="af-ZA"/>
        </w:rPr>
        <w:t xml:space="preserve"> </w:t>
      </w:r>
    </w:p>
    <w:p w14:paraId="2C1E286D" w14:textId="77777777" w:rsidR="00AB0304" w:rsidRPr="00FE4A6D" w:rsidRDefault="00AB0304" w:rsidP="00EF3662">
      <w:pPr>
        <w:ind w:firstLine="567"/>
        <w:jc w:val="both"/>
        <w:rPr>
          <w:rFonts w:ascii="Arial LatArm" w:hAnsi="Arial LatArm"/>
          <w:b/>
          <w:sz w:val="20"/>
          <w:lang w:val="af-ZA"/>
        </w:rPr>
      </w:pPr>
    </w:p>
    <w:p w14:paraId="1C019B91" w14:textId="77777777" w:rsidR="009247B8" w:rsidRPr="00FE4A6D" w:rsidRDefault="009247B8" w:rsidP="00EF3662">
      <w:pPr>
        <w:ind w:firstLine="567"/>
        <w:jc w:val="both"/>
        <w:rPr>
          <w:rFonts w:ascii="Arial LatArm" w:hAnsi="Arial LatArm" w:cs="Sylfaen"/>
          <w:sz w:val="20"/>
          <w:lang w:val="af-ZA"/>
        </w:rPr>
      </w:pPr>
    </w:p>
    <w:p w14:paraId="04B9C579" w14:textId="77777777" w:rsidR="009247B8" w:rsidRPr="00FE4A6D" w:rsidRDefault="009247B8" w:rsidP="009247B8">
      <w:pPr>
        <w:jc w:val="center"/>
        <w:rPr>
          <w:rFonts w:ascii="Arial LatArm" w:hAnsi="Arial LatArm" w:cs="Sylfaen"/>
          <w:b/>
          <w:sz w:val="20"/>
          <w:lang w:val="es-ES"/>
        </w:rPr>
      </w:pPr>
      <w:r w:rsidRPr="00FE4A6D">
        <w:rPr>
          <w:rFonts w:ascii="Arial LatArm" w:hAnsi="Arial LatArm"/>
          <w:b/>
          <w:sz w:val="20"/>
          <w:lang w:val="es-ES"/>
        </w:rPr>
        <w:t xml:space="preserve">3. </w:t>
      </w:r>
      <w:r w:rsidRPr="00FE4A6D">
        <w:rPr>
          <w:rFonts w:ascii="GHEA Grapalat" w:hAnsi="GHEA Grapalat" w:cs="Sylfaen"/>
          <w:b/>
          <w:sz w:val="20"/>
          <w:lang w:val="es-ES"/>
        </w:rPr>
        <w:t>ՀԱՅՏԸ</w:t>
      </w:r>
      <w:r w:rsidRPr="00FE4A6D">
        <w:rPr>
          <w:rFonts w:ascii="Arial LatArm" w:hAnsi="Arial LatArm" w:cs="Arial"/>
          <w:b/>
          <w:sz w:val="20"/>
          <w:lang w:val="es-ES"/>
        </w:rPr>
        <w:t xml:space="preserve">  </w:t>
      </w:r>
      <w:r w:rsidRPr="00FE4A6D">
        <w:rPr>
          <w:rFonts w:ascii="GHEA Grapalat" w:hAnsi="GHEA Grapalat" w:cs="Sylfaen"/>
          <w:b/>
          <w:sz w:val="20"/>
          <w:lang w:val="es-ES"/>
        </w:rPr>
        <w:t>ՊԱՏՐԱՍՏԵԼՈՒ</w:t>
      </w:r>
      <w:r w:rsidRPr="00FE4A6D">
        <w:rPr>
          <w:rFonts w:ascii="Arial LatArm" w:hAnsi="Arial LatArm" w:cs="Arial"/>
          <w:b/>
          <w:sz w:val="20"/>
          <w:lang w:val="es-ES"/>
        </w:rPr>
        <w:t xml:space="preserve">  </w:t>
      </w:r>
      <w:r w:rsidRPr="00FE4A6D">
        <w:rPr>
          <w:rFonts w:ascii="GHEA Grapalat" w:hAnsi="GHEA Grapalat" w:cs="Sylfaen"/>
          <w:b/>
          <w:sz w:val="20"/>
          <w:lang w:val="es-ES"/>
        </w:rPr>
        <w:t>ԿԱՐԳԸ</w:t>
      </w:r>
    </w:p>
    <w:p w14:paraId="65D9647C" w14:textId="77777777" w:rsidR="009247B8" w:rsidRPr="00FE4A6D" w:rsidRDefault="009247B8" w:rsidP="009247B8">
      <w:pPr>
        <w:jc w:val="center"/>
        <w:rPr>
          <w:rFonts w:ascii="Arial LatArm" w:hAnsi="Arial LatArm" w:cs="Sylfaen"/>
          <w:b/>
          <w:sz w:val="20"/>
          <w:lang w:val="es-ES"/>
        </w:rPr>
      </w:pPr>
    </w:p>
    <w:p w14:paraId="5FF0C55B" w14:textId="77777777" w:rsidR="009247B8" w:rsidRPr="00FE4A6D" w:rsidRDefault="009247B8" w:rsidP="009247B8">
      <w:pPr>
        <w:ind w:firstLine="567"/>
        <w:jc w:val="both"/>
        <w:rPr>
          <w:rFonts w:ascii="Arial LatArm" w:hAnsi="Arial LatArm" w:cs="Sylfaen"/>
          <w:sz w:val="20"/>
          <w:szCs w:val="20"/>
          <w:lang w:val="es-ES"/>
        </w:rPr>
      </w:pPr>
      <w:r w:rsidRPr="00FE4A6D">
        <w:rPr>
          <w:rFonts w:ascii="Arial LatArm" w:hAnsi="Arial LatArm"/>
          <w:sz w:val="20"/>
          <w:szCs w:val="20"/>
          <w:lang w:val="es-ES"/>
        </w:rPr>
        <w:t xml:space="preserve">3.1 </w:t>
      </w:r>
      <w:r w:rsidRPr="00FE4A6D">
        <w:rPr>
          <w:rFonts w:ascii="GHEA Grapalat" w:hAnsi="GHEA Grapalat" w:cs="Sylfaen"/>
          <w:sz w:val="20"/>
          <w:szCs w:val="20"/>
          <w:lang w:val="ru-RU"/>
        </w:rPr>
        <w:t>Մասնակիցը</w:t>
      </w:r>
      <w:r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  <w:lang w:val="ru-RU"/>
        </w:rPr>
        <w:t>հայտը</w:t>
      </w:r>
      <w:r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  <w:lang w:val="ru-RU"/>
        </w:rPr>
        <w:t>ներկայացնում</w:t>
      </w:r>
      <w:r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  <w:lang w:val="ru-RU"/>
        </w:rPr>
        <w:t>է</w:t>
      </w:r>
      <w:r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  <w:lang w:val="ru-RU"/>
        </w:rPr>
        <w:t>սույն</w:t>
      </w:r>
      <w:r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  <w:lang w:val="ru-RU"/>
        </w:rPr>
        <w:t>հրավերով</w:t>
      </w:r>
      <w:r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  <w:lang w:val="ru-RU"/>
        </w:rPr>
        <w:t>սահմանված</w:t>
      </w:r>
      <w:r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  <w:lang w:val="ru-RU"/>
        </w:rPr>
        <w:t>կարգով։</w:t>
      </w:r>
      <w:r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</w:p>
    <w:p w14:paraId="32D02BDF" w14:textId="77777777" w:rsidR="009247B8" w:rsidRPr="00FE4A6D" w:rsidRDefault="009247B8" w:rsidP="009247B8">
      <w:pPr>
        <w:ind w:firstLine="567"/>
        <w:jc w:val="both"/>
        <w:rPr>
          <w:rFonts w:ascii="Arial LatArm" w:hAnsi="Arial LatArm" w:cs="Sylfaen"/>
          <w:sz w:val="20"/>
          <w:lang w:val="af-ZA"/>
        </w:rPr>
      </w:pPr>
      <w:r w:rsidRPr="00FE4A6D">
        <w:rPr>
          <w:rFonts w:ascii="GHEA Grapalat" w:hAnsi="GHEA Grapalat"/>
          <w:sz w:val="20"/>
          <w:szCs w:val="20"/>
        </w:rPr>
        <w:t>Մ</w:t>
      </w:r>
      <w:r w:rsidRPr="00FE4A6D">
        <w:rPr>
          <w:rFonts w:ascii="GHEA Grapalat" w:hAnsi="GHEA Grapalat" w:cs="Sylfaen"/>
          <w:sz w:val="20"/>
          <w:szCs w:val="20"/>
        </w:rPr>
        <w:t>ասնակցի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առաջարկները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, </w:t>
      </w:r>
      <w:r w:rsidRPr="00FE4A6D">
        <w:rPr>
          <w:rFonts w:ascii="GHEA Grapalat" w:hAnsi="GHEA Grapalat" w:cs="Sylfaen"/>
          <w:sz w:val="20"/>
          <w:szCs w:val="20"/>
        </w:rPr>
        <w:t>դրանց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վերաբերող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փաստաթղթերը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դրվում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են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ծրարի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մեջ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, </w:t>
      </w:r>
      <w:r w:rsidRPr="00FE4A6D">
        <w:rPr>
          <w:rFonts w:ascii="GHEA Grapalat" w:hAnsi="GHEA Grapalat" w:cs="Sylfaen"/>
          <w:sz w:val="20"/>
          <w:szCs w:val="20"/>
        </w:rPr>
        <w:t>որը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սոսնձում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է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այն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ներկայացնողը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: </w:t>
      </w:r>
      <w:r w:rsidRPr="00FE4A6D">
        <w:rPr>
          <w:rFonts w:ascii="GHEA Grapalat" w:hAnsi="GHEA Grapalat" w:cs="Sylfaen"/>
          <w:sz w:val="20"/>
          <w:szCs w:val="20"/>
        </w:rPr>
        <w:t>Ծրարում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ներառված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փաստաթղթերը</w:t>
      </w:r>
      <w:r w:rsidRPr="00FE4A6D">
        <w:rPr>
          <w:rFonts w:ascii="Arial LatArm" w:hAnsi="Arial LatArm" w:cs="Sylfaen"/>
          <w:sz w:val="20"/>
          <w:szCs w:val="20"/>
          <w:lang w:val="es-ES"/>
        </w:rPr>
        <w:t xml:space="preserve">, </w:t>
      </w:r>
      <w:r w:rsidRPr="00FE4A6D">
        <w:rPr>
          <w:rFonts w:ascii="GHEA Grapalat" w:hAnsi="GHEA Grapalat" w:cs="Sylfaen"/>
          <w:sz w:val="20"/>
          <w:szCs w:val="20"/>
        </w:rPr>
        <w:t>կազմվում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են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բնօրինակից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Arial LatArm" w:hAnsi="Arial LatArm" w:cs="Sylfaen"/>
          <w:sz w:val="20"/>
          <w:szCs w:val="20"/>
          <w:lang w:val="es-ES"/>
        </w:rPr>
        <w:t>/</w:t>
      </w:r>
      <w:r w:rsidRPr="00FE4A6D">
        <w:rPr>
          <w:rFonts w:ascii="GHEA Grapalat" w:hAnsi="GHEA Grapalat" w:cs="Sylfaen"/>
          <w:sz w:val="20"/>
          <w:szCs w:val="20"/>
          <w:lang w:val="es-ES"/>
        </w:rPr>
        <w:t>բացառությամբ</w:t>
      </w:r>
      <w:r w:rsidRPr="00FE4A6D">
        <w:rPr>
          <w:rFonts w:ascii="Arial LatArm" w:hAnsi="Arial LatArm" w:cs="Sylfaen"/>
          <w:sz w:val="20"/>
          <w:szCs w:val="20"/>
          <w:lang w:val="es-ES"/>
        </w:rPr>
        <w:t xml:space="preserve"> 3-</w:t>
      </w:r>
      <w:r w:rsidRPr="00FE4A6D">
        <w:rPr>
          <w:rFonts w:ascii="GHEA Grapalat" w:hAnsi="GHEA Grapalat" w:cs="Sylfaen"/>
          <w:sz w:val="20"/>
          <w:szCs w:val="20"/>
          <w:lang w:val="es-ES"/>
        </w:rPr>
        <w:t>րդ</w:t>
      </w:r>
      <w:r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  <w:lang w:val="es-ES"/>
        </w:rPr>
        <w:t>կողմի</w:t>
      </w:r>
      <w:r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  <w:lang w:val="es-ES"/>
        </w:rPr>
        <w:t>կողմից</w:t>
      </w:r>
      <w:r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  <w:lang w:val="es-ES"/>
        </w:rPr>
        <w:t>տրամադրված</w:t>
      </w:r>
      <w:r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  <w:lang w:val="es-ES"/>
        </w:rPr>
        <w:t>կամ</w:t>
      </w:r>
      <w:r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  <w:lang w:val="es-ES"/>
        </w:rPr>
        <w:t>հաստատված</w:t>
      </w:r>
      <w:r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  <w:lang w:val="es-ES"/>
        </w:rPr>
        <w:t>փաստաթղթերի</w:t>
      </w:r>
      <w:r w:rsidRPr="00FE4A6D">
        <w:rPr>
          <w:rFonts w:ascii="Arial LatArm" w:hAnsi="Arial LatArm" w:cs="Sylfaen"/>
          <w:sz w:val="20"/>
          <w:szCs w:val="20"/>
          <w:lang w:val="es-ES"/>
        </w:rPr>
        <w:t xml:space="preserve">, </w:t>
      </w:r>
      <w:r w:rsidRPr="00FE4A6D">
        <w:rPr>
          <w:rFonts w:ascii="GHEA Grapalat" w:hAnsi="GHEA Grapalat" w:cs="Sylfaen"/>
          <w:sz w:val="20"/>
          <w:szCs w:val="20"/>
          <w:lang w:val="es-ES"/>
        </w:rPr>
        <w:t>որոնց</w:t>
      </w:r>
      <w:r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  <w:lang w:val="es-ES"/>
        </w:rPr>
        <w:t>դեպքում</w:t>
      </w:r>
      <w:r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  <w:lang w:val="es-ES"/>
        </w:rPr>
        <w:t>ներկայացվում</w:t>
      </w:r>
      <w:r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  <w:lang w:val="es-ES"/>
        </w:rPr>
        <w:t>է</w:t>
      </w:r>
      <w:r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  <w:lang w:val="es-ES"/>
        </w:rPr>
        <w:t>դրանց</w:t>
      </w:r>
      <w:r w:rsidRPr="00FE4A6D">
        <w:rPr>
          <w:rFonts w:ascii="Arial LatArm" w:hAnsi="Arial LatArm" w:cs="Sylfaen"/>
          <w:sz w:val="20"/>
          <w:szCs w:val="20"/>
          <w:lang w:val="es-ES"/>
        </w:rPr>
        <w:t xml:space="preserve">` </w:t>
      </w:r>
      <w:r w:rsidRPr="00FE4A6D">
        <w:rPr>
          <w:rFonts w:ascii="GHEA Grapalat" w:hAnsi="GHEA Grapalat" w:cs="Sylfaen"/>
          <w:sz w:val="20"/>
          <w:szCs w:val="20"/>
          <w:lang w:val="es-ES"/>
        </w:rPr>
        <w:t>բնօրինակից</w:t>
      </w:r>
      <w:r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  <w:lang w:val="es-ES"/>
        </w:rPr>
        <w:t>պատճենահանված</w:t>
      </w:r>
      <w:r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  <w:lang w:val="es-ES"/>
        </w:rPr>
        <w:t>տարբերակը</w:t>
      </w:r>
      <w:r w:rsidRPr="00FE4A6D">
        <w:rPr>
          <w:rFonts w:ascii="Arial LatArm" w:hAnsi="Arial LatArm" w:cs="Sylfaen"/>
          <w:sz w:val="20"/>
          <w:szCs w:val="20"/>
          <w:lang w:val="es-ES"/>
        </w:rPr>
        <w:t xml:space="preserve">/ </w:t>
      </w:r>
      <w:r w:rsidRPr="00FE4A6D">
        <w:rPr>
          <w:rFonts w:ascii="GHEA Grapalat" w:hAnsi="GHEA Grapalat" w:cs="Sylfaen"/>
          <w:sz w:val="20"/>
          <w:szCs w:val="20"/>
        </w:rPr>
        <w:t>և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="00C9175D" w:rsidRPr="00FE4A6D">
        <w:rPr>
          <w:rFonts w:ascii="Arial LatArm" w:hAnsi="Arial LatArm"/>
          <w:b/>
          <w:sz w:val="20"/>
          <w:szCs w:val="20"/>
          <w:lang w:val="es-ES"/>
        </w:rPr>
        <w:t>2 /</w:t>
      </w:r>
      <w:r w:rsidR="00C9175D" w:rsidRPr="00FE4A6D">
        <w:rPr>
          <w:rFonts w:ascii="GHEA Grapalat" w:hAnsi="GHEA Grapalat"/>
          <w:b/>
          <w:sz w:val="20"/>
          <w:szCs w:val="20"/>
          <w:lang w:val="es-ES"/>
        </w:rPr>
        <w:t>երկու</w:t>
      </w:r>
      <w:r w:rsidR="00C9175D" w:rsidRPr="00FE4A6D">
        <w:rPr>
          <w:rFonts w:ascii="Arial LatArm" w:hAnsi="Arial LatArm"/>
          <w:b/>
          <w:sz w:val="20"/>
          <w:szCs w:val="20"/>
          <w:lang w:val="es-ES"/>
        </w:rPr>
        <w:t xml:space="preserve">/ </w:t>
      </w:r>
      <w:r w:rsidRPr="00FE4A6D">
        <w:rPr>
          <w:rFonts w:ascii="GHEA Grapalat" w:hAnsi="GHEA Grapalat"/>
          <w:b/>
          <w:sz w:val="20"/>
          <w:szCs w:val="20"/>
        </w:rPr>
        <w:t>օրինակ</w:t>
      </w:r>
      <w:r w:rsidRPr="00FE4A6D">
        <w:rPr>
          <w:rFonts w:ascii="Arial LatArm" w:hAnsi="Arial LatArm"/>
          <w:b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b/>
          <w:sz w:val="20"/>
          <w:szCs w:val="20"/>
        </w:rPr>
        <w:t>պատճեններից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: </w:t>
      </w:r>
      <w:r w:rsidRPr="00FE4A6D">
        <w:rPr>
          <w:rFonts w:ascii="GHEA Grapalat" w:hAnsi="GHEA Grapalat" w:cs="Sylfaen"/>
          <w:sz w:val="20"/>
          <w:szCs w:val="20"/>
        </w:rPr>
        <w:t>Փաստաթղթերի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փաթեթների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վրա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համապատասխանաբար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գրվում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են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«</w:t>
      </w:r>
      <w:r w:rsidRPr="00FE4A6D">
        <w:rPr>
          <w:rFonts w:ascii="GHEA Grapalat" w:hAnsi="GHEA Grapalat" w:cs="Sylfaen"/>
          <w:sz w:val="20"/>
          <w:szCs w:val="20"/>
        </w:rPr>
        <w:t>բնօրինակ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» </w:t>
      </w:r>
      <w:r w:rsidRPr="00FE4A6D">
        <w:rPr>
          <w:rFonts w:ascii="GHEA Grapalat" w:hAnsi="GHEA Grapalat" w:cs="Sylfaen"/>
          <w:sz w:val="20"/>
          <w:szCs w:val="20"/>
        </w:rPr>
        <w:t>և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«</w:t>
      </w:r>
      <w:r w:rsidRPr="00FE4A6D">
        <w:rPr>
          <w:rFonts w:ascii="GHEA Grapalat" w:hAnsi="GHEA Grapalat" w:cs="Sylfaen"/>
          <w:sz w:val="20"/>
          <w:szCs w:val="20"/>
        </w:rPr>
        <w:t>պատճեն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» </w:t>
      </w:r>
      <w:r w:rsidRPr="00FE4A6D">
        <w:rPr>
          <w:rFonts w:ascii="GHEA Grapalat" w:hAnsi="GHEA Grapalat" w:cs="Sylfaen"/>
          <w:sz w:val="20"/>
          <w:szCs w:val="20"/>
        </w:rPr>
        <w:t>բառերը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: </w:t>
      </w:r>
      <w:r w:rsidRPr="00FE4A6D">
        <w:rPr>
          <w:rFonts w:ascii="GHEA Grapalat" w:hAnsi="GHEA Grapalat" w:cs="Sylfaen"/>
          <w:sz w:val="20"/>
          <w:lang w:val="ru-RU"/>
        </w:rPr>
        <w:t>Հայտում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ներառվող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բնօրինակ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փաստաթղթերի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փոխարեն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կարող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են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ներկայացվել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դրանց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նոտարական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կարգով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վավերացված</w:t>
      </w:r>
      <w:r w:rsidRPr="00FE4A6D">
        <w:rPr>
          <w:rFonts w:ascii="Arial LatArm" w:hAnsi="Arial LatArm" w:cs="Sylfaen"/>
          <w:sz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lang w:val="ru-RU"/>
        </w:rPr>
        <w:t>օրինակները։</w:t>
      </w:r>
    </w:p>
    <w:p w14:paraId="772FCE7E" w14:textId="77777777" w:rsidR="009247B8" w:rsidRPr="00FE4A6D" w:rsidRDefault="009247B8" w:rsidP="009247B8">
      <w:pPr>
        <w:ind w:firstLine="720"/>
        <w:jc w:val="both"/>
        <w:rPr>
          <w:rFonts w:ascii="Arial LatArm" w:hAnsi="Arial LatArm"/>
          <w:sz w:val="20"/>
          <w:szCs w:val="20"/>
          <w:lang w:val="af-ZA"/>
        </w:rPr>
      </w:pPr>
      <w:r w:rsidRPr="00FE4A6D">
        <w:rPr>
          <w:rFonts w:ascii="GHEA Grapalat" w:hAnsi="GHEA Grapalat" w:cs="Sylfaen"/>
          <w:sz w:val="20"/>
          <w:szCs w:val="20"/>
        </w:rPr>
        <w:t>Ծրարը</w:t>
      </w:r>
      <w:r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և</w:t>
      </w:r>
      <w:r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սույն</w:t>
      </w:r>
      <w:r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հրավերով</w:t>
      </w:r>
      <w:r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նախատեսված</w:t>
      </w:r>
      <w:r w:rsidRPr="00FE4A6D">
        <w:rPr>
          <w:rFonts w:ascii="Arial LatArm" w:hAnsi="Arial LatArm"/>
          <w:sz w:val="20"/>
          <w:szCs w:val="20"/>
          <w:lang w:val="af-ZA"/>
        </w:rPr>
        <w:t xml:space="preserve">` </w:t>
      </w:r>
      <w:r w:rsidRPr="00FE4A6D">
        <w:rPr>
          <w:rFonts w:ascii="GHEA Grapalat" w:hAnsi="GHEA Grapalat"/>
          <w:sz w:val="20"/>
          <w:szCs w:val="20"/>
        </w:rPr>
        <w:t>մ</w:t>
      </w:r>
      <w:r w:rsidRPr="00FE4A6D">
        <w:rPr>
          <w:rFonts w:ascii="GHEA Grapalat" w:hAnsi="GHEA Grapalat" w:cs="Sylfaen"/>
          <w:sz w:val="20"/>
          <w:szCs w:val="20"/>
        </w:rPr>
        <w:t>ասնակցի</w:t>
      </w:r>
      <w:r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կազմած</w:t>
      </w:r>
      <w:r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փաստաթղթերն</w:t>
      </w:r>
      <w:r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ստորագրում</w:t>
      </w:r>
      <w:r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է</w:t>
      </w:r>
      <w:r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դրանք</w:t>
      </w:r>
      <w:r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ներկայացնող</w:t>
      </w:r>
      <w:r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անձը</w:t>
      </w:r>
      <w:r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կամ</w:t>
      </w:r>
      <w:r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վերջինիս</w:t>
      </w:r>
      <w:r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լիազորված</w:t>
      </w:r>
      <w:r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անձը</w:t>
      </w:r>
      <w:r w:rsidRPr="00FE4A6D">
        <w:rPr>
          <w:rFonts w:ascii="Arial LatArm" w:hAnsi="Arial LatArm"/>
          <w:sz w:val="20"/>
          <w:szCs w:val="20"/>
          <w:lang w:val="af-ZA"/>
        </w:rPr>
        <w:t xml:space="preserve"> (</w:t>
      </w:r>
      <w:r w:rsidRPr="00FE4A6D">
        <w:rPr>
          <w:rFonts w:ascii="GHEA Grapalat" w:hAnsi="GHEA Grapalat" w:cs="Sylfaen"/>
          <w:sz w:val="20"/>
          <w:szCs w:val="20"/>
        </w:rPr>
        <w:t>այսուհետ</w:t>
      </w:r>
      <w:r w:rsidRPr="00FE4A6D">
        <w:rPr>
          <w:rFonts w:ascii="Arial LatArm" w:hAnsi="Arial LatArm"/>
          <w:sz w:val="20"/>
          <w:szCs w:val="20"/>
          <w:lang w:val="af-ZA"/>
        </w:rPr>
        <w:t xml:space="preserve">` </w:t>
      </w:r>
      <w:r w:rsidRPr="00FE4A6D">
        <w:rPr>
          <w:rFonts w:ascii="GHEA Grapalat" w:hAnsi="GHEA Grapalat" w:cs="Sylfaen"/>
          <w:sz w:val="20"/>
          <w:szCs w:val="20"/>
        </w:rPr>
        <w:t>գործակալ</w:t>
      </w:r>
      <w:r w:rsidRPr="00FE4A6D">
        <w:rPr>
          <w:rFonts w:ascii="Arial LatArm" w:hAnsi="Arial LatArm"/>
          <w:sz w:val="20"/>
          <w:szCs w:val="20"/>
          <w:lang w:val="af-ZA"/>
        </w:rPr>
        <w:t xml:space="preserve">): </w:t>
      </w:r>
      <w:r w:rsidRPr="00FE4A6D">
        <w:rPr>
          <w:rFonts w:ascii="GHEA Grapalat" w:hAnsi="GHEA Grapalat" w:cs="Sylfaen"/>
          <w:sz w:val="20"/>
          <w:szCs w:val="20"/>
        </w:rPr>
        <w:t>Եթե</w:t>
      </w:r>
      <w:r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հայտը</w:t>
      </w:r>
      <w:r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ներկայացնում</w:t>
      </w:r>
      <w:r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է</w:t>
      </w:r>
      <w:r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գործակալը</w:t>
      </w:r>
      <w:r w:rsidRPr="00FE4A6D">
        <w:rPr>
          <w:rFonts w:ascii="Arial LatArm" w:hAnsi="Arial LatArm"/>
          <w:sz w:val="20"/>
          <w:szCs w:val="20"/>
          <w:lang w:val="af-ZA"/>
        </w:rPr>
        <w:t xml:space="preserve">, </w:t>
      </w:r>
      <w:r w:rsidRPr="00FE4A6D">
        <w:rPr>
          <w:rFonts w:ascii="GHEA Grapalat" w:hAnsi="GHEA Grapalat" w:cs="Sylfaen"/>
          <w:sz w:val="20"/>
          <w:szCs w:val="20"/>
        </w:rPr>
        <w:t>ապա</w:t>
      </w:r>
      <w:r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հայտով</w:t>
      </w:r>
      <w:r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ներկայացվում</w:t>
      </w:r>
      <w:r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է</w:t>
      </w:r>
      <w:r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վերջինիս</w:t>
      </w:r>
      <w:r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այդ</w:t>
      </w:r>
      <w:r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լիազորությունը</w:t>
      </w:r>
      <w:r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վերապահված</w:t>
      </w:r>
      <w:r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լինելու</w:t>
      </w:r>
      <w:r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մասին</w:t>
      </w:r>
      <w:r w:rsidRPr="00FE4A6D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փաստաթուղթ</w:t>
      </w:r>
      <w:r w:rsidRPr="00FE4A6D">
        <w:rPr>
          <w:rFonts w:ascii="Arial LatArm" w:hAnsi="Arial LatArm" w:cs="Sylfaen"/>
          <w:sz w:val="20"/>
          <w:szCs w:val="20"/>
          <w:lang w:val="af-ZA"/>
        </w:rPr>
        <w:t>:</w:t>
      </w:r>
    </w:p>
    <w:p w14:paraId="0011B8BB" w14:textId="77777777" w:rsidR="009247B8" w:rsidRPr="00FE4A6D" w:rsidRDefault="009247B8" w:rsidP="009247B8">
      <w:pPr>
        <w:ind w:firstLine="720"/>
        <w:jc w:val="both"/>
        <w:rPr>
          <w:rFonts w:ascii="Arial LatArm" w:hAnsi="Arial LatArm"/>
          <w:sz w:val="20"/>
          <w:szCs w:val="20"/>
          <w:lang w:val="af-ZA"/>
        </w:rPr>
      </w:pPr>
      <w:r w:rsidRPr="00FE4A6D">
        <w:rPr>
          <w:rFonts w:ascii="Arial LatArm" w:hAnsi="Arial LatArm"/>
          <w:sz w:val="20"/>
          <w:szCs w:val="20"/>
          <w:lang w:val="af-ZA"/>
        </w:rPr>
        <w:t xml:space="preserve">3.2 </w:t>
      </w:r>
      <w:r w:rsidRPr="00FE4A6D">
        <w:rPr>
          <w:rFonts w:ascii="GHEA Grapalat" w:hAnsi="GHEA Grapalat" w:cs="Sylfaen"/>
          <w:sz w:val="20"/>
          <w:szCs w:val="20"/>
        </w:rPr>
        <w:t>Սույն</w:t>
      </w:r>
      <w:r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Pr="00FE4A6D">
        <w:rPr>
          <w:rFonts w:ascii="GHEA Grapalat" w:hAnsi="GHEA Grapalat"/>
          <w:sz w:val="20"/>
          <w:szCs w:val="20"/>
        </w:rPr>
        <w:t>հրահանգի</w:t>
      </w:r>
      <w:r w:rsidRPr="00FE4A6D">
        <w:rPr>
          <w:rFonts w:ascii="Arial LatArm" w:hAnsi="Arial LatArm"/>
          <w:sz w:val="20"/>
          <w:szCs w:val="20"/>
          <w:lang w:val="af-ZA"/>
        </w:rPr>
        <w:t xml:space="preserve"> 3.1 </w:t>
      </w:r>
      <w:r w:rsidRPr="00FE4A6D">
        <w:rPr>
          <w:rFonts w:ascii="GHEA Grapalat" w:hAnsi="GHEA Grapalat"/>
          <w:sz w:val="20"/>
          <w:szCs w:val="20"/>
        </w:rPr>
        <w:t>կետում</w:t>
      </w:r>
      <w:r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նշված</w:t>
      </w:r>
      <w:r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ծրարի</w:t>
      </w:r>
      <w:r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վրա</w:t>
      </w:r>
      <w:r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հայտը</w:t>
      </w:r>
      <w:r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կազմելու</w:t>
      </w:r>
      <w:r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լեզվով</w:t>
      </w:r>
      <w:r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նշվում</w:t>
      </w:r>
      <w:r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են</w:t>
      </w:r>
      <w:r w:rsidRPr="00FE4A6D">
        <w:rPr>
          <w:rFonts w:ascii="Arial LatArm" w:hAnsi="Arial LatArm"/>
          <w:sz w:val="20"/>
          <w:szCs w:val="20"/>
          <w:lang w:val="af-ZA"/>
        </w:rPr>
        <w:t xml:space="preserve">` </w:t>
      </w:r>
    </w:p>
    <w:p w14:paraId="42E88246" w14:textId="77777777" w:rsidR="009247B8" w:rsidRPr="00FE4A6D" w:rsidRDefault="009247B8" w:rsidP="009247B8">
      <w:pPr>
        <w:ind w:firstLine="720"/>
        <w:rPr>
          <w:rFonts w:ascii="Arial LatArm" w:hAnsi="Arial LatArm"/>
          <w:sz w:val="20"/>
          <w:szCs w:val="20"/>
          <w:lang w:val="af-ZA"/>
        </w:rPr>
      </w:pPr>
      <w:r w:rsidRPr="00FE4A6D">
        <w:rPr>
          <w:rFonts w:ascii="Arial LatArm" w:hAnsi="Arial LatArm"/>
          <w:sz w:val="20"/>
          <w:szCs w:val="20"/>
          <w:lang w:val="af-ZA"/>
        </w:rPr>
        <w:t xml:space="preserve">1) </w:t>
      </w:r>
      <w:r w:rsidRPr="00FE4A6D">
        <w:rPr>
          <w:rFonts w:ascii="GHEA Grapalat" w:hAnsi="GHEA Grapalat"/>
          <w:sz w:val="20"/>
          <w:szCs w:val="20"/>
        </w:rPr>
        <w:t>պ</w:t>
      </w:r>
      <w:r w:rsidRPr="00FE4A6D">
        <w:rPr>
          <w:rFonts w:ascii="GHEA Grapalat" w:hAnsi="GHEA Grapalat" w:cs="Sylfaen"/>
          <w:sz w:val="20"/>
          <w:szCs w:val="20"/>
        </w:rPr>
        <w:t>ատվիրատուի</w:t>
      </w:r>
      <w:r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անվանումը</w:t>
      </w:r>
      <w:r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և</w:t>
      </w:r>
      <w:r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հայտի</w:t>
      </w:r>
      <w:r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ներկայացման</w:t>
      </w:r>
      <w:r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վայրը</w:t>
      </w:r>
      <w:r w:rsidRPr="00FE4A6D">
        <w:rPr>
          <w:rFonts w:ascii="Arial LatArm" w:hAnsi="Arial LatArm"/>
          <w:sz w:val="20"/>
          <w:szCs w:val="20"/>
          <w:lang w:val="af-ZA"/>
        </w:rPr>
        <w:t xml:space="preserve"> (</w:t>
      </w:r>
      <w:r w:rsidRPr="00FE4A6D">
        <w:rPr>
          <w:rFonts w:ascii="GHEA Grapalat" w:hAnsi="GHEA Grapalat" w:cs="Sylfaen"/>
          <w:sz w:val="20"/>
          <w:szCs w:val="20"/>
        </w:rPr>
        <w:t>հասցեն</w:t>
      </w:r>
      <w:r w:rsidRPr="00FE4A6D">
        <w:rPr>
          <w:rFonts w:ascii="Arial LatArm" w:hAnsi="Arial LatArm"/>
          <w:sz w:val="20"/>
          <w:szCs w:val="20"/>
          <w:lang w:val="af-ZA"/>
        </w:rPr>
        <w:t>).</w:t>
      </w:r>
    </w:p>
    <w:p w14:paraId="6CDA94F0" w14:textId="77777777" w:rsidR="009247B8" w:rsidRPr="00FE4A6D" w:rsidRDefault="009247B8" w:rsidP="009247B8">
      <w:pPr>
        <w:ind w:firstLine="720"/>
        <w:rPr>
          <w:rFonts w:ascii="Arial LatArm" w:hAnsi="Arial LatArm"/>
          <w:sz w:val="20"/>
          <w:szCs w:val="20"/>
          <w:lang w:val="af-ZA"/>
        </w:rPr>
      </w:pPr>
      <w:r w:rsidRPr="00FE4A6D">
        <w:rPr>
          <w:rFonts w:ascii="Arial LatArm" w:hAnsi="Arial LatArm"/>
          <w:sz w:val="20"/>
          <w:szCs w:val="20"/>
          <w:lang w:val="af-ZA"/>
        </w:rPr>
        <w:t xml:space="preserve">2) </w:t>
      </w:r>
      <w:r w:rsidR="00A47A4E" w:rsidRPr="00FE4A6D">
        <w:rPr>
          <w:rFonts w:ascii="GHEA Grapalat" w:hAnsi="GHEA Grapalat"/>
          <w:sz w:val="20"/>
          <w:szCs w:val="20"/>
        </w:rPr>
        <w:t>ընթացակարգի</w:t>
      </w:r>
      <w:r w:rsidRPr="00FE4A6D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ծածկագիրը</w:t>
      </w:r>
      <w:r w:rsidRPr="00FE4A6D">
        <w:rPr>
          <w:rFonts w:ascii="Arial LatArm" w:hAnsi="Arial LatArm"/>
          <w:sz w:val="20"/>
          <w:szCs w:val="20"/>
          <w:lang w:val="af-ZA"/>
        </w:rPr>
        <w:t>.</w:t>
      </w:r>
    </w:p>
    <w:p w14:paraId="1890BD0A" w14:textId="77777777" w:rsidR="009247B8" w:rsidRPr="00FE4A6D" w:rsidRDefault="009247B8" w:rsidP="009247B8">
      <w:pPr>
        <w:ind w:firstLine="720"/>
        <w:rPr>
          <w:rFonts w:ascii="Arial LatArm" w:hAnsi="Arial LatArm"/>
          <w:sz w:val="20"/>
          <w:szCs w:val="20"/>
          <w:lang w:val="af-ZA"/>
        </w:rPr>
      </w:pPr>
      <w:r w:rsidRPr="00FE4A6D">
        <w:rPr>
          <w:rFonts w:ascii="Arial LatArm" w:hAnsi="Arial LatArm"/>
          <w:sz w:val="20"/>
          <w:szCs w:val="20"/>
          <w:lang w:val="af-ZA"/>
        </w:rPr>
        <w:t>3) «</w:t>
      </w:r>
      <w:r w:rsidRPr="00FE4A6D">
        <w:rPr>
          <w:rFonts w:ascii="GHEA Grapalat" w:hAnsi="GHEA Grapalat" w:cs="Sylfaen"/>
          <w:sz w:val="20"/>
          <w:szCs w:val="20"/>
        </w:rPr>
        <w:t>չբացել</w:t>
      </w:r>
      <w:r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մինչև</w:t>
      </w:r>
      <w:r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հայտերի</w:t>
      </w:r>
      <w:r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բացման</w:t>
      </w:r>
      <w:r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նիստը</w:t>
      </w:r>
      <w:r w:rsidRPr="00FE4A6D">
        <w:rPr>
          <w:rFonts w:ascii="Arial LatArm" w:hAnsi="Arial LatArm"/>
          <w:sz w:val="20"/>
          <w:szCs w:val="20"/>
          <w:lang w:val="af-ZA"/>
        </w:rPr>
        <w:t xml:space="preserve">» </w:t>
      </w:r>
      <w:r w:rsidRPr="00FE4A6D">
        <w:rPr>
          <w:rFonts w:ascii="GHEA Grapalat" w:hAnsi="GHEA Grapalat" w:cs="Sylfaen"/>
          <w:sz w:val="20"/>
          <w:szCs w:val="20"/>
        </w:rPr>
        <w:t>բառերը</w:t>
      </w:r>
      <w:r w:rsidRPr="00FE4A6D">
        <w:rPr>
          <w:rFonts w:ascii="Arial LatArm" w:hAnsi="Arial LatArm"/>
          <w:sz w:val="20"/>
          <w:szCs w:val="20"/>
          <w:lang w:val="af-ZA"/>
        </w:rPr>
        <w:t>.</w:t>
      </w:r>
    </w:p>
    <w:p w14:paraId="03B0FA3C" w14:textId="77777777" w:rsidR="009247B8" w:rsidRPr="00FE4A6D" w:rsidRDefault="009247B8" w:rsidP="009247B8">
      <w:pPr>
        <w:ind w:firstLine="720"/>
        <w:rPr>
          <w:rFonts w:ascii="Arial LatArm" w:hAnsi="Arial LatArm"/>
          <w:sz w:val="20"/>
          <w:szCs w:val="20"/>
          <w:lang w:val="af-ZA"/>
        </w:rPr>
      </w:pPr>
      <w:r w:rsidRPr="00FE4A6D">
        <w:rPr>
          <w:rFonts w:ascii="Arial LatArm" w:hAnsi="Arial LatArm"/>
          <w:sz w:val="20"/>
          <w:szCs w:val="20"/>
          <w:lang w:val="af-ZA"/>
        </w:rPr>
        <w:t xml:space="preserve">4) </w:t>
      </w:r>
      <w:r w:rsidRPr="00FE4A6D">
        <w:rPr>
          <w:rFonts w:ascii="GHEA Grapalat" w:hAnsi="GHEA Grapalat"/>
          <w:sz w:val="20"/>
          <w:szCs w:val="20"/>
        </w:rPr>
        <w:t>մ</w:t>
      </w:r>
      <w:r w:rsidRPr="00FE4A6D">
        <w:rPr>
          <w:rFonts w:ascii="GHEA Grapalat" w:hAnsi="GHEA Grapalat" w:cs="Sylfaen"/>
          <w:sz w:val="20"/>
          <w:szCs w:val="20"/>
        </w:rPr>
        <w:t>ասնակցի</w:t>
      </w:r>
      <w:r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անվանումը</w:t>
      </w:r>
      <w:r w:rsidRPr="00FE4A6D">
        <w:rPr>
          <w:rFonts w:ascii="Arial LatArm" w:hAnsi="Arial LatArm"/>
          <w:sz w:val="20"/>
          <w:szCs w:val="20"/>
          <w:lang w:val="af-ZA"/>
        </w:rPr>
        <w:t xml:space="preserve"> (</w:t>
      </w:r>
      <w:r w:rsidRPr="00FE4A6D">
        <w:rPr>
          <w:rFonts w:ascii="GHEA Grapalat" w:hAnsi="GHEA Grapalat" w:cs="Sylfaen"/>
          <w:sz w:val="20"/>
          <w:szCs w:val="20"/>
        </w:rPr>
        <w:t>անունը</w:t>
      </w:r>
      <w:r w:rsidRPr="00FE4A6D">
        <w:rPr>
          <w:rFonts w:ascii="Arial LatArm" w:hAnsi="Arial LatArm"/>
          <w:sz w:val="20"/>
          <w:szCs w:val="20"/>
          <w:lang w:val="af-ZA"/>
        </w:rPr>
        <w:t xml:space="preserve">), </w:t>
      </w:r>
      <w:r w:rsidRPr="00FE4A6D">
        <w:rPr>
          <w:rFonts w:ascii="GHEA Grapalat" w:hAnsi="GHEA Grapalat" w:cs="Sylfaen"/>
          <w:sz w:val="20"/>
          <w:szCs w:val="20"/>
        </w:rPr>
        <w:t>գտնվելու</w:t>
      </w:r>
      <w:r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վայրը</w:t>
      </w:r>
      <w:r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և</w:t>
      </w:r>
      <w:r w:rsidRPr="00FE4A6D">
        <w:rPr>
          <w:rFonts w:ascii="Arial LatArm" w:hAnsi="Arial LatArm"/>
          <w:sz w:val="20"/>
          <w:szCs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հեռախոսահամարը</w:t>
      </w:r>
      <w:r w:rsidRPr="00FE4A6D">
        <w:rPr>
          <w:rFonts w:ascii="Arial LatArm" w:hAnsi="Arial LatArm"/>
          <w:sz w:val="20"/>
          <w:szCs w:val="20"/>
          <w:lang w:val="af-ZA"/>
        </w:rPr>
        <w:t>:</w:t>
      </w:r>
    </w:p>
    <w:p w14:paraId="377C7BDB" w14:textId="77777777" w:rsidR="009247B8" w:rsidRPr="00FE4A6D" w:rsidRDefault="009247B8" w:rsidP="009247B8">
      <w:pPr>
        <w:ind w:firstLine="720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FE4A6D">
        <w:rPr>
          <w:rFonts w:ascii="Arial LatArm" w:hAnsi="Arial LatArm" w:cs="Sylfaen"/>
          <w:sz w:val="20"/>
          <w:szCs w:val="20"/>
          <w:lang w:val="af-ZA"/>
        </w:rPr>
        <w:t xml:space="preserve">3.3 </w:t>
      </w:r>
      <w:r w:rsidRPr="00FE4A6D">
        <w:rPr>
          <w:rFonts w:ascii="GHEA Grapalat" w:hAnsi="GHEA Grapalat" w:cs="Sylfaen"/>
          <w:sz w:val="20"/>
          <w:szCs w:val="20"/>
        </w:rPr>
        <w:t>Սույն</w:t>
      </w:r>
      <w:r w:rsidRPr="00FE4A6D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հրահանգի</w:t>
      </w:r>
      <w:r w:rsidRPr="00FE4A6D">
        <w:rPr>
          <w:rFonts w:ascii="Arial LatArm" w:hAnsi="Arial LatArm" w:cs="Sylfaen"/>
          <w:sz w:val="20"/>
          <w:szCs w:val="20"/>
          <w:lang w:val="af-ZA"/>
        </w:rPr>
        <w:t xml:space="preserve"> 3.1 </w:t>
      </w:r>
      <w:r w:rsidRPr="00FE4A6D">
        <w:rPr>
          <w:rFonts w:ascii="GHEA Grapalat" w:hAnsi="GHEA Grapalat" w:cs="Sylfaen"/>
          <w:sz w:val="20"/>
          <w:szCs w:val="20"/>
        </w:rPr>
        <w:t>և</w:t>
      </w:r>
      <w:r w:rsidRPr="00FE4A6D">
        <w:rPr>
          <w:rFonts w:ascii="Arial LatArm" w:hAnsi="Arial LatArm" w:cs="Sylfaen"/>
          <w:sz w:val="20"/>
          <w:szCs w:val="20"/>
          <w:lang w:val="af-ZA"/>
        </w:rPr>
        <w:t xml:space="preserve"> 3.2 </w:t>
      </w:r>
      <w:r w:rsidRPr="00FE4A6D">
        <w:rPr>
          <w:rFonts w:ascii="GHEA Grapalat" w:hAnsi="GHEA Grapalat" w:cs="Sylfaen"/>
          <w:sz w:val="20"/>
          <w:szCs w:val="20"/>
        </w:rPr>
        <w:t>կետերի</w:t>
      </w:r>
      <w:r w:rsidRPr="00FE4A6D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պահանջներին</w:t>
      </w:r>
      <w:r w:rsidRPr="00FE4A6D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չհամապատասխանող</w:t>
      </w:r>
      <w:r w:rsidRPr="00FE4A6D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հայտերը</w:t>
      </w:r>
      <w:r w:rsidRPr="00FE4A6D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FE4A6D">
        <w:rPr>
          <w:rFonts w:ascii="GHEA Grapalat" w:hAnsi="GHEA Grapalat" w:cs="Sylfaen"/>
          <w:sz w:val="20"/>
          <w:szCs w:val="20"/>
        </w:rPr>
        <w:t>հանձնաժողովը</w:t>
      </w:r>
      <w:r w:rsidRPr="00FE4A6D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հայտերի</w:t>
      </w:r>
      <w:r w:rsidRPr="00FE4A6D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բացման</w:t>
      </w:r>
      <w:r w:rsidRPr="00FE4A6D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նիստում</w:t>
      </w:r>
      <w:r w:rsidRPr="00FE4A6D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մերժում</w:t>
      </w:r>
      <w:r w:rsidRPr="00FE4A6D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է</w:t>
      </w:r>
      <w:r w:rsidRPr="00FE4A6D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և</w:t>
      </w:r>
      <w:r w:rsidRPr="00FE4A6D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նույնությամբ</w:t>
      </w:r>
      <w:r w:rsidRPr="00FE4A6D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վերադարձնում</w:t>
      </w:r>
      <w:r w:rsidRPr="00FE4A6D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FE4A6D">
        <w:rPr>
          <w:rFonts w:ascii="GHEA Grapalat" w:hAnsi="GHEA Grapalat" w:cs="Sylfaen"/>
          <w:sz w:val="20"/>
          <w:szCs w:val="20"/>
        </w:rPr>
        <w:t>ներկայացնողին</w:t>
      </w:r>
      <w:r w:rsidRPr="00FE4A6D">
        <w:rPr>
          <w:rFonts w:ascii="Arial LatArm" w:hAnsi="Arial LatArm" w:cs="Sylfaen"/>
          <w:sz w:val="20"/>
          <w:szCs w:val="20"/>
          <w:lang w:val="af-ZA"/>
        </w:rPr>
        <w:t>:</w:t>
      </w:r>
    </w:p>
    <w:p w14:paraId="3DA852E8" w14:textId="77777777" w:rsidR="00E74BF6" w:rsidRPr="00FE4A6D" w:rsidRDefault="00E74BF6" w:rsidP="00EF3662">
      <w:pPr>
        <w:pStyle w:val="norm"/>
        <w:spacing w:line="240" w:lineRule="auto"/>
        <w:ind w:firstLine="284"/>
        <w:jc w:val="right"/>
        <w:rPr>
          <w:rFonts w:ascii="Arial LatArm" w:hAnsi="Arial LatArm" w:cs="Sylfaen"/>
          <w:b/>
          <w:sz w:val="20"/>
          <w:lang w:val="es-ES"/>
        </w:rPr>
      </w:pPr>
    </w:p>
    <w:p w14:paraId="7D8159A8" w14:textId="77777777" w:rsidR="00E74BF6" w:rsidRPr="00FE4A6D" w:rsidRDefault="00E74BF6" w:rsidP="00EF3662">
      <w:pPr>
        <w:pStyle w:val="norm"/>
        <w:spacing w:line="240" w:lineRule="auto"/>
        <w:ind w:firstLine="284"/>
        <w:jc w:val="right"/>
        <w:rPr>
          <w:rFonts w:ascii="Arial LatArm" w:hAnsi="Arial LatArm" w:cs="Sylfaen"/>
          <w:b/>
          <w:sz w:val="20"/>
          <w:lang w:val="es-ES"/>
        </w:rPr>
      </w:pPr>
    </w:p>
    <w:p w14:paraId="665977E4" w14:textId="77777777" w:rsidR="00E74BF6" w:rsidRPr="00FE4A6D" w:rsidRDefault="00E74BF6" w:rsidP="00EF3662">
      <w:pPr>
        <w:pStyle w:val="norm"/>
        <w:spacing w:line="240" w:lineRule="auto"/>
        <w:ind w:firstLine="284"/>
        <w:jc w:val="right"/>
        <w:rPr>
          <w:rFonts w:ascii="Arial LatArm" w:hAnsi="Arial LatArm" w:cs="Sylfaen"/>
          <w:b/>
          <w:sz w:val="20"/>
          <w:lang w:val="es-ES"/>
        </w:rPr>
      </w:pPr>
    </w:p>
    <w:p w14:paraId="11595B65" w14:textId="77777777" w:rsidR="00E74BF6" w:rsidRPr="00FE4A6D" w:rsidRDefault="006C3873" w:rsidP="00EF3662">
      <w:pPr>
        <w:pStyle w:val="norm"/>
        <w:spacing w:line="240" w:lineRule="auto"/>
        <w:ind w:firstLine="284"/>
        <w:jc w:val="right"/>
        <w:rPr>
          <w:rFonts w:ascii="Arial LatArm" w:hAnsi="Arial LatArm" w:cs="Sylfaen"/>
          <w:b/>
          <w:sz w:val="20"/>
          <w:lang w:val="es-ES"/>
        </w:rPr>
      </w:pPr>
      <w:r w:rsidRPr="00FE4A6D">
        <w:rPr>
          <w:rFonts w:ascii="Arial LatArm" w:hAnsi="Arial LatArm" w:cs="Sylfaen"/>
          <w:b/>
          <w:sz w:val="20"/>
          <w:lang w:val="es-ES"/>
        </w:rPr>
        <w:br w:type="page"/>
      </w:r>
    </w:p>
    <w:p w14:paraId="2C13E4F2" w14:textId="77777777" w:rsidR="00B2572B" w:rsidRPr="00FE4A6D" w:rsidRDefault="00B2572B" w:rsidP="00EF3662">
      <w:pPr>
        <w:pStyle w:val="norm"/>
        <w:spacing w:line="240" w:lineRule="auto"/>
        <w:ind w:firstLine="284"/>
        <w:jc w:val="right"/>
        <w:rPr>
          <w:rFonts w:ascii="Arial LatArm" w:hAnsi="Arial LatArm" w:cs="Arial"/>
          <w:b/>
          <w:sz w:val="20"/>
          <w:lang w:val="es-ES"/>
        </w:rPr>
      </w:pPr>
      <w:r w:rsidRPr="00FE4A6D">
        <w:rPr>
          <w:rFonts w:ascii="GHEA Grapalat" w:hAnsi="GHEA Grapalat" w:cs="Sylfaen"/>
          <w:b/>
          <w:sz w:val="20"/>
          <w:lang w:val="es-ES"/>
        </w:rPr>
        <w:lastRenderedPageBreak/>
        <w:t>Հավելված</w:t>
      </w:r>
      <w:r w:rsidRPr="00FE4A6D">
        <w:rPr>
          <w:rFonts w:ascii="Arial LatArm" w:hAnsi="Arial LatArm" w:cs="Arial"/>
          <w:b/>
          <w:sz w:val="20"/>
          <w:lang w:val="es-ES"/>
        </w:rPr>
        <w:t xml:space="preserve">  N 1</w:t>
      </w:r>
    </w:p>
    <w:p w14:paraId="1242D4AF" w14:textId="7F70EA6F" w:rsidR="00B2572B" w:rsidRPr="00FE4A6D" w:rsidRDefault="00F12339" w:rsidP="00EF3662">
      <w:pPr>
        <w:pStyle w:val="31"/>
        <w:spacing w:line="240" w:lineRule="auto"/>
        <w:jc w:val="right"/>
        <w:rPr>
          <w:rFonts w:ascii="Arial LatArm" w:hAnsi="Arial LatArm" w:cs="Arial"/>
          <w:b/>
          <w:lang w:val="es-ES"/>
        </w:rPr>
      </w:pPr>
      <w:r w:rsidRPr="00F12339">
        <w:rPr>
          <w:rFonts w:ascii="Sylfaen" w:hAnsi="Sylfaen"/>
          <w:b/>
          <w:bCs/>
        </w:rPr>
        <w:t>ՀՀԿՄԱ</w:t>
      </w:r>
      <w:r w:rsidRPr="00F12339">
        <w:rPr>
          <w:rFonts w:ascii="Sylfaen" w:hAnsi="Sylfaen"/>
          <w:b/>
          <w:bCs/>
          <w:lang w:val="af-ZA"/>
        </w:rPr>
        <w:t>7</w:t>
      </w:r>
      <w:r w:rsidRPr="00F12339">
        <w:rPr>
          <w:rFonts w:ascii="Sylfaen" w:hAnsi="Sylfaen"/>
          <w:b/>
          <w:bCs/>
        </w:rPr>
        <w:t>ՀԴ</w:t>
      </w:r>
      <w:r w:rsidRPr="00F12339">
        <w:rPr>
          <w:rFonts w:ascii="Sylfaen" w:hAnsi="Sylfaen"/>
          <w:b/>
          <w:bCs/>
          <w:lang w:val="af-ZA"/>
        </w:rPr>
        <w:t xml:space="preserve">-ԳՀ- </w:t>
      </w:r>
      <w:r w:rsidRPr="00F12339">
        <w:rPr>
          <w:rFonts w:ascii="Sylfaen" w:hAnsi="Sylfaen"/>
          <w:b/>
          <w:bCs/>
        </w:rPr>
        <w:t>ԱՊՁԲ</w:t>
      </w:r>
      <w:r w:rsidRPr="00F12339">
        <w:rPr>
          <w:rFonts w:ascii="Sylfaen" w:hAnsi="Sylfaen"/>
          <w:b/>
          <w:bCs/>
          <w:lang w:val="af-ZA"/>
        </w:rPr>
        <w:t>-202</w:t>
      </w:r>
      <w:r w:rsidR="004E1957">
        <w:rPr>
          <w:rFonts w:ascii="Sylfaen" w:hAnsi="Sylfaen"/>
          <w:b/>
          <w:bCs/>
          <w:lang w:val="af-ZA"/>
        </w:rPr>
        <w:t>6</w:t>
      </w:r>
      <w:r w:rsidRPr="00F12339">
        <w:rPr>
          <w:rFonts w:ascii="Sylfaen" w:hAnsi="Sylfaen"/>
          <w:b/>
          <w:bCs/>
          <w:lang w:val="af-ZA"/>
        </w:rPr>
        <w:t>/0</w:t>
      </w:r>
      <w:r w:rsidR="004E1957">
        <w:rPr>
          <w:rFonts w:ascii="Sylfaen" w:hAnsi="Sylfaen"/>
          <w:b/>
          <w:bCs/>
          <w:lang w:val="af-ZA"/>
        </w:rPr>
        <w:t>1</w:t>
      </w:r>
      <w:r>
        <w:rPr>
          <w:rFonts w:ascii="GHEA Grapalat" w:hAnsi="GHEA Grapalat"/>
          <w:b/>
          <w:lang w:val="af-ZA"/>
        </w:rPr>
        <w:t xml:space="preserve">   </w:t>
      </w:r>
      <w:r w:rsidR="00B2572B" w:rsidRPr="00FE4A6D">
        <w:rPr>
          <w:rFonts w:ascii="GHEA Grapalat" w:hAnsi="GHEA Grapalat" w:cs="Sylfaen"/>
          <w:b/>
          <w:lang w:val="es-ES"/>
        </w:rPr>
        <w:t>ծածկագրով</w:t>
      </w:r>
    </w:p>
    <w:p w14:paraId="28E5FCF7" w14:textId="77777777" w:rsidR="00B2572B" w:rsidRPr="00FE4A6D" w:rsidRDefault="00FD6146" w:rsidP="00EF3662">
      <w:pPr>
        <w:pStyle w:val="31"/>
        <w:spacing w:line="240" w:lineRule="auto"/>
        <w:jc w:val="right"/>
        <w:rPr>
          <w:rFonts w:ascii="Arial LatArm" w:hAnsi="Arial LatArm" w:cs="Arial"/>
          <w:b/>
          <w:lang w:val="es-ES"/>
        </w:rPr>
      </w:pPr>
      <w:r w:rsidRPr="00FE4A6D">
        <w:rPr>
          <w:rFonts w:ascii="GHEA Grapalat" w:hAnsi="GHEA Grapalat" w:cs="Sylfaen"/>
          <w:b/>
          <w:lang w:val="es-ES"/>
        </w:rPr>
        <w:t>Գնանաշման</w:t>
      </w:r>
      <w:r w:rsidRPr="00FE4A6D">
        <w:rPr>
          <w:rFonts w:ascii="Arial LatArm" w:hAnsi="Arial LatArm" w:cs="Sylfaen"/>
          <w:b/>
          <w:lang w:val="es-ES"/>
        </w:rPr>
        <w:t xml:space="preserve"> </w:t>
      </w:r>
      <w:r w:rsidRPr="00FE4A6D">
        <w:rPr>
          <w:rFonts w:ascii="GHEA Grapalat" w:hAnsi="GHEA Grapalat" w:cs="Sylfaen"/>
          <w:b/>
          <w:lang w:val="es-ES"/>
        </w:rPr>
        <w:t>հարցման</w:t>
      </w:r>
      <w:r w:rsidR="00B2572B" w:rsidRPr="00FE4A6D">
        <w:rPr>
          <w:rFonts w:ascii="Arial LatArm" w:hAnsi="Arial LatArm" w:cs="Arial"/>
          <w:b/>
          <w:lang w:val="es-ES"/>
        </w:rPr>
        <w:t xml:space="preserve"> </w:t>
      </w:r>
      <w:r w:rsidR="00B2572B" w:rsidRPr="00FE4A6D">
        <w:rPr>
          <w:rFonts w:ascii="GHEA Grapalat" w:hAnsi="GHEA Grapalat" w:cs="Sylfaen"/>
          <w:b/>
          <w:lang w:val="es-ES"/>
        </w:rPr>
        <w:t>հրավերի</w:t>
      </w:r>
    </w:p>
    <w:p w14:paraId="1A265CD6" w14:textId="77777777" w:rsidR="00B2572B" w:rsidRPr="00FE4A6D" w:rsidRDefault="00B2572B" w:rsidP="00EF3662">
      <w:pPr>
        <w:jc w:val="center"/>
        <w:rPr>
          <w:rFonts w:ascii="Arial LatArm" w:hAnsi="Arial LatArm" w:cs="Sylfaen"/>
          <w:b/>
          <w:lang w:val="es-ES"/>
        </w:rPr>
      </w:pPr>
    </w:p>
    <w:p w14:paraId="4CC42DB2" w14:textId="77777777" w:rsidR="00B2572B" w:rsidRPr="00FE4A6D" w:rsidRDefault="00B2572B" w:rsidP="00EF3662">
      <w:pPr>
        <w:jc w:val="center"/>
        <w:rPr>
          <w:rFonts w:ascii="Arial LatArm" w:hAnsi="Arial LatArm" w:cs="Arial"/>
          <w:b/>
          <w:lang w:val="es-ES"/>
        </w:rPr>
      </w:pPr>
      <w:r w:rsidRPr="00FE4A6D">
        <w:rPr>
          <w:rFonts w:ascii="GHEA Grapalat" w:hAnsi="GHEA Grapalat" w:cs="Sylfaen"/>
          <w:b/>
          <w:lang w:val="es-ES"/>
        </w:rPr>
        <w:t>ԴԻՄՈՒՄ</w:t>
      </w:r>
      <w:r w:rsidR="006C3873" w:rsidRPr="00FE4A6D">
        <w:rPr>
          <w:rFonts w:ascii="GHEA Grapalat" w:hAnsi="GHEA Grapalat" w:cs="Sylfaen"/>
          <w:b/>
          <w:lang w:val="es-ES"/>
        </w:rPr>
        <w:t>ՀԱՅՏԱՐԱՐՈՒԹՅՈՒՆ</w:t>
      </w:r>
      <w:r w:rsidRPr="00FE4A6D">
        <w:rPr>
          <w:rFonts w:ascii="Arial LatArm" w:hAnsi="Arial LatArm" w:cs="Sylfaen"/>
          <w:b/>
          <w:lang w:val="es-ES"/>
        </w:rPr>
        <w:t>*</w:t>
      </w:r>
    </w:p>
    <w:p w14:paraId="1D19E919" w14:textId="77777777" w:rsidR="00B2572B" w:rsidRPr="00FE4A6D" w:rsidRDefault="00FD6146" w:rsidP="00EF3662">
      <w:pPr>
        <w:pStyle w:val="6"/>
        <w:jc w:val="center"/>
        <w:rPr>
          <w:rFonts w:cs="Arial"/>
          <w:color w:val="auto"/>
          <w:sz w:val="24"/>
          <w:szCs w:val="24"/>
          <w:lang w:val="es-ES"/>
        </w:rPr>
      </w:pPr>
      <w:r w:rsidRPr="00FE4A6D">
        <w:rPr>
          <w:rFonts w:ascii="GHEA Grapalat" w:hAnsi="GHEA Grapalat" w:cs="Sylfaen"/>
          <w:color w:val="auto"/>
          <w:sz w:val="24"/>
          <w:szCs w:val="24"/>
          <w:lang w:val="es-ES"/>
        </w:rPr>
        <w:t>Գնանաշման</w:t>
      </w:r>
      <w:r w:rsidRPr="00FE4A6D">
        <w:rPr>
          <w:rFonts w:cs="Sylfaen"/>
          <w:color w:val="auto"/>
          <w:sz w:val="24"/>
          <w:szCs w:val="24"/>
          <w:lang w:val="es-ES"/>
        </w:rPr>
        <w:t xml:space="preserve"> </w:t>
      </w:r>
      <w:r w:rsidRPr="00FE4A6D">
        <w:rPr>
          <w:rFonts w:ascii="GHEA Grapalat" w:hAnsi="GHEA Grapalat" w:cs="Sylfaen"/>
          <w:color w:val="auto"/>
          <w:sz w:val="24"/>
          <w:szCs w:val="24"/>
          <w:lang w:val="es-ES"/>
        </w:rPr>
        <w:t>հարցման</w:t>
      </w:r>
      <w:r w:rsidR="00B2572B" w:rsidRPr="00FE4A6D">
        <w:rPr>
          <w:rFonts w:ascii="GHEA Grapalat" w:hAnsi="GHEA Grapalat" w:cs="Sylfaen"/>
          <w:color w:val="auto"/>
          <w:sz w:val="24"/>
          <w:szCs w:val="24"/>
          <w:lang w:val="es-ES"/>
        </w:rPr>
        <w:t>ն</w:t>
      </w:r>
      <w:r w:rsidR="00B2572B" w:rsidRPr="00FE4A6D">
        <w:rPr>
          <w:rFonts w:cs="Sylfaen"/>
          <w:color w:val="auto"/>
          <w:sz w:val="24"/>
          <w:szCs w:val="24"/>
          <w:lang w:val="es-ES"/>
        </w:rPr>
        <w:t xml:space="preserve"> </w:t>
      </w:r>
      <w:r w:rsidR="00B2572B" w:rsidRPr="00FE4A6D">
        <w:rPr>
          <w:rFonts w:ascii="GHEA Grapalat" w:hAnsi="GHEA Grapalat" w:cs="Sylfaen"/>
          <w:color w:val="auto"/>
          <w:sz w:val="24"/>
          <w:szCs w:val="24"/>
          <w:lang w:val="es-ES"/>
        </w:rPr>
        <w:t>մասնակցելու</w:t>
      </w:r>
      <w:r w:rsidR="00B2572B" w:rsidRPr="00FE4A6D">
        <w:rPr>
          <w:rFonts w:cs="Arial"/>
          <w:color w:val="auto"/>
          <w:sz w:val="24"/>
          <w:szCs w:val="24"/>
          <w:lang w:val="es-ES"/>
        </w:rPr>
        <w:t xml:space="preserve">  </w:t>
      </w:r>
    </w:p>
    <w:p w14:paraId="061018FC" w14:textId="77777777" w:rsidR="00B2572B" w:rsidRPr="00FE4A6D" w:rsidRDefault="00B2572B" w:rsidP="00EF3662">
      <w:pPr>
        <w:rPr>
          <w:rFonts w:ascii="Arial LatArm" w:hAnsi="Arial LatArm"/>
          <w:lang w:val="es-ES" w:eastAsia="ru-RU"/>
        </w:rPr>
      </w:pPr>
    </w:p>
    <w:p w14:paraId="329B382A" w14:textId="77777777" w:rsidR="00B2572B" w:rsidRPr="00FE4A6D" w:rsidRDefault="00B2572B" w:rsidP="00EF3662">
      <w:pPr>
        <w:jc w:val="both"/>
        <w:rPr>
          <w:rFonts w:ascii="Arial LatArm" w:hAnsi="Arial LatArm" w:cs="Arial"/>
          <w:sz w:val="20"/>
          <w:szCs w:val="20"/>
          <w:lang w:val="es-ES"/>
        </w:rPr>
      </w:pPr>
      <w:r w:rsidRPr="00FE4A6D">
        <w:rPr>
          <w:rFonts w:ascii="Arial LatArm" w:hAnsi="Arial LatArm"/>
          <w:sz w:val="22"/>
          <w:szCs w:val="22"/>
          <w:u w:val="single"/>
          <w:lang w:val="es-ES"/>
        </w:rPr>
        <w:t xml:space="preserve">                                                             </w:t>
      </w:r>
      <w:r w:rsidRPr="00FE4A6D">
        <w:rPr>
          <w:rFonts w:ascii="Arial LatArm" w:hAnsi="Arial LatArm"/>
          <w:sz w:val="22"/>
          <w:szCs w:val="22"/>
          <w:u w:val="single"/>
          <w:lang w:val="es-ES"/>
        </w:rPr>
        <w:tab/>
      </w:r>
      <w:r w:rsidRPr="00FE4A6D">
        <w:rPr>
          <w:rFonts w:ascii="Arial LatArm" w:hAnsi="Arial LatArm"/>
          <w:sz w:val="22"/>
          <w:szCs w:val="22"/>
          <w:u w:val="single"/>
          <w:lang w:val="es-ES"/>
        </w:rPr>
        <w:tab/>
        <w:t xml:space="preserve">       </w:t>
      </w:r>
      <w:r w:rsidRPr="00FE4A6D">
        <w:rPr>
          <w:rFonts w:ascii="Arial LatArm" w:hAnsi="Arial LatArm"/>
          <w:sz w:val="22"/>
          <w:szCs w:val="22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  <w:lang w:val="es-ES"/>
        </w:rPr>
        <w:t>հայտնում</w:t>
      </w:r>
      <w:r w:rsidRPr="00FE4A6D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  <w:lang w:val="es-ES"/>
        </w:rPr>
        <w:t>է</w:t>
      </w:r>
      <w:r w:rsidRPr="00FE4A6D">
        <w:rPr>
          <w:rFonts w:ascii="Arial LatArm" w:hAnsi="Arial LatArm" w:cs="Arial"/>
          <w:sz w:val="20"/>
          <w:szCs w:val="20"/>
          <w:lang w:val="es-ES"/>
        </w:rPr>
        <w:t xml:space="preserve">, </w:t>
      </w:r>
      <w:r w:rsidRPr="00FE4A6D">
        <w:rPr>
          <w:rFonts w:ascii="GHEA Grapalat" w:hAnsi="GHEA Grapalat" w:cs="Sylfaen"/>
          <w:sz w:val="20"/>
          <w:szCs w:val="20"/>
          <w:lang w:val="es-ES"/>
        </w:rPr>
        <w:t>որ</w:t>
      </w:r>
      <w:r w:rsidRPr="00FE4A6D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  <w:lang w:val="es-ES"/>
        </w:rPr>
        <w:t>ցանկություն</w:t>
      </w:r>
      <w:r w:rsidRPr="00FE4A6D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  <w:lang w:val="es-ES"/>
        </w:rPr>
        <w:t>ունի</w:t>
      </w:r>
      <w:r w:rsidRPr="00FE4A6D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  <w:lang w:val="es-ES"/>
        </w:rPr>
        <w:t>մասնակցել</w:t>
      </w:r>
    </w:p>
    <w:p w14:paraId="07C67B14" w14:textId="77777777" w:rsidR="00B2572B" w:rsidRPr="00FE4A6D" w:rsidRDefault="00B2572B" w:rsidP="00EF3662">
      <w:pPr>
        <w:jc w:val="both"/>
        <w:rPr>
          <w:rFonts w:ascii="Arial LatArm" w:hAnsi="Arial LatArm"/>
          <w:sz w:val="22"/>
          <w:szCs w:val="22"/>
          <w:vertAlign w:val="superscript"/>
          <w:lang w:val="es-ES"/>
        </w:rPr>
      </w:pPr>
      <w:r w:rsidRPr="00FE4A6D">
        <w:rPr>
          <w:rFonts w:ascii="Arial LatArm" w:hAnsi="Arial LatArm"/>
          <w:vertAlign w:val="superscript"/>
          <w:lang w:val="es-ES"/>
        </w:rPr>
        <w:t xml:space="preserve">               </w:t>
      </w:r>
      <w:r w:rsidRPr="00FE4A6D">
        <w:rPr>
          <w:rFonts w:ascii="Arial LatArm" w:hAnsi="Arial LatArm"/>
          <w:lang w:val="es-ES"/>
        </w:rPr>
        <w:t xml:space="preserve">            </w:t>
      </w:r>
      <w:r w:rsidRPr="00FE4A6D">
        <w:rPr>
          <w:rFonts w:ascii="GHEA Grapalat" w:hAnsi="GHEA Grapalat" w:cs="Sylfaen"/>
          <w:vertAlign w:val="superscript"/>
          <w:lang w:val="es-ES"/>
        </w:rPr>
        <w:t>մասնակցի</w:t>
      </w:r>
      <w:r w:rsidRPr="00FE4A6D">
        <w:rPr>
          <w:rFonts w:ascii="Arial LatArm" w:hAnsi="Arial LatArm" w:cs="Arial"/>
          <w:vertAlign w:val="superscript"/>
          <w:lang w:val="es-ES"/>
        </w:rPr>
        <w:t xml:space="preserve"> </w:t>
      </w:r>
      <w:r w:rsidRPr="00FE4A6D">
        <w:rPr>
          <w:rFonts w:ascii="GHEA Grapalat" w:hAnsi="GHEA Grapalat" w:cs="Sylfaen"/>
          <w:vertAlign w:val="superscript"/>
          <w:lang w:val="es-ES"/>
        </w:rPr>
        <w:t>անվանումը</w:t>
      </w:r>
      <w:r w:rsidRPr="00FE4A6D">
        <w:rPr>
          <w:rFonts w:ascii="Arial LatArm" w:hAnsi="Arial LatArm" w:cs="Arial"/>
          <w:vertAlign w:val="superscript"/>
          <w:lang w:val="es-ES"/>
        </w:rPr>
        <w:t xml:space="preserve"> </w:t>
      </w:r>
    </w:p>
    <w:p w14:paraId="646C5D3E" w14:textId="211733F4" w:rsidR="00B2572B" w:rsidRPr="00FE4A6D" w:rsidRDefault="00B2572B" w:rsidP="00EF3662">
      <w:pPr>
        <w:jc w:val="both"/>
        <w:rPr>
          <w:rFonts w:ascii="Arial LatArm" w:hAnsi="Arial LatArm"/>
          <w:sz w:val="22"/>
          <w:szCs w:val="22"/>
          <w:u w:val="single"/>
          <w:lang w:val="es-ES"/>
        </w:rPr>
      </w:pPr>
      <w:r w:rsidRPr="00FE4A6D">
        <w:rPr>
          <w:rFonts w:ascii="Arial LatArm" w:hAnsi="Arial LatArm"/>
          <w:sz w:val="22"/>
          <w:szCs w:val="22"/>
          <w:u w:val="single"/>
          <w:lang w:val="es-ES"/>
        </w:rPr>
        <w:tab/>
      </w:r>
      <w:r w:rsidRPr="00FE4A6D">
        <w:rPr>
          <w:rFonts w:ascii="Arial LatArm" w:hAnsi="Arial LatArm"/>
          <w:sz w:val="22"/>
          <w:szCs w:val="22"/>
          <w:u w:val="single"/>
          <w:lang w:val="es-ES"/>
        </w:rPr>
        <w:tab/>
      </w:r>
      <w:r w:rsidRPr="00FE4A6D">
        <w:rPr>
          <w:rFonts w:ascii="Arial LatArm" w:hAnsi="Arial LatArm"/>
          <w:sz w:val="22"/>
          <w:szCs w:val="22"/>
          <w:u w:val="single"/>
          <w:lang w:val="es-ES"/>
        </w:rPr>
        <w:tab/>
      </w:r>
      <w:r w:rsidRPr="00FE4A6D">
        <w:rPr>
          <w:rFonts w:ascii="Arial LatArm" w:hAnsi="Arial LatArm"/>
          <w:sz w:val="22"/>
          <w:szCs w:val="22"/>
          <w:u w:val="single"/>
          <w:lang w:val="es-ES"/>
        </w:rPr>
        <w:tab/>
      </w:r>
      <w:r w:rsidRPr="00FE4A6D">
        <w:rPr>
          <w:rFonts w:ascii="Arial LatArm" w:hAnsi="Arial LatArm"/>
          <w:sz w:val="22"/>
          <w:szCs w:val="22"/>
          <w:u w:val="single"/>
          <w:lang w:val="es-ES"/>
        </w:rPr>
        <w:tab/>
      </w:r>
      <w:r w:rsidRPr="00FE4A6D">
        <w:rPr>
          <w:rFonts w:ascii="Arial LatArm" w:hAnsi="Arial LatArm"/>
          <w:sz w:val="22"/>
          <w:szCs w:val="22"/>
          <w:u w:val="single"/>
          <w:lang w:val="es-ES"/>
        </w:rPr>
        <w:tab/>
      </w:r>
      <w:r w:rsidRPr="00FE4A6D">
        <w:rPr>
          <w:rFonts w:ascii="Arial LatArm" w:hAnsi="Arial LatArm"/>
          <w:sz w:val="22"/>
          <w:szCs w:val="22"/>
          <w:lang w:val="es-ES"/>
        </w:rPr>
        <w:t>-</w:t>
      </w:r>
      <w:r w:rsidRPr="00FE4A6D">
        <w:rPr>
          <w:rFonts w:ascii="GHEA Grapalat" w:hAnsi="GHEA Grapalat" w:cs="Sylfaen"/>
          <w:sz w:val="20"/>
          <w:szCs w:val="20"/>
          <w:lang w:val="es-ES"/>
        </w:rPr>
        <w:t>ի</w:t>
      </w:r>
      <w:r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  <w:lang w:val="es-ES"/>
        </w:rPr>
        <w:t>կողմից</w:t>
      </w:r>
      <w:r w:rsidRPr="00FE4A6D">
        <w:rPr>
          <w:rFonts w:ascii="Arial LatArm" w:hAnsi="Arial LatArm"/>
          <w:sz w:val="22"/>
          <w:szCs w:val="22"/>
          <w:u w:val="single"/>
          <w:lang w:val="es-ES"/>
        </w:rPr>
        <w:t xml:space="preserve"> </w:t>
      </w:r>
      <w:r w:rsidR="00F12339" w:rsidRPr="00F12339">
        <w:rPr>
          <w:rFonts w:ascii="Sylfaen" w:hAnsi="Sylfaen"/>
          <w:b/>
          <w:bCs/>
        </w:rPr>
        <w:t>ՀՀԿՄԱ</w:t>
      </w:r>
      <w:r w:rsidR="00F12339" w:rsidRPr="00F12339">
        <w:rPr>
          <w:rFonts w:ascii="Sylfaen" w:hAnsi="Sylfaen"/>
          <w:b/>
          <w:bCs/>
          <w:lang w:val="af-ZA"/>
        </w:rPr>
        <w:t>7</w:t>
      </w:r>
      <w:r w:rsidR="00F12339" w:rsidRPr="00F12339">
        <w:rPr>
          <w:rFonts w:ascii="Sylfaen" w:hAnsi="Sylfaen"/>
          <w:b/>
          <w:bCs/>
        </w:rPr>
        <w:t>ՀԴ</w:t>
      </w:r>
      <w:r w:rsidR="00F12339" w:rsidRPr="00F12339">
        <w:rPr>
          <w:rFonts w:ascii="Sylfaen" w:hAnsi="Sylfaen"/>
          <w:b/>
          <w:bCs/>
          <w:lang w:val="af-ZA"/>
        </w:rPr>
        <w:t xml:space="preserve">-ԳՀ- </w:t>
      </w:r>
      <w:r w:rsidR="00F12339" w:rsidRPr="00F12339">
        <w:rPr>
          <w:rFonts w:ascii="Sylfaen" w:hAnsi="Sylfaen"/>
          <w:b/>
          <w:bCs/>
        </w:rPr>
        <w:t>ԱՊՁԲ</w:t>
      </w:r>
      <w:r w:rsidR="00F12339" w:rsidRPr="00F12339">
        <w:rPr>
          <w:rFonts w:ascii="Sylfaen" w:hAnsi="Sylfaen"/>
          <w:b/>
          <w:bCs/>
          <w:lang w:val="af-ZA"/>
        </w:rPr>
        <w:t>-202</w:t>
      </w:r>
      <w:r w:rsidR="004E1957">
        <w:rPr>
          <w:rFonts w:ascii="Sylfaen" w:hAnsi="Sylfaen"/>
          <w:b/>
          <w:bCs/>
          <w:lang w:val="af-ZA"/>
        </w:rPr>
        <w:t>6</w:t>
      </w:r>
      <w:r w:rsidR="00F12339" w:rsidRPr="00F12339">
        <w:rPr>
          <w:rFonts w:ascii="Sylfaen" w:hAnsi="Sylfaen"/>
          <w:b/>
          <w:bCs/>
          <w:lang w:val="af-ZA"/>
        </w:rPr>
        <w:t>/0</w:t>
      </w:r>
      <w:r w:rsidR="004E1957">
        <w:rPr>
          <w:rFonts w:ascii="Sylfaen" w:hAnsi="Sylfaen"/>
          <w:b/>
          <w:bCs/>
          <w:lang w:val="af-ZA"/>
        </w:rPr>
        <w:t>1</w:t>
      </w:r>
      <w:r w:rsidR="00F12339">
        <w:rPr>
          <w:rFonts w:ascii="Sylfaen" w:hAnsi="Sylfaen"/>
          <w:lang w:val="af-ZA"/>
        </w:rPr>
        <w:t xml:space="preserve"> </w:t>
      </w:r>
      <w:r w:rsidR="00F12339">
        <w:rPr>
          <w:rFonts w:ascii="GHEA Grapalat" w:hAnsi="GHEA Grapalat"/>
          <w:b/>
          <w:lang w:val="af-ZA"/>
        </w:rPr>
        <w:t xml:space="preserve">   </w:t>
      </w:r>
      <w:r w:rsidRPr="00FE4A6D">
        <w:rPr>
          <w:rFonts w:ascii="GHEA Grapalat" w:hAnsi="GHEA Grapalat" w:cs="Sylfaen"/>
          <w:sz w:val="20"/>
          <w:szCs w:val="20"/>
          <w:lang w:val="es-ES"/>
        </w:rPr>
        <w:t>ծածկագրով</w:t>
      </w:r>
      <w:r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  <w:lang w:val="es-ES"/>
        </w:rPr>
        <w:t>հայտարարված</w:t>
      </w:r>
    </w:p>
    <w:p w14:paraId="2C420F75" w14:textId="77777777" w:rsidR="00B2572B" w:rsidRPr="00FE4A6D" w:rsidRDefault="00B2572B" w:rsidP="00EF3662">
      <w:pPr>
        <w:jc w:val="both"/>
        <w:rPr>
          <w:rFonts w:ascii="Arial LatArm" w:hAnsi="Arial LatArm" w:cs="Sylfaen"/>
          <w:vertAlign w:val="superscript"/>
          <w:lang w:val="es-ES"/>
        </w:rPr>
      </w:pPr>
      <w:r w:rsidRPr="00FE4A6D">
        <w:rPr>
          <w:rFonts w:ascii="Arial LatArm" w:hAnsi="Arial LatArm" w:cs="Sylfaen"/>
          <w:vertAlign w:val="superscript"/>
          <w:lang w:val="es-ES"/>
        </w:rPr>
        <w:t xml:space="preserve">                       </w:t>
      </w:r>
      <w:r w:rsidR="00476A47" w:rsidRPr="00FE4A6D">
        <w:rPr>
          <w:rFonts w:ascii="GHEA Grapalat" w:hAnsi="GHEA Grapalat" w:cs="Sylfaen"/>
          <w:vertAlign w:val="superscript"/>
          <w:lang w:val="es-ES"/>
        </w:rPr>
        <w:t>պ</w:t>
      </w:r>
      <w:r w:rsidRPr="00FE4A6D">
        <w:rPr>
          <w:rFonts w:ascii="GHEA Grapalat" w:hAnsi="GHEA Grapalat" w:cs="Sylfaen"/>
          <w:vertAlign w:val="superscript"/>
          <w:lang w:val="es-ES"/>
        </w:rPr>
        <w:t>ատվիրատուի</w:t>
      </w:r>
      <w:r w:rsidRPr="00FE4A6D">
        <w:rPr>
          <w:rFonts w:ascii="Arial LatArm" w:hAnsi="Arial LatArm" w:cs="Sylfaen"/>
          <w:vertAlign w:val="superscript"/>
          <w:lang w:val="es-ES"/>
        </w:rPr>
        <w:t xml:space="preserve"> </w:t>
      </w:r>
      <w:r w:rsidRPr="00FE4A6D">
        <w:rPr>
          <w:rFonts w:ascii="GHEA Grapalat" w:hAnsi="GHEA Grapalat" w:cs="Sylfaen"/>
          <w:vertAlign w:val="superscript"/>
          <w:lang w:val="es-ES"/>
        </w:rPr>
        <w:t>անվանումը</w:t>
      </w:r>
    </w:p>
    <w:p w14:paraId="7D57BF9C" w14:textId="77777777" w:rsidR="00B2572B" w:rsidRPr="00FE4A6D" w:rsidRDefault="00FD6146" w:rsidP="00EF3662">
      <w:pPr>
        <w:jc w:val="both"/>
        <w:rPr>
          <w:rFonts w:ascii="Arial LatArm" w:hAnsi="Arial LatArm" w:cs="Sylfaen"/>
          <w:sz w:val="20"/>
          <w:szCs w:val="20"/>
          <w:lang w:val="es-ES"/>
        </w:rPr>
      </w:pPr>
      <w:r w:rsidRPr="00FE4A6D">
        <w:rPr>
          <w:rFonts w:ascii="GHEA Grapalat" w:hAnsi="GHEA Grapalat" w:cs="Sylfaen"/>
          <w:sz w:val="20"/>
          <w:szCs w:val="20"/>
          <w:lang w:val="es-ES"/>
        </w:rPr>
        <w:t>Գնանաշման</w:t>
      </w:r>
      <w:r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  <w:lang w:val="es-ES"/>
        </w:rPr>
        <w:t>հարցման</w:t>
      </w:r>
      <w:r w:rsidR="00B2572B" w:rsidRPr="00FE4A6D">
        <w:rPr>
          <w:rFonts w:ascii="Arial LatArm" w:hAnsi="Arial LatArm" w:cs="Arial"/>
          <w:sz w:val="16"/>
          <w:szCs w:val="16"/>
          <w:lang w:val="es-ES"/>
        </w:rPr>
        <w:t xml:space="preserve"> </w:t>
      </w:r>
      <w:r w:rsidR="00B2572B" w:rsidRPr="00FE4A6D">
        <w:rPr>
          <w:rFonts w:ascii="Arial LatArm" w:hAnsi="Arial LatArm"/>
          <w:u w:val="single"/>
          <w:lang w:val="es-ES"/>
        </w:rPr>
        <w:tab/>
        <w:t xml:space="preserve">    </w:t>
      </w:r>
      <w:r w:rsidR="00B2572B" w:rsidRPr="00FE4A6D">
        <w:rPr>
          <w:rFonts w:ascii="Arial LatArm" w:hAnsi="Arial LatArm"/>
          <w:u w:val="single"/>
          <w:lang w:val="es-ES"/>
        </w:rPr>
        <w:tab/>
      </w:r>
      <w:r w:rsidR="00B2572B" w:rsidRPr="00FE4A6D">
        <w:rPr>
          <w:rFonts w:ascii="Arial LatArm" w:hAnsi="Arial LatArm"/>
          <w:u w:val="single"/>
          <w:lang w:val="es-ES"/>
        </w:rPr>
        <w:tab/>
      </w:r>
      <w:r w:rsidR="00B2572B" w:rsidRPr="00FE4A6D">
        <w:rPr>
          <w:rFonts w:ascii="Arial LatArm" w:hAnsi="Arial LatArm"/>
          <w:u w:val="single"/>
          <w:lang w:val="es-ES"/>
        </w:rPr>
        <w:tab/>
      </w:r>
      <w:r w:rsidR="00B2572B" w:rsidRPr="00FE4A6D">
        <w:rPr>
          <w:rFonts w:ascii="Arial LatArm" w:hAnsi="Arial LatArm"/>
          <w:u w:val="single"/>
          <w:lang w:val="es-ES"/>
        </w:rPr>
        <w:tab/>
      </w:r>
      <w:r w:rsidR="00B2572B" w:rsidRPr="00FE4A6D">
        <w:rPr>
          <w:rFonts w:ascii="Arial LatArm" w:hAnsi="Arial LatArm"/>
          <w:u w:val="single"/>
          <w:lang w:val="es-ES"/>
        </w:rPr>
        <w:tab/>
        <w:t xml:space="preserve">     </w:t>
      </w:r>
      <w:r w:rsidR="00B2572B"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="00B2572B" w:rsidRPr="00FE4A6D">
        <w:rPr>
          <w:rFonts w:ascii="GHEA Grapalat" w:hAnsi="GHEA Grapalat" w:cs="Sylfaen"/>
          <w:sz w:val="20"/>
          <w:szCs w:val="20"/>
          <w:lang w:val="es-ES"/>
        </w:rPr>
        <w:t>չափաբաժնին</w:t>
      </w:r>
      <w:r w:rsidR="00B2572B" w:rsidRPr="00FE4A6D">
        <w:rPr>
          <w:rFonts w:ascii="Arial LatArm" w:hAnsi="Arial LatArm" w:cs="Arial"/>
          <w:sz w:val="20"/>
          <w:szCs w:val="20"/>
          <w:lang w:val="es-ES"/>
        </w:rPr>
        <w:t xml:space="preserve">  (</w:t>
      </w:r>
      <w:r w:rsidR="00B2572B" w:rsidRPr="00FE4A6D">
        <w:rPr>
          <w:rFonts w:ascii="GHEA Grapalat" w:hAnsi="GHEA Grapalat" w:cs="Sylfaen"/>
          <w:sz w:val="20"/>
          <w:szCs w:val="20"/>
          <w:lang w:val="es-ES"/>
        </w:rPr>
        <w:t>չափաբաժիններին</w:t>
      </w:r>
      <w:r w:rsidR="00B2572B" w:rsidRPr="00FE4A6D">
        <w:rPr>
          <w:rFonts w:ascii="Arial LatArm" w:hAnsi="Arial LatArm" w:cs="Arial"/>
          <w:sz w:val="20"/>
          <w:szCs w:val="20"/>
          <w:lang w:val="es-ES"/>
        </w:rPr>
        <w:t xml:space="preserve">) </w:t>
      </w:r>
      <w:r w:rsidR="00B2572B" w:rsidRPr="00FE4A6D">
        <w:rPr>
          <w:rFonts w:ascii="GHEA Grapalat" w:hAnsi="GHEA Grapalat" w:cs="Sylfaen"/>
          <w:sz w:val="20"/>
          <w:szCs w:val="20"/>
          <w:lang w:val="es-ES"/>
        </w:rPr>
        <w:t>և</w:t>
      </w:r>
      <w:r w:rsidR="00B2572B" w:rsidRPr="00FE4A6D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="00B2572B" w:rsidRPr="00FE4A6D">
        <w:rPr>
          <w:rFonts w:ascii="GHEA Grapalat" w:hAnsi="GHEA Grapalat" w:cs="Sylfaen"/>
          <w:sz w:val="20"/>
          <w:szCs w:val="20"/>
          <w:lang w:val="es-ES"/>
        </w:rPr>
        <w:t>հրավերի</w:t>
      </w:r>
      <w:r w:rsidR="00B2572B"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</w:p>
    <w:p w14:paraId="2A5EC826" w14:textId="77777777" w:rsidR="00B2572B" w:rsidRPr="00FE4A6D" w:rsidRDefault="00B2572B" w:rsidP="00EF3662">
      <w:pPr>
        <w:jc w:val="both"/>
        <w:rPr>
          <w:rFonts w:ascii="Arial LatArm" w:hAnsi="Arial LatArm"/>
          <w:vertAlign w:val="superscript"/>
          <w:lang w:val="es-ES"/>
        </w:rPr>
      </w:pPr>
      <w:r w:rsidRPr="00FE4A6D">
        <w:rPr>
          <w:rFonts w:ascii="Arial LatArm" w:hAnsi="Arial LatArm" w:cs="Sylfaen"/>
          <w:vertAlign w:val="superscript"/>
          <w:lang w:val="es-ES"/>
        </w:rPr>
        <w:t xml:space="preserve">                                            </w:t>
      </w:r>
      <w:r w:rsidRPr="00FE4A6D">
        <w:rPr>
          <w:rFonts w:ascii="GHEA Grapalat" w:hAnsi="GHEA Grapalat" w:cs="Sylfaen"/>
          <w:vertAlign w:val="superscript"/>
          <w:lang w:val="es-ES"/>
        </w:rPr>
        <w:t>չափաբաժնի</w:t>
      </w:r>
      <w:r w:rsidRPr="00FE4A6D">
        <w:rPr>
          <w:rFonts w:ascii="Arial LatArm" w:hAnsi="Arial LatArm" w:cs="Arial"/>
          <w:vertAlign w:val="superscript"/>
          <w:lang w:val="es-ES"/>
        </w:rPr>
        <w:t xml:space="preserve">  (</w:t>
      </w:r>
      <w:r w:rsidRPr="00FE4A6D">
        <w:rPr>
          <w:rFonts w:ascii="GHEA Grapalat" w:hAnsi="GHEA Grapalat" w:cs="Sylfaen"/>
          <w:vertAlign w:val="superscript"/>
          <w:lang w:val="es-ES"/>
        </w:rPr>
        <w:t>չափաբաժինների</w:t>
      </w:r>
      <w:r w:rsidRPr="00FE4A6D">
        <w:rPr>
          <w:rFonts w:ascii="Arial LatArm" w:hAnsi="Arial LatArm" w:cs="Arial"/>
          <w:vertAlign w:val="superscript"/>
          <w:lang w:val="es-ES"/>
        </w:rPr>
        <w:t xml:space="preserve">) </w:t>
      </w:r>
      <w:r w:rsidRPr="00FE4A6D">
        <w:rPr>
          <w:rFonts w:ascii="GHEA Grapalat" w:hAnsi="GHEA Grapalat" w:cs="Sylfaen"/>
          <w:vertAlign w:val="superscript"/>
          <w:lang w:val="es-ES"/>
        </w:rPr>
        <w:t>համարը</w:t>
      </w:r>
    </w:p>
    <w:p w14:paraId="113112AE" w14:textId="77777777" w:rsidR="00B2572B" w:rsidRPr="00FE4A6D" w:rsidRDefault="00B2572B" w:rsidP="00EF3662">
      <w:pPr>
        <w:jc w:val="both"/>
        <w:rPr>
          <w:rFonts w:ascii="Arial LatArm" w:hAnsi="Arial LatArm"/>
          <w:sz w:val="20"/>
          <w:szCs w:val="20"/>
          <w:lang w:val="es-ES"/>
        </w:rPr>
      </w:pPr>
      <w:r w:rsidRPr="00FE4A6D">
        <w:rPr>
          <w:rFonts w:ascii="Arial LatArm" w:hAnsi="Arial LatArm"/>
          <w:vertAlign w:val="superscript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  <w:lang w:val="es-ES"/>
        </w:rPr>
        <w:t>պահանջներին</w:t>
      </w:r>
      <w:r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  <w:lang w:val="es-ES"/>
        </w:rPr>
        <w:t>համապատասխան</w:t>
      </w:r>
      <w:r w:rsidRPr="00FE4A6D">
        <w:rPr>
          <w:rFonts w:ascii="Arial LatArm" w:hAnsi="Arial LatArm" w:cs="Arial"/>
          <w:sz w:val="20"/>
          <w:szCs w:val="20"/>
          <w:lang w:val="es-ES"/>
        </w:rPr>
        <w:t xml:space="preserve">  </w:t>
      </w:r>
      <w:r w:rsidRPr="00FE4A6D">
        <w:rPr>
          <w:rFonts w:ascii="GHEA Grapalat" w:hAnsi="GHEA Grapalat" w:cs="Sylfaen"/>
          <w:sz w:val="20"/>
          <w:szCs w:val="20"/>
          <w:lang w:val="es-ES"/>
        </w:rPr>
        <w:t>ներկայացնում</w:t>
      </w:r>
      <w:r w:rsidRPr="00FE4A6D">
        <w:rPr>
          <w:rFonts w:ascii="Arial LatArm" w:hAnsi="Arial LatArm" w:cs="Arial"/>
          <w:sz w:val="20"/>
          <w:szCs w:val="20"/>
          <w:lang w:val="es-ES"/>
        </w:rPr>
        <w:t xml:space="preserve">  </w:t>
      </w:r>
      <w:r w:rsidRPr="00FE4A6D">
        <w:rPr>
          <w:rFonts w:ascii="GHEA Grapalat" w:hAnsi="GHEA Grapalat" w:cs="Sylfaen"/>
          <w:sz w:val="20"/>
          <w:szCs w:val="20"/>
          <w:lang w:val="es-ES"/>
        </w:rPr>
        <w:t>է</w:t>
      </w:r>
      <w:r w:rsidRPr="00FE4A6D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  <w:lang w:val="es-ES"/>
        </w:rPr>
        <w:t>հայտ</w:t>
      </w:r>
      <w:r w:rsidRPr="00FE4A6D">
        <w:rPr>
          <w:rFonts w:ascii="Arial LatArm" w:hAnsi="Arial LatArm" w:cs="Sylfaen"/>
          <w:sz w:val="20"/>
          <w:szCs w:val="20"/>
          <w:lang w:val="es-ES"/>
        </w:rPr>
        <w:t>:</w:t>
      </w:r>
    </w:p>
    <w:p w14:paraId="22A64B85" w14:textId="77777777" w:rsidR="00B2572B" w:rsidRPr="00FE4A6D" w:rsidRDefault="00B2572B" w:rsidP="00EF3662">
      <w:pPr>
        <w:jc w:val="both"/>
        <w:rPr>
          <w:rFonts w:ascii="Arial LatArm" w:hAnsi="Arial LatArm"/>
          <w:sz w:val="12"/>
          <w:szCs w:val="12"/>
          <w:u w:val="single"/>
          <w:lang w:val="es-ES"/>
        </w:rPr>
      </w:pPr>
    </w:p>
    <w:p w14:paraId="60ABEA88" w14:textId="77777777" w:rsidR="00B2572B" w:rsidRPr="00FE4A6D" w:rsidRDefault="00B2572B" w:rsidP="00EF3662">
      <w:pPr>
        <w:jc w:val="both"/>
        <w:rPr>
          <w:rFonts w:ascii="Arial LatArm" w:hAnsi="Arial LatArm" w:cs="Sylfaen"/>
          <w:sz w:val="20"/>
          <w:szCs w:val="20"/>
          <w:lang w:val="es-ES"/>
        </w:rPr>
      </w:pPr>
      <w:r w:rsidRPr="00FE4A6D">
        <w:rPr>
          <w:rFonts w:ascii="Arial LatArm" w:hAnsi="Arial LatArm"/>
          <w:sz w:val="22"/>
          <w:szCs w:val="22"/>
          <w:u w:val="single"/>
          <w:lang w:val="es-ES"/>
        </w:rPr>
        <w:t xml:space="preserve">                                                      </w:t>
      </w:r>
      <w:r w:rsidRPr="00FE4A6D">
        <w:rPr>
          <w:rFonts w:ascii="Arial LatArm" w:hAnsi="Arial LatArm"/>
          <w:sz w:val="22"/>
          <w:szCs w:val="22"/>
          <w:u w:val="single"/>
          <w:lang w:val="es-ES"/>
        </w:rPr>
        <w:tab/>
      </w:r>
      <w:r w:rsidRPr="00FE4A6D">
        <w:rPr>
          <w:rFonts w:ascii="Arial LatArm" w:hAnsi="Arial LatArm"/>
          <w:sz w:val="22"/>
          <w:szCs w:val="22"/>
          <w:u w:val="single"/>
          <w:lang w:val="es-ES"/>
        </w:rPr>
        <w:tab/>
        <w:t xml:space="preserve">   </w:t>
      </w:r>
      <w:r w:rsidRPr="00FE4A6D">
        <w:rPr>
          <w:rFonts w:ascii="Arial LatArm" w:hAnsi="Arial LatArm"/>
          <w:lang w:val="es-ES"/>
        </w:rPr>
        <w:t>-</w:t>
      </w:r>
      <w:r w:rsidRPr="00FE4A6D">
        <w:rPr>
          <w:rFonts w:ascii="GHEA Grapalat" w:hAnsi="GHEA Grapalat" w:cs="Sylfaen"/>
          <w:sz w:val="20"/>
          <w:szCs w:val="20"/>
          <w:lang w:val="es-ES"/>
        </w:rPr>
        <w:t>ն</w:t>
      </w:r>
      <w:r w:rsidRPr="00FE4A6D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  <w:lang w:val="es-ES"/>
        </w:rPr>
        <w:t>հայտնում</w:t>
      </w:r>
      <w:r w:rsidRPr="00FE4A6D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  <w:lang w:val="es-ES"/>
        </w:rPr>
        <w:t>և</w:t>
      </w:r>
      <w:r w:rsidRPr="00FE4A6D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  <w:lang w:val="es-ES"/>
        </w:rPr>
        <w:t>հավաստում</w:t>
      </w:r>
      <w:r w:rsidRPr="00FE4A6D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  <w:lang w:val="es-ES"/>
        </w:rPr>
        <w:t>է</w:t>
      </w:r>
      <w:r w:rsidRPr="00FE4A6D">
        <w:rPr>
          <w:rFonts w:ascii="Arial LatArm" w:hAnsi="Arial LatArm" w:cs="Arial"/>
          <w:sz w:val="20"/>
          <w:szCs w:val="20"/>
          <w:lang w:val="es-ES"/>
        </w:rPr>
        <w:t xml:space="preserve">, </w:t>
      </w:r>
      <w:r w:rsidRPr="00FE4A6D">
        <w:rPr>
          <w:rFonts w:ascii="GHEA Grapalat" w:hAnsi="GHEA Grapalat" w:cs="Sylfaen"/>
          <w:sz w:val="20"/>
          <w:szCs w:val="20"/>
          <w:lang w:val="es-ES"/>
        </w:rPr>
        <w:t>որ</w:t>
      </w:r>
      <w:r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  <w:lang w:val="es-ES"/>
        </w:rPr>
        <w:t>հանդիսանում</w:t>
      </w:r>
      <w:r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  <w:lang w:val="es-ES"/>
        </w:rPr>
        <w:t>է</w:t>
      </w:r>
      <w:r w:rsidRPr="00FE4A6D">
        <w:rPr>
          <w:rFonts w:ascii="Arial LatArm" w:hAnsi="Arial LatArm" w:cs="Sylfaen"/>
          <w:sz w:val="20"/>
          <w:szCs w:val="20"/>
          <w:lang w:val="es-ES"/>
        </w:rPr>
        <w:t xml:space="preserve"> </w:t>
      </w:r>
    </w:p>
    <w:p w14:paraId="3E514C9B" w14:textId="77777777" w:rsidR="00B2572B" w:rsidRPr="00FE4A6D" w:rsidRDefault="00B2572B" w:rsidP="00EF3662">
      <w:pPr>
        <w:jc w:val="both"/>
        <w:rPr>
          <w:rFonts w:ascii="Arial LatArm" w:hAnsi="Arial LatArm" w:cs="Sylfaen"/>
          <w:sz w:val="20"/>
          <w:szCs w:val="20"/>
          <w:lang w:val="es-ES"/>
        </w:rPr>
      </w:pPr>
      <w:r w:rsidRPr="00FE4A6D">
        <w:rPr>
          <w:rFonts w:ascii="Arial LatArm" w:hAnsi="Arial LatArm" w:cs="Sylfaen"/>
          <w:vertAlign w:val="superscript"/>
          <w:lang w:val="es-ES"/>
        </w:rPr>
        <w:t xml:space="preserve">                                             </w:t>
      </w:r>
      <w:r w:rsidRPr="00FE4A6D">
        <w:rPr>
          <w:rFonts w:ascii="GHEA Grapalat" w:hAnsi="GHEA Grapalat" w:cs="Sylfaen"/>
          <w:vertAlign w:val="superscript"/>
          <w:lang w:val="es-ES"/>
        </w:rPr>
        <w:t>մասնակցի</w:t>
      </w:r>
      <w:r w:rsidRPr="00FE4A6D">
        <w:rPr>
          <w:rFonts w:ascii="Arial LatArm" w:hAnsi="Arial LatArm" w:cs="Arial"/>
          <w:vertAlign w:val="superscript"/>
          <w:lang w:val="es-ES"/>
        </w:rPr>
        <w:t xml:space="preserve"> </w:t>
      </w:r>
      <w:r w:rsidRPr="00FE4A6D">
        <w:rPr>
          <w:rFonts w:ascii="GHEA Grapalat" w:hAnsi="GHEA Grapalat" w:cs="Sylfaen"/>
          <w:vertAlign w:val="superscript"/>
          <w:lang w:val="es-ES"/>
        </w:rPr>
        <w:t>անվանումը</w:t>
      </w:r>
    </w:p>
    <w:p w14:paraId="4FF4B10C" w14:textId="77777777" w:rsidR="00B2572B" w:rsidRPr="00FE4A6D" w:rsidRDefault="00B2572B" w:rsidP="00EF3662">
      <w:pPr>
        <w:jc w:val="both"/>
        <w:rPr>
          <w:rFonts w:ascii="Arial LatArm" w:hAnsi="Arial LatArm" w:cs="Sylfaen"/>
          <w:sz w:val="20"/>
          <w:szCs w:val="20"/>
          <w:lang w:val="es-ES"/>
        </w:rPr>
      </w:pPr>
      <w:r w:rsidRPr="00FE4A6D">
        <w:rPr>
          <w:rFonts w:ascii="Arial LatArm" w:hAnsi="Arial LatArm" w:cs="Sylfaen"/>
          <w:sz w:val="20"/>
          <w:szCs w:val="20"/>
          <w:u w:val="single"/>
          <w:lang w:val="es-ES"/>
        </w:rPr>
        <w:tab/>
      </w:r>
      <w:r w:rsidRPr="00FE4A6D">
        <w:rPr>
          <w:rFonts w:ascii="Arial LatArm" w:hAnsi="Arial LatArm" w:cs="Sylfaen"/>
          <w:sz w:val="20"/>
          <w:szCs w:val="20"/>
          <w:u w:val="single"/>
          <w:lang w:val="es-ES"/>
        </w:rPr>
        <w:tab/>
      </w:r>
      <w:r w:rsidRPr="00FE4A6D">
        <w:rPr>
          <w:rFonts w:ascii="Arial LatArm" w:hAnsi="Arial LatArm" w:cs="Sylfaen"/>
          <w:sz w:val="20"/>
          <w:szCs w:val="20"/>
          <w:u w:val="single"/>
          <w:lang w:val="es-ES"/>
        </w:rPr>
        <w:tab/>
      </w:r>
      <w:r w:rsidRPr="00FE4A6D">
        <w:rPr>
          <w:rFonts w:ascii="Arial LatArm" w:hAnsi="Arial LatArm" w:cs="Sylfaen"/>
          <w:sz w:val="20"/>
          <w:szCs w:val="20"/>
          <w:u w:val="single"/>
          <w:lang w:val="es-ES"/>
        </w:rPr>
        <w:tab/>
      </w:r>
      <w:r w:rsidRPr="00FE4A6D">
        <w:rPr>
          <w:rFonts w:ascii="Arial LatArm" w:hAnsi="Arial LatArm" w:cs="Sylfaen"/>
          <w:sz w:val="20"/>
          <w:szCs w:val="20"/>
          <w:u w:val="single"/>
          <w:lang w:val="es-ES"/>
        </w:rPr>
        <w:tab/>
      </w:r>
      <w:r w:rsidRPr="00FE4A6D">
        <w:rPr>
          <w:rFonts w:ascii="Arial LatArm" w:hAnsi="Arial LatArm" w:cs="Sylfaen"/>
          <w:sz w:val="20"/>
          <w:szCs w:val="20"/>
          <w:u w:val="single"/>
          <w:lang w:val="es-ES"/>
        </w:rPr>
        <w:tab/>
      </w:r>
      <w:r w:rsidRPr="00FE4A6D">
        <w:rPr>
          <w:rFonts w:ascii="Arial LatArm" w:hAnsi="Arial LatArm" w:cs="Sylfaen"/>
          <w:sz w:val="20"/>
          <w:szCs w:val="20"/>
          <w:u w:val="single"/>
          <w:lang w:val="es-ES"/>
        </w:rPr>
        <w:tab/>
      </w:r>
      <w:r w:rsidRPr="00FE4A6D">
        <w:rPr>
          <w:rFonts w:ascii="GHEA Grapalat" w:hAnsi="GHEA Grapalat" w:cs="Sylfaen"/>
          <w:sz w:val="20"/>
          <w:szCs w:val="20"/>
          <w:lang w:val="es-ES"/>
        </w:rPr>
        <w:t>ռեզիդենտ</w:t>
      </w:r>
      <w:r w:rsidRPr="00FE4A6D">
        <w:rPr>
          <w:rFonts w:ascii="Arial LatArm" w:hAnsi="Arial LatArm" w:cs="Sylfaen"/>
          <w:sz w:val="20"/>
          <w:szCs w:val="20"/>
          <w:lang w:val="es-ES"/>
        </w:rPr>
        <w:t xml:space="preserve">:  </w:t>
      </w:r>
    </w:p>
    <w:p w14:paraId="7938F1EC" w14:textId="77777777" w:rsidR="00B2572B" w:rsidRPr="00FE4A6D" w:rsidRDefault="00B2572B" w:rsidP="00EF3662">
      <w:pPr>
        <w:jc w:val="both"/>
        <w:rPr>
          <w:rFonts w:ascii="Arial LatArm" w:hAnsi="Arial LatArm" w:cs="Arial"/>
          <w:vertAlign w:val="superscript"/>
          <w:lang w:val="es-ES"/>
        </w:rPr>
      </w:pPr>
      <w:r w:rsidRPr="00FE4A6D">
        <w:rPr>
          <w:rFonts w:ascii="Arial LatArm" w:hAnsi="Arial LatArm" w:cs="Arial"/>
          <w:vertAlign w:val="superscript"/>
          <w:lang w:val="es-ES"/>
        </w:rPr>
        <w:t xml:space="preserve">                                               </w:t>
      </w:r>
      <w:r w:rsidRPr="00FE4A6D">
        <w:rPr>
          <w:rFonts w:ascii="GHEA Grapalat" w:hAnsi="GHEA Grapalat" w:cs="Arial"/>
          <w:vertAlign w:val="superscript"/>
          <w:lang w:val="es-ES"/>
        </w:rPr>
        <w:t>երկրի</w:t>
      </w:r>
      <w:r w:rsidRPr="00FE4A6D">
        <w:rPr>
          <w:rFonts w:ascii="Arial LatArm" w:hAnsi="Arial LatArm" w:cs="Arial"/>
          <w:vertAlign w:val="superscript"/>
          <w:lang w:val="es-ES"/>
        </w:rPr>
        <w:t xml:space="preserve"> </w:t>
      </w:r>
      <w:r w:rsidRPr="00FE4A6D">
        <w:rPr>
          <w:rFonts w:ascii="GHEA Grapalat" w:hAnsi="GHEA Grapalat" w:cs="Arial"/>
          <w:vertAlign w:val="superscript"/>
          <w:lang w:val="es-ES"/>
        </w:rPr>
        <w:t>անվանումը</w:t>
      </w:r>
    </w:p>
    <w:p w14:paraId="18A5DF67" w14:textId="77777777" w:rsidR="00B2572B" w:rsidRPr="00FE4A6D" w:rsidDel="00437CDB" w:rsidRDefault="00B2572B" w:rsidP="00EF3662">
      <w:pPr>
        <w:jc w:val="both"/>
        <w:rPr>
          <w:rFonts w:ascii="Arial LatArm" w:hAnsi="Arial LatArm" w:cs="Sylfaen"/>
          <w:sz w:val="20"/>
          <w:szCs w:val="20"/>
          <w:lang w:val="es-ES"/>
        </w:rPr>
      </w:pPr>
    </w:p>
    <w:p w14:paraId="2E781EDA" w14:textId="77777777" w:rsidR="004D5333" w:rsidRPr="00FE4A6D" w:rsidRDefault="00B2572B" w:rsidP="00EF3662">
      <w:pPr>
        <w:jc w:val="both"/>
        <w:rPr>
          <w:rFonts w:ascii="Arial LatArm" w:hAnsi="Arial LatArm" w:cs="Sylfaen"/>
          <w:sz w:val="20"/>
          <w:szCs w:val="20"/>
          <w:lang w:val="es-ES"/>
        </w:rPr>
      </w:pPr>
      <w:r w:rsidRPr="00FE4A6D">
        <w:rPr>
          <w:rFonts w:ascii="Arial LatArm" w:hAnsi="Arial LatArm" w:cs="Sylfaen"/>
          <w:sz w:val="20"/>
          <w:szCs w:val="20"/>
          <w:lang w:val="es-ES"/>
        </w:rPr>
        <w:t xml:space="preserve">                </w:t>
      </w:r>
      <w:r w:rsidRPr="00FE4A6D">
        <w:rPr>
          <w:rFonts w:ascii="Arial LatArm" w:hAnsi="Arial LatArm"/>
          <w:sz w:val="20"/>
          <w:szCs w:val="20"/>
          <w:u w:val="single"/>
          <w:lang w:val="es-ES"/>
        </w:rPr>
        <w:t xml:space="preserve">                                         </w:t>
      </w:r>
      <w:r w:rsidRPr="00FE4A6D">
        <w:rPr>
          <w:rFonts w:ascii="Arial LatArm" w:hAnsi="Arial LatArm"/>
          <w:sz w:val="20"/>
          <w:szCs w:val="20"/>
          <w:lang w:val="es-ES"/>
        </w:rPr>
        <w:t>-</w:t>
      </w:r>
      <w:r w:rsidRPr="00FE4A6D">
        <w:rPr>
          <w:rFonts w:ascii="GHEA Grapalat" w:hAnsi="GHEA Grapalat" w:cs="Sylfaen"/>
          <w:sz w:val="20"/>
          <w:szCs w:val="20"/>
          <w:lang w:val="es-ES"/>
        </w:rPr>
        <w:t>ի</w:t>
      </w:r>
      <w:r w:rsidR="004D5333" w:rsidRPr="00FE4A6D">
        <w:rPr>
          <w:rFonts w:ascii="GHEA Grapalat" w:hAnsi="GHEA Grapalat" w:cs="Sylfaen"/>
          <w:sz w:val="20"/>
          <w:szCs w:val="20"/>
          <w:lang w:val="es-ES"/>
        </w:rPr>
        <w:t>՝</w:t>
      </w:r>
    </w:p>
    <w:p w14:paraId="51446005" w14:textId="77777777" w:rsidR="004D5333" w:rsidRPr="00FE4A6D" w:rsidRDefault="004D5333" w:rsidP="00EF3662">
      <w:pPr>
        <w:jc w:val="both"/>
        <w:rPr>
          <w:rFonts w:ascii="Arial LatArm" w:hAnsi="Arial LatArm" w:cs="Sylfaen"/>
          <w:sz w:val="20"/>
          <w:szCs w:val="20"/>
          <w:lang w:val="es-ES"/>
        </w:rPr>
      </w:pPr>
      <w:r w:rsidRPr="00FE4A6D">
        <w:rPr>
          <w:rFonts w:ascii="Arial LatArm" w:hAnsi="Arial LatArm" w:cs="Sylfaen"/>
          <w:vertAlign w:val="superscript"/>
          <w:lang w:val="es-ES"/>
        </w:rPr>
        <w:t xml:space="preserve">          </w:t>
      </w:r>
      <w:r w:rsidRPr="00FE4A6D">
        <w:rPr>
          <w:rFonts w:ascii="GHEA Grapalat" w:hAnsi="GHEA Grapalat" w:cs="Sylfaen"/>
          <w:vertAlign w:val="superscript"/>
          <w:lang w:val="es-ES"/>
        </w:rPr>
        <w:t>մասնակցի</w:t>
      </w:r>
      <w:r w:rsidRPr="00FE4A6D">
        <w:rPr>
          <w:rFonts w:ascii="Arial LatArm" w:hAnsi="Arial LatArm" w:cs="Arial"/>
          <w:vertAlign w:val="superscript"/>
          <w:lang w:val="es-ES"/>
        </w:rPr>
        <w:t xml:space="preserve"> </w:t>
      </w:r>
      <w:r w:rsidRPr="00FE4A6D">
        <w:rPr>
          <w:rFonts w:ascii="GHEA Grapalat" w:hAnsi="GHEA Grapalat" w:cs="Sylfaen"/>
          <w:vertAlign w:val="superscript"/>
          <w:lang w:val="es-ES"/>
        </w:rPr>
        <w:t>անվանումը</w:t>
      </w:r>
      <w:r w:rsidRPr="00FE4A6D">
        <w:rPr>
          <w:rFonts w:ascii="Arial LatArm" w:hAnsi="Arial LatArm" w:cs="Arial"/>
          <w:vertAlign w:val="superscript"/>
          <w:lang w:val="es-ES"/>
        </w:rPr>
        <w:t xml:space="preserve">   </w:t>
      </w:r>
    </w:p>
    <w:p w14:paraId="47247CF4" w14:textId="77777777" w:rsidR="00B2572B" w:rsidRPr="00FE4A6D" w:rsidRDefault="00B2572B" w:rsidP="004D5333">
      <w:pPr>
        <w:numPr>
          <w:ilvl w:val="0"/>
          <w:numId w:val="27"/>
        </w:numPr>
        <w:jc w:val="both"/>
        <w:rPr>
          <w:rFonts w:ascii="Arial LatArm" w:hAnsi="Arial LatArm" w:cs="Arial"/>
          <w:szCs w:val="22"/>
          <w:u w:val="single"/>
          <w:lang w:val="es-ES"/>
        </w:rPr>
      </w:pPr>
      <w:r w:rsidRPr="00FE4A6D">
        <w:rPr>
          <w:rFonts w:ascii="GHEA Grapalat" w:hAnsi="GHEA Grapalat" w:cs="Arial"/>
          <w:sz w:val="20"/>
          <w:szCs w:val="20"/>
          <w:lang w:val="es-ES"/>
        </w:rPr>
        <w:t>հարկ</w:t>
      </w:r>
      <w:r w:rsidRPr="00FE4A6D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Arial"/>
          <w:sz w:val="20"/>
          <w:szCs w:val="20"/>
          <w:lang w:val="es-ES"/>
        </w:rPr>
        <w:t>վճարողի</w:t>
      </w:r>
      <w:r w:rsidRPr="00FE4A6D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Arial"/>
          <w:sz w:val="20"/>
          <w:szCs w:val="20"/>
          <w:lang w:val="es-ES"/>
        </w:rPr>
        <w:t>հաշվառման</w:t>
      </w:r>
      <w:r w:rsidRPr="00FE4A6D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Arial"/>
          <w:sz w:val="20"/>
          <w:szCs w:val="20"/>
          <w:lang w:val="es-ES"/>
        </w:rPr>
        <w:t>համարն</w:t>
      </w:r>
      <w:r w:rsidRPr="00FE4A6D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  <w:lang w:val="es-ES"/>
        </w:rPr>
        <w:t>է</w:t>
      </w:r>
      <w:r w:rsidRPr="00FE4A6D">
        <w:rPr>
          <w:rFonts w:ascii="Arial LatArm" w:hAnsi="Arial LatArm" w:cs="Arial"/>
          <w:sz w:val="20"/>
          <w:szCs w:val="20"/>
          <w:lang w:val="es-ES"/>
        </w:rPr>
        <w:t>`</w:t>
      </w:r>
      <w:r w:rsidRPr="00FE4A6D">
        <w:rPr>
          <w:rFonts w:ascii="Arial LatArm" w:hAnsi="Arial LatArm" w:cs="Arial"/>
          <w:szCs w:val="22"/>
          <w:lang w:val="es-ES"/>
        </w:rPr>
        <w:t xml:space="preserve"> </w:t>
      </w:r>
      <w:r w:rsidRPr="00FE4A6D">
        <w:rPr>
          <w:rFonts w:ascii="Arial LatArm" w:hAnsi="Arial LatArm" w:cs="Arial"/>
          <w:szCs w:val="22"/>
          <w:u w:val="single"/>
          <w:lang w:val="es-ES"/>
        </w:rPr>
        <w:tab/>
      </w:r>
      <w:r w:rsidRPr="00FE4A6D">
        <w:rPr>
          <w:rFonts w:ascii="Arial LatArm" w:hAnsi="Arial LatArm" w:cs="Arial"/>
          <w:szCs w:val="22"/>
          <w:u w:val="single"/>
          <w:lang w:val="es-ES"/>
        </w:rPr>
        <w:tab/>
      </w:r>
      <w:r w:rsidRPr="00FE4A6D">
        <w:rPr>
          <w:rFonts w:ascii="Arial LatArm" w:hAnsi="Arial LatArm" w:cs="Arial"/>
          <w:szCs w:val="22"/>
          <w:u w:val="single"/>
          <w:lang w:val="es-ES"/>
        </w:rPr>
        <w:tab/>
      </w:r>
      <w:r w:rsidRPr="00FE4A6D">
        <w:rPr>
          <w:rFonts w:ascii="Arial LatArm" w:hAnsi="Arial LatArm" w:cs="Arial"/>
          <w:szCs w:val="22"/>
          <w:u w:val="single"/>
          <w:lang w:val="es-ES"/>
        </w:rPr>
        <w:tab/>
      </w:r>
      <w:r w:rsidRPr="00FE4A6D">
        <w:rPr>
          <w:rFonts w:ascii="Arial LatArm" w:hAnsi="Arial LatArm" w:cs="Arial"/>
          <w:szCs w:val="22"/>
          <w:u w:val="single"/>
          <w:lang w:val="es-ES"/>
        </w:rPr>
        <w:tab/>
        <w:t>:</w:t>
      </w:r>
    </w:p>
    <w:p w14:paraId="5DDA6E03" w14:textId="77777777" w:rsidR="00B2572B" w:rsidRPr="00FE4A6D" w:rsidRDefault="00B2572B" w:rsidP="00DA0240">
      <w:pPr>
        <w:ind w:left="1416" w:firstLine="708"/>
        <w:jc w:val="both"/>
        <w:rPr>
          <w:rFonts w:ascii="Arial LatArm" w:hAnsi="Arial LatArm" w:cs="Arial"/>
          <w:vertAlign w:val="superscript"/>
          <w:lang w:val="es-ES"/>
        </w:rPr>
      </w:pPr>
      <w:r w:rsidRPr="00FE4A6D">
        <w:rPr>
          <w:rFonts w:ascii="Arial LatArm" w:hAnsi="Arial LatArm" w:cs="Sylfaen"/>
          <w:vertAlign w:val="superscript"/>
          <w:lang w:val="es-ES"/>
        </w:rPr>
        <w:t xml:space="preserve">               </w:t>
      </w:r>
      <w:r w:rsidRPr="00FE4A6D">
        <w:rPr>
          <w:rFonts w:ascii="Arial LatArm" w:hAnsi="Arial LatArm" w:cs="Arial"/>
          <w:vertAlign w:val="superscript"/>
          <w:lang w:val="es-ES"/>
        </w:rPr>
        <w:t xml:space="preserve">                                                      </w:t>
      </w:r>
      <w:r w:rsidRPr="00FE4A6D">
        <w:rPr>
          <w:rFonts w:ascii="GHEA Grapalat" w:hAnsi="GHEA Grapalat" w:cs="Arial"/>
          <w:vertAlign w:val="superscript"/>
          <w:lang w:val="es-ES"/>
        </w:rPr>
        <w:t>հարկի</w:t>
      </w:r>
      <w:r w:rsidRPr="00FE4A6D">
        <w:rPr>
          <w:rFonts w:ascii="Arial LatArm" w:hAnsi="Arial LatArm" w:cs="Arial"/>
          <w:vertAlign w:val="superscript"/>
          <w:lang w:val="es-ES"/>
        </w:rPr>
        <w:t xml:space="preserve"> </w:t>
      </w:r>
      <w:r w:rsidRPr="00FE4A6D">
        <w:rPr>
          <w:rFonts w:ascii="GHEA Grapalat" w:hAnsi="GHEA Grapalat" w:cs="Arial"/>
          <w:vertAlign w:val="superscript"/>
          <w:lang w:val="es-ES"/>
        </w:rPr>
        <w:t>վճարողի</w:t>
      </w:r>
      <w:r w:rsidRPr="00FE4A6D">
        <w:rPr>
          <w:rFonts w:ascii="Arial LatArm" w:hAnsi="Arial LatArm" w:cs="Arial"/>
          <w:vertAlign w:val="superscript"/>
          <w:lang w:val="es-ES"/>
        </w:rPr>
        <w:t xml:space="preserve"> </w:t>
      </w:r>
      <w:r w:rsidRPr="00FE4A6D">
        <w:rPr>
          <w:rFonts w:ascii="GHEA Grapalat" w:hAnsi="GHEA Grapalat" w:cs="Arial"/>
          <w:vertAlign w:val="superscript"/>
          <w:lang w:val="es-ES"/>
        </w:rPr>
        <w:t>հաշվառման</w:t>
      </w:r>
      <w:r w:rsidRPr="00FE4A6D">
        <w:rPr>
          <w:rFonts w:ascii="Arial LatArm" w:hAnsi="Arial LatArm" w:cs="Arial"/>
          <w:vertAlign w:val="superscript"/>
          <w:lang w:val="es-ES"/>
        </w:rPr>
        <w:t xml:space="preserve"> </w:t>
      </w:r>
      <w:r w:rsidRPr="00FE4A6D">
        <w:rPr>
          <w:rFonts w:ascii="GHEA Grapalat" w:hAnsi="GHEA Grapalat" w:cs="Arial"/>
          <w:vertAlign w:val="superscript"/>
          <w:lang w:val="es-ES"/>
        </w:rPr>
        <w:t>համարը</w:t>
      </w:r>
    </w:p>
    <w:p w14:paraId="1FBB4CF9" w14:textId="77777777" w:rsidR="00B2572B" w:rsidRPr="00FE4A6D" w:rsidRDefault="00B2572B" w:rsidP="00EF3662">
      <w:pPr>
        <w:jc w:val="both"/>
        <w:rPr>
          <w:rFonts w:ascii="Arial LatArm" w:hAnsi="Arial LatArm" w:cs="Arial"/>
          <w:vertAlign w:val="superscript"/>
          <w:lang w:val="es-ES"/>
        </w:rPr>
      </w:pPr>
    </w:p>
    <w:p w14:paraId="6F84A4CD" w14:textId="77777777" w:rsidR="00B2572B" w:rsidRPr="00FE4A6D" w:rsidRDefault="00B2572B" w:rsidP="00EF3662">
      <w:pPr>
        <w:jc w:val="both"/>
        <w:rPr>
          <w:rFonts w:ascii="Arial LatArm" w:hAnsi="Arial LatArm"/>
          <w:sz w:val="22"/>
          <w:szCs w:val="22"/>
          <w:lang w:val="es-ES"/>
        </w:rPr>
      </w:pPr>
    </w:p>
    <w:p w14:paraId="4EB33D17" w14:textId="77777777" w:rsidR="00B2572B" w:rsidRPr="00FE4A6D" w:rsidRDefault="00B2572B" w:rsidP="004D5333">
      <w:pPr>
        <w:numPr>
          <w:ilvl w:val="0"/>
          <w:numId w:val="27"/>
        </w:numPr>
        <w:jc w:val="both"/>
        <w:rPr>
          <w:rFonts w:ascii="Arial LatArm" w:hAnsi="Arial LatArm"/>
          <w:sz w:val="22"/>
          <w:szCs w:val="22"/>
          <w:u w:val="single"/>
          <w:lang w:val="es-ES"/>
        </w:rPr>
      </w:pPr>
      <w:r w:rsidRPr="00FE4A6D">
        <w:rPr>
          <w:rFonts w:ascii="GHEA Grapalat" w:hAnsi="GHEA Grapalat" w:cs="Sylfaen"/>
          <w:sz w:val="20"/>
          <w:szCs w:val="20"/>
          <w:lang w:val="es-ES"/>
        </w:rPr>
        <w:t>էլեկտրոնային</w:t>
      </w:r>
      <w:r w:rsidRPr="00FE4A6D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  <w:lang w:val="es-ES"/>
        </w:rPr>
        <w:t>փոստի</w:t>
      </w:r>
      <w:r w:rsidRPr="00FE4A6D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  <w:lang w:val="es-ES"/>
        </w:rPr>
        <w:t>հասցեն</w:t>
      </w:r>
      <w:r w:rsidRPr="00FE4A6D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Sylfaen"/>
          <w:sz w:val="20"/>
          <w:szCs w:val="20"/>
          <w:lang w:val="es-ES"/>
        </w:rPr>
        <w:t>է</w:t>
      </w:r>
      <w:r w:rsidRPr="00FE4A6D">
        <w:rPr>
          <w:rFonts w:ascii="Arial LatArm" w:hAnsi="Arial LatArm" w:cs="Arial"/>
          <w:sz w:val="20"/>
          <w:szCs w:val="20"/>
          <w:lang w:val="es-ES"/>
        </w:rPr>
        <w:t>`</w:t>
      </w:r>
      <w:r w:rsidRPr="00FE4A6D">
        <w:rPr>
          <w:rFonts w:ascii="Arial LatArm" w:hAnsi="Arial LatArm" w:cs="Arial"/>
          <w:szCs w:val="22"/>
          <w:lang w:val="es-ES"/>
        </w:rPr>
        <w:t xml:space="preserve"> </w:t>
      </w:r>
      <w:r w:rsidRPr="00FE4A6D">
        <w:rPr>
          <w:rFonts w:ascii="Arial LatArm" w:hAnsi="Arial LatArm"/>
          <w:u w:val="single"/>
          <w:lang w:val="es-ES"/>
        </w:rPr>
        <w:tab/>
      </w:r>
      <w:r w:rsidRPr="00FE4A6D">
        <w:rPr>
          <w:rFonts w:ascii="Arial LatArm" w:hAnsi="Arial LatArm"/>
          <w:u w:val="single"/>
          <w:lang w:val="es-ES"/>
        </w:rPr>
        <w:tab/>
      </w:r>
      <w:r w:rsidRPr="00FE4A6D">
        <w:rPr>
          <w:rFonts w:ascii="Arial LatArm" w:hAnsi="Arial LatArm"/>
          <w:u w:val="single"/>
          <w:lang w:val="es-ES"/>
        </w:rPr>
        <w:tab/>
      </w:r>
      <w:r w:rsidRPr="00FE4A6D">
        <w:rPr>
          <w:rFonts w:ascii="Arial LatArm" w:hAnsi="Arial LatArm"/>
          <w:u w:val="single"/>
          <w:lang w:val="es-ES"/>
        </w:rPr>
        <w:tab/>
      </w:r>
      <w:r w:rsidRPr="00FE4A6D">
        <w:rPr>
          <w:rFonts w:ascii="Arial LatArm" w:hAnsi="Arial LatArm"/>
          <w:u w:val="single"/>
          <w:lang w:val="es-ES"/>
        </w:rPr>
        <w:tab/>
        <w:t>:</w:t>
      </w:r>
    </w:p>
    <w:p w14:paraId="4D3B757E" w14:textId="77777777" w:rsidR="00B2572B" w:rsidRPr="00FE4A6D" w:rsidRDefault="00B2572B" w:rsidP="00EF3662">
      <w:pPr>
        <w:jc w:val="both"/>
        <w:rPr>
          <w:rFonts w:ascii="Arial LatArm" w:hAnsi="Arial LatArm"/>
          <w:sz w:val="10"/>
          <w:szCs w:val="10"/>
          <w:lang w:val="es-ES"/>
        </w:rPr>
      </w:pPr>
      <w:r w:rsidRPr="00FE4A6D">
        <w:rPr>
          <w:rFonts w:ascii="Arial LatArm" w:hAnsi="Arial LatArm" w:cs="Sylfaen"/>
          <w:vertAlign w:val="superscript"/>
          <w:lang w:val="es-ES"/>
        </w:rPr>
        <w:t xml:space="preserve">              </w:t>
      </w:r>
      <w:r w:rsidRPr="00FE4A6D">
        <w:rPr>
          <w:rFonts w:ascii="Arial LatArm" w:hAnsi="Arial LatArm" w:cs="Arial"/>
          <w:vertAlign w:val="superscript"/>
          <w:lang w:val="es-ES"/>
        </w:rPr>
        <w:t xml:space="preserve">                                                                                                                         </w:t>
      </w:r>
      <w:r w:rsidRPr="00FE4A6D">
        <w:rPr>
          <w:rFonts w:ascii="GHEA Grapalat" w:hAnsi="GHEA Grapalat" w:cs="Arial"/>
          <w:vertAlign w:val="superscript"/>
          <w:lang w:val="es-ES"/>
        </w:rPr>
        <w:t>էլեկտրոնային</w:t>
      </w:r>
      <w:r w:rsidRPr="00FE4A6D">
        <w:rPr>
          <w:rFonts w:ascii="Arial LatArm" w:hAnsi="Arial LatArm" w:cs="Arial"/>
          <w:vertAlign w:val="superscript"/>
          <w:lang w:val="es-ES"/>
        </w:rPr>
        <w:t xml:space="preserve"> </w:t>
      </w:r>
      <w:r w:rsidRPr="00FE4A6D">
        <w:rPr>
          <w:rFonts w:ascii="GHEA Grapalat" w:hAnsi="GHEA Grapalat" w:cs="Arial"/>
          <w:vertAlign w:val="superscript"/>
          <w:lang w:val="es-ES"/>
        </w:rPr>
        <w:t>փոստի</w:t>
      </w:r>
      <w:r w:rsidRPr="00FE4A6D">
        <w:rPr>
          <w:rFonts w:ascii="Arial LatArm" w:hAnsi="Arial LatArm" w:cs="Arial"/>
          <w:vertAlign w:val="superscript"/>
          <w:lang w:val="es-ES"/>
        </w:rPr>
        <w:t xml:space="preserve"> </w:t>
      </w:r>
      <w:r w:rsidRPr="00FE4A6D">
        <w:rPr>
          <w:rFonts w:ascii="GHEA Grapalat" w:hAnsi="GHEA Grapalat" w:cs="Arial"/>
          <w:vertAlign w:val="superscript"/>
          <w:lang w:val="es-ES"/>
        </w:rPr>
        <w:t>հասցեն</w:t>
      </w:r>
    </w:p>
    <w:p w14:paraId="7D175051" w14:textId="77777777" w:rsidR="00B2572B" w:rsidRPr="00FE4A6D" w:rsidRDefault="00B2572B" w:rsidP="00EF3662">
      <w:pPr>
        <w:jc w:val="right"/>
        <w:rPr>
          <w:rFonts w:ascii="Arial LatArm" w:hAnsi="Arial LatArm"/>
          <w:sz w:val="10"/>
          <w:szCs w:val="10"/>
          <w:lang w:val="es-ES"/>
        </w:rPr>
      </w:pPr>
    </w:p>
    <w:p w14:paraId="027122B3" w14:textId="77777777" w:rsidR="00B2572B" w:rsidRPr="00FE4A6D" w:rsidRDefault="00B2572B" w:rsidP="00EF3662">
      <w:pPr>
        <w:jc w:val="right"/>
        <w:rPr>
          <w:rFonts w:ascii="Arial LatArm" w:hAnsi="Arial LatArm"/>
          <w:sz w:val="10"/>
          <w:szCs w:val="10"/>
          <w:lang w:val="es-ES"/>
        </w:rPr>
      </w:pPr>
    </w:p>
    <w:p w14:paraId="494CD676" w14:textId="77777777" w:rsidR="00B2572B" w:rsidRPr="00FE4A6D" w:rsidRDefault="00B2572B" w:rsidP="00EF3662">
      <w:pPr>
        <w:jc w:val="right"/>
        <w:rPr>
          <w:rFonts w:ascii="Arial LatArm" w:hAnsi="Arial LatArm"/>
          <w:sz w:val="10"/>
          <w:szCs w:val="10"/>
          <w:lang w:val="es-ES"/>
        </w:rPr>
      </w:pPr>
    </w:p>
    <w:p w14:paraId="23CC57DF" w14:textId="77777777" w:rsidR="00B2572B" w:rsidRPr="00FE4A6D" w:rsidRDefault="00B2572B" w:rsidP="00EF3662">
      <w:pPr>
        <w:jc w:val="right"/>
        <w:rPr>
          <w:rFonts w:ascii="Arial LatArm" w:hAnsi="Arial LatArm"/>
          <w:sz w:val="10"/>
          <w:szCs w:val="10"/>
          <w:lang w:val="hy-AM"/>
        </w:rPr>
      </w:pPr>
    </w:p>
    <w:p w14:paraId="7153B8CF" w14:textId="77777777" w:rsidR="003257F0" w:rsidRPr="00FE4A6D" w:rsidRDefault="003257F0" w:rsidP="004D5333">
      <w:pPr>
        <w:numPr>
          <w:ilvl w:val="0"/>
          <w:numId w:val="27"/>
        </w:numPr>
        <w:jc w:val="both"/>
        <w:rPr>
          <w:rFonts w:ascii="Arial LatArm" w:hAnsi="Arial LatArm" w:cs="Arial"/>
          <w:vertAlign w:val="superscript"/>
          <w:lang w:val="es-ES"/>
        </w:rPr>
      </w:pPr>
      <w:r w:rsidRPr="00FE4A6D">
        <w:rPr>
          <w:rFonts w:ascii="GHEA Grapalat" w:hAnsi="GHEA Grapalat"/>
          <w:sz w:val="20"/>
          <w:szCs w:val="20"/>
          <w:lang w:val="hy-AM"/>
        </w:rPr>
        <w:t>գործունեության</w:t>
      </w:r>
      <w:r w:rsidRPr="00FE4A6D">
        <w:rPr>
          <w:rFonts w:ascii="Arial LatArm" w:hAnsi="Arial LatArm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sz w:val="20"/>
          <w:szCs w:val="20"/>
          <w:lang w:val="hy-AM"/>
        </w:rPr>
        <w:t>հասցեն</w:t>
      </w:r>
      <w:r w:rsidRPr="00FE4A6D">
        <w:rPr>
          <w:rFonts w:ascii="Arial LatArm" w:hAnsi="Arial LatArm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sz w:val="20"/>
          <w:szCs w:val="20"/>
          <w:lang w:val="hy-AM"/>
        </w:rPr>
        <w:t>է՝</w:t>
      </w:r>
      <w:r w:rsidRPr="00FE4A6D">
        <w:rPr>
          <w:rFonts w:ascii="Arial LatArm" w:hAnsi="Arial LatArm"/>
          <w:sz w:val="20"/>
          <w:szCs w:val="20"/>
          <w:lang w:val="hy-AM"/>
        </w:rPr>
        <w:t xml:space="preserve"> -------------------------------------------------: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                                    </w:t>
      </w:r>
    </w:p>
    <w:p w14:paraId="33E5E33F" w14:textId="77777777" w:rsidR="003257F0" w:rsidRPr="00FE4A6D" w:rsidRDefault="003257F0" w:rsidP="003257F0">
      <w:pPr>
        <w:jc w:val="both"/>
        <w:rPr>
          <w:rFonts w:ascii="Arial LatArm" w:hAnsi="Arial LatArm"/>
          <w:sz w:val="16"/>
          <w:szCs w:val="16"/>
          <w:lang w:val="hy-AM"/>
        </w:rPr>
      </w:pPr>
      <w:r w:rsidRPr="00FE4A6D">
        <w:rPr>
          <w:rFonts w:ascii="Arial LatArm" w:hAnsi="Arial LatArm"/>
          <w:sz w:val="16"/>
          <w:szCs w:val="16"/>
          <w:lang w:val="hy-AM"/>
        </w:rPr>
        <w:t xml:space="preserve">                                                                                                      </w:t>
      </w:r>
      <w:r w:rsidRPr="00FE4A6D">
        <w:rPr>
          <w:rFonts w:ascii="GHEA Grapalat" w:hAnsi="GHEA Grapalat"/>
          <w:sz w:val="16"/>
          <w:szCs w:val="16"/>
          <w:lang w:val="hy-AM"/>
        </w:rPr>
        <w:t>գործունեության</w:t>
      </w:r>
      <w:r w:rsidRPr="00FE4A6D">
        <w:rPr>
          <w:rFonts w:ascii="Arial LatArm" w:hAnsi="Arial LatArm"/>
          <w:sz w:val="16"/>
          <w:szCs w:val="16"/>
          <w:lang w:val="hy-AM"/>
        </w:rPr>
        <w:t xml:space="preserve"> </w:t>
      </w:r>
      <w:r w:rsidRPr="00FE4A6D">
        <w:rPr>
          <w:rFonts w:ascii="GHEA Grapalat" w:hAnsi="GHEA Grapalat"/>
          <w:sz w:val="16"/>
          <w:szCs w:val="16"/>
          <w:lang w:val="hy-AM"/>
        </w:rPr>
        <w:t>հասցեն</w:t>
      </w:r>
    </w:p>
    <w:p w14:paraId="154BC015" w14:textId="77777777" w:rsidR="003257F0" w:rsidRPr="00FE4A6D" w:rsidRDefault="003257F0" w:rsidP="003257F0">
      <w:pPr>
        <w:jc w:val="right"/>
        <w:rPr>
          <w:rFonts w:ascii="Arial LatArm" w:hAnsi="Arial LatArm"/>
          <w:sz w:val="10"/>
          <w:szCs w:val="10"/>
          <w:lang w:val="hy-AM"/>
        </w:rPr>
      </w:pPr>
    </w:p>
    <w:p w14:paraId="16149117" w14:textId="77777777" w:rsidR="003257F0" w:rsidRPr="00FE4A6D" w:rsidRDefault="003257F0" w:rsidP="003257F0">
      <w:pPr>
        <w:ind w:firstLine="708"/>
        <w:jc w:val="both"/>
        <w:rPr>
          <w:rFonts w:ascii="Arial LatArm" w:hAnsi="Arial LatArm" w:cs="Arial"/>
          <w:sz w:val="20"/>
          <w:szCs w:val="20"/>
          <w:lang w:val="hy-AM"/>
        </w:rPr>
      </w:pPr>
    </w:p>
    <w:p w14:paraId="2E0EE052" w14:textId="77777777" w:rsidR="003257F0" w:rsidRPr="00FE4A6D" w:rsidRDefault="003257F0" w:rsidP="004D5333">
      <w:pPr>
        <w:numPr>
          <w:ilvl w:val="0"/>
          <w:numId w:val="27"/>
        </w:numPr>
        <w:jc w:val="both"/>
        <w:rPr>
          <w:rFonts w:ascii="Arial LatArm" w:hAnsi="Arial LatArm" w:cs="Arial"/>
          <w:vertAlign w:val="superscript"/>
          <w:lang w:val="es-ES"/>
        </w:rPr>
      </w:pPr>
      <w:r w:rsidRPr="00FE4A6D">
        <w:rPr>
          <w:rFonts w:ascii="GHEA Grapalat" w:hAnsi="GHEA Grapalat"/>
          <w:sz w:val="20"/>
          <w:szCs w:val="20"/>
          <w:lang w:val="hy-AM"/>
        </w:rPr>
        <w:t>հեռախոսահամարն</w:t>
      </w:r>
      <w:r w:rsidRPr="00FE4A6D">
        <w:rPr>
          <w:rFonts w:ascii="Arial LatArm" w:hAnsi="Arial LatArm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sz w:val="20"/>
          <w:szCs w:val="20"/>
          <w:lang w:val="hy-AM"/>
        </w:rPr>
        <w:t>է՝</w:t>
      </w:r>
      <w:r w:rsidRPr="00FE4A6D">
        <w:rPr>
          <w:rFonts w:ascii="Arial LatArm" w:hAnsi="Arial LatArm"/>
          <w:sz w:val="20"/>
          <w:szCs w:val="20"/>
          <w:lang w:val="hy-AM"/>
        </w:rPr>
        <w:t xml:space="preserve"> -------------------------------------------------:</w:t>
      </w:r>
      <w:r w:rsidRPr="00FE4A6D">
        <w:rPr>
          <w:rFonts w:ascii="Arial LatArm" w:hAnsi="Arial LatArm"/>
          <w:sz w:val="20"/>
          <w:szCs w:val="20"/>
          <w:lang w:val="es-ES"/>
        </w:rPr>
        <w:t xml:space="preserve">                                     </w:t>
      </w:r>
    </w:p>
    <w:p w14:paraId="0BC06FC7" w14:textId="77777777" w:rsidR="003257F0" w:rsidRPr="00FE4A6D" w:rsidRDefault="003257F0" w:rsidP="00DA0240">
      <w:pPr>
        <w:ind w:left="3540"/>
        <w:jc w:val="both"/>
        <w:rPr>
          <w:rFonts w:ascii="Arial LatArm" w:hAnsi="Arial LatArm"/>
          <w:sz w:val="16"/>
          <w:szCs w:val="16"/>
          <w:lang w:val="hy-AM"/>
        </w:rPr>
      </w:pPr>
      <w:r w:rsidRPr="00FE4A6D">
        <w:rPr>
          <w:rFonts w:ascii="GHEA Grapalat" w:hAnsi="GHEA Grapalat"/>
          <w:sz w:val="16"/>
          <w:szCs w:val="16"/>
          <w:lang w:val="hy-AM"/>
        </w:rPr>
        <w:t>հեռախոսի</w:t>
      </w:r>
      <w:r w:rsidRPr="00FE4A6D">
        <w:rPr>
          <w:rFonts w:ascii="Arial LatArm" w:hAnsi="Arial LatArm"/>
          <w:sz w:val="16"/>
          <w:szCs w:val="16"/>
          <w:lang w:val="hy-AM"/>
        </w:rPr>
        <w:t xml:space="preserve"> </w:t>
      </w:r>
      <w:r w:rsidRPr="00FE4A6D">
        <w:rPr>
          <w:rFonts w:ascii="GHEA Grapalat" w:hAnsi="GHEA Grapalat"/>
          <w:sz w:val="16"/>
          <w:szCs w:val="16"/>
          <w:lang w:val="hy-AM"/>
        </w:rPr>
        <w:t>համարը</w:t>
      </w:r>
    </w:p>
    <w:p w14:paraId="708CCB6E" w14:textId="77777777" w:rsidR="00A5473D" w:rsidRPr="00FE4A6D" w:rsidRDefault="00A5473D" w:rsidP="004D5333">
      <w:pPr>
        <w:ind w:firstLine="709"/>
        <w:rPr>
          <w:rFonts w:ascii="Arial LatArm" w:hAnsi="Arial LatArm" w:cs="Arial"/>
          <w:sz w:val="20"/>
          <w:szCs w:val="20"/>
          <w:lang w:val="hy-AM"/>
        </w:rPr>
      </w:pPr>
    </w:p>
    <w:p w14:paraId="64652642" w14:textId="77777777" w:rsidR="00A5473D" w:rsidRPr="00FE4A6D" w:rsidRDefault="00A5473D" w:rsidP="00975F7E">
      <w:pPr>
        <w:ind w:firstLine="709"/>
        <w:jc w:val="both"/>
        <w:rPr>
          <w:rFonts w:ascii="Arial LatArm" w:hAnsi="Arial LatArm" w:cs="Arial"/>
          <w:sz w:val="20"/>
          <w:szCs w:val="20"/>
          <w:lang w:val="hy-AM"/>
        </w:rPr>
      </w:pPr>
    </w:p>
    <w:p w14:paraId="17799004" w14:textId="77777777" w:rsidR="006C3873" w:rsidRPr="00FE4A6D" w:rsidRDefault="006C3873" w:rsidP="00975F7E">
      <w:pPr>
        <w:ind w:firstLine="709"/>
        <w:jc w:val="both"/>
        <w:rPr>
          <w:rFonts w:ascii="Arial LatArm" w:hAnsi="Arial LatArm"/>
          <w:sz w:val="20"/>
          <w:lang w:val="es-ES"/>
        </w:rPr>
      </w:pPr>
      <w:r w:rsidRPr="00FE4A6D">
        <w:rPr>
          <w:rFonts w:ascii="GHEA Grapalat" w:hAnsi="GHEA Grapalat" w:cs="Arial"/>
          <w:sz w:val="20"/>
          <w:szCs w:val="20"/>
          <w:lang w:val="es-ES"/>
        </w:rPr>
        <w:t>Սույնով</w:t>
      </w:r>
      <w:r w:rsidRPr="00FE4A6D">
        <w:rPr>
          <w:rFonts w:ascii="Arial LatArm" w:hAnsi="Arial LatArm"/>
          <w:sz w:val="20"/>
          <w:lang w:val="hy-AM"/>
        </w:rPr>
        <w:t xml:space="preserve">  </w:t>
      </w:r>
      <w:r w:rsidRPr="00FE4A6D">
        <w:rPr>
          <w:rFonts w:ascii="Arial LatArm" w:hAnsi="Arial LatArm"/>
          <w:sz w:val="20"/>
          <w:u w:val="single"/>
          <w:lang w:val="hy-AM"/>
        </w:rPr>
        <w:t xml:space="preserve">                                                </w:t>
      </w:r>
      <w:r w:rsidRPr="00FE4A6D">
        <w:rPr>
          <w:rFonts w:ascii="Arial LatArm" w:hAnsi="Arial LatArm"/>
          <w:sz w:val="20"/>
          <w:u w:val="single"/>
          <w:lang w:val="es-ES"/>
        </w:rPr>
        <w:t xml:space="preserve">                         </w:t>
      </w:r>
      <w:r w:rsidRPr="00FE4A6D">
        <w:rPr>
          <w:rFonts w:ascii="Arial LatArm" w:hAnsi="Arial LatArm"/>
          <w:sz w:val="20"/>
          <w:u w:val="single"/>
          <w:lang w:val="hy-AM"/>
        </w:rPr>
        <w:t xml:space="preserve">          </w:t>
      </w:r>
      <w:r w:rsidRPr="00FE4A6D">
        <w:rPr>
          <w:rFonts w:ascii="Arial LatArm" w:hAnsi="Arial LatArm"/>
          <w:lang w:val="hy-AM"/>
        </w:rPr>
        <w:t>-</w:t>
      </w:r>
      <w:r w:rsidRPr="00FE4A6D">
        <w:rPr>
          <w:rFonts w:ascii="GHEA Grapalat" w:hAnsi="GHEA Grapalat" w:cs="Arial"/>
          <w:sz w:val="20"/>
          <w:szCs w:val="20"/>
          <w:lang w:val="es-ES"/>
        </w:rPr>
        <w:t>ն</w:t>
      </w:r>
      <w:r w:rsidRPr="00FE4A6D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Arial"/>
          <w:sz w:val="20"/>
          <w:szCs w:val="20"/>
          <w:lang w:val="es-ES"/>
        </w:rPr>
        <w:t>հայտարարում</w:t>
      </w:r>
      <w:r w:rsidRPr="00FE4A6D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Arial"/>
          <w:sz w:val="20"/>
          <w:szCs w:val="20"/>
          <w:lang w:val="es-ES"/>
        </w:rPr>
        <w:t>և</w:t>
      </w:r>
      <w:r w:rsidRPr="00FE4A6D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Arial"/>
          <w:sz w:val="20"/>
          <w:szCs w:val="20"/>
          <w:lang w:val="es-ES"/>
        </w:rPr>
        <w:t>հավաստում</w:t>
      </w:r>
      <w:r w:rsidRPr="00FE4A6D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Arial"/>
          <w:sz w:val="20"/>
          <w:szCs w:val="20"/>
          <w:lang w:val="es-ES"/>
        </w:rPr>
        <w:t>է</w:t>
      </w:r>
      <w:r w:rsidRPr="00FE4A6D">
        <w:rPr>
          <w:rFonts w:ascii="Arial LatArm" w:hAnsi="Arial LatArm" w:cs="Arial"/>
          <w:sz w:val="20"/>
          <w:szCs w:val="20"/>
          <w:lang w:val="es-ES"/>
        </w:rPr>
        <w:t xml:space="preserve">, </w:t>
      </w:r>
      <w:r w:rsidRPr="00FE4A6D">
        <w:rPr>
          <w:rFonts w:ascii="GHEA Grapalat" w:hAnsi="GHEA Grapalat" w:cs="Arial"/>
          <w:sz w:val="20"/>
          <w:szCs w:val="20"/>
          <w:lang w:val="es-ES"/>
        </w:rPr>
        <w:t>որ՝</w:t>
      </w:r>
      <w:r w:rsidRPr="00FE4A6D">
        <w:rPr>
          <w:rFonts w:ascii="Arial LatArm" w:hAnsi="Arial LatArm" w:cs="Arial"/>
          <w:lang w:val="hy-AM"/>
        </w:rPr>
        <w:t xml:space="preserve"> </w:t>
      </w:r>
    </w:p>
    <w:p w14:paraId="2D969B5B" w14:textId="77777777" w:rsidR="006C3873" w:rsidRPr="00FE4A6D" w:rsidRDefault="006C3873" w:rsidP="00975F7E">
      <w:pPr>
        <w:jc w:val="both"/>
        <w:rPr>
          <w:rFonts w:ascii="Arial LatArm" w:hAnsi="Arial LatArm"/>
          <w:i/>
          <w:sz w:val="16"/>
          <w:vertAlign w:val="superscript"/>
          <w:lang w:val="es-ES"/>
        </w:rPr>
      </w:pPr>
      <w:r w:rsidRPr="00FE4A6D">
        <w:rPr>
          <w:rFonts w:ascii="Arial LatArm" w:hAnsi="Arial LatArm"/>
          <w:sz w:val="20"/>
          <w:lang w:val="hy-AM"/>
        </w:rPr>
        <w:tab/>
      </w:r>
      <w:r w:rsidRPr="00FE4A6D">
        <w:rPr>
          <w:rFonts w:ascii="Arial LatArm" w:hAnsi="Arial LatArm"/>
          <w:sz w:val="20"/>
          <w:lang w:val="hy-AM"/>
        </w:rPr>
        <w:tab/>
      </w:r>
      <w:r w:rsidRPr="00FE4A6D">
        <w:rPr>
          <w:rFonts w:ascii="Arial LatArm" w:hAnsi="Arial LatArm"/>
          <w:sz w:val="20"/>
          <w:lang w:val="es-ES"/>
        </w:rPr>
        <w:t xml:space="preserve">                                    </w:t>
      </w:r>
      <w:r w:rsidRPr="00FE4A6D">
        <w:rPr>
          <w:rFonts w:ascii="GHEA Grapalat" w:hAnsi="GHEA Grapalat" w:cs="Sylfaen"/>
          <w:vertAlign w:val="superscript"/>
          <w:lang w:val="hy-AM"/>
        </w:rPr>
        <w:t>մասնակցի</w:t>
      </w:r>
      <w:r w:rsidRPr="00FE4A6D">
        <w:rPr>
          <w:rFonts w:ascii="Arial LatArm" w:hAnsi="Arial LatArm" w:cs="Sylfaen"/>
          <w:vertAlign w:val="superscript"/>
          <w:lang w:val="hy-AM"/>
        </w:rPr>
        <w:t xml:space="preserve"> </w:t>
      </w:r>
      <w:r w:rsidRPr="00FE4A6D">
        <w:rPr>
          <w:rFonts w:ascii="GHEA Grapalat" w:hAnsi="GHEA Grapalat" w:cs="Sylfaen"/>
          <w:vertAlign w:val="superscript"/>
          <w:lang w:val="hy-AM"/>
        </w:rPr>
        <w:t>անվանում</w:t>
      </w:r>
    </w:p>
    <w:p w14:paraId="05D2CADA" w14:textId="77777777" w:rsidR="00E56508" w:rsidRPr="00FE4A6D" w:rsidRDefault="00E56508" w:rsidP="00E56508">
      <w:pPr>
        <w:ind w:firstLine="709"/>
        <w:jc w:val="both"/>
        <w:rPr>
          <w:rFonts w:ascii="Arial LatArm" w:hAnsi="Arial LatArm"/>
          <w:sz w:val="20"/>
          <w:lang w:val="es-ES"/>
        </w:rPr>
      </w:pPr>
      <w:r w:rsidRPr="00FE4A6D">
        <w:rPr>
          <w:rFonts w:ascii="Arial LatArm" w:hAnsi="Arial LatArm" w:cs="Arial"/>
          <w:sz w:val="20"/>
          <w:szCs w:val="20"/>
          <w:lang w:val="es-ES"/>
        </w:rPr>
        <w:t>1)</w:t>
      </w:r>
      <w:r w:rsidRPr="00FE4A6D">
        <w:rPr>
          <w:rFonts w:ascii="Arial LatArm" w:hAnsi="Arial LatArm"/>
          <w:sz w:val="20"/>
          <w:lang w:val="hy-AM"/>
        </w:rPr>
        <w:t xml:space="preserve">  </w:t>
      </w:r>
      <w:r w:rsidRPr="00FE4A6D">
        <w:rPr>
          <w:rFonts w:ascii="Arial LatArm" w:hAnsi="Arial LatArm"/>
          <w:sz w:val="20"/>
          <w:u w:val="single"/>
          <w:lang w:val="hy-AM"/>
        </w:rPr>
        <w:t xml:space="preserve">                                                </w:t>
      </w:r>
      <w:r w:rsidRPr="00FE4A6D">
        <w:rPr>
          <w:rFonts w:ascii="Arial LatArm" w:hAnsi="Arial LatArm"/>
          <w:sz w:val="20"/>
          <w:u w:val="single"/>
          <w:lang w:val="es-ES"/>
        </w:rPr>
        <w:t xml:space="preserve">                         </w:t>
      </w:r>
      <w:r w:rsidRPr="00FE4A6D">
        <w:rPr>
          <w:rFonts w:ascii="Arial LatArm" w:hAnsi="Arial LatArm"/>
          <w:sz w:val="20"/>
          <w:u w:val="single"/>
          <w:lang w:val="hy-AM"/>
        </w:rPr>
        <w:t xml:space="preserve">          </w:t>
      </w:r>
      <w:r w:rsidRPr="00FE4A6D">
        <w:rPr>
          <w:rFonts w:ascii="Arial LatArm" w:hAnsi="Arial LatArm"/>
          <w:lang w:val="hy-AM"/>
        </w:rPr>
        <w:t>-</w:t>
      </w:r>
      <w:r w:rsidRPr="00FE4A6D">
        <w:rPr>
          <w:rFonts w:ascii="GHEA Grapalat" w:hAnsi="GHEA Grapalat" w:cs="Arial"/>
          <w:sz w:val="20"/>
          <w:szCs w:val="20"/>
          <w:lang w:val="es-ES"/>
        </w:rPr>
        <w:t>ն</w:t>
      </w:r>
      <w:r w:rsidRPr="00FE4A6D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Arial"/>
          <w:sz w:val="20"/>
          <w:szCs w:val="20"/>
          <w:lang w:val="hy-AM"/>
        </w:rPr>
        <w:t>և</w:t>
      </w:r>
      <w:r w:rsidRPr="00FE4A6D">
        <w:rPr>
          <w:rFonts w:ascii="Arial LatArm" w:hAnsi="Arial LatArm" w:cs="Arial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szCs w:val="20"/>
          <w:lang w:val="hy-AM"/>
        </w:rPr>
        <w:t>իրեն</w:t>
      </w:r>
      <w:r w:rsidRPr="00FE4A6D">
        <w:rPr>
          <w:rFonts w:ascii="Arial LatArm" w:hAnsi="Arial LatArm" w:cs="Arial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szCs w:val="20"/>
          <w:lang w:val="hy-AM"/>
        </w:rPr>
        <w:t>փոխկապակցված</w:t>
      </w:r>
      <w:r w:rsidRPr="00FE4A6D">
        <w:rPr>
          <w:rFonts w:ascii="Arial LatArm" w:hAnsi="Arial LatArm" w:cs="Arial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szCs w:val="20"/>
          <w:lang w:val="hy-AM"/>
        </w:rPr>
        <w:t>անձինք</w:t>
      </w:r>
    </w:p>
    <w:p w14:paraId="02BCCA0B" w14:textId="77777777" w:rsidR="00E56508" w:rsidRPr="00FE4A6D" w:rsidRDefault="00E56508" w:rsidP="00E56508">
      <w:pPr>
        <w:jc w:val="both"/>
        <w:rPr>
          <w:rFonts w:ascii="Arial LatArm" w:hAnsi="Arial LatArm"/>
          <w:i/>
          <w:sz w:val="16"/>
          <w:vertAlign w:val="superscript"/>
          <w:lang w:val="es-ES"/>
        </w:rPr>
      </w:pPr>
      <w:r w:rsidRPr="00FE4A6D">
        <w:rPr>
          <w:rFonts w:ascii="Arial LatArm" w:hAnsi="Arial LatArm"/>
          <w:sz w:val="20"/>
          <w:lang w:val="hy-AM"/>
        </w:rPr>
        <w:tab/>
      </w:r>
      <w:r w:rsidRPr="00FE4A6D">
        <w:rPr>
          <w:rFonts w:ascii="Arial LatArm" w:hAnsi="Arial LatArm"/>
          <w:sz w:val="20"/>
          <w:lang w:val="hy-AM"/>
        </w:rPr>
        <w:tab/>
      </w:r>
      <w:r w:rsidRPr="00FE4A6D">
        <w:rPr>
          <w:rFonts w:ascii="Arial LatArm" w:hAnsi="Arial LatArm"/>
          <w:sz w:val="20"/>
          <w:lang w:val="es-ES"/>
        </w:rPr>
        <w:t xml:space="preserve">                                    </w:t>
      </w:r>
      <w:r w:rsidRPr="00FE4A6D">
        <w:rPr>
          <w:rFonts w:ascii="GHEA Grapalat" w:hAnsi="GHEA Grapalat" w:cs="Sylfaen"/>
          <w:vertAlign w:val="superscript"/>
          <w:lang w:val="hy-AM"/>
        </w:rPr>
        <w:t>մասնակցի</w:t>
      </w:r>
      <w:r w:rsidRPr="00FE4A6D">
        <w:rPr>
          <w:rFonts w:ascii="Arial LatArm" w:hAnsi="Arial LatArm" w:cs="Sylfaen"/>
          <w:vertAlign w:val="superscript"/>
          <w:lang w:val="hy-AM"/>
        </w:rPr>
        <w:t xml:space="preserve"> </w:t>
      </w:r>
      <w:r w:rsidRPr="00FE4A6D">
        <w:rPr>
          <w:rFonts w:ascii="GHEA Grapalat" w:hAnsi="GHEA Grapalat" w:cs="Sylfaen"/>
          <w:vertAlign w:val="superscript"/>
          <w:lang w:val="hy-AM"/>
        </w:rPr>
        <w:t>անվանում</w:t>
      </w:r>
    </w:p>
    <w:p w14:paraId="1F9FA7FE" w14:textId="49936503" w:rsidR="00E56508" w:rsidRPr="00FE4A6D" w:rsidRDefault="00E56508" w:rsidP="00E56508">
      <w:pPr>
        <w:jc w:val="both"/>
        <w:rPr>
          <w:rFonts w:ascii="Arial LatArm" w:hAnsi="Arial LatArm" w:cs="Sylfaen"/>
          <w:sz w:val="20"/>
          <w:lang w:val="hy-AM"/>
        </w:rPr>
      </w:pPr>
      <w:r w:rsidRPr="00FE4A6D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FE4A6D">
        <w:rPr>
          <w:rFonts w:ascii="Arial LatArm" w:hAnsi="Arial LatArm" w:cs="Arial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szCs w:val="20"/>
          <w:lang w:val="es-ES"/>
        </w:rPr>
        <w:t>բավարարում</w:t>
      </w:r>
      <w:r w:rsidRPr="00FE4A6D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Arial"/>
          <w:sz w:val="20"/>
          <w:szCs w:val="20"/>
          <w:lang w:val="hy-AM"/>
        </w:rPr>
        <w:t>են</w:t>
      </w:r>
      <w:r w:rsidRPr="00FE4A6D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="00F12339" w:rsidRPr="009E68A8">
        <w:rPr>
          <w:rFonts w:ascii="Sylfaen" w:hAnsi="Sylfaen"/>
          <w:b/>
          <w:bCs/>
          <w:lang w:val="hy-AM"/>
        </w:rPr>
        <w:t>ՀՀԿՄԱ</w:t>
      </w:r>
      <w:r w:rsidR="00F12339" w:rsidRPr="00F12339">
        <w:rPr>
          <w:rFonts w:ascii="Sylfaen" w:hAnsi="Sylfaen"/>
          <w:b/>
          <w:bCs/>
          <w:lang w:val="af-ZA"/>
        </w:rPr>
        <w:t>7</w:t>
      </w:r>
      <w:r w:rsidR="00F12339" w:rsidRPr="009E68A8">
        <w:rPr>
          <w:rFonts w:ascii="Sylfaen" w:hAnsi="Sylfaen"/>
          <w:b/>
          <w:bCs/>
          <w:lang w:val="hy-AM"/>
        </w:rPr>
        <w:t>ՀԴ</w:t>
      </w:r>
      <w:r w:rsidR="00F12339" w:rsidRPr="00F12339">
        <w:rPr>
          <w:rFonts w:ascii="Sylfaen" w:hAnsi="Sylfaen"/>
          <w:b/>
          <w:bCs/>
          <w:lang w:val="af-ZA"/>
        </w:rPr>
        <w:t xml:space="preserve">-ԳՀ- </w:t>
      </w:r>
      <w:r w:rsidR="00F12339" w:rsidRPr="009E68A8">
        <w:rPr>
          <w:rFonts w:ascii="Sylfaen" w:hAnsi="Sylfaen"/>
          <w:b/>
          <w:bCs/>
          <w:lang w:val="hy-AM"/>
        </w:rPr>
        <w:t>ԱՊՁԲ</w:t>
      </w:r>
      <w:r w:rsidR="00F12339" w:rsidRPr="00F12339">
        <w:rPr>
          <w:rFonts w:ascii="Sylfaen" w:hAnsi="Sylfaen"/>
          <w:b/>
          <w:bCs/>
          <w:lang w:val="af-ZA"/>
        </w:rPr>
        <w:t>-202</w:t>
      </w:r>
      <w:r w:rsidR="004E1957">
        <w:rPr>
          <w:rFonts w:ascii="Sylfaen" w:hAnsi="Sylfaen"/>
          <w:b/>
          <w:bCs/>
          <w:lang w:val="af-ZA"/>
        </w:rPr>
        <w:t>6</w:t>
      </w:r>
      <w:r w:rsidR="00F12339" w:rsidRPr="00F12339">
        <w:rPr>
          <w:rFonts w:ascii="Sylfaen" w:hAnsi="Sylfaen"/>
          <w:b/>
          <w:bCs/>
          <w:lang w:val="af-ZA"/>
        </w:rPr>
        <w:t>/0</w:t>
      </w:r>
      <w:r w:rsidR="004E1957">
        <w:rPr>
          <w:rFonts w:ascii="Sylfaen" w:hAnsi="Sylfaen"/>
          <w:b/>
          <w:bCs/>
          <w:lang w:val="af-ZA"/>
        </w:rPr>
        <w:t>1</w:t>
      </w:r>
      <w:r w:rsidR="00F12339">
        <w:rPr>
          <w:rFonts w:ascii="Sylfaen" w:hAnsi="Sylfaen"/>
          <w:lang w:val="af-ZA"/>
        </w:rPr>
        <w:t xml:space="preserve"> </w:t>
      </w:r>
      <w:r w:rsidR="00F12339">
        <w:rPr>
          <w:rFonts w:ascii="GHEA Grapalat" w:hAnsi="GHEA Grapalat"/>
          <w:b/>
          <w:lang w:val="af-ZA"/>
        </w:rPr>
        <w:t xml:space="preserve">   </w:t>
      </w:r>
      <w:r w:rsidRPr="00FE4A6D">
        <w:rPr>
          <w:rFonts w:ascii="GHEA Grapalat" w:hAnsi="GHEA Grapalat" w:cs="Arial"/>
          <w:sz w:val="20"/>
          <w:szCs w:val="20"/>
          <w:lang w:val="es-ES"/>
        </w:rPr>
        <w:t>ծածկագրով</w:t>
      </w:r>
      <w:r w:rsidRPr="00FE4A6D">
        <w:rPr>
          <w:rFonts w:ascii="Arial LatArm" w:hAnsi="Arial LatArm" w:cs="Arial"/>
          <w:sz w:val="20"/>
          <w:szCs w:val="20"/>
          <w:lang w:val="es-ES"/>
        </w:rPr>
        <w:t xml:space="preserve">  </w:t>
      </w:r>
      <w:r w:rsidR="00FD6146" w:rsidRPr="00FE4A6D">
        <w:rPr>
          <w:rFonts w:ascii="GHEA Grapalat" w:hAnsi="GHEA Grapalat" w:cs="Arial"/>
          <w:sz w:val="20"/>
          <w:szCs w:val="20"/>
          <w:lang w:val="es-ES"/>
        </w:rPr>
        <w:t>Գնանաշման</w:t>
      </w:r>
      <w:r w:rsidR="00FD6146" w:rsidRPr="00FE4A6D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="00FD6146" w:rsidRPr="00FE4A6D">
        <w:rPr>
          <w:rFonts w:ascii="GHEA Grapalat" w:hAnsi="GHEA Grapalat" w:cs="Arial"/>
          <w:sz w:val="20"/>
          <w:szCs w:val="20"/>
          <w:lang w:val="es-ES"/>
        </w:rPr>
        <w:t>հարցման</w:t>
      </w:r>
      <w:r w:rsidRPr="00FE4A6D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Arial"/>
          <w:sz w:val="20"/>
          <w:szCs w:val="20"/>
          <w:lang w:val="es-ES"/>
        </w:rPr>
        <w:t>հրավերով</w:t>
      </w:r>
      <w:r w:rsidRPr="00FE4A6D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Arial"/>
          <w:sz w:val="20"/>
          <w:szCs w:val="20"/>
          <w:lang w:val="es-ES"/>
        </w:rPr>
        <w:t>սահմանված</w:t>
      </w:r>
      <w:r w:rsidRPr="00FE4A6D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Arial"/>
          <w:sz w:val="20"/>
          <w:szCs w:val="20"/>
          <w:lang w:val="es-ES"/>
        </w:rPr>
        <w:t>մասնակցության</w:t>
      </w:r>
      <w:r w:rsidRPr="00FE4A6D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Arial"/>
          <w:sz w:val="20"/>
          <w:szCs w:val="20"/>
          <w:lang w:val="es-ES"/>
        </w:rPr>
        <w:t>իրավունքի</w:t>
      </w:r>
      <w:r w:rsidRPr="00FE4A6D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Arial"/>
          <w:sz w:val="20"/>
          <w:szCs w:val="20"/>
          <w:lang w:val="es-ES"/>
        </w:rPr>
        <w:t>պահանջներին</w:t>
      </w:r>
      <w:r w:rsidRPr="00FE4A6D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FE4A6D">
        <w:rPr>
          <w:rFonts w:ascii="Arial LatArm" w:hAnsi="Arial LatArm" w:cs="Arial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Arial"/>
          <w:sz w:val="20"/>
          <w:szCs w:val="20"/>
          <w:lang w:val="hy-AM"/>
        </w:rPr>
        <w:t>և</w:t>
      </w:r>
      <w:r w:rsidRPr="00FE4A6D">
        <w:rPr>
          <w:rFonts w:ascii="Arial LatArm" w:hAnsi="Arial LatArm" w:cs="Arial"/>
          <w:sz w:val="20"/>
          <w:szCs w:val="20"/>
          <w:lang w:val="hy-AM"/>
        </w:rPr>
        <w:t xml:space="preserve"> </w:t>
      </w:r>
      <w:r w:rsidRPr="00FE4A6D">
        <w:rPr>
          <w:rFonts w:ascii="Arial LatArm" w:hAnsi="Arial LatArm"/>
          <w:sz w:val="20"/>
          <w:u w:val="single"/>
          <w:lang w:val="hy-AM"/>
        </w:rPr>
        <w:t xml:space="preserve">                                              </w:t>
      </w:r>
      <w:r w:rsidRPr="00FE4A6D">
        <w:rPr>
          <w:rFonts w:ascii="Arial LatArm" w:hAnsi="Arial LatArm"/>
          <w:sz w:val="20"/>
          <w:u w:val="single"/>
          <w:lang w:val="es-ES"/>
        </w:rPr>
        <w:t xml:space="preserve">                         </w:t>
      </w:r>
      <w:r w:rsidRPr="00FE4A6D">
        <w:rPr>
          <w:rFonts w:ascii="Arial LatArm" w:hAnsi="Arial LatArm"/>
          <w:sz w:val="20"/>
          <w:u w:val="single"/>
          <w:lang w:val="hy-AM"/>
        </w:rPr>
        <w:t xml:space="preserve">          </w:t>
      </w:r>
      <w:r w:rsidRPr="00FE4A6D">
        <w:rPr>
          <w:rFonts w:ascii="Arial LatArm" w:hAnsi="Arial LatArm"/>
          <w:lang w:val="hy-AM"/>
        </w:rPr>
        <w:t>-</w:t>
      </w:r>
      <w:r w:rsidRPr="00FE4A6D">
        <w:rPr>
          <w:rFonts w:ascii="GHEA Grapalat" w:hAnsi="GHEA Grapalat" w:cs="Arial"/>
          <w:sz w:val="20"/>
          <w:szCs w:val="20"/>
          <w:lang w:val="es-ES"/>
        </w:rPr>
        <w:t>ն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պարտավորվում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lang w:val="hy-AM"/>
        </w:rPr>
        <w:t>է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</w:p>
    <w:p w14:paraId="4AFC8441" w14:textId="77777777" w:rsidR="00E56508" w:rsidRPr="00FE4A6D" w:rsidRDefault="00E56508" w:rsidP="00E56508">
      <w:pPr>
        <w:tabs>
          <w:tab w:val="left" w:pos="6450"/>
        </w:tabs>
        <w:jc w:val="both"/>
        <w:rPr>
          <w:rFonts w:ascii="Arial LatArm" w:hAnsi="Arial LatArm" w:cs="Sylfaen"/>
          <w:sz w:val="20"/>
          <w:lang w:val="es-ES"/>
        </w:rPr>
      </w:pPr>
      <w:r w:rsidRPr="00FE4A6D">
        <w:rPr>
          <w:rFonts w:ascii="Arial LatArm" w:hAnsi="Arial LatArm" w:cs="Sylfaen"/>
          <w:sz w:val="20"/>
          <w:lang w:val="es-ES"/>
        </w:rPr>
        <w:t xml:space="preserve">                                                          </w:t>
      </w:r>
      <w:r w:rsidRPr="00FE4A6D">
        <w:rPr>
          <w:rFonts w:ascii="GHEA Grapalat" w:hAnsi="GHEA Grapalat" w:cs="Sylfaen"/>
          <w:vertAlign w:val="superscript"/>
          <w:lang w:val="hy-AM"/>
        </w:rPr>
        <w:t>մասնակցի</w:t>
      </w:r>
      <w:r w:rsidRPr="00FE4A6D">
        <w:rPr>
          <w:rFonts w:ascii="Arial LatArm" w:hAnsi="Arial LatArm" w:cs="Sylfaen"/>
          <w:vertAlign w:val="superscript"/>
          <w:lang w:val="hy-AM"/>
        </w:rPr>
        <w:t xml:space="preserve"> </w:t>
      </w:r>
      <w:r w:rsidRPr="00FE4A6D">
        <w:rPr>
          <w:rFonts w:ascii="GHEA Grapalat" w:hAnsi="GHEA Grapalat" w:cs="Sylfaen"/>
          <w:vertAlign w:val="superscript"/>
          <w:lang w:val="hy-AM"/>
        </w:rPr>
        <w:t>անվանում</w:t>
      </w:r>
    </w:p>
    <w:p w14:paraId="546A9F4F" w14:textId="77777777" w:rsidR="004B7C30" w:rsidRPr="00FE4A6D" w:rsidRDefault="00154FCB" w:rsidP="00154FCB">
      <w:pPr>
        <w:jc w:val="both"/>
        <w:rPr>
          <w:rFonts w:ascii="Arial LatArm" w:hAnsi="Arial LatArm" w:cs="Sylfaen"/>
          <w:sz w:val="20"/>
          <w:lang w:val="hy-AM"/>
        </w:rPr>
      </w:pPr>
      <w:r w:rsidRPr="00FE4A6D">
        <w:rPr>
          <w:rFonts w:ascii="GHEA Grapalat" w:hAnsi="GHEA Grapalat" w:cs="Sylfaen"/>
          <w:sz w:val="20"/>
          <w:lang w:val="hy-AM"/>
        </w:rPr>
        <w:t>ընտրված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="00E56508" w:rsidRPr="00FE4A6D">
        <w:rPr>
          <w:rFonts w:ascii="GHEA Grapalat" w:hAnsi="GHEA Grapalat" w:cs="Sylfaen"/>
          <w:sz w:val="20"/>
          <w:lang w:val="hy-AM"/>
        </w:rPr>
        <w:t>մասնակից</w:t>
      </w:r>
      <w:r w:rsidR="00E56508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E56508" w:rsidRPr="00FE4A6D">
        <w:rPr>
          <w:rFonts w:ascii="GHEA Grapalat" w:hAnsi="GHEA Grapalat" w:cs="Sylfaen"/>
          <w:sz w:val="20"/>
          <w:lang w:val="hy-AM"/>
        </w:rPr>
        <w:t>ճանաչվելու</w:t>
      </w:r>
      <w:r w:rsidR="00E56508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E56508" w:rsidRPr="00FE4A6D">
        <w:rPr>
          <w:rFonts w:ascii="GHEA Grapalat" w:hAnsi="GHEA Grapalat" w:cs="Sylfaen"/>
          <w:sz w:val="20"/>
          <w:lang w:val="hy-AM"/>
        </w:rPr>
        <w:t>դեպքում</w:t>
      </w:r>
      <w:r w:rsidR="00E56508" w:rsidRPr="00FE4A6D">
        <w:rPr>
          <w:rFonts w:ascii="Arial LatArm" w:hAnsi="Arial LatArm" w:cs="Sylfaen"/>
          <w:sz w:val="20"/>
          <w:lang w:val="hy-AM"/>
        </w:rPr>
        <w:t xml:space="preserve">, </w:t>
      </w:r>
      <w:r w:rsidR="00E56508" w:rsidRPr="00FE4A6D">
        <w:rPr>
          <w:rFonts w:ascii="GHEA Grapalat" w:hAnsi="GHEA Grapalat" w:cs="Sylfaen"/>
          <w:sz w:val="20"/>
          <w:lang w:val="hy-AM"/>
        </w:rPr>
        <w:t>հրավերով</w:t>
      </w:r>
      <w:r w:rsidR="00E56508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E56508" w:rsidRPr="00FE4A6D">
        <w:rPr>
          <w:rFonts w:ascii="GHEA Grapalat" w:hAnsi="GHEA Grapalat" w:cs="Sylfaen"/>
          <w:sz w:val="20"/>
          <w:lang w:val="hy-AM"/>
        </w:rPr>
        <w:t>սահմանված</w:t>
      </w:r>
      <w:r w:rsidR="00E56508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E56508" w:rsidRPr="00FE4A6D">
        <w:rPr>
          <w:rFonts w:ascii="GHEA Grapalat" w:hAnsi="GHEA Grapalat" w:cs="Sylfaen"/>
          <w:sz w:val="20"/>
          <w:lang w:val="hy-AM"/>
        </w:rPr>
        <w:t>կարգով</w:t>
      </w:r>
      <w:r w:rsidR="00E56508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E56508" w:rsidRPr="00FE4A6D">
        <w:rPr>
          <w:rFonts w:ascii="GHEA Grapalat" w:hAnsi="GHEA Grapalat" w:cs="Sylfaen"/>
          <w:sz w:val="20"/>
          <w:lang w:val="hy-AM"/>
        </w:rPr>
        <w:t>և</w:t>
      </w:r>
      <w:r w:rsidR="00E56508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E56508" w:rsidRPr="00FE4A6D">
        <w:rPr>
          <w:rFonts w:ascii="GHEA Grapalat" w:hAnsi="GHEA Grapalat" w:cs="Sylfaen"/>
          <w:sz w:val="20"/>
          <w:lang w:val="hy-AM"/>
        </w:rPr>
        <w:t>ժամկետում</w:t>
      </w:r>
      <w:r w:rsidR="00E56508" w:rsidRPr="00FE4A6D">
        <w:rPr>
          <w:rFonts w:ascii="Arial LatArm" w:hAnsi="Arial LatArm" w:cs="Sylfaen"/>
          <w:sz w:val="20"/>
          <w:lang w:val="hy-AM"/>
        </w:rPr>
        <w:t xml:space="preserve">, </w:t>
      </w:r>
      <w:r w:rsidR="00E56508" w:rsidRPr="00FE4A6D">
        <w:rPr>
          <w:rFonts w:ascii="GHEA Grapalat" w:hAnsi="GHEA Grapalat" w:cs="Sylfaen"/>
          <w:sz w:val="20"/>
          <w:lang w:val="hy-AM"/>
        </w:rPr>
        <w:t>ներկայացնել</w:t>
      </w:r>
      <w:r w:rsidR="00E56508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E56508" w:rsidRPr="00FE4A6D">
        <w:rPr>
          <w:rFonts w:ascii="GHEA Grapalat" w:hAnsi="GHEA Grapalat" w:cs="Sylfaen"/>
          <w:sz w:val="20"/>
          <w:lang w:val="hy-AM"/>
        </w:rPr>
        <w:t>որակավորման</w:t>
      </w:r>
      <w:r w:rsidR="00E56508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E56508" w:rsidRPr="00FE4A6D">
        <w:rPr>
          <w:rFonts w:ascii="GHEA Grapalat" w:hAnsi="GHEA Grapalat" w:cs="Sylfaen"/>
          <w:sz w:val="20"/>
          <w:lang w:val="hy-AM"/>
        </w:rPr>
        <w:t>ապահովում</w:t>
      </w:r>
      <w:r w:rsidR="00E56508" w:rsidRPr="00FE4A6D" w:rsidDel="00DD24B8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="00734132" w:rsidRPr="00FE4A6D">
        <w:rPr>
          <w:rStyle w:val="af6"/>
          <w:rFonts w:ascii="Arial LatArm" w:hAnsi="Arial LatArm" w:cs="Sylfaen"/>
          <w:sz w:val="20"/>
          <w:lang w:val="hy-AM"/>
        </w:rPr>
        <w:footnoteReference w:id="7"/>
      </w:r>
      <w:r w:rsidR="00E97AB0" w:rsidRPr="00FE4A6D">
        <w:rPr>
          <w:rFonts w:ascii="Arial LatArm" w:hAnsi="Arial LatArm" w:cs="Sylfaen"/>
          <w:sz w:val="20"/>
          <w:lang w:val="es-ES"/>
        </w:rPr>
        <w:t>.</w:t>
      </w:r>
      <w:r w:rsidR="00EB07BB" w:rsidRPr="00FE4A6D">
        <w:rPr>
          <w:rFonts w:ascii="Arial LatArm" w:hAnsi="Arial LatArm" w:cs="Sylfaen"/>
          <w:sz w:val="20"/>
          <w:lang w:val="hy-AM"/>
        </w:rPr>
        <w:t xml:space="preserve"> </w:t>
      </w:r>
    </w:p>
    <w:p w14:paraId="196E708B" w14:textId="26E145C4" w:rsidR="006C3873" w:rsidRPr="00FE4A6D" w:rsidRDefault="00887807" w:rsidP="00975F7E">
      <w:pPr>
        <w:ind w:firstLine="708"/>
        <w:jc w:val="both"/>
        <w:rPr>
          <w:rFonts w:ascii="Arial LatArm" w:hAnsi="Arial LatArm" w:cs="Arial"/>
          <w:sz w:val="22"/>
          <w:szCs w:val="22"/>
          <w:lang w:val="es-ES"/>
        </w:rPr>
      </w:pPr>
      <w:r w:rsidRPr="00FE4A6D">
        <w:rPr>
          <w:rFonts w:ascii="Arial LatArm" w:hAnsi="Arial LatArm" w:cs="Arial"/>
          <w:sz w:val="20"/>
          <w:szCs w:val="20"/>
          <w:lang w:val="hy-AM"/>
        </w:rPr>
        <w:t>2</w:t>
      </w:r>
      <w:r w:rsidR="006C3873" w:rsidRPr="00FE4A6D">
        <w:rPr>
          <w:rFonts w:ascii="Arial LatArm" w:hAnsi="Arial LatArm" w:cs="Arial"/>
          <w:sz w:val="20"/>
          <w:szCs w:val="20"/>
          <w:lang w:val="es-ES"/>
        </w:rPr>
        <w:t xml:space="preserve">) </w:t>
      </w:r>
      <w:r w:rsidR="00F12339" w:rsidRPr="00F12339">
        <w:rPr>
          <w:rFonts w:ascii="Sylfaen" w:hAnsi="Sylfaen"/>
          <w:b/>
          <w:bCs/>
          <w:lang w:val="hy-AM"/>
        </w:rPr>
        <w:t>ՀՀԿՄԱ</w:t>
      </w:r>
      <w:r w:rsidR="00F12339" w:rsidRPr="00F12339">
        <w:rPr>
          <w:rFonts w:ascii="Sylfaen" w:hAnsi="Sylfaen"/>
          <w:b/>
          <w:bCs/>
          <w:lang w:val="af-ZA"/>
        </w:rPr>
        <w:t>7</w:t>
      </w:r>
      <w:r w:rsidR="00F12339" w:rsidRPr="00F12339">
        <w:rPr>
          <w:rFonts w:ascii="Sylfaen" w:hAnsi="Sylfaen"/>
          <w:b/>
          <w:bCs/>
          <w:lang w:val="hy-AM"/>
        </w:rPr>
        <w:t>ՀԴ</w:t>
      </w:r>
      <w:r w:rsidR="00F12339" w:rsidRPr="00F12339">
        <w:rPr>
          <w:rFonts w:ascii="Sylfaen" w:hAnsi="Sylfaen"/>
          <w:b/>
          <w:bCs/>
          <w:lang w:val="af-ZA"/>
        </w:rPr>
        <w:t xml:space="preserve">-ԳՀ- </w:t>
      </w:r>
      <w:r w:rsidR="00F12339" w:rsidRPr="00F12339">
        <w:rPr>
          <w:rFonts w:ascii="Sylfaen" w:hAnsi="Sylfaen"/>
          <w:b/>
          <w:bCs/>
          <w:lang w:val="hy-AM"/>
        </w:rPr>
        <w:t>ԱՊՁԲ</w:t>
      </w:r>
      <w:r w:rsidR="00F12339" w:rsidRPr="00F12339">
        <w:rPr>
          <w:rFonts w:ascii="Sylfaen" w:hAnsi="Sylfaen"/>
          <w:b/>
          <w:bCs/>
          <w:lang w:val="af-ZA"/>
        </w:rPr>
        <w:t>-202</w:t>
      </w:r>
      <w:r w:rsidR="004E1957">
        <w:rPr>
          <w:rFonts w:ascii="Sylfaen" w:hAnsi="Sylfaen"/>
          <w:b/>
          <w:bCs/>
          <w:lang w:val="af-ZA"/>
        </w:rPr>
        <w:t>6</w:t>
      </w:r>
      <w:r w:rsidR="00F12339" w:rsidRPr="00F12339">
        <w:rPr>
          <w:rFonts w:ascii="Sylfaen" w:hAnsi="Sylfaen"/>
          <w:b/>
          <w:bCs/>
          <w:lang w:val="af-ZA"/>
        </w:rPr>
        <w:t>/0</w:t>
      </w:r>
      <w:r w:rsidR="004E1957">
        <w:rPr>
          <w:rFonts w:ascii="Sylfaen" w:hAnsi="Sylfaen"/>
          <w:b/>
          <w:bCs/>
          <w:lang w:val="af-ZA"/>
        </w:rPr>
        <w:t>1</w:t>
      </w:r>
      <w:r w:rsidR="00F12339">
        <w:rPr>
          <w:rFonts w:ascii="GHEA Grapalat" w:hAnsi="GHEA Grapalat"/>
          <w:b/>
          <w:lang w:val="af-ZA"/>
        </w:rPr>
        <w:t xml:space="preserve">   </w:t>
      </w:r>
      <w:r w:rsidR="006C3873" w:rsidRPr="00FE4A6D">
        <w:rPr>
          <w:rFonts w:ascii="GHEA Grapalat" w:hAnsi="GHEA Grapalat" w:cs="Arial"/>
          <w:sz w:val="20"/>
          <w:szCs w:val="20"/>
          <w:lang w:val="es-ES"/>
        </w:rPr>
        <w:t>ծածկագրով</w:t>
      </w:r>
      <w:r w:rsidR="006C3873" w:rsidRPr="00FE4A6D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="00FD6146" w:rsidRPr="00FE4A6D">
        <w:rPr>
          <w:rFonts w:ascii="GHEA Grapalat" w:hAnsi="GHEA Grapalat" w:cs="Arial"/>
          <w:sz w:val="20"/>
          <w:szCs w:val="20"/>
          <w:lang w:val="es-ES"/>
        </w:rPr>
        <w:t>Գնանաշման</w:t>
      </w:r>
      <w:r w:rsidR="00FD6146" w:rsidRPr="00FE4A6D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="00FD6146" w:rsidRPr="00FE4A6D">
        <w:rPr>
          <w:rFonts w:ascii="GHEA Grapalat" w:hAnsi="GHEA Grapalat" w:cs="Arial"/>
          <w:sz w:val="20"/>
          <w:szCs w:val="20"/>
          <w:lang w:val="es-ES"/>
        </w:rPr>
        <w:t>հարցման</w:t>
      </w:r>
      <w:r w:rsidR="006C3873" w:rsidRPr="00FE4A6D">
        <w:rPr>
          <w:rFonts w:ascii="GHEA Grapalat" w:hAnsi="GHEA Grapalat" w:cs="Arial"/>
          <w:sz w:val="20"/>
          <w:szCs w:val="20"/>
          <w:lang w:val="es-ES"/>
        </w:rPr>
        <w:t>ն</w:t>
      </w:r>
      <w:r w:rsidR="006C3873" w:rsidRPr="00FE4A6D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="006C3873" w:rsidRPr="00FE4A6D">
        <w:rPr>
          <w:rFonts w:ascii="GHEA Grapalat" w:hAnsi="GHEA Grapalat" w:cs="Arial"/>
          <w:sz w:val="20"/>
          <w:szCs w:val="20"/>
          <w:lang w:val="es-ES"/>
        </w:rPr>
        <w:t>մասնակցելու</w:t>
      </w:r>
      <w:r w:rsidR="006C3873" w:rsidRPr="00FE4A6D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="006C3873" w:rsidRPr="00FE4A6D">
        <w:rPr>
          <w:rFonts w:ascii="GHEA Grapalat" w:hAnsi="GHEA Grapalat" w:cs="Arial"/>
          <w:sz w:val="20"/>
          <w:szCs w:val="20"/>
          <w:lang w:val="es-ES"/>
        </w:rPr>
        <w:t>շրջանակում</w:t>
      </w:r>
      <w:r w:rsidR="006C3873" w:rsidRPr="00FE4A6D">
        <w:rPr>
          <w:rFonts w:ascii="Arial LatArm" w:hAnsi="Arial LatArm" w:cs="Arial"/>
          <w:sz w:val="20"/>
          <w:szCs w:val="20"/>
          <w:lang w:val="es-ES"/>
        </w:rPr>
        <w:t>`</w:t>
      </w:r>
      <w:r w:rsidR="006C3873" w:rsidRPr="00FE4A6D">
        <w:rPr>
          <w:rFonts w:ascii="Arial LatArm" w:hAnsi="Arial LatArm" w:cs="Sylfaen"/>
          <w:sz w:val="22"/>
          <w:szCs w:val="22"/>
          <w:lang w:val="es-ES"/>
        </w:rPr>
        <w:t xml:space="preserve">  </w:t>
      </w:r>
    </w:p>
    <w:p w14:paraId="3CE04BFA" w14:textId="77777777" w:rsidR="006C3873" w:rsidRPr="00FE4A6D" w:rsidRDefault="006C3873" w:rsidP="00975F7E">
      <w:pPr>
        <w:numPr>
          <w:ilvl w:val="0"/>
          <w:numId w:val="18"/>
        </w:numPr>
        <w:ind w:left="0" w:firstLine="720"/>
        <w:jc w:val="both"/>
        <w:rPr>
          <w:rFonts w:ascii="Arial LatArm" w:hAnsi="Arial LatArm" w:cs="Arial"/>
          <w:sz w:val="20"/>
          <w:szCs w:val="20"/>
          <w:lang w:val="es-ES"/>
        </w:rPr>
      </w:pPr>
      <w:r w:rsidRPr="00FE4A6D">
        <w:rPr>
          <w:rFonts w:ascii="GHEA Grapalat" w:hAnsi="GHEA Grapalat" w:cs="Arial"/>
          <w:sz w:val="20"/>
          <w:szCs w:val="20"/>
          <w:lang w:val="es-ES"/>
        </w:rPr>
        <w:lastRenderedPageBreak/>
        <w:t>թույլ</w:t>
      </w:r>
      <w:r w:rsidRPr="00FE4A6D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Arial"/>
          <w:sz w:val="20"/>
          <w:szCs w:val="20"/>
          <w:lang w:val="es-ES"/>
        </w:rPr>
        <w:t>չի</w:t>
      </w:r>
      <w:r w:rsidRPr="00FE4A6D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Arial"/>
          <w:sz w:val="20"/>
          <w:szCs w:val="20"/>
          <w:lang w:val="es-ES"/>
        </w:rPr>
        <w:t>տվել</w:t>
      </w:r>
      <w:r w:rsidRPr="00FE4A6D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Arial"/>
          <w:sz w:val="20"/>
          <w:szCs w:val="20"/>
          <w:lang w:val="es-ES"/>
        </w:rPr>
        <w:t>և</w:t>
      </w:r>
      <w:r w:rsidRPr="00FE4A6D">
        <w:rPr>
          <w:rFonts w:ascii="Arial LatArm" w:hAnsi="Arial LatArm" w:cs="Arial"/>
          <w:sz w:val="20"/>
          <w:szCs w:val="20"/>
          <w:lang w:val="es-ES"/>
        </w:rPr>
        <w:t xml:space="preserve"> (</w:t>
      </w:r>
      <w:r w:rsidRPr="00FE4A6D">
        <w:rPr>
          <w:rFonts w:ascii="GHEA Grapalat" w:hAnsi="GHEA Grapalat" w:cs="Arial"/>
          <w:sz w:val="20"/>
          <w:szCs w:val="20"/>
          <w:lang w:val="es-ES"/>
        </w:rPr>
        <w:t>կամ</w:t>
      </w:r>
      <w:r w:rsidRPr="00FE4A6D">
        <w:rPr>
          <w:rFonts w:ascii="Arial LatArm" w:hAnsi="Arial LatArm" w:cs="Arial"/>
          <w:sz w:val="20"/>
          <w:szCs w:val="20"/>
          <w:lang w:val="es-ES"/>
        </w:rPr>
        <w:t xml:space="preserve">) </w:t>
      </w:r>
      <w:r w:rsidRPr="00FE4A6D">
        <w:rPr>
          <w:rFonts w:ascii="GHEA Grapalat" w:hAnsi="GHEA Grapalat" w:cs="Arial"/>
          <w:sz w:val="20"/>
          <w:szCs w:val="20"/>
          <w:lang w:val="es-ES"/>
        </w:rPr>
        <w:t>թույլ</w:t>
      </w:r>
      <w:r w:rsidRPr="00FE4A6D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Arial"/>
          <w:sz w:val="20"/>
          <w:szCs w:val="20"/>
          <w:lang w:val="es-ES"/>
        </w:rPr>
        <w:t>չի</w:t>
      </w:r>
      <w:r w:rsidRPr="00FE4A6D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Arial"/>
          <w:sz w:val="20"/>
          <w:szCs w:val="20"/>
          <w:lang w:val="es-ES"/>
        </w:rPr>
        <w:t>տալու</w:t>
      </w:r>
      <w:r w:rsidR="003B269F" w:rsidRPr="00FE4A6D">
        <w:rPr>
          <w:rFonts w:ascii="Arial LatArm" w:hAnsi="Arial LatArm" w:cs="Arial"/>
          <w:sz w:val="20"/>
          <w:szCs w:val="20"/>
          <w:lang w:val="hy-AM"/>
        </w:rPr>
        <w:t xml:space="preserve"> </w:t>
      </w:r>
      <w:r w:rsidR="003B269F" w:rsidRPr="00FE4A6D">
        <w:rPr>
          <w:rFonts w:ascii="GHEA Grapalat" w:hAnsi="GHEA Grapalat" w:cs="Arial"/>
          <w:sz w:val="20"/>
          <w:szCs w:val="20"/>
          <w:lang w:val="hy-AM"/>
        </w:rPr>
        <w:t>անբարեխիղճ</w:t>
      </w:r>
      <w:r w:rsidR="003B269F" w:rsidRPr="00FE4A6D">
        <w:rPr>
          <w:rFonts w:ascii="Arial LatArm" w:hAnsi="Arial LatArm" w:cs="Arial"/>
          <w:sz w:val="20"/>
          <w:szCs w:val="20"/>
          <w:lang w:val="hy-AM"/>
        </w:rPr>
        <w:t xml:space="preserve"> </w:t>
      </w:r>
      <w:r w:rsidR="003B269F" w:rsidRPr="00FE4A6D">
        <w:rPr>
          <w:rFonts w:ascii="GHEA Grapalat" w:hAnsi="GHEA Grapalat" w:cs="Arial"/>
          <w:sz w:val="20"/>
          <w:szCs w:val="20"/>
          <w:lang w:val="hy-AM"/>
        </w:rPr>
        <w:t>մրցակցություն</w:t>
      </w:r>
      <w:r w:rsidR="003B269F" w:rsidRPr="00FE4A6D">
        <w:rPr>
          <w:rFonts w:ascii="Arial LatArm" w:hAnsi="Arial LatArm" w:cs="Arial"/>
          <w:sz w:val="20"/>
          <w:szCs w:val="20"/>
          <w:lang w:val="hy-AM"/>
        </w:rPr>
        <w:t xml:space="preserve">, </w:t>
      </w:r>
      <w:r w:rsidR="003B269F" w:rsidRPr="00FE4A6D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FE4A6D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Arial"/>
          <w:sz w:val="20"/>
          <w:szCs w:val="20"/>
          <w:lang w:val="es-ES"/>
        </w:rPr>
        <w:t>գերիշխող</w:t>
      </w:r>
      <w:r w:rsidRPr="00FE4A6D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Arial"/>
          <w:sz w:val="20"/>
          <w:szCs w:val="20"/>
          <w:lang w:val="es-ES"/>
        </w:rPr>
        <w:t>դիրքի</w:t>
      </w:r>
      <w:r w:rsidRPr="00FE4A6D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Arial"/>
          <w:sz w:val="20"/>
          <w:szCs w:val="20"/>
          <w:lang w:val="es-ES"/>
        </w:rPr>
        <w:t>չարաշահում</w:t>
      </w:r>
      <w:r w:rsidRPr="00FE4A6D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Arial"/>
          <w:sz w:val="20"/>
          <w:szCs w:val="20"/>
          <w:lang w:val="es-ES"/>
        </w:rPr>
        <w:t>և</w:t>
      </w:r>
      <w:r w:rsidRPr="00FE4A6D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Arial"/>
          <w:sz w:val="20"/>
          <w:szCs w:val="20"/>
          <w:lang w:val="es-ES"/>
        </w:rPr>
        <w:t>հակամրցակցային</w:t>
      </w:r>
      <w:r w:rsidRPr="00FE4A6D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Arial"/>
          <w:sz w:val="20"/>
          <w:szCs w:val="20"/>
          <w:lang w:val="es-ES"/>
        </w:rPr>
        <w:t>համաձայնություն</w:t>
      </w:r>
      <w:r w:rsidRPr="00FE4A6D">
        <w:rPr>
          <w:rFonts w:ascii="Arial LatArm" w:hAnsi="Arial LatArm" w:cs="Arial"/>
          <w:sz w:val="20"/>
          <w:szCs w:val="20"/>
          <w:lang w:val="es-ES"/>
        </w:rPr>
        <w:t>,</w:t>
      </w:r>
    </w:p>
    <w:p w14:paraId="03CF9A9A" w14:textId="77777777" w:rsidR="006C3873" w:rsidRPr="00FE4A6D" w:rsidRDefault="006C3873" w:rsidP="00975F7E">
      <w:pPr>
        <w:numPr>
          <w:ilvl w:val="0"/>
          <w:numId w:val="18"/>
        </w:numPr>
        <w:ind w:left="0" w:firstLine="720"/>
        <w:jc w:val="both"/>
        <w:rPr>
          <w:rFonts w:ascii="Arial LatArm" w:hAnsi="Arial LatArm"/>
          <w:sz w:val="22"/>
          <w:szCs w:val="22"/>
          <w:lang w:val="es-ES"/>
        </w:rPr>
      </w:pPr>
      <w:r w:rsidRPr="00FE4A6D">
        <w:rPr>
          <w:rFonts w:ascii="GHEA Grapalat" w:hAnsi="GHEA Grapalat" w:cs="Arial"/>
          <w:sz w:val="20"/>
          <w:szCs w:val="20"/>
          <w:lang w:val="es-ES"/>
        </w:rPr>
        <w:t>բացակայում</w:t>
      </w:r>
      <w:r w:rsidRPr="00FE4A6D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Arial"/>
          <w:sz w:val="20"/>
          <w:szCs w:val="20"/>
          <w:lang w:val="es-ES"/>
        </w:rPr>
        <w:t>է</w:t>
      </w:r>
      <w:r w:rsidRPr="00FE4A6D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Arial"/>
          <w:sz w:val="20"/>
          <w:szCs w:val="20"/>
          <w:lang w:val="es-ES"/>
        </w:rPr>
        <w:t>հրավերով</w:t>
      </w:r>
      <w:r w:rsidRPr="00FE4A6D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Arial"/>
          <w:sz w:val="20"/>
          <w:szCs w:val="20"/>
          <w:lang w:val="es-ES"/>
        </w:rPr>
        <w:t>սահմանված</w:t>
      </w:r>
      <w:r w:rsidRPr="00FE4A6D">
        <w:rPr>
          <w:rFonts w:ascii="Arial LatArm" w:hAnsi="Arial LatArm" w:cs="Arial"/>
          <w:sz w:val="20"/>
          <w:szCs w:val="20"/>
          <w:lang w:val="es-ES"/>
        </w:rPr>
        <w:t>`</w:t>
      </w:r>
      <w:r w:rsidRPr="00FE4A6D">
        <w:rPr>
          <w:rFonts w:ascii="Arial LatArm" w:hAnsi="Arial LatArm"/>
          <w:sz w:val="22"/>
          <w:szCs w:val="22"/>
          <w:lang w:val="es-ES"/>
        </w:rPr>
        <w:t xml:space="preserve"> </w:t>
      </w:r>
      <w:r w:rsidRPr="00FE4A6D">
        <w:rPr>
          <w:rFonts w:ascii="Arial LatArm" w:hAnsi="Arial LatArm"/>
          <w:sz w:val="22"/>
          <w:szCs w:val="22"/>
          <w:u w:val="single"/>
          <w:lang w:val="es-ES"/>
        </w:rPr>
        <w:tab/>
      </w:r>
      <w:r w:rsidRPr="00FE4A6D">
        <w:rPr>
          <w:rFonts w:ascii="Arial LatArm" w:hAnsi="Arial LatArm"/>
          <w:sz w:val="22"/>
          <w:szCs w:val="22"/>
          <w:u w:val="single"/>
          <w:lang w:val="es-ES"/>
        </w:rPr>
        <w:tab/>
      </w:r>
      <w:r w:rsidRPr="00FE4A6D">
        <w:rPr>
          <w:rFonts w:ascii="Arial LatArm" w:hAnsi="Arial LatArm"/>
          <w:sz w:val="22"/>
          <w:szCs w:val="22"/>
          <w:u w:val="single"/>
          <w:lang w:val="es-ES"/>
        </w:rPr>
        <w:tab/>
        <w:t xml:space="preserve">                   </w:t>
      </w:r>
      <w:r w:rsidR="00975F7E" w:rsidRPr="00FE4A6D">
        <w:rPr>
          <w:rFonts w:ascii="Arial LatArm" w:hAnsi="Arial LatArm"/>
          <w:sz w:val="22"/>
          <w:szCs w:val="22"/>
          <w:u w:val="single"/>
          <w:lang w:val="es-ES"/>
        </w:rPr>
        <w:tab/>
      </w:r>
      <w:r w:rsidR="00975F7E" w:rsidRPr="00FE4A6D">
        <w:rPr>
          <w:rFonts w:ascii="Arial LatArm" w:hAnsi="Arial LatArm"/>
          <w:sz w:val="22"/>
          <w:szCs w:val="22"/>
          <w:u w:val="single"/>
          <w:lang w:val="es-ES"/>
        </w:rPr>
        <w:tab/>
      </w:r>
      <w:r w:rsidRPr="00FE4A6D">
        <w:rPr>
          <w:rFonts w:ascii="Arial LatArm" w:hAnsi="Arial LatArm" w:cs="Arial"/>
          <w:sz w:val="20"/>
          <w:szCs w:val="20"/>
          <w:lang w:val="es-ES"/>
        </w:rPr>
        <w:t>-</w:t>
      </w:r>
      <w:r w:rsidRPr="00FE4A6D">
        <w:rPr>
          <w:rFonts w:ascii="GHEA Grapalat" w:hAnsi="GHEA Grapalat" w:cs="Arial"/>
          <w:sz w:val="20"/>
          <w:szCs w:val="20"/>
          <w:lang w:val="es-ES"/>
        </w:rPr>
        <w:t>ին</w:t>
      </w:r>
      <w:r w:rsidRPr="00FE4A6D">
        <w:rPr>
          <w:rFonts w:ascii="Arial LatArm" w:hAnsi="Arial LatArm"/>
          <w:sz w:val="22"/>
          <w:szCs w:val="22"/>
          <w:lang w:val="es-ES"/>
        </w:rPr>
        <w:t xml:space="preserve"> </w:t>
      </w:r>
    </w:p>
    <w:p w14:paraId="4E6AC52F" w14:textId="77777777" w:rsidR="006C3873" w:rsidRPr="00FE4A6D" w:rsidRDefault="006C3873" w:rsidP="00975F7E">
      <w:pPr>
        <w:jc w:val="both"/>
        <w:rPr>
          <w:rFonts w:ascii="Arial LatArm" w:hAnsi="Arial LatArm" w:cs="Arial"/>
          <w:vertAlign w:val="superscript"/>
          <w:lang w:val="hy-AM"/>
        </w:rPr>
      </w:pPr>
      <w:r w:rsidRPr="00FE4A6D">
        <w:rPr>
          <w:rFonts w:ascii="Arial LatArm" w:hAnsi="Arial LatArm"/>
          <w:vertAlign w:val="superscript"/>
          <w:lang w:val="es-ES"/>
        </w:rPr>
        <w:t xml:space="preserve"> </w:t>
      </w:r>
      <w:r w:rsidRPr="00FE4A6D">
        <w:rPr>
          <w:rFonts w:ascii="Arial LatArm" w:hAnsi="Arial LatArm"/>
          <w:vertAlign w:val="superscript"/>
          <w:lang w:val="es-ES"/>
        </w:rPr>
        <w:tab/>
      </w:r>
      <w:r w:rsidRPr="00FE4A6D">
        <w:rPr>
          <w:rFonts w:ascii="Arial LatArm" w:hAnsi="Arial LatArm"/>
          <w:vertAlign w:val="superscript"/>
          <w:lang w:val="es-ES"/>
        </w:rPr>
        <w:tab/>
      </w:r>
      <w:r w:rsidRPr="00FE4A6D">
        <w:rPr>
          <w:rFonts w:ascii="Arial LatArm" w:hAnsi="Arial LatArm"/>
          <w:vertAlign w:val="superscript"/>
          <w:lang w:val="es-ES"/>
        </w:rPr>
        <w:tab/>
      </w:r>
      <w:r w:rsidRPr="00FE4A6D">
        <w:rPr>
          <w:rFonts w:ascii="Arial LatArm" w:hAnsi="Arial LatArm"/>
          <w:vertAlign w:val="superscript"/>
          <w:lang w:val="es-ES"/>
        </w:rPr>
        <w:tab/>
      </w:r>
      <w:r w:rsidRPr="00FE4A6D">
        <w:rPr>
          <w:rFonts w:ascii="Arial LatArm" w:hAnsi="Arial LatArm"/>
          <w:vertAlign w:val="superscript"/>
          <w:lang w:val="es-ES"/>
        </w:rPr>
        <w:tab/>
      </w:r>
      <w:r w:rsidRPr="00FE4A6D">
        <w:rPr>
          <w:rFonts w:ascii="Arial LatArm" w:hAnsi="Arial LatArm"/>
          <w:vertAlign w:val="superscript"/>
          <w:lang w:val="es-ES"/>
        </w:rPr>
        <w:tab/>
      </w:r>
      <w:r w:rsidRPr="00FE4A6D">
        <w:rPr>
          <w:rFonts w:ascii="Arial LatArm" w:hAnsi="Arial LatArm"/>
          <w:vertAlign w:val="superscript"/>
          <w:lang w:val="es-ES"/>
        </w:rPr>
        <w:tab/>
      </w:r>
      <w:r w:rsidRPr="00FE4A6D">
        <w:rPr>
          <w:rFonts w:ascii="Arial LatArm" w:hAnsi="Arial LatArm"/>
          <w:vertAlign w:val="superscript"/>
          <w:lang w:val="es-ES"/>
        </w:rPr>
        <w:tab/>
      </w:r>
      <w:r w:rsidRPr="00FE4A6D">
        <w:rPr>
          <w:rFonts w:ascii="Arial LatArm" w:hAnsi="Arial LatArm"/>
          <w:vertAlign w:val="superscript"/>
          <w:lang w:val="es-ES"/>
        </w:rPr>
        <w:tab/>
      </w:r>
      <w:r w:rsidRPr="00FE4A6D">
        <w:rPr>
          <w:rFonts w:ascii="Arial LatArm" w:hAnsi="Arial LatArm"/>
          <w:vertAlign w:val="superscript"/>
          <w:lang w:val="es-ES"/>
        </w:rPr>
        <w:tab/>
        <w:t xml:space="preserve">      </w:t>
      </w:r>
      <w:r w:rsidRPr="00FE4A6D">
        <w:rPr>
          <w:rFonts w:ascii="GHEA Grapalat" w:hAnsi="GHEA Grapalat" w:cs="Sylfaen"/>
          <w:vertAlign w:val="superscript"/>
          <w:lang w:val="hy-AM"/>
        </w:rPr>
        <w:t>մասնակցի</w:t>
      </w:r>
      <w:r w:rsidRPr="00FE4A6D">
        <w:rPr>
          <w:rFonts w:ascii="Arial LatArm" w:hAnsi="Arial LatArm" w:cs="Arial"/>
          <w:vertAlign w:val="superscript"/>
          <w:lang w:val="hy-AM"/>
        </w:rPr>
        <w:t xml:space="preserve"> </w:t>
      </w:r>
      <w:r w:rsidRPr="00FE4A6D">
        <w:rPr>
          <w:rFonts w:ascii="GHEA Grapalat" w:hAnsi="GHEA Grapalat" w:cs="Sylfaen"/>
          <w:vertAlign w:val="superscript"/>
          <w:lang w:val="hy-AM"/>
        </w:rPr>
        <w:t>անվանումը</w:t>
      </w:r>
      <w:r w:rsidRPr="00FE4A6D">
        <w:rPr>
          <w:rFonts w:ascii="Arial LatArm" w:hAnsi="Arial LatArm" w:cs="Arial"/>
          <w:vertAlign w:val="superscript"/>
          <w:lang w:val="hy-AM"/>
        </w:rPr>
        <w:t xml:space="preserve"> </w:t>
      </w:r>
    </w:p>
    <w:p w14:paraId="711B8199" w14:textId="77777777" w:rsidR="006C3873" w:rsidRPr="00FE4A6D" w:rsidRDefault="006C3873" w:rsidP="00975F7E">
      <w:pPr>
        <w:jc w:val="both"/>
        <w:rPr>
          <w:rFonts w:ascii="Arial LatArm" w:hAnsi="Arial LatArm"/>
          <w:sz w:val="22"/>
          <w:szCs w:val="22"/>
          <w:u w:val="single"/>
          <w:lang w:val="es-ES"/>
        </w:rPr>
      </w:pPr>
      <w:r w:rsidRPr="00FE4A6D">
        <w:rPr>
          <w:rFonts w:ascii="GHEA Grapalat" w:hAnsi="GHEA Grapalat" w:cs="Arial"/>
          <w:sz w:val="20"/>
          <w:szCs w:val="20"/>
          <w:lang w:val="es-ES"/>
        </w:rPr>
        <w:t>փոխկապակցված</w:t>
      </w:r>
      <w:r w:rsidRPr="00FE4A6D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Arial"/>
          <w:sz w:val="20"/>
          <w:szCs w:val="20"/>
          <w:lang w:val="es-ES"/>
        </w:rPr>
        <w:t>անձանց</w:t>
      </w:r>
      <w:r w:rsidRPr="00FE4A6D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Arial"/>
          <w:sz w:val="20"/>
          <w:szCs w:val="20"/>
          <w:lang w:val="es-ES"/>
        </w:rPr>
        <w:t>և</w:t>
      </w:r>
      <w:r w:rsidRPr="00FE4A6D">
        <w:rPr>
          <w:rFonts w:ascii="Arial LatArm" w:hAnsi="Arial LatArm" w:cs="Arial"/>
          <w:sz w:val="20"/>
          <w:szCs w:val="20"/>
          <w:lang w:val="es-ES"/>
        </w:rPr>
        <w:t xml:space="preserve"> (</w:t>
      </w:r>
      <w:r w:rsidRPr="00FE4A6D">
        <w:rPr>
          <w:rFonts w:ascii="GHEA Grapalat" w:hAnsi="GHEA Grapalat" w:cs="Arial"/>
          <w:sz w:val="20"/>
          <w:szCs w:val="20"/>
          <w:lang w:val="es-ES"/>
        </w:rPr>
        <w:t>կամ</w:t>
      </w:r>
      <w:r w:rsidRPr="00FE4A6D">
        <w:rPr>
          <w:rFonts w:ascii="Arial LatArm" w:hAnsi="Arial LatArm" w:cs="Arial"/>
          <w:sz w:val="20"/>
          <w:szCs w:val="20"/>
          <w:lang w:val="es-ES"/>
        </w:rPr>
        <w:t>)</w:t>
      </w:r>
      <w:r w:rsidRPr="00FE4A6D">
        <w:rPr>
          <w:rFonts w:ascii="Arial LatArm" w:hAnsi="Arial LatArm"/>
          <w:sz w:val="22"/>
          <w:szCs w:val="22"/>
          <w:lang w:val="es-ES"/>
        </w:rPr>
        <w:t xml:space="preserve"> </w:t>
      </w:r>
      <w:r w:rsidRPr="00FE4A6D">
        <w:rPr>
          <w:rFonts w:ascii="Arial LatArm" w:hAnsi="Arial LatArm"/>
          <w:sz w:val="22"/>
          <w:szCs w:val="22"/>
          <w:u w:val="single"/>
          <w:lang w:val="es-ES"/>
        </w:rPr>
        <w:tab/>
      </w:r>
      <w:r w:rsidRPr="00FE4A6D">
        <w:rPr>
          <w:rFonts w:ascii="Arial LatArm" w:hAnsi="Arial LatArm"/>
          <w:sz w:val="22"/>
          <w:szCs w:val="22"/>
          <w:u w:val="single"/>
          <w:lang w:val="es-ES"/>
        </w:rPr>
        <w:tab/>
      </w:r>
      <w:r w:rsidRPr="00FE4A6D">
        <w:rPr>
          <w:rFonts w:ascii="Arial LatArm" w:hAnsi="Arial LatArm"/>
          <w:sz w:val="22"/>
          <w:szCs w:val="22"/>
          <w:u w:val="single"/>
          <w:lang w:val="es-ES"/>
        </w:rPr>
        <w:tab/>
      </w:r>
      <w:r w:rsidRPr="00FE4A6D">
        <w:rPr>
          <w:rFonts w:ascii="Arial LatArm" w:hAnsi="Arial LatArm"/>
          <w:sz w:val="22"/>
          <w:szCs w:val="22"/>
          <w:u w:val="single"/>
          <w:lang w:val="es-ES"/>
        </w:rPr>
        <w:tab/>
        <w:t xml:space="preserve">    </w:t>
      </w:r>
      <w:r w:rsidRPr="00FE4A6D">
        <w:rPr>
          <w:rFonts w:ascii="Arial LatArm" w:hAnsi="Arial LatArm"/>
          <w:sz w:val="22"/>
          <w:szCs w:val="22"/>
          <w:u w:val="single"/>
          <w:lang w:val="es-ES"/>
        </w:rPr>
        <w:tab/>
      </w:r>
      <w:r w:rsidRPr="00FE4A6D">
        <w:rPr>
          <w:rFonts w:ascii="Arial LatArm" w:hAnsi="Arial LatArm"/>
          <w:sz w:val="22"/>
          <w:szCs w:val="22"/>
          <w:u w:val="single"/>
          <w:lang w:val="es-ES"/>
        </w:rPr>
        <w:tab/>
      </w:r>
      <w:r w:rsidRPr="00FE4A6D">
        <w:rPr>
          <w:rFonts w:ascii="Arial LatArm" w:hAnsi="Arial LatArm"/>
          <w:sz w:val="22"/>
          <w:szCs w:val="22"/>
          <w:u w:val="single"/>
          <w:lang w:val="es-ES"/>
        </w:rPr>
        <w:tab/>
      </w:r>
      <w:r w:rsidRPr="00FE4A6D">
        <w:rPr>
          <w:rFonts w:ascii="Arial LatArm" w:hAnsi="Arial LatArm"/>
          <w:sz w:val="22"/>
          <w:szCs w:val="22"/>
          <w:u w:val="single"/>
          <w:lang w:val="es-ES"/>
        </w:rPr>
        <w:tab/>
        <w:t xml:space="preserve">                    </w:t>
      </w:r>
      <w:r w:rsidRPr="00FE4A6D">
        <w:rPr>
          <w:rFonts w:ascii="Arial LatArm" w:hAnsi="Arial LatArm" w:cs="Arial"/>
          <w:sz w:val="20"/>
          <w:szCs w:val="20"/>
          <w:lang w:val="es-ES"/>
        </w:rPr>
        <w:t>-</w:t>
      </w:r>
      <w:r w:rsidRPr="00FE4A6D">
        <w:rPr>
          <w:rFonts w:ascii="GHEA Grapalat" w:hAnsi="GHEA Grapalat" w:cs="Arial"/>
          <w:sz w:val="20"/>
          <w:szCs w:val="20"/>
          <w:lang w:val="es-ES"/>
        </w:rPr>
        <w:t>ի</w:t>
      </w:r>
      <w:r w:rsidRPr="00FE4A6D">
        <w:rPr>
          <w:rFonts w:ascii="Arial LatArm" w:hAnsi="Arial LatArm"/>
          <w:sz w:val="22"/>
          <w:szCs w:val="22"/>
          <w:u w:val="single"/>
          <w:lang w:val="es-ES"/>
        </w:rPr>
        <w:t xml:space="preserve">  </w:t>
      </w:r>
    </w:p>
    <w:p w14:paraId="4747CF81" w14:textId="77777777" w:rsidR="006C3873" w:rsidRPr="00FE4A6D" w:rsidRDefault="006C3873" w:rsidP="00975F7E">
      <w:pPr>
        <w:jc w:val="both"/>
        <w:rPr>
          <w:rFonts w:ascii="Arial LatArm" w:hAnsi="Arial LatArm"/>
          <w:sz w:val="22"/>
          <w:szCs w:val="22"/>
          <w:u w:val="single"/>
          <w:lang w:val="es-ES"/>
        </w:rPr>
      </w:pPr>
      <w:r w:rsidRPr="00FE4A6D">
        <w:rPr>
          <w:rFonts w:ascii="Arial LatArm" w:hAnsi="Arial LatArm" w:cs="Sylfaen"/>
          <w:vertAlign w:val="superscript"/>
          <w:lang w:val="es-ES"/>
        </w:rPr>
        <w:tab/>
      </w:r>
      <w:r w:rsidRPr="00FE4A6D">
        <w:rPr>
          <w:rFonts w:ascii="Arial LatArm" w:hAnsi="Arial LatArm" w:cs="Sylfaen"/>
          <w:vertAlign w:val="superscript"/>
          <w:lang w:val="es-ES"/>
        </w:rPr>
        <w:tab/>
      </w:r>
      <w:r w:rsidRPr="00FE4A6D">
        <w:rPr>
          <w:rFonts w:ascii="Arial LatArm" w:hAnsi="Arial LatArm" w:cs="Sylfaen"/>
          <w:vertAlign w:val="superscript"/>
          <w:lang w:val="es-ES"/>
        </w:rPr>
        <w:tab/>
      </w:r>
      <w:r w:rsidRPr="00FE4A6D">
        <w:rPr>
          <w:rFonts w:ascii="Arial LatArm" w:hAnsi="Arial LatArm" w:cs="Sylfaen"/>
          <w:vertAlign w:val="superscript"/>
          <w:lang w:val="es-ES"/>
        </w:rPr>
        <w:tab/>
      </w:r>
      <w:r w:rsidRPr="00FE4A6D">
        <w:rPr>
          <w:rFonts w:ascii="Arial LatArm" w:hAnsi="Arial LatArm" w:cs="Sylfaen"/>
          <w:vertAlign w:val="superscript"/>
          <w:lang w:val="es-ES"/>
        </w:rPr>
        <w:tab/>
      </w:r>
      <w:r w:rsidRPr="00FE4A6D">
        <w:rPr>
          <w:rFonts w:ascii="Arial LatArm" w:hAnsi="Arial LatArm" w:cs="Sylfaen"/>
          <w:vertAlign w:val="superscript"/>
          <w:lang w:val="es-ES"/>
        </w:rPr>
        <w:tab/>
      </w:r>
      <w:r w:rsidRPr="00FE4A6D">
        <w:rPr>
          <w:rFonts w:ascii="Arial LatArm" w:hAnsi="Arial LatArm" w:cs="Sylfaen"/>
          <w:vertAlign w:val="superscript"/>
          <w:lang w:val="es-ES"/>
        </w:rPr>
        <w:tab/>
      </w:r>
      <w:r w:rsidRPr="00FE4A6D">
        <w:rPr>
          <w:rFonts w:ascii="Arial LatArm" w:hAnsi="Arial LatArm" w:cs="Sylfaen"/>
          <w:vertAlign w:val="superscript"/>
          <w:lang w:val="es-ES"/>
        </w:rPr>
        <w:tab/>
      </w:r>
      <w:r w:rsidRPr="00FE4A6D">
        <w:rPr>
          <w:rFonts w:ascii="Arial LatArm" w:hAnsi="Arial LatArm" w:cs="Sylfaen"/>
          <w:vertAlign w:val="superscript"/>
          <w:lang w:val="es-ES"/>
        </w:rPr>
        <w:tab/>
      </w:r>
      <w:r w:rsidRPr="00FE4A6D">
        <w:rPr>
          <w:rFonts w:ascii="GHEA Grapalat" w:hAnsi="GHEA Grapalat" w:cs="Sylfaen"/>
          <w:vertAlign w:val="superscript"/>
          <w:lang w:val="hy-AM"/>
        </w:rPr>
        <w:t>մասնակցի</w:t>
      </w:r>
      <w:r w:rsidRPr="00FE4A6D">
        <w:rPr>
          <w:rFonts w:ascii="Arial LatArm" w:hAnsi="Arial LatArm" w:cs="Arial"/>
          <w:vertAlign w:val="superscript"/>
          <w:lang w:val="hy-AM"/>
        </w:rPr>
        <w:t xml:space="preserve"> </w:t>
      </w:r>
      <w:r w:rsidRPr="00FE4A6D">
        <w:rPr>
          <w:rFonts w:ascii="GHEA Grapalat" w:hAnsi="GHEA Grapalat" w:cs="Sylfaen"/>
          <w:vertAlign w:val="superscript"/>
          <w:lang w:val="hy-AM"/>
        </w:rPr>
        <w:t>անվանումը</w:t>
      </w:r>
    </w:p>
    <w:p w14:paraId="28F06AB2" w14:textId="77777777" w:rsidR="006C3873" w:rsidRPr="00FE4A6D" w:rsidRDefault="006C3873" w:rsidP="00975F7E">
      <w:pPr>
        <w:jc w:val="both"/>
        <w:rPr>
          <w:rFonts w:ascii="Arial LatArm" w:hAnsi="Arial LatArm"/>
          <w:sz w:val="22"/>
          <w:szCs w:val="22"/>
          <w:u w:val="single"/>
          <w:lang w:val="es-ES"/>
        </w:rPr>
      </w:pPr>
      <w:r w:rsidRPr="00FE4A6D">
        <w:rPr>
          <w:rFonts w:ascii="GHEA Grapalat" w:hAnsi="GHEA Grapalat" w:cs="Arial"/>
          <w:sz w:val="20"/>
          <w:szCs w:val="20"/>
          <w:lang w:val="es-ES"/>
        </w:rPr>
        <w:t>կողմից</w:t>
      </w:r>
      <w:r w:rsidRPr="00FE4A6D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Arial"/>
          <w:sz w:val="20"/>
          <w:szCs w:val="20"/>
          <w:lang w:val="es-ES"/>
        </w:rPr>
        <w:t>հիմնադրված</w:t>
      </w:r>
      <w:r w:rsidRPr="00FE4A6D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Arial"/>
          <w:sz w:val="20"/>
          <w:szCs w:val="20"/>
          <w:lang w:val="es-ES"/>
        </w:rPr>
        <w:t>կամ</w:t>
      </w:r>
      <w:r w:rsidRPr="00FE4A6D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Arial"/>
          <w:sz w:val="20"/>
          <w:szCs w:val="20"/>
          <w:lang w:val="es-ES"/>
        </w:rPr>
        <w:t>ավելի</w:t>
      </w:r>
      <w:r w:rsidRPr="00FE4A6D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Arial"/>
          <w:sz w:val="20"/>
          <w:szCs w:val="20"/>
          <w:lang w:val="es-ES"/>
        </w:rPr>
        <w:t>քան</w:t>
      </w:r>
      <w:r w:rsidRPr="00FE4A6D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Arial"/>
          <w:sz w:val="20"/>
          <w:szCs w:val="20"/>
          <w:lang w:val="es-ES"/>
        </w:rPr>
        <w:t>հիսուն</w:t>
      </w:r>
      <w:r w:rsidRPr="00FE4A6D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Arial"/>
          <w:sz w:val="20"/>
          <w:szCs w:val="20"/>
          <w:lang w:val="es-ES"/>
        </w:rPr>
        <w:t>տոկոս</w:t>
      </w:r>
      <w:r w:rsidRPr="00FE4A6D">
        <w:rPr>
          <w:rFonts w:ascii="Arial LatArm" w:hAnsi="Arial LatArm"/>
          <w:sz w:val="22"/>
          <w:szCs w:val="22"/>
          <w:lang w:val="es-ES"/>
        </w:rPr>
        <w:t xml:space="preserve"> </w:t>
      </w:r>
      <w:r w:rsidRPr="00FE4A6D">
        <w:rPr>
          <w:rFonts w:ascii="Arial LatArm" w:hAnsi="Arial LatArm"/>
          <w:sz w:val="22"/>
          <w:szCs w:val="22"/>
          <w:u w:val="single"/>
          <w:lang w:val="es-ES"/>
        </w:rPr>
        <w:tab/>
      </w:r>
      <w:r w:rsidRPr="00FE4A6D">
        <w:rPr>
          <w:rFonts w:ascii="Arial LatArm" w:hAnsi="Arial LatArm"/>
          <w:sz w:val="22"/>
          <w:szCs w:val="22"/>
          <w:u w:val="single"/>
          <w:lang w:val="es-ES"/>
        </w:rPr>
        <w:tab/>
      </w:r>
      <w:r w:rsidRPr="00FE4A6D">
        <w:rPr>
          <w:rFonts w:ascii="Arial LatArm" w:hAnsi="Arial LatArm"/>
          <w:sz w:val="22"/>
          <w:szCs w:val="22"/>
          <w:u w:val="single"/>
          <w:lang w:val="es-ES"/>
        </w:rPr>
        <w:tab/>
        <w:t xml:space="preserve">   </w:t>
      </w:r>
      <w:r w:rsidRPr="00FE4A6D">
        <w:rPr>
          <w:rFonts w:ascii="Arial LatArm" w:hAnsi="Arial LatArm"/>
          <w:sz w:val="22"/>
          <w:szCs w:val="22"/>
          <w:u w:val="single"/>
          <w:lang w:val="es-ES"/>
        </w:rPr>
        <w:tab/>
      </w:r>
      <w:r w:rsidRPr="00FE4A6D">
        <w:rPr>
          <w:rFonts w:ascii="Arial LatArm" w:hAnsi="Arial LatArm"/>
          <w:sz w:val="22"/>
          <w:szCs w:val="22"/>
          <w:u w:val="single"/>
          <w:lang w:val="es-ES"/>
        </w:rPr>
        <w:tab/>
      </w:r>
      <w:r w:rsidRPr="00FE4A6D">
        <w:rPr>
          <w:rFonts w:ascii="Arial LatArm" w:hAnsi="Arial LatArm"/>
          <w:sz w:val="22"/>
          <w:szCs w:val="22"/>
          <w:u w:val="single"/>
          <w:lang w:val="es-ES"/>
        </w:rPr>
        <w:tab/>
        <w:t xml:space="preserve">                   </w:t>
      </w:r>
      <w:r w:rsidRPr="00FE4A6D">
        <w:rPr>
          <w:rFonts w:ascii="Arial LatArm" w:hAnsi="Arial LatArm" w:cs="Arial"/>
          <w:sz w:val="20"/>
          <w:szCs w:val="20"/>
          <w:lang w:val="es-ES"/>
        </w:rPr>
        <w:t>-</w:t>
      </w:r>
      <w:r w:rsidRPr="00FE4A6D">
        <w:rPr>
          <w:rFonts w:ascii="GHEA Grapalat" w:hAnsi="GHEA Grapalat" w:cs="Arial"/>
          <w:sz w:val="20"/>
          <w:szCs w:val="20"/>
          <w:lang w:val="es-ES"/>
        </w:rPr>
        <w:t>ին</w:t>
      </w:r>
    </w:p>
    <w:p w14:paraId="2A39F88C" w14:textId="77777777" w:rsidR="006C3873" w:rsidRPr="00FE4A6D" w:rsidRDefault="006C3873" w:rsidP="00975F7E">
      <w:pPr>
        <w:jc w:val="both"/>
        <w:rPr>
          <w:rFonts w:ascii="Arial LatArm" w:hAnsi="Arial LatArm"/>
          <w:sz w:val="22"/>
          <w:szCs w:val="22"/>
          <w:lang w:val="es-ES"/>
        </w:rPr>
      </w:pPr>
      <w:r w:rsidRPr="00FE4A6D">
        <w:rPr>
          <w:rFonts w:ascii="Arial LatArm" w:hAnsi="Arial LatArm" w:cs="Sylfaen"/>
          <w:vertAlign w:val="superscript"/>
          <w:lang w:val="es-ES"/>
        </w:rPr>
        <w:t xml:space="preserve">                                                                     </w:t>
      </w:r>
      <w:r w:rsidRPr="00FE4A6D">
        <w:rPr>
          <w:rFonts w:ascii="Arial LatArm" w:hAnsi="Arial LatArm" w:cs="Sylfaen"/>
          <w:vertAlign w:val="superscript"/>
          <w:lang w:val="es-ES"/>
        </w:rPr>
        <w:tab/>
      </w:r>
      <w:r w:rsidRPr="00FE4A6D">
        <w:rPr>
          <w:rFonts w:ascii="Arial LatArm" w:hAnsi="Arial LatArm" w:cs="Sylfaen"/>
          <w:vertAlign w:val="superscript"/>
          <w:lang w:val="es-ES"/>
        </w:rPr>
        <w:tab/>
      </w:r>
      <w:r w:rsidRPr="00FE4A6D">
        <w:rPr>
          <w:rFonts w:ascii="Arial LatArm" w:hAnsi="Arial LatArm" w:cs="Sylfaen"/>
          <w:vertAlign w:val="superscript"/>
          <w:lang w:val="es-ES"/>
        </w:rPr>
        <w:tab/>
      </w:r>
      <w:r w:rsidRPr="00FE4A6D">
        <w:rPr>
          <w:rFonts w:ascii="Arial LatArm" w:hAnsi="Arial LatArm" w:cs="Sylfaen"/>
          <w:vertAlign w:val="superscript"/>
          <w:lang w:val="es-ES"/>
        </w:rPr>
        <w:tab/>
      </w:r>
      <w:r w:rsidRPr="00FE4A6D">
        <w:rPr>
          <w:rFonts w:ascii="Arial LatArm" w:hAnsi="Arial LatArm" w:cs="Sylfaen"/>
          <w:vertAlign w:val="superscript"/>
          <w:lang w:val="es-ES"/>
        </w:rPr>
        <w:tab/>
      </w:r>
      <w:r w:rsidRPr="00FE4A6D">
        <w:rPr>
          <w:rFonts w:ascii="Arial LatArm" w:hAnsi="Arial LatArm" w:cs="Sylfaen"/>
          <w:vertAlign w:val="superscript"/>
          <w:lang w:val="es-ES"/>
        </w:rPr>
        <w:tab/>
      </w:r>
      <w:r w:rsidRPr="00FE4A6D">
        <w:rPr>
          <w:rFonts w:ascii="GHEA Grapalat" w:hAnsi="GHEA Grapalat" w:cs="Sylfaen"/>
          <w:vertAlign w:val="superscript"/>
          <w:lang w:val="hy-AM"/>
        </w:rPr>
        <w:t>մասնակցի</w:t>
      </w:r>
      <w:r w:rsidRPr="00FE4A6D">
        <w:rPr>
          <w:rFonts w:ascii="Arial LatArm" w:hAnsi="Arial LatArm" w:cs="Arial"/>
          <w:vertAlign w:val="superscript"/>
          <w:lang w:val="hy-AM"/>
        </w:rPr>
        <w:t xml:space="preserve"> </w:t>
      </w:r>
      <w:r w:rsidRPr="00FE4A6D">
        <w:rPr>
          <w:rFonts w:ascii="GHEA Grapalat" w:hAnsi="GHEA Grapalat" w:cs="Sylfaen"/>
          <w:vertAlign w:val="superscript"/>
          <w:lang w:val="hy-AM"/>
        </w:rPr>
        <w:t>անվանումը</w:t>
      </w:r>
    </w:p>
    <w:p w14:paraId="0D00CA16" w14:textId="77777777" w:rsidR="006C3873" w:rsidRPr="00FE4A6D" w:rsidRDefault="006C3873" w:rsidP="00975F7E">
      <w:pPr>
        <w:jc w:val="both"/>
        <w:rPr>
          <w:rFonts w:ascii="Arial LatArm" w:hAnsi="Arial LatArm" w:cs="Arial"/>
          <w:sz w:val="20"/>
          <w:szCs w:val="20"/>
          <w:lang w:val="es-ES"/>
        </w:rPr>
      </w:pPr>
      <w:r w:rsidRPr="00FE4A6D">
        <w:rPr>
          <w:rFonts w:ascii="GHEA Grapalat" w:hAnsi="GHEA Grapalat" w:cs="Arial"/>
          <w:sz w:val="20"/>
          <w:szCs w:val="20"/>
          <w:lang w:val="es-ES"/>
        </w:rPr>
        <w:t>պատկանող</w:t>
      </w:r>
      <w:r w:rsidRPr="00FE4A6D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Arial"/>
          <w:sz w:val="20"/>
          <w:szCs w:val="20"/>
          <w:lang w:val="es-ES"/>
        </w:rPr>
        <w:t>բաժնեմաս</w:t>
      </w:r>
      <w:r w:rsidRPr="00FE4A6D">
        <w:rPr>
          <w:rFonts w:ascii="Arial LatArm" w:hAnsi="Arial LatArm" w:cs="Arial"/>
          <w:sz w:val="20"/>
          <w:szCs w:val="20"/>
          <w:lang w:val="es-ES"/>
        </w:rPr>
        <w:t xml:space="preserve"> (</w:t>
      </w:r>
      <w:r w:rsidRPr="00FE4A6D">
        <w:rPr>
          <w:rFonts w:ascii="GHEA Grapalat" w:hAnsi="GHEA Grapalat" w:cs="Arial"/>
          <w:sz w:val="20"/>
          <w:szCs w:val="20"/>
          <w:lang w:val="es-ES"/>
        </w:rPr>
        <w:t>փայաբաժին</w:t>
      </w:r>
      <w:r w:rsidRPr="00FE4A6D">
        <w:rPr>
          <w:rFonts w:ascii="Arial LatArm" w:hAnsi="Arial LatArm" w:cs="Arial"/>
          <w:sz w:val="20"/>
          <w:szCs w:val="20"/>
          <w:lang w:val="es-ES"/>
        </w:rPr>
        <w:t xml:space="preserve">) </w:t>
      </w:r>
      <w:r w:rsidRPr="00FE4A6D">
        <w:rPr>
          <w:rFonts w:ascii="GHEA Grapalat" w:hAnsi="GHEA Grapalat" w:cs="Arial"/>
          <w:sz w:val="20"/>
          <w:szCs w:val="20"/>
          <w:lang w:val="es-ES"/>
        </w:rPr>
        <w:t>ունեցող</w:t>
      </w:r>
      <w:r w:rsidRPr="00FE4A6D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Arial"/>
          <w:sz w:val="20"/>
          <w:szCs w:val="20"/>
          <w:lang w:val="es-ES"/>
        </w:rPr>
        <w:t>կազմակերպությունների</w:t>
      </w:r>
      <w:r w:rsidRPr="00FE4A6D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Arial"/>
          <w:sz w:val="20"/>
          <w:szCs w:val="20"/>
          <w:lang w:val="es-ES"/>
        </w:rPr>
        <w:t>միաժամանակյա</w:t>
      </w:r>
      <w:r w:rsidRPr="00FE4A6D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Arial"/>
          <w:sz w:val="20"/>
          <w:szCs w:val="20"/>
          <w:lang w:val="es-ES"/>
        </w:rPr>
        <w:t>մասնակցության</w:t>
      </w:r>
      <w:r w:rsidRPr="00FE4A6D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Arial"/>
          <w:sz w:val="20"/>
          <w:szCs w:val="20"/>
          <w:lang w:val="es-ES"/>
        </w:rPr>
        <w:t>դեպք</w:t>
      </w:r>
      <w:r w:rsidRPr="00FE4A6D">
        <w:rPr>
          <w:rFonts w:ascii="Arial LatArm" w:hAnsi="Arial LatArm" w:cs="Arial"/>
          <w:sz w:val="20"/>
          <w:szCs w:val="20"/>
          <w:lang w:val="es-ES"/>
        </w:rPr>
        <w:t>:</w:t>
      </w:r>
    </w:p>
    <w:p w14:paraId="72555C72" w14:textId="77777777" w:rsidR="005F1C06" w:rsidRPr="00FE4A6D" w:rsidRDefault="005F1C06" w:rsidP="005F1C06">
      <w:pPr>
        <w:ind w:left="720"/>
        <w:jc w:val="both"/>
        <w:rPr>
          <w:rFonts w:ascii="Arial LatArm" w:hAnsi="Arial LatArm" w:cs="Arial"/>
          <w:sz w:val="20"/>
          <w:szCs w:val="20"/>
          <w:lang w:val="es-ES"/>
        </w:rPr>
      </w:pPr>
    </w:p>
    <w:p w14:paraId="4FC872EE" w14:textId="77777777" w:rsidR="005F1C06" w:rsidRPr="00FE4A6D" w:rsidRDefault="005F1C06" w:rsidP="005F1C06">
      <w:pPr>
        <w:ind w:left="720"/>
        <w:jc w:val="both"/>
        <w:rPr>
          <w:rFonts w:ascii="Arial LatArm" w:hAnsi="Arial LatArm"/>
          <w:sz w:val="22"/>
          <w:szCs w:val="22"/>
          <w:lang w:val="es-ES"/>
        </w:rPr>
      </w:pPr>
      <w:r w:rsidRPr="00FE4A6D">
        <w:rPr>
          <w:rFonts w:ascii="GHEA Grapalat" w:hAnsi="GHEA Grapalat" w:cs="Arial"/>
          <w:sz w:val="20"/>
          <w:szCs w:val="20"/>
          <w:lang w:val="hy-AM"/>
        </w:rPr>
        <w:t>Ս</w:t>
      </w:r>
      <w:r w:rsidR="006C3873" w:rsidRPr="00FE4A6D">
        <w:rPr>
          <w:rFonts w:ascii="GHEA Grapalat" w:hAnsi="GHEA Grapalat" w:cs="Arial"/>
          <w:sz w:val="20"/>
          <w:szCs w:val="20"/>
          <w:lang w:val="es-ES"/>
        </w:rPr>
        <w:t>տորև</w:t>
      </w:r>
      <w:r w:rsidR="006C3873" w:rsidRPr="00FE4A6D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="006C3873" w:rsidRPr="00FE4A6D">
        <w:rPr>
          <w:rFonts w:ascii="GHEA Grapalat" w:hAnsi="GHEA Grapalat" w:cs="Arial"/>
          <w:sz w:val="20"/>
          <w:szCs w:val="20"/>
          <w:lang w:val="es-ES"/>
        </w:rPr>
        <w:t>ներկայացնում</w:t>
      </w:r>
      <w:r w:rsidR="006C3873" w:rsidRPr="00FE4A6D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="00BF1194" w:rsidRPr="00FE4A6D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Arial"/>
          <w:sz w:val="20"/>
          <w:szCs w:val="20"/>
          <w:lang w:val="hy-AM"/>
        </w:rPr>
        <w:t>է</w:t>
      </w:r>
      <w:r w:rsidRPr="00FE4A6D">
        <w:rPr>
          <w:rFonts w:ascii="Arial LatArm" w:hAnsi="Arial LatArm" w:cs="Arial"/>
          <w:sz w:val="20"/>
          <w:szCs w:val="20"/>
          <w:lang w:val="hy-AM"/>
        </w:rPr>
        <w:t xml:space="preserve"> </w:t>
      </w:r>
      <w:r w:rsidRPr="00FE4A6D">
        <w:rPr>
          <w:rFonts w:ascii="Arial LatArm" w:hAnsi="Arial LatArm"/>
          <w:sz w:val="22"/>
          <w:szCs w:val="22"/>
          <w:u w:val="single"/>
          <w:lang w:val="es-ES"/>
        </w:rPr>
        <w:tab/>
        <w:t xml:space="preserve">                   </w:t>
      </w:r>
      <w:r w:rsidRPr="00FE4A6D">
        <w:rPr>
          <w:rFonts w:ascii="Arial LatArm" w:hAnsi="Arial LatArm"/>
          <w:sz w:val="22"/>
          <w:szCs w:val="22"/>
          <w:u w:val="single"/>
          <w:lang w:val="es-ES"/>
        </w:rPr>
        <w:tab/>
      </w:r>
      <w:r w:rsidRPr="00FE4A6D">
        <w:rPr>
          <w:rFonts w:ascii="Arial LatArm" w:hAnsi="Arial LatArm"/>
          <w:sz w:val="22"/>
          <w:szCs w:val="22"/>
          <w:u w:val="single"/>
          <w:lang w:val="es-ES"/>
        </w:rPr>
        <w:tab/>
      </w:r>
      <w:r w:rsidRPr="00FE4A6D">
        <w:rPr>
          <w:rFonts w:ascii="Arial LatArm" w:hAnsi="Arial LatArm" w:cs="Arial"/>
          <w:sz w:val="20"/>
          <w:szCs w:val="20"/>
          <w:lang w:val="es-ES"/>
        </w:rPr>
        <w:t>-</w:t>
      </w:r>
      <w:r w:rsidRPr="00FE4A6D">
        <w:rPr>
          <w:rFonts w:ascii="GHEA Grapalat" w:hAnsi="GHEA Grapalat" w:cs="Arial"/>
          <w:sz w:val="20"/>
          <w:szCs w:val="20"/>
          <w:lang w:val="es-ES"/>
        </w:rPr>
        <w:t>ի</w:t>
      </w:r>
      <w:r w:rsidRPr="00FE4A6D">
        <w:rPr>
          <w:rFonts w:ascii="Arial LatArm" w:hAnsi="Arial LatArm" w:cs="Arial"/>
          <w:sz w:val="20"/>
          <w:szCs w:val="20"/>
          <w:lang w:val="hy-AM"/>
        </w:rPr>
        <w:t xml:space="preserve"> </w:t>
      </w:r>
      <w:r w:rsidRPr="00FE4A6D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Arial"/>
          <w:sz w:val="20"/>
          <w:szCs w:val="20"/>
          <w:lang w:val="es-ES"/>
        </w:rPr>
        <w:t>իրական</w:t>
      </w:r>
      <w:r w:rsidRPr="00FE4A6D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Arial"/>
          <w:sz w:val="20"/>
          <w:szCs w:val="20"/>
          <w:lang w:val="es-ES"/>
        </w:rPr>
        <w:t>շահառուների</w:t>
      </w:r>
      <w:r w:rsidRPr="00FE4A6D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Arial"/>
          <w:sz w:val="20"/>
          <w:szCs w:val="20"/>
          <w:lang w:val="es-ES"/>
        </w:rPr>
        <w:t>վերաբերյալ</w:t>
      </w:r>
    </w:p>
    <w:p w14:paraId="57EDF57E" w14:textId="77777777" w:rsidR="005F1C06" w:rsidRPr="00FE4A6D" w:rsidRDefault="005F1C06" w:rsidP="005F1C06">
      <w:pPr>
        <w:jc w:val="both"/>
        <w:rPr>
          <w:rFonts w:ascii="Arial LatArm" w:hAnsi="Arial LatArm" w:cs="Arial"/>
          <w:vertAlign w:val="superscript"/>
          <w:lang w:val="hy-AM"/>
        </w:rPr>
      </w:pPr>
      <w:r w:rsidRPr="00FE4A6D">
        <w:rPr>
          <w:rFonts w:ascii="Arial LatArm" w:hAnsi="Arial LatArm"/>
          <w:vertAlign w:val="superscript"/>
          <w:lang w:val="es-ES"/>
        </w:rPr>
        <w:t xml:space="preserve"> </w:t>
      </w:r>
      <w:r w:rsidRPr="00FE4A6D">
        <w:rPr>
          <w:rFonts w:ascii="Arial LatArm" w:hAnsi="Arial LatArm"/>
          <w:vertAlign w:val="superscript"/>
          <w:lang w:val="es-ES"/>
        </w:rPr>
        <w:tab/>
      </w:r>
      <w:r w:rsidRPr="00FE4A6D">
        <w:rPr>
          <w:rFonts w:ascii="Arial LatArm" w:hAnsi="Arial LatArm"/>
          <w:vertAlign w:val="superscript"/>
          <w:lang w:val="es-ES"/>
        </w:rPr>
        <w:tab/>
      </w:r>
      <w:r w:rsidRPr="00FE4A6D">
        <w:rPr>
          <w:rFonts w:ascii="Arial LatArm" w:hAnsi="Arial LatArm"/>
          <w:vertAlign w:val="superscript"/>
          <w:lang w:val="es-ES"/>
        </w:rPr>
        <w:tab/>
      </w:r>
      <w:r w:rsidRPr="00FE4A6D">
        <w:rPr>
          <w:rFonts w:ascii="Arial LatArm" w:hAnsi="Arial LatArm"/>
          <w:vertAlign w:val="superscript"/>
          <w:lang w:val="es-ES"/>
        </w:rPr>
        <w:tab/>
        <w:t xml:space="preserve"> </w:t>
      </w:r>
      <w:r w:rsidRPr="00FE4A6D">
        <w:rPr>
          <w:rFonts w:ascii="Arial LatArm" w:hAnsi="Arial LatArm"/>
          <w:vertAlign w:val="superscript"/>
          <w:lang w:val="hy-AM"/>
        </w:rPr>
        <w:t xml:space="preserve">      </w:t>
      </w:r>
      <w:r w:rsidRPr="00FE4A6D">
        <w:rPr>
          <w:rFonts w:ascii="Arial LatArm" w:hAnsi="Arial LatArm"/>
          <w:vertAlign w:val="superscript"/>
          <w:lang w:val="es-ES"/>
        </w:rPr>
        <w:t xml:space="preserve">      </w:t>
      </w:r>
      <w:r w:rsidRPr="00FE4A6D">
        <w:rPr>
          <w:rFonts w:ascii="GHEA Grapalat" w:hAnsi="GHEA Grapalat" w:cs="Sylfaen"/>
          <w:vertAlign w:val="superscript"/>
          <w:lang w:val="hy-AM"/>
        </w:rPr>
        <w:t>մասնակցի</w:t>
      </w:r>
      <w:r w:rsidRPr="00FE4A6D">
        <w:rPr>
          <w:rFonts w:ascii="Arial LatArm" w:hAnsi="Arial LatArm" w:cs="Arial"/>
          <w:vertAlign w:val="superscript"/>
          <w:lang w:val="hy-AM"/>
        </w:rPr>
        <w:t xml:space="preserve"> </w:t>
      </w:r>
      <w:r w:rsidRPr="00FE4A6D">
        <w:rPr>
          <w:rFonts w:ascii="GHEA Grapalat" w:hAnsi="GHEA Grapalat" w:cs="Sylfaen"/>
          <w:vertAlign w:val="superscript"/>
          <w:lang w:val="hy-AM"/>
        </w:rPr>
        <w:t>անվանումը</w:t>
      </w:r>
      <w:r w:rsidRPr="00FE4A6D">
        <w:rPr>
          <w:rFonts w:ascii="Arial LatArm" w:hAnsi="Arial LatArm" w:cs="Arial"/>
          <w:vertAlign w:val="superscript"/>
          <w:lang w:val="hy-AM"/>
        </w:rPr>
        <w:t xml:space="preserve"> </w:t>
      </w:r>
    </w:p>
    <w:p w14:paraId="5EEFC53A" w14:textId="77777777" w:rsidR="00BF1194" w:rsidRPr="00FE4A6D" w:rsidRDefault="00BF1194" w:rsidP="005F1C06">
      <w:pPr>
        <w:jc w:val="both"/>
        <w:rPr>
          <w:rFonts w:ascii="Arial LatArm" w:hAnsi="Arial LatArm"/>
          <w:sz w:val="22"/>
          <w:szCs w:val="22"/>
          <w:lang w:val="hy-AM"/>
        </w:rPr>
      </w:pPr>
    </w:p>
    <w:p w14:paraId="2F6E35D6" w14:textId="77777777" w:rsidR="00BF1194" w:rsidRPr="00FE4A6D" w:rsidRDefault="00BF1194" w:rsidP="00BF1194">
      <w:pPr>
        <w:jc w:val="both"/>
        <w:rPr>
          <w:rFonts w:ascii="Arial LatArm" w:hAnsi="Arial LatArm" w:cs="Arial"/>
          <w:sz w:val="18"/>
          <w:szCs w:val="18"/>
          <w:vertAlign w:val="superscript"/>
          <w:lang w:val="es-ES"/>
        </w:rPr>
      </w:pPr>
      <w:r w:rsidRPr="00FE4A6D">
        <w:rPr>
          <w:rFonts w:ascii="GHEA Grapalat" w:hAnsi="GHEA Grapalat" w:cs="Arial"/>
          <w:sz w:val="20"/>
          <w:szCs w:val="20"/>
          <w:lang w:val="es-ES"/>
        </w:rPr>
        <w:t>տեղեկություններ</w:t>
      </w:r>
      <w:r w:rsidRPr="00FE4A6D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Arial"/>
          <w:sz w:val="20"/>
          <w:szCs w:val="20"/>
          <w:lang w:val="es-ES"/>
        </w:rPr>
        <w:t>պարունակող</w:t>
      </w:r>
      <w:r w:rsidRPr="00FE4A6D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Arial"/>
          <w:sz w:val="20"/>
          <w:szCs w:val="20"/>
          <w:lang w:val="es-ES"/>
        </w:rPr>
        <w:t>կայքէջի</w:t>
      </w:r>
      <w:r w:rsidRPr="00FE4A6D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Arial"/>
          <w:sz w:val="20"/>
          <w:szCs w:val="20"/>
          <w:lang w:val="es-ES"/>
        </w:rPr>
        <w:t>հղումը՝</w:t>
      </w:r>
      <w:r w:rsidRPr="00FE4A6D">
        <w:rPr>
          <w:rFonts w:ascii="Arial LatArm" w:hAnsi="Arial LatArm" w:cs="Arial"/>
          <w:sz w:val="20"/>
          <w:szCs w:val="20"/>
          <w:lang w:val="es-ES"/>
        </w:rPr>
        <w:t xml:space="preserve"> ----</w:t>
      </w:r>
      <w:r w:rsidRPr="00FE4A6D">
        <w:rPr>
          <w:rFonts w:ascii="Arial LatArm" w:hAnsi="Arial LatArm" w:cs="Arial"/>
          <w:sz w:val="20"/>
          <w:szCs w:val="20"/>
          <w:lang w:val="hy-AM"/>
        </w:rPr>
        <w:t>-------------------</w:t>
      </w:r>
      <w:r w:rsidRPr="00FE4A6D">
        <w:rPr>
          <w:rFonts w:ascii="Arial LatArm" w:hAnsi="Arial LatArm" w:cs="Arial"/>
          <w:sz w:val="20"/>
          <w:szCs w:val="20"/>
          <w:lang w:val="es-ES"/>
        </w:rPr>
        <w:t>-----------------------------</w:t>
      </w:r>
      <w:r w:rsidRPr="00FE4A6D">
        <w:rPr>
          <w:rFonts w:ascii="Arial LatArm" w:hAnsi="Arial LatArm" w:cs="Arial"/>
          <w:sz w:val="18"/>
          <w:szCs w:val="18"/>
          <w:lang w:val="hy-AM"/>
        </w:rPr>
        <w:t>**</w:t>
      </w:r>
      <w:r w:rsidRPr="00FE4A6D">
        <w:rPr>
          <w:rFonts w:ascii="Arial LatArm" w:hAnsi="Arial LatArm" w:cs="Arial"/>
          <w:sz w:val="18"/>
          <w:szCs w:val="18"/>
          <w:vertAlign w:val="superscript"/>
          <w:lang w:val="es-ES"/>
        </w:rPr>
        <w:t xml:space="preserve"> </w:t>
      </w:r>
    </w:p>
    <w:p w14:paraId="32141E92" w14:textId="77777777" w:rsidR="006C3873" w:rsidRPr="00FE4A6D" w:rsidRDefault="006C3873" w:rsidP="006C3873">
      <w:pPr>
        <w:jc w:val="right"/>
        <w:rPr>
          <w:rFonts w:ascii="Arial LatArm" w:hAnsi="Arial LatArm"/>
          <w:sz w:val="10"/>
          <w:szCs w:val="10"/>
          <w:lang w:val="es-ES"/>
        </w:rPr>
      </w:pPr>
    </w:p>
    <w:p w14:paraId="48E599FC" w14:textId="77777777" w:rsidR="00E97AB0" w:rsidRPr="00FE4A6D" w:rsidRDefault="00E97AB0" w:rsidP="00CE3A99">
      <w:pPr>
        <w:ind w:firstLine="708"/>
        <w:jc w:val="both"/>
        <w:rPr>
          <w:rFonts w:ascii="Arial LatArm" w:hAnsi="Arial LatArm"/>
          <w:sz w:val="20"/>
          <w:lang w:val="es-ES"/>
        </w:rPr>
      </w:pPr>
      <w:r w:rsidRPr="00FE4A6D">
        <w:rPr>
          <w:rFonts w:ascii="GHEA Grapalat" w:hAnsi="GHEA Grapalat"/>
          <w:sz w:val="20"/>
          <w:lang w:val="es-ES"/>
        </w:rPr>
        <w:t>Կից</w:t>
      </w:r>
      <w:r w:rsidRPr="00FE4A6D">
        <w:rPr>
          <w:rFonts w:ascii="Arial LatArm" w:hAnsi="Arial LatArm"/>
          <w:sz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lang w:val="es-ES"/>
        </w:rPr>
        <w:t>ներկայացվում</w:t>
      </w:r>
      <w:r w:rsidRPr="00FE4A6D">
        <w:rPr>
          <w:rFonts w:ascii="Arial LatArm" w:hAnsi="Arial LatArm"/>
          <w:sz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lang w:val="es-ES"/>
        </w:rPr>
        <w:t>է</w:t>
      </w:r>
      <w:r w:rsidRPr="00FE4A6D">
        <w:rPr>
          <w:rFonts w:ascii="Arial LatArm" w:hAnsi="Arial LatArm"/>
          <w:sz w:val="20"/>
          <w:lang w:val="es-ES"/>
        </w:rPr>
        <w:t xml:space="preserve"> </w:t>
      </w:r>
      <w:r w:rsidRPr="00FE4A6D">
        <w:rPr>
          <w:rFonts w:ascii="Arial LatArm" w:hAnsi="Arial LatArm"/>
          <w:sz w:val="20"/>
          <w:u w:val="single"/>
          <w:lang w:val="es-ES"/>
        </w:rPr>
        <w:tab/>
      </w:r>
      <w:r w:rsidRPr="00FE4A6D">
        <w:rPr>
          <w:rFonts w:ascii="Arial LatArm" w:hAnsi="Arial LatArm"/>
          <w:sz w:val="20"/>
          <w:u w:val="single"/>
          <w:lang w:val="es-ES"/>
        </w:rPr>
        <w:tab/>
      </w:r>
      <w:r w:rsidRPr="00FE4A6D">
        <w:rPr>
          <w:rFonts w:ascii="Arial LatArm" w:hAnsi="Arial LatArm"/>
          <w:sz w:val="20"/>
          <w:u w:val="single"/>
          <w:lang w:val="es-ES"/>
        </w:rPr>
        <w:tab/>
      </w:r>
      <w:r w:rsidRPr="00FE4A6D">
        <w:rPr>
          <w:rFonts w:ascii="Arial LatArm" w:hAnsi="Arial LatArm"/>
          <w:sz w:val="20"/>
          <w:u w:val="single"/>
          <w:lang w:val="es-ES"/>
        </w:rPr>
        <w:tab/>
      </w:r>
      <w:r w:rsidRPr="00FE4A6D">
        <w:rPr>
          <w:rFonts w:ascii="Arial LatArm" w:hAnsi="Arial LatArm"/>
          <w:sz w:val="20"/>
          <w:u w:val="single"/>
          <w:lang w:val="es-ES"/>
        </w:rPr>
        <w:tab/>
      </w:r>
      <w:r w:rsidRPr="00FE4A6D">
        <w:rPr>
          <w:rFonts w:ascii="Arial LatArm" w:hAnsi="Arial LatArm"/>
          <w:sz w:val="20"/>
          <w:u w:val="single"/>
          <w:lang w:val="es-ES"/>
        </w:rPr>
        <w:tab/>
      </w:r>
      <w:r w:rsidRPr="00FE4A6D">
        <w:rPr>
          <w:rFonts w:ascii="Arial LatArm" w:hAnsi="Arial LatArm"/>
          <w:sz w:val="20"/>
          <w:u w:val="single"/>
          <w:lang w:val="es-ES"/>
        </w:rPr>
        <w:tab/>
      </w:r>
      <w:r w:rsidRPr="00FE4A6D">
        <w:rPr>
          <w:rFonts w:ascii="Arial LatArm" w:hAnsi="Arial LatArm"/>
          <w:sz w:val="20"/>
          <w:u w:val="single"/>
          <w:lang w:val="es-ES"/>
        </w:rPr>
        <w:tab/>
      </w:r>
      <w:r w:rsidRPr="00FE4A6D">
        <w:rPr>
          <w:rFonts w:ascii="Arial LatArm" w:hAnsi="Arial LatArm"/>
          <w:sz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lang w:val="es-ES"/>
        </w:rPr>
        <w:t>կողմից</w:t>
      </w:r>
      <w:r w:rsidRPr="00FE4A6D">
        <w:rPr>
          <w:rFonts w:ascii="Arial LatArm" w:hAnsi="Arial LatArm"/>
          <w:sz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lang w:val="es-ES"/>
        </w:rPr>
        <w:t>առաջարկվող</w:t>
      </w:r>
      <w:r w:rsidRPr="00FE4A6D">
        <w:rPr>
          <w:rFonts w:ascii="Arial LatArm" w:hAnsi="Arial LatArm"/>
          <w:sz w:val="20"/>
          <w:lang w:val="es-ES"/>
        </w:rPr>
        <w:t xml:space="preserve"> </w:t>
      </w:r>
    </w:p>
    <w:p w14:paraId="2B51354F" w14:textId="77777777" w:rsidR="00E97AB0" w:rsidRPr="00FE4A6D" w:rsidRDefault="00E97AB0" w:rsidP="00E97AB0">
      <w:pPr>
        <w:jc w:val="both"/>
        <w:rPr>
          <w:rFonts w:ascii="Arial LatArm" w:hAnsi="Arial LatArm"/>
          <w:sz w:val="22"/>
          <w:szCs w:val="22"/>
          <w:lang w:val="es-ES"/>
        </w:rPr>
      </w:pPr>
      <w:r w:rsidRPr="00FE4A6D">
        <w:rPr>
          <w:rFonts w:ascii="Arial LatArm" w:hAnsi="Arial LatArm"/>
          <w:sz w:val="20"/>
          <w:lang w:val="es-ES"/>
        </w:rPr>
        <w:tab/>
      </w:r>
      <w:r w:rsidRPr="00FE4A6D">
        <w:rPr>
          <w:rFonts w:ascii="Arial LatArm" w:hAnsi="Arial LatArm"/>
          <w:sz w:val="20"/>
          <w:lang w:val="es-ES"/>
        </w:rPr>
        <w:tab/>
      </w:r>
      <w:r w:rsidRPr="00FE4A6D">
        <w:rPr>
          <w:rFonts w:ascii="Arial LatArm" w:hAnsi="Arial LatArm"/>
          <w:sz w:val="20"/>
          <w:lang w:val="es-ES"/>
        </w:rPr>
        <w:tab/>
      </w:r>
      <w:r w:rsidRPr="00FE4A6D">
        <w:rPr>
          <w:rFonts w:ascii="Arial LatArm" w:hAnsi="Arial LatArm"/>
          <w:sz w:val="20"/>
          <w:lang w:val="es-ES"/>
        </w:rPr>
        <w:tab/>
      </w:r>
      <w:r w:rsidRPr="00FE4A6D">
        <w:rPr>
          <w:rFonts w:ascii="GHEA Grapalat" w:hAnsi="GHEA Grapalat" w:cs="Sylfaen"/>
          <w:vertAlign w:val="superscript"/>
          <w:lang w:val="hy-AM"/>
        </w:rPr>
        <w:t>մասնակցի</w:t>
      </w:r>
      <w:r w:rsidRPr="00FE4A6D">
        <w:rPr>
          <w:rFonts w:ascii="Arial LatArm" w:hAnsi="Arial LatArm" w:cs="Arial"/>
          <w:vertAlign w:val="superscript"/>
          <w:lang w:val="hy-AM"/>
        </w:rPr>
        <w:t xml:space="preserve"> </w:t>
      </w:r>
      <w:r w:rsidRPr="00FE4A6D">
        <w:rPr>
          <w:rFonts w:ascii="GHEA Grapalat" w:hAnsi="GHEA Grapalat" w:cs="Sylfaen"/>
          <w:vertAlign w:val="superscript"/>
          <w:lang w:val="hy-AM"/>
        </w:rPr>
        <w:t>անվանումը</w:t>
      </w:r>
    </w:p>
    <w:p w14:paraId="6576EC97" w14:textId="77777777" w:rsidR="00E97AB0" w:rsidRPr="00FE4A6D" w:rsidRDefault="00E97AB0" w:rsidP="00E968EF">
      <w:pPr>
        <w:jc w:val="both"/>
        <w:rPr>
          <w:rFonts w:ascii="Arial LatArm" w:hAnsi="Arial LatArm"/>
          <w:sz w:val="20"/>
          <w:lang w:val="es-ES"/>
        </w:rPr>
      </w:pPr>
      <w:r w:rsidRPr="00FE4A6D">
        <w:rPr>
          <w:rFonts w:ascii="GHEA Grapalat" w:hAnsi="GHEA Grapalat"/>
          <w:sz w:val="20"/>
          <w:lang w:val="es-ES"/>
        </w:rPr>
        <w:t>ապրանքի</w:t>
      </w:r>
      <w:r w:rsidRPr="00FE4A6D">
        <w:rPr>
          <w:rFonts w:ascii="Arial LatArm" w:hAnsi="Arial LatArm"/>
          <w:sz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lang w:val="es-ES"/>
        </w:rPr>
        <w:t>ամբողջական</w:t>
      </w:r>
      <w:r w:rsidRPr="00FE4A6D">
        <w:rPr>
          <w:rFonts w:ascii="Arial LatArm" w:hAnsi="Arial LatArm"/>
          <w:sz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lang w:val="es-ES"/>
        </w:rPr>
        <w:t>նկարագիրը՝</w:t>
      </w:r>
      <w:r w:rsidRPr="00FE4A6D">
        <w:rPr>
          <w:rFonts w:ascii="Arial LatArm" w:hAnsi="Arial LatArm"/>
          <w:sz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lang w:val="es-ES"/>
        </w:rPr>
        <w:t>համաձայն</w:t>
      </w:r>
      <w:r w:rsidRPr="00FE4A6D">
        <w:rPr>
          <w:rFonts w:ascii="Arial LatArm" w:hAnsi="Arial LatArm"/>
          <w:sz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lang w:val="es-ES"/>
        </w:rPr>
        <w:t>հավելվա</w:t>
      </w:r>
      <w:r w:rsidR="00E968EF" w:rsidRPr="00FE4A6D">
        <w:rPr>
          <w:rFonts w:ascii="GHEA Grapalat" w:hAnsi="GHEA Grapalat"/>
          <w:sz w:val="20"/>
          <w:lang w:val="es-ES"/>
        </w:rPr>
        <w:t>ծ</w:t>
      </w:r>
      <w:r w:rsidRPr="00FE4A6D">
        <w:rPr>
          <w:rFonts w:ascii="Arial LatArm" w:hAnsi="Arial LatArm"/>
          <w:sz w:val="20"/>
          <w:lang w:val="es-ES"/>
        </w:rPr>
        <w:t xml:space="preserve"> 1.1-</w:t>
      </w:r>
      <w:r w:rsidRPr="00FE4A6D">
        <w:rPr>
          <w:rFonts w:ascii="GHEA Grapalat" w:hAnsi="GHEA Grapalat"/>
          <w:sz w:val="20"/>
          <w:lang w:val="es-ES"/>
        </w:rPr>
        <w:t>ի</w:t>
      </w:r>
      <w:r w:rsidRPr="00FE4A6D">
        <w:rPr>
          <w:rFonts w:ascii="Arial LatArm" w:hAnsi="Arial LatArm"/>
          <w:sz w:val="20"/>
          <w:lang w:val="es-ES"/>
        </w:rPr>
        <w:t xml:space="preserve">: </w:t>
      </w:r>
    </w:p>
    <w:p w14:paraId="1E5F5558" w14:textId="77777777" w:rsidR="00E97AB0" w:rsidRPr="00FE4A6D" w:rsidRDefault="00E97AB0" w:rsidP="00CE3A99">
      <w:pPr>
        <w:ind w:firstLine="708"/>
        <w:jc w:val="both"/>
        <w:rPr>
          <w:rFonts w:ascii="Arial LatArm" w:hAnsi="Arial LatArm"/>
          <w:sz w:val="20"/>
          <w:lang w:val="es-ES"/>
        </w:rPr>
      </w:pPr>
    </w:p>
    <w:p w14:paraId="4A59C771" w14:textId="77777777" w:rsidR="00E97AB0" w:rsidRPr="00FE4A6D" w:rsidRDefault="00E97AB0" w:rsidP="00CE3A99">
      <w:pPr>
        <w:ind w:firstLine="708"/>
        <w:jc w:val="both"/>
        <w:rPr>
          <w:rFonts w:ascii="Arial LatArm" w:hAnsi="Arial LatArm"/>
          <w:sz w:val="20"/>
          <w:lang w:val="es-ES"/>
        </w:rPr>
      </w:pPr>
    </w:p>
    <w:p w14:paraId="714515E9" w14:textId="77777777" w:rsidR="00B2572B" w:rsidRPr="00FE4A6D" w:rsidRDefault="00B2572B" w:rsidP="00EF3662">
      <w:pPr>
        <w:jc w:val="both"/>
        <w:rPr>
          <w:rFonts w:ascii="Arial LatArm" w:hAnsi="Arial LatArm"/>
          <w:sz w:val="20"/>
          <w:lang w:val="es-ES"/>
        </w:rPr>
      </w:pPr>
    </w:p>
    <w:p w14:paraId="02668003" w14:textId="77777777" w:rsidR="00B2572B" w:rsidRPr="00FE4A6D" w:rsidRDefault="00B2572B" w:rsidP="00EF3662">
      <w:pPr>
        <w:jc w:val="both"/>
        <w:rPr>
          <w:rFonts w:ascii="Arial LatArm" w:hAnsi="Arial LatArm"/>
          <w:sz w:val="20"/>
          <w:lang w:val="es-ES"/>
        </w:rPr>
      </w:pPr>
    </w:p>
    <w:p w14:paraId="3149AA03" w14:textId="77777777" w:rsidR="00B2572B" w:rsidRPr="00FE4A6D" w:rsidRDefault="00B2572B" w:rsidP="00EF3662">
      <w:pPr>
        <w:jc w:val="both"/>
        <w:rPr>
          <w:rFonts w:ascii="Arial LatArm" w:hAnsi="Arial LatArm" w:cs="Arial"/>
          <w:sz w:val="20"/>
          <w:vertAlign w:val="superscript"/>
          <w:lang w:val="es-ES"/>
        </w:rPr>
      </w:pPr>
      <w:r w:rsidRPr="00FE4A6D">
        <w:rPr>
          <w:rFonts w:ascii="Arial LatArm" w:hAnsi="Arial LatArm"/>
          <w:sz w:val="20"/>
          <w:lang w:val="es-ES"/>
        </w:rPr>
        <w:t xml:space="preserve">   </w:t>
      </w:r>
      <w:r w:rsidRPr="00FE4A6D">
        <w:rPr>
          <w:rFonts w:ascii="Arial LatArm" w:hAnsi="Arial LatArm"/>
          <w:sz w:val="20"/>
          <w:lang w:val="hy-AM"/>
        </w:rPr>
        <w:t xml:space="preserve">___________________________________________________ </w:t>
      </w:r>
      <w:r w:rsidRPr="00FE4A6D">
        <w:rPr>
          <w:rFonts w:ascii="Arial LatArm" w:hAnsi="Arial LatArm"/>
          <w:sz w:val="20"/>
          <w:lang w:val="hy-AM"/>
        </w:rPr>
        <w:tab/>
        <w:t xml:space="preserve">                _____________</w:t>
      </w:r>
      <w:r w:rsidRPr="00FE4A6D">
        <w:rPr>
          <w:rFonts w:ascii="Arial LatArm" w:hAnsi="Arial LatArm"/>
          <w:sz w:val="20"/>
          <w:u w:val="single"/>
          <w:lang w:val="es-ES"/>
        </w:rPr>
        <w:tab/>
      </w:r>
      <w:r w:rsidRPr="00FE4A6D">
        <w:rPr>
          <w:rFonts w:ascii="Arial LatArm" w:hAnsi="Arial LatArm"/>
          <w:sz w:val="20"/>
          <w:u w:val="single"/>
          <w:lang w:val="es-ES"/>
        </w:rPr>
        <w:tab/>
      </w:r>
      <w:r w:rsidRPr="00FE4A6D">
        <w:rPr>
          <w:rFonts w:ascii="Arial LatArm" w:hAnsi="Arial LatArm"/>
          <w:sz w:val="20"/>
          <w:lang w:val="es-ES"/>
        </w:rPr>
        <w:tab/>
      </w:r>
      <w:r w:rsidRPr="00FE4A6D">
        <w:rPr>
          <w:rFonts w:ascii="Arial LatArm" w:hAnsi="Arial LatArm"/>
          <w:sz w:val="20"/>
          <w:lang w:val="es-ES"/>
        </w:rPr>
        <w:tab/>
      </w:r>
      <w:r w:rsidRPr="00FE4A6D">
        <w:rPr>
          <w:rFonts w:ascii="Arial LatArm" w:hAnsi="Arial LatArm"/>
          <w:sz w:val="20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vertAlign w:val="superscript"/>
          <w:lang w:val="hy-AM"/>
        </w:rPr>
        <w:t>Մասնակցի</w:t>
      </w:r>
      <w:r w:rsidRPr="00FE4A6D">
        <w:rPr>
          <w:rFonts w:ascii="Arial LatArm" w:hAnsi="Arial LatArm" w:cs="Arial"/>
          <w:sz w:val="20"/>
          <w:vertAlign w:val="superscript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vertAlign w:val="superscript"/>
          <w:lang w:val="hy-AM"/>
        </w:rPr>
        <w:t>անվանումը</w:t>
      </w:r>
      <w:r w:rsidRPr="00FE4A6D">
        <w:rPr>
          <w:rFonts w:ascii="Arial LatArm" w:hAnsi="Arial LatArm" w:cs="Arial"/>
          <w:sz w:val="20"/>
          <w:vertAlign w:val="superscript"/>
          <w:lang w:val="hy-AM"/>
        </w:rPr>
        <w:t xml:space="preserve"> </w:t>
      </w:r>
      <w:r w:rsidRPr="00FE4A6D">
        <w:rPr>
          <w:rFonts w:ascii="Arial LatArm" w:hAnsi="Arial LatArm"/>
          <w:sz w:val="20"/>
          <w:vertAlign w:val="superscript"/>
          <w:lang w:val="hy-AM"/>
        </w:rPr>
        <w:t xml:space="preserve"> (</w:t>
      </w:r>
      <w:r w:rsidRPr="00FE4A6D">
        <w:rPr>
          <w:rFonts w:ascii="GHEA Grapalat" w:hAnsi="GHEA Grapalat" w:cs="Sylfaen"/>
          <w:sz w:val="20"/>
          <w:vertAlign w:val="superscript"/>
          <w:lang w:val="hy-AM"/>
        </w:rPr>
        <w:t>ղեկավարի</w:t>
      </w:r>
      <w:r w:rsidRPr="00FE4A6D">
        <w:rPr>
          <w:rFonts w:ascii="Arial LatArm" w:hAnsi="Arial LatArm" w:cs="Arial"/>
          <w:sz w:val="20"/>
          <w:vertAlign w:val="superscript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vertAlign w:val="superscript"/>
          <w:lang w:val="hy-AM"/>
        </w:rPr>
        <w:t>պաշտոնը</w:t>
      </w:r>
      <w:r w:rsidRPr="00FE4A6D">
        <w:rPr>
          <w:rFonts w:ascii="Arial LatArm" w:hAnsi="Arial LatArm" w:cs="Arial"/>
          <w:sz w:val="20"/>
          <w:vertAlign w:val="superscript"/>
          <w:lang w:val="hy-AM"/>
        </w:rPr>
        <w:t xml:space="preserve">, </w:t>
      </w:r>
      <w:r w:rsidRPr="00FE4A6D">
        <w:rPr>
          <w:rFonts w:ascii="GHEA Grapalat" w:hAnsi="GHEA Grapalat" w:cs="Arial"/>
          <w:sz w:val="20"/>
          <w:vertAlign w:val="superscript"/>
        </w:rPr>
        <w:t>ա</w:t>
      </w:r>
      <w:r w:rsidRPr="00FE4A6D">
        <w:rPr>
          <w:rFonts w:ascii="GHEA Grapalat" w:hAnsi="GHEA Grapalat" w:cs="Sylfaen"/>
          <w:sz w:val="20"/>
          <w:vertAlign w:val="superscript"/>
          <w:lang w:val="hy-AM"/>
        </w:rPr>
        <w:t>նուն</w:t>
      </w:r>
      <w:r w:rsidRPr="00FE4A6D">
        <w:rPr>
          <w:rFonts w:ascii="Arial LatArm" w:hAnsi="Arial LatArm" w:cs="Arial"/>
          <w:sz w:val="20"/>
          <w:vertAlign w:val="superscript"/>
          <w:lang w:val="hy-AM"/>
        </w:rPr>
        <w:t xml:space="preserve"> </w:t>
      </w:r>
      <w:r w:rsidRPr="00FE4A6D">
        <w:rPr>
          <w:rFonts w:ascii="GHEA Grapalat" w:hAnsi="GHEA Grapalat" w:cs="Sylfaen"/>
          <w:sz w:val="20"/>
          <w:vertAlign w:val="superscript"/>
        </w:rPr>
        <w:t>ա</w:t>
      </w:r>
      <w:r w:rsidRPr="00FE4A6D">
        <w:rPr>
          <w:rFonts w:ascii="GHEA Grapalat" w:hAnsi="GHEA Grapalat" w:cs="Sylfaen"/>
          <w:sz w:val="20"/>
          <w:vertAlign w:val="superscript"/>
          <w:lang w:val="hy-AM"/>
        </w:rPr>
        <w:t>զգանունը</w:t>
      </w:r>
      <w:r w:rsidRPr="00FE4A6D">
        <w:rPr>
          <w:rFonts w:ascii="Arial LatArm" w:hAnsi="Arial LatArm" w:cs="Arial"/>
          <w:sz w:val="20"/>
          <w:vertAlign w:val="superscript"/>
          <w:lang w:val="hy-AM"/>
        </w:rPr>
        <w:t xml:space="preserve">)                                             </w:t>
      </w:r>
      <w:r w:rsidRPr="00FE4A6D">
        <w:rPr>
          <w:rFonts w:ascii="Arial LatArm" w:hAnsi="Arial LatArm" w:cs="Arial"/>
          <w:sz w:val="20"/>
          <w:vertAlign w:val="superscript"/>
          <w:lang w:val="es-ES"/>
        </w:rPr>
        <w:t xml:space="preserve">               </w:t>
      </w:r>
      <w:r w:rsidRPr="00FE4A6D">
        <w:rPr>
          <w:rFonts w:ascii="GHEA Grapalat" w:hAnsi="GHEA Grapalat" w:cs="Sylfaen"/>
          <w:sz w:val="20"/>
          <w:vertAlign w:val="superscript"/>
          <w:lang w:val="hy-AM"/>
        </w:rPr>
        <w:t>ստորագրությունը</w:t>
      </w:r>
      <w:r w:rsidRPr="00FE4A6D">
        <w:rPr>
          <w:rFonts w:ascii="Arial LatArm" w:hAnsi="Arial LatArm" w:cs="Arial"/>
          <w:sz w:val="20"/>
          <w:vertAlign w:val="superscript"/>
          <w:lang w:val="hy-AM"/>
        </w:rPr>
        <w:t>)</w:t>
      </w:r>
    </w:p>
    <w:p w14:paraId="720C1466" w14:textId="77777777" w:rsidR="00B2572B" w:rsidRPr="00FE4A6D" w:rsidRDefault="00B2572B" w:rsidP="00EF3662">
      <w:pPr>
        <w:jc w:val="both"/>
        <w:rPr>
          <w:rFonts w:ascii="Arial LatArm" w:hAnsi="Arial LatArm" w:cs="Arial"/>
          <w:sz w:val="20"/>
          <w:vertAlign w:val="superscript"/>
          <w:lang w:val="es-ES"/>
        </w:rPr>
      </w:pPr>
    </w:p>
    <w:p w14:paraId="54777FB2" w14:textId="77777777" w:rsidR="00B2572B" w:rsidRPr="00FE4A6D" w:rsidRDefault="00B2572B" w:rsidP="00EF3662">
      <w:pPr>
        <w:jc w:val="both"/>
        <w:rPr>
          <w:rFonts w:ascii="Arial LatArm" w:hAnsi="Arial LatArm"/>
          <w:sz w:val="20"/>
          <w:lang w:val="hy-AM"/>
        </w:rPr>
      </w:pPr>
      <w:r w:rsidRPr="00FE4A6D">
        <w:rPr>
          <w:rFonts w:ascii="Arial LatArm" w:hAnsi="Arial LatArm"/>
          <w:sz w:val="20"/>
          <w:lang w:val="hy-AM"/>
        </w:rPr>
        <w:t xml:space="preserve">    </w:t>
      </w:r>
    </w:p>
    <w:p w14:paraId="076AA636" w14:textId="77777777" w:rsidR="00B2572B" w:rsidRPr="00FE4A6D" w:rsidRDefault="00B2572B" w:rsidP="00EF3662">
      <w:pPr>
        <w:jc w:val="right"/>
        <w:rPr>
          <w:rFonts w:ascii="Arial LatArm" w:hAnsi="Arial LatArm" w:cs="Arial"/>
          <w:sz w:val="20"/>
          <w:lang w:val="hy-AM"/>
        </w:rPr>
      </w:pPr>
      <w:r w:rsidRPr="00FE4A6D">
        <w:rPr>
          <w:rFonts w:ascii="GHEA Grapalat" w:hAnsi="GHEA Grapalat" w:cs="Sylfaen"/>
          <w:sz w:val="20"/>
          <w:lang w:val="hy-AM"/>
        </w:rPr>
        <w:t>Կ</w:t>
      </w:r>
      <w:r w:rsidRPr="00FE4A6D">
        <w:rPr>
          <w:rFonts w:ascii="Arial LatArm" w:hAnsi="Arial LatArm" w:cs="Arial"/>
          <w:sz w:val="20"/>
          <w:lang w:val="hy-AM"/>
        </w:rPr>
        <w:t xml:space="preserve">. </w:t>
      </w:r>
      <w:r w:rsidRPr="00FE4A6D">
        <w:rPr>
          <w:rFonts w:ascii="GHEA Grapalat" w:hAnsi="GHEA Grapalat" w:cs="Sylfaen"/>
          <w:sz w:val="20"/>
          <w:lang w:val="hy-AM"/>
        </w:rPr>
        <w:t>Տ</w:t>
      </w:r>
      <w:r w:rsidRPr="00FE4A6D">
        <w:rPr>
          <w:rFonts w:ascii="Arial LatArm" w:hAnsi="Arial LatArm" w:cs="Arial"/>
          <w:sz w:val="20"/>
          <w:lang w:val="hy-AM"/>
        </w:rPr>
        <w:t>.</w:t>
      </w:r>
      <w:r w:rsidRPr="00FE4A6D">
        <w:rPr>
          <w:rStyle w:val="af6"/>
          <w:rFonts w:ascii="Arial LatArm" w:hAnsi="Arial LatArm" w:cs="Arial"/>
          <w:color w:val="FFFFFF"/>
          <w:sz w:val="20"/>
          <w:lang w:val="hy-AM"/>
        </w:rPr>
        <w:footnoteReference w:id="8"/>
      </w:r>
      <w:r w:rsidRPr="00FE4A6D">
        <w:rPr>
          <w:rFonts w:ascii="Arial LatArm" w:hAnsi="Arial LatArm" w:cs="Arial"/>
          <w:sz w:val="20"/>
          <w:lang w:val="hy-AM"/>
        </w:rPr>
        <w:tab/>
      </w:r>
      <w:r w:rsidRPr="00FE4A6D">
        <w:rPr>
          <w:rFonts w:ascii="Arial LatArm" w:hAnsi="Arial LatArm" w:cs="Arial"/>
          <w:sz w:val="20"/>
          <w:lang w:val="hy-AM"/>
        </w:rPr>
        <w:tab/>
        <w:t xml:space="preserve"> </w:t>
      </w:r>
    </w:p>
    <w:p w14:paraId="2177113A" w14:textId="77777777" w:rsidR="00CE3A99" w:rsidRPr="00FE4A6D" w:rsidRDefault="00CE3A99" w:rsidP="00AE74A0">
      <w:pPr>
        <w:pStyle w:val="31"/>
        <w:spacing w:line="240" w:lineRule="auto"/>
        <w:ind w:firstLine="0"/>
        <w:rPr>
          <w:rFonts w:ascii="Arial LatArm" w:hAnsi="Arial LatArm" w:cs="Sylfaen"/>
          <w:b/>
          <w:lang w:val="hy-AM"/>
        </w:rPr>
      </w:pPr>
      <w:r w:rsidRPr="00FE4A6D">
        <w:rPr>
          <w:rFonts w:ascii="Arial LatArm" w:hAnsi="Arial LatArm" w:cs="Sylfaen"/>
          <w:b/>
          <w:lang w:val="hy-AM"/>
        </w:rPr>
        <w:br w:type="page"/>
      </w:r>
      <w:r w:rsidRPr="00FE4A6D">
        <w:rPr>
          <w:rFonts w:ascii="Arial LatArm" w:hAnsi="Arial LatArm" w:cs="Sylfaen"/>
          <w:b/>
          <w:lang w:val="hy-AM"/>
        </w:rPr>
        <w:lastRenderedPageBreak/>
        <w:t xml:space="preserve"> </w:t>
      </w:r>
    </w:p>
    <w:p w14:paraId="6FDCACF8" w14:textId="77777777" w:rsidR="000B1088" w:rsidRPr="00FE4A6D" w:rsidRDefault="000B1088" w:rsidP="000B1088">
      <w:pPr>
        <w:pStyle w:val="3"/>
        <w:spacing w:line="240" w:lineRule="auto"/>
        <w:ind w:firstLine="567"/>
        <w:jc w:val="right"/>
        <w:rPr>
          <w:rFonts w:cs="Arial"/>
          <w:b/>
          <w:i w:val="0"/>
          <w:lang w:val="hy-AM"/>
        </w:rPr>
      </w:pPr>
      <w:r w:rsidRPr="00FE4A6D">
        <w:rPr>
          <w:rFonts w:ascii="GHEA Grapalat" w:hAnsi="GHEA Grapalat" w:cs="Sylfaen"/>
          <w:b/>
          <w:i w:val="0"/>
          <w:lang w:val="hy-AM"/>
        </w:rPr>
        <w:t>Հավելված</w:t>
      </w:r>
      <w:r w:rsidRPr="00FE4A6D">
        <w:rPr>
          <w:rFonts w:cs="Arial"/>
          <w:b/>
          <w:i w:val="0"/>
          <w:lang w:val="hy-AM"/>
        </w:rPr>
        <w:t xml:space="preserve"> </w:t>
      </w:r>
      <w:r w:rsidR="00E968EF" w:rsidRPr="00FE4A6D">
        <w:rPr>
          <w:rFonts w:cs="Arial"/>
          <w:b/>
          <w:i w:val="0"/>
          <w:lang w:val="hy-AM"/>
        </w:rPr>
        <w:t>1.1</w:t>
      </w:r>
    </w:p>
    <w:p w14:paraId="7FE48A32" w14:textId="1DB7812C" w:rsidR="000B1088" w:rsidRPr="00FE4A6D" w:rsidRDefault="00F12339" w:rsidP="000B1088">
      <w:pPr>
        <w:pStyle w:val="31"/>
        <w:spacing w:line="240" w:lineRule="auto"/>
        <w:jc w:val="right"/>
        <w:rPr>
          <w:rFonts w:ascii="Arial LatArm" w:hAnsi="Arial LatArm" w:cs="Arial"/>
          <w:b/>
          <w:lang w:val="hy-AM"/>
        </w:rPr>
      </w:pPr>
      <w:r w:rsidRPr="00566EDB">
        <w:rPr>
          <w:rFonts w:ascii="Sylfaen" w:hAnsi="Sylfaen"/>
          <w:b/>
          <w:bCs/>
          <w:lang w:val="hy-AM"/>
        </w:rPr>
        <w:t>ՀՀԿՄԱ</w:t>
      </w:r>
      <w:r w:rsidRPr="00F12339">
        <w:rPr>
          <w:rFonts w:ascii="Sylfaen" w:hAnsi="Sylfaen"/>
          <w:b/>
          <w:bCs/>
          <w:lang w:val="af-ZA"/>
        </w:rPr>
        <w:t>7</w:t>
      </w:r>
      <w:r w:rsidRPr="00566EDB">
        <w:rPr>
          <w:rFonts w:ascii="Sylfaen" w:hAnsi="Sylfaen"/>
          <w:b/>
          <w:bCs/>
          <w:lang w:val="hy-AM"/>
        </w:rPr>
        <w:t>ՀԴ</w:t>
      </w:r>
      <w:r w:rsidRPr="00F12339">
        <w:rPr>
          <w:rFonts w:ascii="Sylfaen" w:hAnsi="Sylfaen"/>
          <w:b/>
          <w:bCs/>
          <w:lang w:val="af-ZA"/>
        </w:rPr>
        <w:t xml:space="preserve">-ԳՀ- </w:t>
      </w:r>
      <w:r w:rsidRPr="00566EDB">
        <w:rPr>
          <w:rFonts w:ascii="Sylfaen" w:hAnsi="Sylfaen"/>
          <w:b/>
          <w:bCs/>
          <w:lang w:val="hy-AM"/>
        </w:rPr>
        <w:t>ԱՊՁԲ</w:t>
      </w:r>
      <w:r w:rsidRPr="00F12339">
        <w:rPr>
          <w:rFonts w:ascii="Sylfaen" w:hAnsi="Sylfaen"/>
          <w:b/>
          <w:bCs/>
          <w:lang w:val="af-ZA"/>
        </w:rPr>
        <w:t>-202</w:t>
      </w:r>
      <w:r w:rsidR="004E1957">
        <w:rPr>
          <w:rFonts w:ascii="Sylfaen" w:hAnsi="Sylfaen"/>
          <w:b/>
          <w:bCs/>
          <w:lang w:val="af-ZA"/>
        </w:rPr>
        <w:t>6/</w:t>
      </w:r>
      <w:r w:rsidRPr="00F12339">
        <w:rPr>
          <w:rFonts w:ascii="Sylfaen" w:hAnsi="Sylfaen"/>
          <w:b/>
          <w:bCs/>
          <w:lang w:val="af-ZA"/>
        </w:rPr>
        <w:t>0</w:t>
      </w:r>
      <w:r w:rsidR="004E1957">
        <w:rPr>
          <w:rFonts w:ascii="Sylfaen" w:hAnsi="Sylfaen"/>
          <w:b/>
          <w:bCs/>
          <w:lang w:val="af-ZA"/>
        </w:rPr>
        <w:t>1</w:t>
      </w:r>
      <w:r>
        <w:rPr>
          <w:rFonts w:ascii="GHEA Grapalat" w:hAnsi="GHEA Grapalat"/>
          <w:b/>
          <w:lang w:val="af-ZA"/>
        </w:rPr>
        <w:t xml:space="preserve">   </w:t>
      </w:r>
      <w:r w:rsidR="000B1088" w:rsidRPr="00FE4A6D">
        <w:rPr>
          <w:rFonts w:ascii="GHEA Grapalat" w:hAnsi="GHEA Grapalat" w:cs="Sylfaen"/>
          <w:b/>
          <w:lang w:val="hy-AM"/>
        </w:rPr>
        <w:t>ծածկագրով</w:t>
      </w:r>
    </w:p>
    <w:p w14:paraId="7D9693C6" w14:textId="77777777" w:rsidR="000B1088" w:rsidRPr="00FE4A6D" w:rsidRDefault="00FD6146" w:rsidP="000B1088">
      <w:pPr>
        <w:pStyle w:val="31"/>
        <w:spacing w:line="240" w:lineRule="auto"/>
        <w:jc w:val="right"/>
        <w:rPr>
          <w:rFonts w:ascii="Arial LatArm" w:hAnsi="Arial LatArm" w:cs="Arial"/>
          <w:b/>
          <w:lang w:val="hy-AM"/>
        </w:rPr>
      </w:pPr>
      <w:r w:rsidRPr="00FE4A6D">
        <w:rPr>
          <w:rFonts w:ascii="GHEA Grapalat" w:hAnsi="GHEA Grapalat" w:cs="Sylfaen"/>
          <w:b/>
          <w:lang w:val="hy-AM"/>
        </w:rPr>
        <w:t>Գնանաշման</w:t>
      </w:r>
      <w:r w:rsidRPr="00FE4A6D">
        <w:rPr>
          <w:rFonts w:ascii="Arial LatArm" w:hAnsi="Arial LatArm" w:cs="Sylfaen"/>
          <w:b/>
          <w:lang w:val="hy-AM"/>
        </w:rPr>
        <w:t xml:space="preserve"> </w:t>
      </w:r>
      <w:r w:rsidRPr="00FE4A6D">
        <w:rPr>
          <w:rFonts w:ascii="GHEA Grapalat" w:hAnsi="GHEA Grapalat" w:cs="Sylfaen"/>
          <w:b/>
          <w:lang w:val="hy-AM"/>
        </w:rPr>
        <w:t>հարցման</w:t>
      </w:r>
      <w:r w:rsidR="000B1088" w:rsidRPr="00FE4A6D">
        <w:rPr>
          <w:rFonts w:ascii="Arial LatArm" w:hAnsi="Arial LatArm" w:cs="Arial"/>
          <w:b/>
          <w:lang w:val="hy-AM"/>
        </w:rPr>
        <w:t xml:space="preserve"> </w:t>
      </w:r>
      <w:r w:rsidR="000B1088" w:rsidRPr="00FE4A6D">
        <w:rPr>
          <w:rFonts w:ascii="GHEA Grapalat" w:hAnsi="GHEA Grapalat" w:cs="Sylfaen"/>
          <w:b/>
          <w:lang w:val="hy-AM"/>
        </w:rPr>
        <w:t>հրավերի</w:t>
      </w:r>
    </w:p>
    <w:p w14:paraId="14B01DA0" w14:textId="77777777" w:rsidR="000B1088" w:rsidRPr="00FE4A6D" w:rsidRDefault="000B1088" w:rsidP="000B1088">
      <w:pPr>
        <w:ind w:left="-66"/>
        <w:jc w:val="center"/>
        <w:rPr>
          <w:rFonts w:ascii="Arial LatArm" w:hAnsi="Arial LatArm"/>
          <w:b/>
          <w:lang w:val="hy-AM"/>
        </w:rPr>
      </w:pPr>
    </w:p>
    <w:p w14:paraId="436D3EFE" w14:textId="77777777" w:rsidR="000B1088" w:rsidRPr="00FE4A6D" w:rsidRDefault="000B1088" w:rsidP="000B1088">
      <w:pPr>
        <w:pStyle w:val="3"/>
        <w:spacing w:line="240" w:lineRule="auto"/>
        <w:ind w:firstLine="567"/>
        <w:jc w:val="left"/>
        <w:rPr>
          <w:b/>
          <w:lang w:val="hy-AM"/>
        </w:rPr>
      </w:pPr>
    </w:p>
    <w:p w14:paraId="51167522" w14:textId="77777777" w:rsidR="000B1088" w:rsidRPr="00FE4A6D" w:rsidRDefault="000B1088" w:rsidP="000B1088">
      <w:pPr>
        <w:pStyle w:val="3"/>
        <w:spacing w:line="240" w:lineRule="auto"/>
        <w:ind w:firstLine="567"/>
        <w:rPr>
          <w:b/>
          <w:i w:val="0"/>
          <w:lang w:val="hy-AM"/>
        </w:rPr>
      </w:pPr>
      <w:r w:rsidRPr="00FE4A6D">
        <w:rPr>
          <w:rFonts w:ascii="GHEA Grapalat" w:hAnsi="GHEA Grapalat"/>
          <w:b/>
          <w:i w:val="0"/>
          <w:lang w:val="hy-AM"/>
        </w:rPr>
        <w:t>ՆԿԱՐԱԳԻՐ</w:t>
      </w:r>
    </w:p>
    <w:p w14:paraId="6598718A" w14:textId="77777777" w:rsidR="000B1088" w:rsidRPr="00FE4A6D" w:rsidRDefault="000B1088" w:rsidP="000B1088">
      <w:pPr>
        <w:pStyle w:val="3"/>
        <w:spacing w:line="240" w:lineRule="auto"/>
        <w:ind w:firstLine="567"/>
        <w:rPr>
          <w:b/>
          <w:i w:val="0"/>
          <w:lang w:val="hy-AM"/>
        </w:rPr>
      </w:pPr>
      <w:r w:rsidRPr="00FE4A6D">
        <w:rPr>
          <w:rFonts w:ascii="GHEA Grapalat" w:hAnsi="GHEA Grapalat"/>
          <w:b/>
          <w:i w:val="0"/>
          <w:lang w:val="hy-AM"/>
        </w:rPr>
        <w:t>առաջարկվող</w:t>
      </w:r>
      <w:r w:rsidRPr="00FE4A6D">
        <w:rPr>
          <w:b/>
          <w:i w:val="0"/>
          <w:lang w:val="hy-AM"/>
        </w:rPr>
        <w:t xml:space="preserve"> </w:t>
      </w:r>
      <w:r w:rsidRPr="00FE4A6D">
        <w:rPr>
          <w:rFonts w:ascii="GHEA Grapalat" w:hAnsi="GHEA Grapalat"/>
          <w:b/>
          <w:i w:val="0"/>
          <w:lang w:val="hy-AM"/>
        </w:rPr>
        <w:t>ապրանքի</w:t>
      </w:r>
      <w:r w:rsidRPr="00FE4A6D">
        <w:rPr>
          <w:b/>
          <w:i w:val="0"/>
          <w:lang w:val="hy-AM"/>
        </w:rPr>
        <w:t xml:space="preserve"> </w:t>
      </w:r>
      <w:r w:rsidRPr="00FE4A6D">
        <w:rPr>
          <w:rFonts w:ascii="GHEA Grapalat" w:hAnsi="GHEA Grapalat"/>
          <w:b/>
          <w:i w:val="0"/>
          <w:lang w:val="hy-AM"/>
        </w:rPr>
        <w:t>ամբողջական</w:t>
      </w:r>
      <w:r w:rsidRPr="00FE4A6D">
        <w:rPr>
          <w:b/>
          <w:i w:val="0"/>
          <w:lang w:val="hy-AM"/>
        </w:rPr>
        <w:t xml:space="preserve"> </w:t>
      </w:r>
    </w:p>
    <w:p w14:paraId="2448B352" w14:textId="77777777" w:rsidR="000B1088" w:rsidRPr="00FE4A6D" w:rsidRDefault="000B1088" w:rsidP="000B1088">
      <w:pPr>
        <w:pStyle w:val="3"/>
        <w:spacing w:line="240" w:lineRule="auto"/>
        <w:ind w:firstLine="567"/>
        <w:rPr>
          <w:rFonts w:cs="Arial"/>
          <w:lang w:val="es-ES"/>
        </w:rPr>
      </w:pPr>
    </w:p>
    <w:p w14:paraId="60F9DF18" w14:textId="44CC6414" w:rsidR="000B1088" w:rsidRPr="00FE4A6D" w:rsidRDefault="000B1088" w:rsidP="00F12339">
      <w:pPr>
        <w:ind w:firstLine="567"/>
        <w:jc w:val="both"/>
        <w:rPr>
          <w:rFonts w:ascii="Arial LatArm" w:hAnsi="Arial LatArm" w:cs="Arial"/>
          <w:sz w:val="20"/>
          <w:szCs w:val="20"/>
          <w:u w:val="single"/>
          <w:lang w:val="es-ES"/>
        </w:rPr>
      </w:pPr>
      <w:r w:rsidRPr="00FE4A6D">
        <w:rPr>
          <w:rFonts w:ascii="Arial LatArm" w:hAnsi="Arial LatArm" w:cs="Arial"/>
          <w:sz w:val="20"/>
          <w:szCs w:val="20"/>
          <w:u w:val="single"/>
          <w:lang w:val="es-ES"/>
        </w:rPr>
        <w:tab/>
      </w:r>
      <w:r w:rsidRPr="00FE4A6D">
        <w:rPr>
          <w:rFonts w:ascii="Arial LatArm" w:hAnsi="Arial LatArm" w:cs="Arial"/>
          <w:sz w:val="20"/>
          <w:szCs w:val="20"/>
          <w:u w:val="single"/>
          <w:lang w:val="es-ES"/>
        </w:rPr>
        <w:tab/>
      </w:r>
      <w:r w:rsidRPr="00FE4A6D">
        <w:rPr>
          <w:rFonts w:ascii="Arial LatArm" w:hAnsi="Arial LatArm" w:cs="Arial"/>
          <w:sz w:val="20"/>
          <w:szCs w:val="20"/>
          <w:u w:val="single"/>
          <w:lang w:val="es-ES"/>
        </w:rPr>
        <w:tab/>
      </w:r>
      <w:r w:rsidRPr="00FE4A6D">
        <w:rPr>
          <w:rFonts w:ascii="Arial LatArm" w:hAnsi="Arial LatArm" w:cs="Arial"/>
          <w:sz w:val="20"/>
          <w:szCs w:val="20"/>
          <w:u w:val="single"/>
          <w:lang w:val="es-ES"/>
        </w:rPr>
        <w:tab/>
      </w:r>
      <w:r w:rsidRPr="00FE4A6D">
        <w:rPr>
          <w:rFonts w:ascii="Arial LatArm" w:hAnsi="Arial LatArm" w:cs="Arial"/>
          <w:sz w:val="20"/>
          <w:szCs w:val="20"/>
          <w:u w:val="single"/>
          <w:lang w:val="es-ES"/>
        </w:rPr>
        <w:tab/>
      </w:r>
      <w:r w:rsidRPr="00FE4A6D">
        <w:rPr>
          <w:rFonts w:ascii="Arial LatArm" w:hAnsi="Arial LatArm" w:cs="Arial"/>
          <w:sz w:val="20"/>
          <w:szCs w:val="20"/>
          <w:u w:val="single"/>
          <w:lang w:val="es-ES"/>
        </w:rPr>
        <w:tab/>
      </w:r>
      <w:r w:rsidRPr="00FE4A6D">
        <w:rPr>
          <w:rFonts w:ascii="Arial LatArm" w:hAnsi="Arial LatArm" w:cs="Arial"/>
          <w:sz w:val="20"/>
          <w:szCs w:val="20"/>
          <w:u w:val="single"/>
          <w:lang w:val="es-ES"/>
        </w:rPr>
        <w:tab/>
      </w:r>
      <w:r w:rsidRPr="00FE4A6D">
        <w:rPr>
          <w:rFonts w:ascii="Arial LatArm" w:hAnsi="Arial LatArm" w:cs="Arial"/>
          <w:sz w:val="20"/>
          <w:szCs w:val="20"/>
          <w:u w:val="single"/>
          <w:lang w:val="es-ES"/>
        </w:rPr>
        <w:tab/>
        <w:t xml:space="preserve">      </w:t>
      </w:r>
      <w:r w:rsidRPr="00FE4A6D">
        <w:rPr>
          <w:rFonts w:ascii="Arial LatArm" w:hAnsi="Arial LatArm" w:cs="Arial"/>
          <w:sz w:val="20"/>
          <w:szCs w:val="20"/>
          <w:u w:val="single"/>
          <w:lang w:val="es-ES"/>
        </w:rPr>
        <w:tab/>
      </w:r>
      <w:r w:rsidRPr="00FE4A6D">
        <w:rPr>
          <w:rFonts w:ascii="Arial LatArm" w:hAnsi="Arial LatArm" w:cs="Arial"/>
          <w:sz w:val="20"/>
          <w:szCs w:val="20"/>
          <w:u w:val="single"/>
          <w:lang w:val="es-ES"/>
        </w:rPr>
        <w:tab/>
      </w:r>
      <w:r w:rsidRPr="00FE4A6D">
        <w:rPr>
          <w:rFonts w:ascii="Arial LatArm" w:hAnsi="Arial LatArm" w:cs="Arial"/>
          <w:sz w:val="20"/>
          <w:szCs w:val="20"/>
          <w:lang w:val="es-ES"/>
        </w:rPr>
        <w:t>-</w:t>
      </w:r>
      <w:r w:rsidRPr="00FE4A6D">
        <w:rPr>
          <w:rFonts w:ascii="GHEA Grapalat" w:hAnsi="GHEA Grapalat" w:cs="Arial"/>
          <w:sz w:val="20"/>
          <w:szCs w:val="20"/>
          <w:lang w:val="es-ES"/>
        </w:rPr>
        <w:t>ն</w:t>
      </w:r>
      <w:r w:rsidR="00222819" w:rsidRPr="00FE4A6D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="00F12339" w:rsidRPr="00F12339">
        <w:rPr>
          <w:rFonts w:ascii="Sylfaen" w:hAnsi="Sylfaen"/>
          <w:b/>
          <w:bCs/>
        </w:rPr>
        <w:t>ՀՀԿՄԱ</w:t>
      </w:r>
      <w:r w:rsidR="00F12339" w:rsidRPr="00F12339">
        <w:rPr>
          <w:rFonts w:ascii="Sylfaen" w:hAnsi="Sylfaen"/>
          <w:b/>
          <w:bCs/>
          <w:lang w:val="af-ZA"/>
        </w:rPr>
        <w:t>7</w:t>
      </w:r>
      <w:r w:rsidR="00F12339" w:rsidRPr="00F12339">
        <w:rPr>
          <w:rFonts w:ascii="Sylfaen" w:hAnsi="Sylfaen"/>
          <w:b/>
          <w:bCs/>
        </w:rPr>
        <w:t>ՀԴ</w:t>
      </w:r>
      <w:r w:rsidR="00F12339" w:rsidRPr="00F12339">
        <w:rPr>
          <w:rFonts w:ascii="Sylfaen" w:hAnsi="Sylfaen"/>
          <w:b/>
          <w:bCs/>
          <w:lang w:val="af-ZA"/>
        </w:rPr>
        <w:t xml:space="preserve">-ԳՀ- </w:t>
      </w:r>
      <w:r w:rsidR="00F12339" w:rsidRPr="00F12339">
        <w:rPr>
          <w:rFonts w:ascii="Sylfaen" w:hAnsi="Sylfaen"/>
          <w:b/>
          <w:bCs/>
        </w:rPr>
        <w:t>ԱՊՁԲ</w:t>
      </w:r>
      <w:r w:rsidR="00F12339" w:rsidRPr="00F12339">
        <w:rPr>
          <w:rFonts w:ascii="Sylfaen" w:hAnsi="Sylfaen"/>
          <w:b/>
          <w:bCs/>
          <w:lang w:val="af-ZA"/>
        </w:rPr>
        <w:t>-202</w:t>
      </w:r>
      <w:r w:rsidR="004E1957">
        <w:rPr>
          <w:rFonts w:ascii="Sylfaen" w:hAnsi="Sylfaen"/>
          <w:b/>
          <w:bCs/>
          <w:lang w:val="af-ZA"/>
        </w:rPr>
        <w:t>6</w:t>
      </w:r>
      <w:r w:rsidR="00F12339" w:rsidRPr="00F12339">
        <w:rPr>
          <w:rFonts w:ascii="Sylfaen" w:hAnsi="Sylfaen"/>
          <w:b/>
          <w:bCs/>
          <w:lang w:val="af-ZA"/>
        </w:rPr>
        <w:t>/0</w:t>
      </w:r>
      <w:r w:rsidR="004E1957">
        <w:rPr>
          <w:rFonts w:ascii="Sylfaen" w:hAnsi="Sylfaen"/>
          <w:b/>
          <w:bCs/>
          <w:lang w:val="af-ZA"/>
        </w:rPr>
        <w:t>1</w:t>
      </w:r>
      <w:r w:rsidR="00F12339">
        <w:rPr>
          <w:rFonts w:ascii="GHEA Grapalat" w:hAnsi="GHEA Grapalat"/>
          <w:b/>
          <w:lang w:val="af-ZA"/>
        </w:rPr>
        <w:t xml:space="preserve">   </w:t>
      </w:r>
      <w:r w:rsidRPr="00FE4A6D">
        <w:rPr>
          <w:rFonts w:ascii="Arial LatArm" w:hAnsi="Arial LatArm"/>
          <w:sz w:val="20"/>
          <w:vertAlign w:val="superscript"/>
          <w:lang w:val="es-ES"/>
        </w:rPr>
        <w:t xml:space="preserve">                          </w:t>
      </w:r>
      <w:r w:rsidRPr="00FE4A6D">
        <w:rPr>
          <w:rFonts w:ascii="GHEA Grapalat" w:hAnsi="GHEA Grapalat"/>
          <w:sz w:val="20"/>
          <w:vertAlign w:val="superscript"/>
          <w:lang w:val="hy-AM"/>
        </w:rPr>
        <w:t>մասնակցի</w:t>
      </w:r>
      <w:r w:rsidRPr="00FE4A6D">
        <w:rPr>
          <w:rFonts w:ascii="Arial LatArm" w:hAnsi="Arial LatArm"/>
          <w:sz w:val="20"/>
          <w:vertAlign w:val="superscript"/>
          <w:lang w:val="hy-AM"/>
        </w:rPr>
        <w:t xml:space="preserve"> </w:t>
      </w:r>
      <w:r w:rsidRPr="00FE4A6D">
        <w:rPr>
          <w:rFonts w:ascii="GHEA Grapalat" w:hAnsi="GHEA Grapalat"/>
          <w:sz w:val="20"/>
          <w:vertAlign w:val="superscript"/>
          <w:lang w:val="hy-AM"/>
        </w:rPr>
        <w:t>անվանումը</w:t>
      </w:r>
    </w:p>
    <w:p w14:paraId="6CF08E95" w14:textId="77777777" w:rsidR="000B1088" w:rsidRPr="00FE4A6D" w:rsidRDefault="000B1088" w:rsidP="000B1088">
      <w:pPr>
        <w:jc w:val="both"/>
        <w:rPr>
          <w:rFonts w:ascii="Arial LatArm" w:hAnsi="Arial LatArm"/>
          <w:lang w:val="hy-AM"/>
        </w:rPr>
      </w:pPr>
      <w:r w:rsidRPr="00FE4A6D">
        <w:rPr>
          <w:rFonts w:ascii="GHEA Grapalat" w:hAnsi="GHEA Grapalat" w:cs="Arial"/>
          <w:sz w:val="20"/>
          <w:szCs w:val="20"/>
          <w:lang w:val="es-ES"/>
        </w:rPr>
        <w:t>ծածկագրով</w:t>
      </w:r>
      <w:r w:rsidRPr="00FE4A6D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="00FD6146" w:rsidRPr="00FE4A6D">
        <w:rPr>
          <w:rFonts w:ascii="GHEA Grapalat" w:hAnsi="GHEA Grapalat" w:cs="Arial"/>
          <w:sz w:val="20"/>
          <w:szCs w:val="20"/>
          <w:lang w:val="es-ES"/>
        </w:rPr>
        <w:t>Գնանաշման</w:t>
      </w:r>
      <w:r w:rsidR="00FD6146" w:rsidRPr="00FE4A6D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="00FD6146" w:rsidRPr="00FE4A6D">
        <w:rPr>
          <w:rFonts w:ascii="GHEA Grapalat" w:hAnsi="GHEA Grapalat" w:cs="Arial"/>
          <w:sz w:val="20"/>
          <w:szCs w:val="20"/>
          <w:lang w:val="es-ES"/>
        </w:rPr>
        <w:t>հարցման</w:t>
      </w:r>
      <w:r w:rsidRPr="00FE4A6D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Arial"/>
          <w:sz w:val="20"/>
          <w:szCs w:val="20"/>
          <w:lang w:val="es-ES"/>
        </w:rPr>
        <w:t>շրջանակում</w:t>
      </w:r>
      <w:r w:rsidRPr="00FE4A6D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Arial"/>
          <w:sz w:val="20"/>
          <w:szCs w:val="20"/>
          <w:lang w:val="es-ES"/>
        </w:rPr>
        <w:t>ըստ</w:t>
      </w:r>
      <w:r w:rsidRPr="00FE4A6D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Arial"/>
          <w:sz w:val="20"/>
          <w:szCs w:val="20"/>
          <w:lang w:val="es-ES"/>
        </w:rPr>
        <w:t>չափաբաժինների</w:t>
      </w:r>
      <w:r w:rsidRPr="00FE4A6D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Arial"/>
          <w:sz w:val="20"/>
          <w:szCs w:val="20"/>
          <w:lang w:val="es-ES"/>
        </w:rPr>
        <w:t>ստորև</w:t>
      </w:r>
      <w:r w:rsidRPr="00FE4A6D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Arial"/>
          <w:sz w:val="20"/>
          <w:szCs w:val="20"/>
          <w:lang w:val="es-ES"/>
        </w:rPr>
        <w:t>ներկայացնում</w:t>
      </w:r>
      <w:r w:rsidRPr="00FE4A6D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Arial"/>
          <w:sz w:val="20"/>
          <w:szCs w:val="20"/>
          <w:lang w:val="es-ES"/>
        </w:rPr>
        <w:t>է</w:t>
      </w:r>
      <w:r w:rsidRPr="00FE4A6D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Arial"/>
          <w:sz w:val="20"/>
          <w:szCs w:val="20"/>
          <w:lang w:val="es-ES"/>
        </w:rPr>
        <w:t>իր</w:t>
      </w:r>
      <w:r w:rsidRPr="00FE4A6D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Arial"/>
          <w:sz w:val="20"/>
          <w:szCs w:val="20"/>
          <w:lang w:val="es-ES"/>
        </w:rPr>
        <w:t>կողմից</w:t>
      </w:r>
      <w:r w:rsidRPr="00FE4A6D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Arial"/>
          <w:sz w:val="20"/>
          <w:szCs w:val="20"/>
          <w:lang w:val="es-ES"/>
        </w:rPr>
        <w:t>առաջարկվող</w:t>
      </w:r>
      <w:r w:rsidRPr="00FE4A6D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Arial"/>
          <w:sz w:val="20"/>
          <w:szCs w:val="20"/>
          <w:lang w:val="es-ES"/>
        </w:rPr>
        <w:t>ապրանքի</w:t>
      </w:r>
      <w:r w:rsidRPr="00FE4A6D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Arial"/>
          <w:sz w:val="20"/>
          <w:szCs w:val="20"/>
          <w:lang w:val="es-ES"/>
        </w:rPr>
        <w:t>ամբողջական</w:t>
      </w:r>
      <w:r w:rsidRPr="00FE4A6D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Arial"/>
          <w:sz w:val="20"/>
          <w:szCs w:val="20"/>
          <w:lang w:val="es-ES"/>
        </w:rPr>
        <w:t>նկարագիրը</w:t>
      </w:r>
      <w:r w:rsidRPr="00FE4A6D">
        <w:rPr>
          <w:rFonts w:ascii="Arial LatArm" w:hAnsi="Arial LatArm" w:cs="Arial"/>
          <w:sz w:val="20"/>
          <w:szCs w:val="20"/>
          <w:lang w:val="es-ES"/>
        </w:rPr>
        <w:t xml:space="preserve"> </w:t>
      </w:r>
    </w:p>
    <w:p w14:paraId="639AD56D" w14:textId="77777777" w:rsidR="000B1088" w:rsidRPr="00FE4A6D" w:rsidRDefault="000B1088" w:rsidP="000B1088">
      <w:pPr>
        <w:pStyle w:val="3"/>
        <w:spacing w:line="240" w:lineRule="auto"/>
        <w:ind w:firstLine="567"/>
        <w:rPr>
          <w:rFonts w:cs="Arial"/>
          <w:lang w:val="es-ES"/>
        </w:rPr>
      </w:pPr>
    </w:p>
    <w:p w14:paraId="45FA94A2" w14:textId="77777777" w:rsidR="000B1088" w:rsidRPr="00FE4A6D" w:rsidRDefault="000B1088" w:rsidP="000B1088">
      <w:pPr>
        <w:rPr>
          <w:rFonts w:ascii="Arial LatArm" w:hAnsi="Arial LatArm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8"/>
        <w:gridCol w:w="1460"/>
        <w:gridCol w:w="2003"/>
        <w:gridCol w:w="1757"/>
        <w:gridCol w:w="1530"/>
        <w:gridCol w:w="1800"/>
      </w:tblGrid>
      <w:tr w:rsidR="000B1088" w:rsidRPr="00FE4A6D" w14:paraId="79EB1924" w14:textId="77777777" w:rsidTr="007760A5">
        <w:tc>
          <w:tcPr>
            <w:tcW w:w="1368" w:type="dxa"/>
            <w:vMerge w:val="restart"/>
            <w:vAlign w:val="center"/>
          </w:tcPr>
          <w:p w14:paraId="3924E31E" w14:textId="77777777" w:rsidR="000B1088" w:rsidRPr="00FE4A6D" w:rsidRDefault="000B1088" w:rsidP="007760A5">
            <w:pPr>
              <w:jc w:val="center"/>
              <w:rPr>
                <w:rFonts w:ascii="Arial LatArm" w:hAnsi="Arial LatArm"/>
                <w:b/>
                <w:bCs/>
                <w:sz w:val="16"/>
                <w:szCs w:val="18"/>
                <w:lang w:val="es-ES"/>
              </w:rPr>
            </w:pPr>
            <w:r w:rsidRPr="00FE4A6D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>Չափաբաժնի</w:t>
            </w:r>
            <w:r w:rsidRPr="00FE4A6D">
              <w:rPr>
                <w:rFonts w:ascii="Arial LatArm" w:hAnsi="Arial LatArm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FE4A6D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>համար</w:t>
            </w:r>
          </w:p>
        </w:tc>
        <w:tc>
          <w:tcPr>
            <w:tcW w:w="8550" w:type="dxa"/>
            <w:gridSpan w:val="5"/>
            <w:vAlign w:val="center"/>
          </w:tcPr>
          <w:p w14:paraId="5729CEB0" w14:textId="77777777" w:rsidR="000B1088" w:rsidRPr="00FE4A6D" w:rsidRDefault="000B1088" w:rsidP="007760A5">
            <w:pPr>
              <w:jc w:val="center"/>
              <w:rPr>
                <w:rFonts w:ascii="Arial LatArm" w:hAnsi="Arial LatArm"/>
                <w:b/>
                <w:bCs/>
                <w:sz w:val="16"/>
                <w:szCs w:val="18"/>
                <w:lang w:val="es-ES"/>
              </w:rPr>
            </w:pPr>
            <w:r w:rsidRPr="00FE4A6D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>Առաջարկվող</w:t>
            </w:r>
            <w:r w:rsidRPr="00FE4A6D">
              <w:rPr>
                <w:rFonts w:ascii="Arial LatArm" w:hAnsi="Arial LatArm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FE4A6D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>ապրանքի</w:t>
            </w:r>
          </w:p>
        </w:tc>
      </w:tr>
      <w:tr w:rsidR="00ED36CA" w:rsidRPr="00FE4A6D" w14:paraId="15A4941A" w14:textId="77777777" w:rsidTr="007760A5">
        <w:tc>
          <w:tcPr>
            <w:tcW w:w="1368" w:type="dxa"/>
            <w:vMerge/>
            <w:vAlign w:val="center"/>
          </w:tcPr>
          <w:p w14:paraId="4B3066CC" w14:textId="77777777" w:rsidR="00ED36CA" w:rsidRPr="00FE4A6D" w:rsidRDefault="00ED36CA" w:rsidP="007760A5">
            <w:pPr>
              <w:jc w:val="center"/>
              <w:rPr>
                <w:rFonts w:ascii="Arial LatArm" w:hAnsi="Arial LatArm"/>
                <w:b/>
                <w:bCs/>
                <w:sz w:val="16"/>
                <w:szCs w:val="18"/>
                <w:lang w:val="es-ES"/>
              </w:rPr>
            </w:pPr>
          </w:p>
        </w:tc>
        <w:tc>
          <w:tcPr>
            <w:tcW w:w="1460" w:type="dxa"/>
            <w:vAlign w:val="center"/>
          </w:tcPr>
          <w:p w14:paraId="1AE48F88" w14:textId="77777777" w:rsidR="00ED36CA" w:rsidRPr="00FE4A6D" w:rsidRDefault="00E968EF" w:rsidP="007760A5">
            <w:pPr>
              <w:jc w:val="center"/>
              <w:rPr>
                <w:rFonts w:ascii="Arial LatArm" w:hAnsi="Arial LatArm"/>
                <w:b/>
                <w:bCs/>
                <w:sz w:val="16"/>
                <w:szCs w:val="18"/>
                <w:lang w:val="es-ES"/>
              </w:rPr>
            </w:pPr>
            <w:r w:rsidRPr="00FE4A6D">
              <w:rPr>
                <w:rFonts w:ascii="GHEA Grapalat" w:hAnsi="GHEA Grapalat"/>
                <w:b/>
                <w:bCs/>
                <w:sz w:val="16"/>
                <w:szCs w:val="18"/>
              </w:rPr>
              <w:t>ֆ</w:t>
            </w:r>
            <w:r w:rsidR="00ED36CA" w:rsidRPr="00FE4A6D"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  <w:t>իրմային</w:t>
            </w:r>
            <w:r w:rsidR="00ED36CA" w:rsidRPr="00FE4A6D">
              <w:rPr>
                <w:rFonts w:ascii="Arial LatArm" w:hAnsi="Arial LatArm"/>
                <w:b/>
                <w:bCs/>
                <w:sz w:val="16"/>
                <w:szCs w:val="18"/>
                <w:lang w:val="hy-AM"/>
              </w:rPr>
              <w:t xml:space="preserve"> </w:t>
            </w:r>
            <w:r w:rsidR="00ED36CA" w:rsidRPr="00FE4A6D"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  <w:t>անվանումը</w:t>
            </w:r>
          </w:p>
        </w:tc>
        <w:tc>
          <w:tcPr>
            <w:tcW w:w="2003" w:type="dxa"/>
            <w:vAlign w:val="center"/>
          </w:tcPr>
          <w:p w14:paraId="4D630BB4" w14:textId="77777777" w:rsidR="00ED36CA" w:rsidRPr="00FE4A6D" w:rsidRDefault="00ED36CA" w:rsidP="007760A5">
            <w:pPr>
              <w:jc w:val="center"/>
              <w:rPr>
                <w:rFonts w:ascii="Arial LatArm" w:hAnsi="Arial LatArm"/>
                <w:b/>
                <w:bCs/>
                <w:sz w:val="16"/>
                <w:szCs w:val="18"/>
                <w:lang w:val="es-ES"/>
              </w:rPr>
            </w:pPr>
            <w:r w:rsidRPr="00FE4A6D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>ապրանքային</w:t>
            </w:r>
            <w:r w:rsidRPr="00FE4A6D">
              <w:rPr>
                <w:rFonts w:ascii="Arial LatArm" w:hAnsi="Arial LatArm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FE4A6D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>նշանը</w:t>
            </w:r>
          </w:p>
        </w:tc>
        <w:tc>
          <w:tcPr>
            <w:tcW w:w="1757" w:type="dxa"/>
            <w:vAlign w:val="center"/>
          </w:tcPr>
          <w:p w14:paraId="6BC4D42D" w14:textId="77777777" w:rsidR="00ED36CA" w:rsidRPr="00FE4A6D" w:rsidRDefault="00282B03" w:rsidP="007760A5">
            <w:pPr>
              <w:jc w:val="center"/>
              <w:rPr>
                <w:rFonts w:ascii="Arial LatArm" w:hAnsi="Arial LatArm"/>
                <w:b/>
                <w:bCs/>
                <w:sz w:val="16"/>
                <w:szCs w:val="18"/>
                <w:lang w:val="hy-AM"/>
              </w:rPr>
            </w:pPr>
            <w:r w:rsidRPr="00FE4A6D"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  <w:t>մոդելը</w:t>
            </w:r>
          </w:p>
        </w:tc>
        <w:tc>
          <w:tcPr>
            <w:tcW w:w="1530" w:type="dxa"/>
            <w:vAlign w:val="center"/>
          </w:tcPr>
          <w:p w14:paraId="790CAFBD" w14:textId="77777777" w:rsidR="00ED36CA" w:rsidRPr="00FE4A6D" w:rsidRDefault="00ED36CA" w:rsidP="007760A5">
            <w:pPr>
              <w:jc w:val="center"/>
              <w:rPr>
                <w:rFonts w:ascii="Arial LatArm" w:hAnsi="Arial LatArm"/>
                <w:b/>
                <w:bCs/>
                <w:sz w:val="16"/>
                <w:szCs w:val="18"/>
                <w:lang w:val="es-ES"/>
              </w:rPr>
            </w:pPr>
            <w:r w:rsidRPr="00FE4A6D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>արտադրողի</w:t>
            </w:r>
            <w:r w:rsidRPr="00FE4A6D">
              <w:rPr>
                <w:rFonts w:ascii="Arial LatArm" w:hAnsi="Arial LatArm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FE4A6D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>անվանումը</w:t>
            </w:r>
          </w:p>
        </w:tc>
        <w:tc>
          <w:tcPr>
            <w:tcW w:w="1800" w:type="dxa"/>
            <w:vAlign w:val="center"/>
          </w:tcPr>
          <w:p w14:paraId="76BEED5A" w14:textId="77777777" w:rsidR="00ED36CA" w:rsidRPr="00FE4A6D" w:rsidRDefault="00ED36CA" w:rsidP="007760A5">
            <w:pPr>
              <w:jc w:val="center"/>
              <w:rPr>
                <w:rFonts w:ascii="Arial LatArm" w:hAnsi="Arial LatArm"/>
                <w:b/>
                <w:bCs/>
                <w:sz w:val="16"/>
                <w:szCs w:val="18"/>
                <w:lang w:val="es-ES"/>
              </w:rPr>
            </w:pPr>
            <w:r w:rsidRPr="00FE4A6D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>տեխնիկական</w:t>
            </w:r>
            <w:r w:rsidRPr="00FE4A6D">
              <w:rPr>
                <w:rFonts w:ascii="Arial LatArm" w:hAnsi="Arial LatArm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FE4A6D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>բնութագրերը</w:t>
            </w:r>
          </w:p>
        </w:tc>
      </w:tr>
      <w:tr w:rsidR="00ED36CA" w:rsidRPr="00FE4A6D" w14:paraId="254EFD46" w14:textId="77777777" w:rsidTr="007760A5">
        <w:tc>
          <w:tcPr>
            <w:tcW w:w="1368" w:type="dxa"/>
          </w:tcPr>
          <w:p w14:paraId="65D26D67" w14:textId="77777777" w:rsidR="00ED36CA" w:rsidRPr="00FE4A6D" w:rsidRDefault="00ED36CA" w:rsidP="007760A5">
            <w:pPr>
              <w:pStyle w:val="3"/>
              <w:spacing w:line="240" w:lineRule="auto"/>
              <w:jc w:val="left"/>
              <w:rPr>
                <w:b/>
                <w:lang w:val="hy-AM"/>
              </w:rPr>
            </w:pPr>
          </w:p>
        </w:tc>
        <w:tc>
          <w:tcPr>
            <w:tcW w:w="1460" w:type="dxa"/>
          </w:tcPr>
          <w:p w14:paraId="54BBFEF4" w14:textId="77777777" w:rsidR="00ED36CA" w:rsidRPr="00FE4A6D" w:rsidRDefault="00ED36CA" w:rsidP="007760A5">
            <w:pPr>
              <w:pStyle w:val="3"/>
              <w:spacing w:line="240" w:lineRule="auto"/>
              <w:jc w:val="left"/>
              <w:rPr>
                <w:b/>
                <w:lang w:val="hy-AM"/>
              </w:rPr>
            </w:pPr>
          </w:p>
        </w:tc>
        <w:tc>
          <w:tcPr>
            <w:tcW w:w="2003" w:type="dxa"/>
          </w:tcPr>
          <w:p w14:paraId="4B30BE1E" w14:textId="77777777" w:rsidR="00ED36CA" w:rsidRPr="00FE4A6D" w:rsidRDefault="00ED36CA" w:rsidP="007760A5">
            <w:pPr>
              <w:pStyle w:val="3"/>
              <w:spacing w:line="240" w:lineRule="auto"/>
              <w:jc w:val="left"/>
              <w:rPr>
                <w:b/>
                <w:lang w:val="hy-AM"/>
              </w:rPr>
            </w:pPr>
          </w:p>
        </w:tc>
        <w:tc>
          <w:tcPr>
            <w:tcW w:w="1757" w:type="dxa"/>
          </w:tcPr>
          <w:p w14:paraId="27FA58D2" w14:textId="77777777" w:rsidR="00ED36CA" w:rsidRPr="00FE4A6D" w:rsidRDefault="00ED36CA" w:rsidP="007760A5">
            <w:pPr>
              <w:pStyle w:val="3"/>
              <w:spacing w:line="240" w:lineRule="auto"/>
              <w:jc w:val="left"/>
              <w:rPr>
                <w:b/>
                <w:lang w:val="hy-AM"/>
              </w:rPr>
            </w:pPr>
          </w:p>
        </w:tc>
        <w:tc>
          <w:tcPr>
            <w:tcW w:w="1530" w:type="dxa"/>
          </w:tcPr>
          <w:p w14:paraId="4A2E348C" w14:textId="77777777" w:rsidR="00ED36CA" w:rsidRPr="00FE4A6D" w:rsidRDefault="00ED36CA" w:rsidP="007760A5">
            <w:pPr>
              <w:pStyle w:val="3"/>
              <w:spacing w:line="240" w:lineRule="auto"/>
              <w:jc w:val="left"/>
              <w:rPr>
                <w:b/>
                <w:lang w:val="hy-AM"/>
              </w:rPr>
            </w:pPr>
          </w:p>
        </w:tc>
        <w:tc>
          <w:tcPr>
            <w:tcW w:w="1800" w:type="dxa"/>
          </w:tcPr>
          <w:p w14:paraId="69A2CAE7" w14:textId="77777777" w:rsidR="00ED36CA" w:rsidRPr="00FE4A6D" w:rsidRDefault="00ED36CA" w:rsidP="007760A5">
            <w:pPr>
              <w:pStyle w:val="3"/>
              <w:spacing w:line="240" w:lineRule="auto"/>
              <w:jc w:val="left"/>
              <w:rPr>
                <w:b/>
                <w:lang w:val="hy-AM"/>
              </w:rPr>
            </w:pPr>
          </w:p>
        </w:tc>
      </w:tr>
      <w:tr w:rsidR="00ED36CA" w:rsidRPr="00FE4A6D" w14:paraId="2CA115DF" w14:textId="77777777" w:rsidTr="007760A5">
        <w:tc>
          <w:tcPr>
            <w:tcW w:w="1368" w:type="dxa"/>
          </w:tcPr>
          <w:p w14:paraId="62573BD9" w14:textId="77777777" w:rsidR="00ED36CA" w:rsidRPr="00FE4A6D" w:rsidRDefault="00ED36CA" w:rsidP="007760A5">
            <w:pPr>
              <w:pStyle w:val="3"/>
              <w:spacing w:line="240" w:lineRule="auto"/>
              <w:jc w:val="left"/>
              <w:rPr>
                <w:b/>
                <w:lang w:val="hy-AM"/>
              </w:rPr>
            </w:pPr>
          </w:p>
        </w:tc>
        <w:tc>
          <w:tcPr>
            <w:tcW w:w="1460" w:type="dxa"/>
          </w:tcPr>
          <w:p w14:paraId="479FD05E" w14:textId="77777777" w:rsidR="00ED36CA" w:rsidRPr="00FE4A6D" w:rsidRDefault="00ED36CA" w:rsidP="007760A5">
            <w:pPr>
              <w:pStyle w:val="3"/>
              <w:spacing w:line="240" w:lineRule="auto"/>
              <w:jc w:val="left"/>
              <w:rPr>
                <w:b/>
                <w:lang w:val="hy-AM"/>
              </w:rPr>
            </w:pPr>
          </w:p>
        </w:tc>
        <w:tc>
          <w:tcPr>
            <w:tcW w:w="2003" w:type="dxa"/>
          </w:tcPr>
          <w:p w14:paraId="59098C80" w14:textId="77777777" w:rsidR="00ED36CA" w:rsidRPr="00FE4A6D" w:rsidRDefault="00ED36CA" w:rsidP="007760A5">
            <w:pPr>
              <w:pStyle w:val="3"/>
              <w:spacing w:line="240" w:lineRule="auto"/>
              <w:jc w:val="left"/>
              <w:rPr>
                <w:b/>
                <w:lang w:val="hy-AM"/>
              </w:rPr>
            </w:pPr>
          </w:p>
        </w:tc>
        <w:tc>
          <w:tcPr>
            <w:tcW w:w="1757" w:type="dxa"/>
          </w:tcPr>
          <w:p w14:paraId="5E5FE8FC" w14:textId="77777777" w:rsidR="00ED36CA" w:rsidRPr="00FE4A6D" w:rsidRDefault="00ED36CA" w:rsidP="007760A5">
            <w:pPr>
              <w:pStyle w:val="3"/>
              <w:spacing w:line="240" w:lineRule="auto"/>
              <w:jc w:val="left"/>
              <w:rPr>
                <w:b/>
                <w:lang w:val="hy-AM"/>
              </w:rPr>
            </w:pPr>
          </w:p>
        </w:tc>
        <w:tc>
          <w:tcPr>
            <w:tcW w:w="1530" w:type="dxa"/>
          </w:tcPr>
          <w:p w14:paraId="2079E743" w14:textId="77777777" w:rsidR="00ED36CA" w:rsidRPr="00FE4A6D" w:rsidRDefault="00ED36CA" w:rsidP="007760A5">
            <w:pPr>
              <w:pStyle w:val="3"/>
              <w:spacing w:line="240" w:lineRule="auto"/>
              <w:jc w:val="left"/>
              <w:rPr>
                <w:b/>
                <w:lang w:val="hy-AM"/>
              </w:rPr>
            </w:pPr>
          </w:p>
        </w:tc>
        <w:tc>
          <w:tcPr>
            <w:tcW w:w="1800" w:type="dxa"/>
          </w:tcPr>
          <w:p w14:paraId="7FA9B566" w14:textId="77777777" w:rsidR="00ED36CA" w:rsidRPr="00FE4A6D" w:rsidRDefault="00ED36CA" w:rsidP="007760A5">
            <w:pPr>
              <w:pStyle w:val="3"/>
              <w:spacing w:line="240" w:lineRule="auto"/>
              <w:jc w:val="left"/>
              <w:rPr>
                <w:b/>
                <w:lang w:val="hy-AM"/>
              </w:rPr>
            </w:pPr>
          </w:p>
        </w:tc>
      </w:tr>
      <w:tr w:rsidR="00ED36CA" w:rsidRPr="00FE4A6D" w14:paraId="428D302D" w14:textId="77777777" w:rsidTr="007760A5">
        <w:tc>
          <w:tcPr>
            <w:tcW w:w="1368" w:type="dxa"/>
          </w:tcPr>
          <w:p w14:paraId="3AD0E3C1" w14:textId="77777777" w:rsidR="00ED36CA" w:rsidRPr="00FE4A6D" w:rsidRDefault="00ED36CA" w:rsidP="007760A5">
            <w:pPr>
              <w:pStyle w:val="3"/>
              <w:spacing w:line="240" w:lineRule="auto"/>
              <w:jc w:val="left"/>
              <w:rPr>
                <w:b/>
                <w:lang w:val="hy-AM"/>
              </w:rPr>
            </w:pPr>
          </w:p>
        </w:tc>
        <w:tc>
          <w:tcPr>
            <w:tcW w:w="1460" w:type="dxa"/>
          </w:tcPr>
          <w:p w14:paraId="7ABE317C" w14:textId="77777777" w:rsidR="00ED36CA" w:rsidRPr="00FE4A6D" w:rsidRDefault="00ED36CA" w:rsidP="007760A5">
            <w:pPr>
              <w:pStyle w:val="3"/>
              <w:spacing w:line="240" w:lineRule="auto"/>
              <w:jc w:val="left"/>
              <w:rPr>
                <w:b/>
                <w:lang w:val="hy-AM"/>
              </w:rPr>
            </w:pPr>
          </w:p>
        </w:tc>
        <w:tc>
          <w:tcPr>
            <w:tcW w:w="2003" w:type="dxa"/>
          </w:tcPr>
          <w:p w14:paraId="6D7D6219" w14:textId="77777777" w:rsidR="00ED36CA" w:rsidRPr="00FE4A6D" w:rsidRDefault="00ED36CA" w:rsidP="007760A5">
            <w:pPr>
              <w:pStyle w:val="3"/>
              <w:spacing w:line="240" w:lineRule="auto"/>
              <w:jc w:val="left"/>
              <w:rPr>
                <w:b/>
                <w:lang w:val="hy-AM"/>
              </w:rPr>
            </w:pPr>
          </w:p>
        </w:tc>
        <w:tc>
          <w:tcPr>
            <w:tcW w:w="1757" w:type="dxa"/>
          </w:tcPr>
          <w:p w14:paraId="7E294341" w14:textId="77777777" w:rsidR="00ED36CA" w:rsidRPr="00FE4A6D" w:rsidRDefault="00ED36CA" w:rsidP="007760A5">
            <w:pPr>
              <w:pStyle w:val="3"/>
              <w:spacing w:line="240" w:lineRule="auto"/>
              <w:jc w:val="left"/>
              <w:rPr>
                <w:b/>
                <w:lang w:val="hy-AM"/>
              </w:rPr>
            </w:pPr>
          </w:p>
        </w:tc>
        <w:tc>
          <w:tcPr>
            <w:tcW w:w="1530" w:type="dxa"/>
          </w:tcPr>
          <w:p w14:paraId="1005FD4B" w14:textId="77777777" w:rsidR="00ED36CA" w:rsidRPr="00FE4A6D" w:rsidRDefault="00ED36CA" w:rsidP="007760A5">
            <w:pPr>
              <w:pStyle w:val="3"/>
              <w:spacing w:line="240" w:lineRule="auto"/>
              <w:jc w:val="left"/>
              <w:rPr>
                <w:b/>
                <w:lang w:val="hy-AM"/>
              </w:rPr>
            </w:pPr>
          </w:p>
        </w:tc>
        <w:tc>
          <w:tcPr>
            <w:tcW w:w="1800" w:type="dxa"/>
          </w:tcPr>
          <w:p w14:paraId="50D2D048" w14:textId="77777777" w:rsidR="00ED36CA" w:rsidRPr="00FE4A6D" w:rsidRDefault="00ED36CA" w:rsidP="007760A5">
            <w:pPr>
              <w:pStyle w:val="3"/>
              <w:spacing w:line="240" w:lineRule="auto"/>
              <w:jc w:val="left"/>
              <w:rPr>
                <w:b/>
                <w:lang w:val="hy-AM"/>
              </w:rPr>
            </w:pPr>
          </w:p>
        </w:tc>
      </w:tr>
    </w:tbl>
    <w:p w14:paraId="3D7DF5E8" w14:textId="77777777" w:rsidR="000B1088" w:rsidRPr="00FE4A6D" w:rsidRDefault="000B1088" w:rsidP="000B1088">
      <w:pPr>
        <w:pStyle w:val="3"/>
        <w:spacing w:line="240" w:lineRule="auto"/>
        <w:ind w:firstLine="567"/>
        <w:jc w:val="left"/>
        <w:rPr>
          <w:b/>
          <w:lang w:val="en-US"/>
        </w:rPr>
      </w:pPr>
    </w:p>
    <w:p w14:paraId="244F8AAB" w14:textId="77777777" w:rsidR="000B1088" w:rsidRPr="00FE4A6D" w:rsidRDefault="000B1088" w:rsidP="000B1088">
      <w:pPr>
        <w:pStyle w:val="3"/>
        <w:spacing w:line="240" w:lineRule="auto"/>
        <w:ind w:firstLine="567"/>
        <w:jc w:val="left"/>
        <w:rPr>
          <w:b/>
          <w:lang w:val="en-US"/>
        </w:rPr>
      </w:pPr>
    </w:p>
    <w:p w14:paraId="1A877D3E" w14:textId="77777777" w:rsidR="000B1088" w:rsidRPr="00FE4A6D" w:rsidRDefault="000B1088" w:rsidP="000B1088">
      <w:pPr>
        <w:pStyle w:val="3"/>
        <w:spacing w:line="240" w:lineRule="auto"/>
        <w:ind w:firstLine="567"/>
        <w:jc w:val="left"/>
        <w:rPr>
          <w:b/>
          <w:lang w:val="en-US"/>
        </w:rPr>
      </w:pPr>
    </w:p>
    <w:p w14:paraId="5ADC7310" w14:textId="77777777" w:rsidR="000B1088" w:rsidRPr="00FE4A6D" w:rsidRDefault="000B1088" w:rsidP="000B1088">
      <w:pPr>
        <w:pStyle w:val="3"/>
        <w:spacing w:line="240" w:lineRule="auto"/>
        <w:ind w:firstLine="567"/>
        <w:jc w:val="left"/>
        <w:rPr>
          <w:b/>
          <w:lang w:val="en-US"/>
        </w:rPr>
      </w:pPr>
    </w:p>
    <w:p w14:paraId="563707D9" w14:textId="77777777" w:rsidR="000B1088" w:rsidRPr="00FE4A6D" w:rsidRDefault="000B1088" w:rsidP="000B1088">
      <w:pPr>
        <w:rPr>
          <w:rFonts w:ascii="Arial LatArm" w:hAnsi="Arial LatArm"/>
          <w:sz w:val="20"/>
          <w:lang w:val="es-ES"/>
        </w:rPr>
      </w:pPr>
    </w:p>
    <w:p w14:paraId="18350446" w14:textId="77777777" w:rsidR="000B1088" w:rsidRPr="00FE4A6D" w:rsidRDefault="000B1088" w:rsidP="000B1088">
      <w:pPr>
        <w:jc w:val="both"/>
        <w:rPr>
          <w:rFonts w:ascii="Arial LatArm" w:hAnsi="Arial LatArm"/>
          <w:sz w:val="20"/>
          <w:u w:val="single"/>
        </w:rPr>
      </w:pPr>
      <w:r w:rsidRPr="00FE4A6D">
        <w:rPr>
          <w:rFonts w:ascii="Arial LatArm" w:hAnsi="Arial LatArm"/>
          <w:sz w:val="20"/>
          <w:u w:val="single"/>
        </w:rPr>
        <w:tab/>
      </w:r>
      <w:r w:rsidRPr="00FE4A6D">
        <w:rPr>
          <w:rFonts w:ascii="Arial LatArm" w:hAnsi="Arial LatArm"/>
          <w:sz w:val="20"/>
          <w:u w:val="single"/>
        </w:rPr>
        <w:tab/>
      </w:r>
      <w:r w:rsidRPr="00FE4A6D">
        <w:rPr>
          <w:rFonts w:ascii="Arial LatArm" w:hAnsi="Arial LatArm"/>
          <w:sz w:val="20"/>
          <w:u w:val="single"/>
        </w:rPr>
        <w:tab/>
      </w:r>
      <w:r w:rsidRPr="00FE4A6D">
        <w:rPr>
          <w:rFonts w:ascii="Arial LatArm" w:hAnsi="Arial LatArm"/>
          <w:sz w:val="20"/>
          <w:u w:val="single"/>
        </w:rPr>
        <w:tab/>
      </w:r>
      <w:r w:rsidRPr="00FE4A6D">
        <w:rPr>
          <w:rFonts w:ascii="Arial LatArm" w:hAnsi="Arial LatArm"/>
          <w:sz w:val="20"/>
          <w:u w:val="single"/>
        </w:rPr>
        <w:tab/>
      </w:r>
      <w:r w:rsidRPr="00FE4A6D">
        <w:rPr>
          <w:rFonts w:ascii="Arial LatArm" w:hAnsi="Arial LatArm"/>
          <w:sz w:val="20"/>
          <w:u w:val="single"/>
        </w:rPr>
        <w:tab/>
      </w:r>
      <w:r w:rsidRPr="00FE4A6D">
        <w:rPr>
          <w:rFonts w:ascii="Arial LatArm" w:hAnsi="Arial LatArm"/>
          <w:sz w:val="20"/>
          <w:u w:val="single"/>
        </w:rPr>
        <w:tab/>
      </w:r>
      <w:r w:rsidRPr="00FE4A6D">
        <w:rPr>
          <w:rFonts w:ascii="Arial LatArm" w:hAnsi="Arial LatArm"/>
          <w:sz w:val="20"/>
          <w:u w:val="single"/>
        </w:rPr>
        <w:tab/>
      </w:r>
      <w:r w:rsidRPr="00FE4A6D">
        <w:rPr>
          <w:rFonts w:ascii="Arial LatArm" w:hAnsi="Arial LatArm"/>
          <w:sz w:val="20"/>
          <w:u w:val="single"/>
        </w:rPr>
        <w:tab/>
      </w:r>
      <w:r w:rsidRPr="00FE4A6D">
        <w:rPr>
          <w:rFonts w:ascii="Arial LatArm" w:hAnsi="Arial LatArm"/>
          <w:sz w:val="20"/>
        </w:rPr>
        <w:tab/>
      </w:r>
      <w:r w:rsidRPr="00FE4A6D">
        <w:rPr>
          <w:rFonts w:ascii="Arial LatArm" w:hAnsi="Arial LatArm"/>
          <w:sz w:val="20"/>
          <w:u w:val="single"/>
        </w:rPr>
        <w:tab/>
      </w:r>
      <w:r w:rsidRPr="00FE4A6D">
        <w:rPr>
          <w:rFonts w:ascii="Arial LatArm" w:hAnsi="Arial LatArm"/>
          <w:sz w:val="20"/>
          <w:u w:val="single"/>
        </w:rPr>
        <w:tab/>
      </w:r>
      <w:r w:rsidRPr="00FE4A6D">
        <w:rPr>
          <w:rFonts w:ascii="Arial LatArm" w:hAnsi="Arial LatArm"/>
          <w:sz w:val="20"/>
          <w:u w:val="single"/>
        </w:rPr>
        <w:tab/>
        <w:t xml:space="preserve">    </w:t>
      </w:r>
    </w:p>
    <w:p w14:paraId="44F1AF3F" w14:textId="77777777" w:rsidR="000B1088" w:rsidRPr="00FE4A6D" w:rsidRDefault="00950D11" w:rsidP="000B1088">
      <w:pPr>
        <w:jc w:val="both"/>
        <w:rPr>
          <w:rFonts w:ascii="Arial LatArm" w:hAnsi="Arial LatArm"/>
          <w:sz w:val="20"/>
          <w:u w:val="single"/>
          <w:lang w:val="hy-AM"/>
        </w:rPr>
      </w:pPr>
      <w:r w:rsidRPr="00FE4A6D">
        <w:rPr>
          <w:rFonts w:ascii="Arial LatArm" w:hAnsi="Arial LatArm" w:cs="Sylfaen"/>
          <w:sz w:val="20"/>
          <w:vertAlign w:val="superscript"/>
          <w:lang w:val="hy-AM"/>
        </w:rPr>
        <w:t xml:space="preserve">                              </w:t>
      </w:r>
      <w:r w:rsidR="000B1088" w:rsidRPr="00FE4A6D">
        <w:rPr>
          <w:rFonts w:ascii="GHEA Grapalat" w:hAnsi="GHEA Grapalat" w:cs="Sylfaen"/>
          <w:sz w:val="20"/>
          <w:vertAlign w:val="superscript"/>
          <w:lang w:val="hy-AM"/>
        </w:rPr>
        <w:t>մասնակցի</w:t>
      </w:r>
      <w:r w:rsidR="000B1088" w:rsidRPr="00FE4A6D">
        <w:rPr>
          <w:rFonts w:ascii="Arial LatArm" w:hAnsi="Arial LatArm" w:cs="Sylfaen"/>
          <w:sz w:val="20"/>
          <w:vertAlign w:val="superscript"/>
          <w:lang w:val="hy-AM"/>
        </w:rPr>
        <w:t xml:space="preserve"> </w:t>
      </w:r>
      <w:r w:rsidR="000B1088" w:rsidRPr="00FE4A6D">
        <w:rPr>
          <w:rFonts w:ascii="GHEA Grapalat" w:hAnsi="GHEA Grapalat" w:cs="Sylfaen"/>
          <w:sz w:val="20"/>
          <w:vertAlign w:val="superscript"/>
          <w:lang w:val="hy-AM"/>
        </w:rPr>
        <w:t>անվանումը</w:t>
      </w:r>
      <w:r w:rsidR="000B1088" w:rsidRPr="00FE4A6D">
        <w:rPr>
          <w:rFonts w:ascii="Arial LatArm" w:hAnsi="Arial LatArm" w:cs="Sylfaen"/>
          <w:sz w:val="20"/>
          <w:vertAlign w:val="superscript"/>
          <w:lang w:val="hy-AM"/>
        </w:rPr>
        <w:t xml:space="preserve"> (</w:t>
      </w:r>
      <w:r w:rsidR="000B1088" w:rsidRPr="00FE4A6D">
        <w:rPr>
          <w:rFonts w:ascii="GHEA Grapalat" w:hAnsi="GHEA Grapalat" w:cs="Sylfaen"/>
          <w:sz w:val="20"/>
          <w:vertAlign w:val="superscript"/>
          <w:lang w:val="hy-AM"/>
        </w:rPr>
        <w:t>ղեկավարի</w:t>
      </w:r>
      <w:r w:rsidR="000B1088" w:rsidRPr="00FE4A6D">
        <w:rPr>
          <w:rFonts w:ascii="Arial LatArm" w:hAnsi="Arial LatArm" w:cs="Sylfaen"/>
          <w:sz w:val="20"/>
          <w:vertAlign w:val="superscript"/>
          <w:lang w:val="hy-AM"/>
        </w:rPr>
        <w:t xml:space="preserve"> </w:t>
      </w:r>
      <w:r w:rsidR="000B1088" w:rsidRPr="00FE4A6D">
        <w:rPr>
          <w:rFonts w:ascii="GHEA Grapalat" w:hAnsi="GHEA Grapalat" w:cs="Sylfaen"/>
          <w:sz w:val="20"/>
          <w:vertAlign w:val="superscript"/>
          <w:lang w:val="hy-AM"/>
        </w:rPr>
        <w:t>պաշտոնը</w:t>
      </w:r>
      <w:r w:rsidR="000B1088" w:rsidRPr="00FE4A6D">
        <w:rPr>
          <w:rFonts w:ascii="Arial LatArm" w:hAnsi="Arial LatArm" w:cs="Sylfaen"/>
          <w:sz w:val="20"/>
          <w:vertAlign w:val="superscript"/>
          <w:lang w:val="hy-AM"/>
        </w:rPr>
        <w:t xml:space="preserve">, </w:t>
      </w:r>
      <w:r w:rsidR="000B1088" w:rsidRPr="00FE4A6D">
        <w:rPr>
          <w:rFonts w:ascii="GHEA Grapalat" w:hAnsi="GHEA Grapalat" w:cs="Sylfaen"/>
          <w:sz w:val="20"/>
          <w:vertAlign w:val="superscript"/>
          <w:lang w:val="hy-AM"/>
        </w:rPr>
        <w:t>անուն</w:t>
      </w:r>
      <w:r w:rsidR="000B1088" w:rsidRPr="00FE4A6D">
        <w:rPr>
          <w:rFonts w:ascii="Arial LatArm" w:hAnsi="Arial LatArm" w:cs="Sylfaen"/>
          <w:sz w:val="20"/>
          <w:vertAlign w:val="superscript"/>
          <w:lang w:val="hy-AM"/>
        </w:rPr>
        <w:t xml:space="preserve"> </w:t>
      </w:r>
      <w:r w:rsidR="000B1088" w:rsidRPr="00FE4A6D">
        <w:rPr>
          <w:rFonts w:ascii="GHEA Grapalat" w:hAnsi="GHEA Grapalat" w:cs="Sylfaen"/>
          <w:sz w:val="20"/>
          <w:vertAlign w:val="superscript"/>
          <w:lang w:val="hy-AM"/>
        </w:rPr>
        <w:t>ազգանունը</w:t>
      </w:r>
      <w:r w:rsidR="000B1088" w:rsidRPr="00FE4A6D">
        <w:rPr>
          <w:rFonts w:ascii="Arial LatArm" w:hAnsi="Arial LatArm" w:cs="Sylfaen"/>
          <w:sz w:val="20"/>
          <w:vertAlign w:val="superscript"/>
          <w:lang w:val="hy-AM"/>
        </w:rPr>
        <w:t xml:space="preserve">)  </w:t>
      </w:r>
      <w:r w:rsidR="000B1088" w:rsidRPr="00FE4A6D">
        <w:rPr>
          <w:rFonts w:ascii="Arial LatArm" w:hAnsi="Arial LatArm" w:cs="Sylfaen"/>
          <w:sz w:val="20"/>
          <w:vertAlign w:val="superscript"/>
          <w:lang w:val="hy-AM"/>
        </w:rPr>
        <w:tab/>
      </w:r>
      <w:r w:rsidR="000B1088" w:rsidRPr="00FE4A6D">
        <w:rPr>
          <w:rFonts w:ascii="Arial LatArm" w:hAnsi="Arial LatArm" w:cs="Sylfaen"/>
          <w:sz w:val="20"/>
          <w:vertAlign w:val="superscript"/>
          <w:lang w:val="hy-AM"/>
        </w:rPr>
        <w:tab/>
      </w:r>
      <w:r w:rsidR="000B1088" w:rsidRPr="00FE4A6D">
        <w:rPr>
          <w:rFonts w:ascii="Arial LatArm" w:hAnsi="Arial LatArm" w:cs="Sylfaen"/>
          <w:vertAlign w:val="superscript"/>
          <w:lang w:val="hy-AM"/>
        </w:rPr>
        <w:t xml:space="preserve">                          </w:t>
      </w:r>
      <w:r w:rsidRPr="00FE4A6D">
        <w:rPr>
          <w:rFonts w:ascii="Arial LatArm" w:hAnsi="Arial LatArm" w:cs="Sylfaen"/>
          <w:vertAlign w:val="superscript"/>
          <w:lang w:val="hy-AM"/>
        </w:rPr>
        <w:t xml:space="preserve">                   </w:t>
      </w:r>
      <w:r w:rsidR="000B1088" w:rsidRPr="00FE4A6D">
        <w:rPr>
          <w:rFonts w:ascii="Arial LatArm" w:hAnsi="Arial LatArm" w:cs="Sylfaen"/>
          <w:vertAlign w:val="superscript"/>
          <w:lang w:val="hy-AM"/>
        </w:rPr>
        <w:t xml:space="preserve"> </w:t>
      </w:r>
      <w:r w:rsidR="000B1088" w:rsidRPr="00FE4A6D">
        <w:rPr>
          <w:rFonts w:ascii="GHEA Grapalat" w:hAnsi="GHEA Grapalat" w:cs="Sylfaen"/>
          <w:sz w:val="20"/>
          <w:vertAlign w:val="superscript"/>
          <w:lang w:val="hy-AM"/>
        </w:rPr>
        <w:t>ստորագրություն</w:t>
      </w:r>
      <w:r w:rsidR="000B1088" w:rsidRPr="00FE4A6D">
        <w:rPr>
          <w:rFonts w:ascii="Arial LatArm" w:hAnsi="Arial LatArm" w:cs="Sylfaen"/>
          <w:sz w:val="20"/>
          <w:lang w:val="hy-AM"/>
        </w:rPr>
        <w:t xml:space="preserve"> </w:t>
      </w:r>
    </w:p>
    <w:p w14:paraId="06DCD81C" w14:textId="77777777" w:rsidR="000B1088" w:rsidRPr="00FE4A6D" w:rsidRDefault="000B1088" w:rsidP="000B1088">
      <w:pPr>
        <w:jc w:val="right"/>
        <w:rPr>
          <w:rFonts w:ascii="Arial LatArm" w:hAnsi="Arial LatArm" w:cs="Sylfaen"/>
          <w:sz w:val="20"/>
          <w:lang w:val="hy-AM"/>
        </w:rPr>
      </w:pPr>
    </w:p>
    <w:p w14:paraId="615B63F1" w14:textId="77777777" w:rsidR="000B1088" w:rsidRPr="00FE4A6D" w:rsidRDefault="000B1088" w:rsidP="000B1088">
      <w:pPr>
        <w:jc w:val="right"/>
        <w:rPr>
          <w:rFonts w:ascii="Arial LatArm" w:hAnsi="Arial LatArm" w:cs="Sylfaen"/>
          <w:sz w:val="20"/>
          <w:lang w:val="hy-AM"/>
        </w:rPr>
      </w:pPr>
    </w:p>
    <w:p w14:paraId="0A15F01E" w14:textId="77777777" w:rsidR="000B1088" w:rsidRPr="00FE4A6D" w:rsidRDefault="000B1088" w:rsidP="000B1088">
      <w:pPr>
        <w:jc w:val="right"/>
        <w:rPr>
          <w:rFonts w:ascii="Arial LatArm" w:hAnsi="Arial LatArm" w:cs="Arial"/>
          <w:sz w:val="20"/>
          <w:lang w:val="hy-AM"/>
        </w:rPr>
      </w:pPr>
      <w:r w:rsidRPr="00FE4A6D">
        <w:rPr>
          <w:rFonts w:ascii="GHEA Grapalat" w:hAnsi="GHEA Grapalat" w:cs="Sylfaen"/>
          <w:sz w:val="20"/>
          <w:lang w:val="hy-AM"/>
        </w:rPr>
        <w:t>Կ</w:t>
      </w:r>
      <w:r w:rsidRPr="00FE4A6D">
        <w:rPr>
          <w:rFonts w:ascii="Arial LatArm" w:hAnsi="Arial LatArm" w:cs="Arial"/>
          <w:sz w:val="20"/>
          <w:lang w:val="hy-AM"/>
        </w:rPr>
        <w:t xml:space="preserve">. </w:t>
      </w:r>
      <w:r w:rsidRPr="00FE4A6D">
        <w:rPr>
          <w:rFonts w:ascii="GHEA Grapalat" w:hAnsi="GHEA Grapalat" w:cs="Sylfaen"/>
          <w:sz w:val="20"/>
          <w:lang w:val="hy-AM"/>
        </w:rPr>
        <w:t>Տ</w:t>
      </w:r>
      <w:r w:rsidRPr="00FE4A6D">
        <w:rPr>
          <w:rFonts w:ascii="Arial LatArm" w:hAnsi="Arial LatArm" w:cs="Arial"/>
          <w:sz w:val="20"/>
          <w:lang w:val="hy-AM"/>
        </w:rPr>
        <w:t>.</w:t>
      </w:r>
      <w:r w:rsidRPr="00FE4A6D">
        <w:rPr>
          <w:rFonts w:ascii="Arial LatArm" w:hAnsi="Arial LatArm" w:cs="Arial"/>
          <w:sz w:val="20"/>
          <w:lang w:val="hy-AM"/>
        </w:rPr>
        <w:tab/>
      </w:r>
      <w:r w:rsidRPr="00FE4A6D">
        <w:rPr>
          <w:rFonts w:ascii="Arial LatArm" w:hAnsi="Arial LatArm" w:cs="Arial"/>
          <w:sz w:val="20"/>
          <w:lang w:val="hy-AM"/>
        </w:rPr>
        <w:tab/>
        <w:t xml:space="preserve"> </w:t>
      </w:r>
    </w:p>
    <w:p w14:paraId="06A96107" w14:textId="77777777" w:rsidR="000B1088" w:rsidRPr="00FE4A6D" w:rsidRDefault="000B1088" w:rsidP="000B1088">
      <w:pPr>
        <w:jc w:val="right"/>
        <w:rPr>
          <w:rFonts w:ascii="Arial LatArm" w:hAnsi="Arial LatArm"/>
          <w:sz w:val="20"/>
          <w:lang w:val="hy-AM"/>
        </w:rPr>
      </w:pPr>
    </w:p>
    <w:p w14:paraId="2AFC10E0" w14:textId="77777777" w:rsidR="000B1088" w:rsidRPr="00FE4A6D" w:rsidRDefault="000B1088" w:rsidP="000B1088">
      <w:pPr>
        <w:jc w:val="right"/>
        <w:rPr>
          <w:rFonts w:ascii="Arial LatArm" w:hAnsi="Arial LatArm"/>
          <w:sz w:val="20"/>
          <w:lang w:val="hy-AM"/>
        </w:rPr>
      </w:pPr>
    </w:p>
    <w:p w14:paraId="23203838" w14:textId="77777777" w:rsidR="001B7698" w:rsidRPr="00FE4A6D" w:rsidRDefault="001B7698" w:rsidP="001B7698">
      <w:pPr>
        <w:pStyle w:val="af2"/>
        <w:rPr>
          <w:rFonts w:ascii="Arial LatArm" w:hAnsi="Arial LatArm"/>
          <w:i/>
          <w:sz w:val="16"/>
          <w:szCs w:val="16"/>
          <w:lang w:val="af-ZA"/>
        </w:rPr>
      </w:pPr>
      <w:r w:rsidRPr="00FE4A6D">
        <w:rPr>
          <w:rFonts w:ascii="Arial LatArm" w:hAnsi="Arial LatArm"/>
          <w:i/>
          <w:sz w:val="16"/>
          <w:szCs w:val="16"/>
          <w:lang w:val="hy-AM"/>
        </w:rPr>
        <w:t>*</w:t>
      </w:r>
      <w:r w:rsidRPr="00FE4A6D">
        <w:rPr>
          <w:rFonts w:ascii="GHEA Grapalat" w:hAnsi="GHEA Grapalat"/>
          <w:i/>
          <w:sz w:val="16"/>
          <w:szCs w:val="16"/>
          <w:lang w:val="hy-AM"/>
        </w:rPr>
        <w:t>լրացվում</w:t>
      </w:r>
      <w:r w:rsidRPr="00FE4A6D">
        <w:rPr>
          <w:rFonts w:ascii="Arial LatArm" w:hAnsi="Arial LatArm"/>
          <w:i/>
          <w:sz w:val="16"/>
          <w:szCs w:val="16"/>
          <w:lang w:val="af-ZA"/>
        </w:rPr>
        <w:t xml:space="preserve"> </w:t>
      </w:r>
      <w:r w:rsidRPr="00FE4A6D">
        <w:rPr>
          <w:rFonts w:ascii="GHEA Grapalat" w:hAnsi="GHEA Grapalat"/>
          <w:i/>
          <w:sz w:val="16"/>
          <w:szCs w:val="16"/>
          <w:lang w:val="hy-AM"/>
        </w:rPr>
        <w:t>է</w:t>
      </w:r>
      <w:r w:rsidRPr="00FE4A6D">
        <w:rPr>
          <w:rFonts w:ascii="Arial LatArm" w:hAnsi="Arial LatArm"/>
          <w:i/>
          <w:sz w:val="16"/>
          <w:szCs w:val="16"/>
          <w:lang w:val="af-ZA"/>
        </w:rPr>
        <w:t xml:space="preserve"> </w:t>
      </w:r>
      <w:r w:rsidRPr="00FE4A6D">
        <w:rPr>
          <w:rFonts w:ascii="GHEA Grapalat" w:hAnsi="GHEA Grapalat"/>
          <w:i/>
          <w:sz w:val="16"/>
          <w:szCs w:val="16"/>
          <w:lang w:val="hy-AM"/>
        </w:rPr>
        <w:t>հանձնաժողովի</w:t>
      </w:r>
      <w:r w:rsidRPr="00FE4A6D">
        <w:rPr>
          <w:rFonts w:ascii="Arial LatArm" w:hAnsi="Arial LatArm"/>
          <w:i/>
          <w:sz w:val="16"/>
          <w:szCs w:val="16"/>
          <w:lang w:val="af-ZA"/>
        </w:rPr>
        <w:t xml:space="preserve"> </w:t>
      </w:r>
      <w:r w:rsidRPr="00FE4A6D">
        <w:rPr>
          <w:rFonts w:ascii="GHEA Grapalat" w:hAnsi="GHEA Grapalat"/>
          <w:i/>
          <w:sz w:val="16"/>
          <w:szCs w:val="16"/>
          <w:lang w:val="hy-AM"/>
        </w:rPr>
        <w:t>քարտուղարի</w:t>
      </w:r>
      <w:r w:rsidRPr="00FE4A6D">
        <w:rPr>
          <w:rFonts w:ascii="Arial LatArm" w:hAnsi="Arial LatArm"/>
          <w:i/>
          <w:sz w:val="16"/>
          <w:szCs w:val="16"/>
          <w:lang w:val="af-ZA"/>
        </w:rPr>
        <w:t xml:space="preserve"> </w:t>
      </w:r>
      <w:r w:rsidRPr="00FE4A6D">
        <w:rPr>
          <w:rFonts w:ascii="GHEA Grapalat" w:hAnsi="GHEA Grapalat"/>
          <w:i/>
          <w:sz w:val="16"/>
          <w:szCs w:val="16"/>
          <w:lang w:val="hy-AM"/>
        </w:rPr>
        <w:t>կողմից</w:t>
      </w:r>
      <w:r w:rsidRPr="00FE4A6D">
        <w:rPr>
          <w:rFonts w:ascii="Arial LatArm" w:hAnsi="Arial LatArm"/>
          <w:i/>
          <w:sz w:val="16"/>
          <w:szCs w:val="16"/>
          <w:lang w:val="af-ZA"/>
        </w:rPr>
        <w:t xml:space="preserve">` </w:t>
      </w:r>
      <w:r w:rsidRPr="00FE4A6D">
        <w:rPr>
          <w:rFonts w:ascii="GHEA Grapalat" w:hAnsi="GHEA Grapalat"/>
          <w:i/>
          <w:sz w:val="16"/>
          <w:szCs w:val="16"/>
          <w:lang w:val="hy-AM"/>
        </w:rPr>
        <w:t>մինչև</w:t>
      </w:r>
      <w:r w:rsidRPr="00FE4A6D">
        <w:rPr>
          <w:rFonts w:ascii="Arial LatArm" w:hAnsi="Arial LatArm"/>
          <w:i/>
          <w:sz w:val="16"/>
          <w:szCs w:val="16"/>
          <w:lang w:val="af-ZA"/>
        </w:rPr>
        <w:t xml:space="preserve"> </w:t>
      </w:r>
      <w:r w:rsidRPr="00FE4A6D">
        <w:rPr>
          <w:rFonts w:ascii="GHEA Grapalat" w:hAnsi="GHEA Grapalat"/>
          <w:i/>
          <w:sz w:val="16"/>
          <w:szCs w:val="16"/>
          <w:lang w:val="hy-AM"/>
        </w:rPr>
        <w:t>հրավերը</w:t>
      </w:r>
      <w:r w:rsidRPr="00FE4A6D">
        <w:rPr>
          <w:rFonts w:ascii="Arial LatArm" w:hAnsi="Arial LatArm"/>
          <w:i/>
          <w:sz w:val="16"/>
          <w:szCs w:val="16"/>
          <w:lang w:val="af-ZA"/>
        </w:rPr>
        <w:t xml:space="preserve"> </w:t>
      </w:r>
      <w:r w:rsidRPr="00FE4A6D">
        <w:rPr>
          <w:rFonts w:ascii="GHEA Grapalat" w:hAnsi="GHEA Grapalat"/>
          <w:i/>
          <w:sz w:val="16"/>
          <w:szCs w:val="16"/>
          <w:lang w:val="hy-AM"/>
        </w:rPr>
        <w:t>տեղեկագրում</w:t>
      </w:r>
      <w:r w:rsidRPr="00FE4A6D">
        <w:rPr>
          <w:rFonts w:ascii="Arial LatArm" w:hAnsi="Arial LatArm"/>
          <w:i/>
          <w:sz w:val="16"/>
          <w:szCs w:val="16"/>
          <w:lang w:val="af-ZA"/>
        </w:rPr>
        <w:t xml:space="preserve"> </w:t>
      </w:r>
      <w:r w:rsidRPr="00FE4A6D">
        <w:rPr>
          <w:rFonts w:ascii="GHEA Grapalat" w:hAnsi="GHEA Grapalat"/>
          <w:i/>
          <w:sz w:val="16"/>
          <w:szCs w:val="16"/>
          <w:lang w:val="hy-AM"/>
        </w:rPr>
        <w:t>հրապարակելը</w:t>
      </w:r>
      <w:r w:rsidRPr="00FE4A6D">
        <w:rPr>
          <w:rFonts w:ascii="Arial LatArm" w:hAnsi="Arial LatArm"/>
          <w:i/>
          <w:sz w:val="16"/>
          <w:szCs w:val="16"/>
          <w:lang w:val="hy-AM"/>
        </w:rPr>
        <w:t>:</w:t>
      </w:r>
    </w:p>
    <w:p w14:paraId="261983D4" w14:textId="77777777" w:rsidR="00BF1194" w:rsidRPr="00FE4A6D" w:rsidRDefault="00BF1194" w:rsidP="000B1088">
      <w:pPr>
        <w:pStyle w:val="31"/>
        <w:spacing w:line="240" w:lineRule="auto"/>
        <w:ind w:firstLine="0"/>
        <w:jc w:val="right"/>
        <w:rPr>
          <w:rFonts w:ascii="Arial LatArm" w:hAnsi="Arial LatArm"/>
          <w:b/>
          <w:lang w:val="hy-AM"/>
        </w:rPr>
      </w:pPr>
    </w:p>
    <w:p w14:paraId="3BE31A6E" w14:textId="77777777" w:rsidR="00BF1194" w:rsidRPr="00FE4A6D" w:rsidRDefault="00BF1194" w:rsidP="000B1088">
      <w:pPr>
        <w:pStyle w:val="31"/>
        <w:spacing w:line="240" w:lineRule="auto"/>
        <w:ind w:firstLine="0"/>
        <w:jc w:val="right"/>
        <w:rPr>
          <w:rFonts w:ascii="Arial LatArm" w:hAnsi="Arial LatArm"/>
          <w:b/>
          <w:lang w:val="hy-AM"/>
        </w:rPr>
      </w:pPr>
    </w:p>
    <w:p w14:paraId="1279D391" w14:textId="77777777" w:rsidR="00BF1194" w:rsidRPr="00FE4A6D" w:rsidRDefault="00BF1194" w:rsidP="000B1088">
      <w:pPr>
        <w:pStyle w:val="31"/>
        <w:spacing w:line="240" w:lineRule="auto"/>
        <w:ind w:firstLine="0"/>
        <w:jc w:val="right"/>
        <w:rPr>
          <w:rFonts w:ascii="Arial LatArm" w:hAnsi="Arial LatArm"/>
          <w:b/>
          <w:lang w:val="hy-AM"/>
        </w:rPr>
      </w:pPr>
    </w:p>
    <w:p w14:paraId="66B620D7" w14:textId="77777777" w:rsidR="00BF1194" w:rsidRPr="00FE4A6D" w:rsidRDefault="00BF1194" w:rsidP="000B1088">
      <w:pPr>
        <w:pStyle w:val="31"/>
        <w:spacing w:line="240" w:lineRule="auto"/>
        <w:ind w:firstLine="0"/>
        <w:jc w:val="right"/>
        <w:rPr>
          <w:rFonts w:ascii="Arial LatArm" w:hAnsi="Arial LatArm"/>
          <w:b/>
          <w:lang w:val="hy-AM"/>
        </w:rPr>
      </w:pPr>
    </w:p>
    <w:p w14:paraId="7416B6AA" w14:textId="77777777" w:rsidR="00BF1194" w:rsidRPr="00FE4A6D" w:rsidRDefault="00BF1194" w:rsidP="000B1088">
      <w:pPr>
        <w:pStyle w:val="31"/>
        <w:spacing w:line="240" w:lineRule="auto"/>
        <w:ind w:firstLine="0"/>
        <w:jc w:val="right"/>
        <w:rPr>
          <w:rFonts w:ascii="Arial LatArm" w:hAnsi="Arial LatArm"/>
          <w:b/>
          <w:lang w:val="hy-AM"/>
        </w:rPr>
      </w:pPr>
    </w:p>
    <w:p w14:paraId="266A7A71" w14:textId="77777777" w:rsidR="00BF1194" w:rsidRPr="00FE4A6D" w:rsidRDefault="00BF1194" w:rsidP="000B1088">
      <w:pPr>
        <w:pStyle w:val="31"/>
        <w:spacing w:line="240" w:lineRule="auto"/>
        <w:ind w:firstLine="0"/>
        <w:jc w:val="right"/>
        <w:rPr>
          <w:rFonts w:ascii="Arial LatArm" w:hAnsi="Arial LatArm"/>
          <w:b/>
          <w:lang w:val="hy-AM"/>
        </w:rPr>
      </w:pPr>
    </w:p>
    <w:p w14:paraId="5DE7FD11" w14:textId="77777777" w:rsidR="00BF1194" w:rsidRPr="00FE4A6D" w:rsidRDefault="00BF1194" w:rsidP="000B1088">
      <w:pPr>
        <w:pStyle w:val="31"/>
        <w:spacing w:line="240" w:lineRule="auto"/>
        <w:ind w:firstLine="0"/>
        <w:jc w:val="right"/>
        <w:rPr>
          <w:rFonts w:ascii="Arial LatArm" w:hAnsi="Arial LatArm"/>
          <w:b/>
          <w:lang w:val="hy-AM"/>
        </w:rPr>
      </w:pPr>
    </w:p>
    <w:p w14:paraId="27E461F9" w14:textId="77777777" w:rsidR="00BF1194" w:rsidRPr="00FE4A6D" w:rsidRDefault="00BF1194" w:rsidP="000B1088">
      <w:pPr>
        <w:pStyle w:val="31"/>
        <w:spacing w:line="240" w:lineRule="auto"/>
        <w:ind w:firstLine="0"/>
        <w:jc w:val="right"/>
        <w:rPr>
          <w:rFonts w:ascii="Arial LatArm" w:hAnsi="Arial LatArm"/>
          <w:b/>
          <w:lang w:val="hy-AM"/>
        </w:rPr>
      </w:pPr>
    </w:p>
    <w:p w14:paraId="7F8F5D67" w14:textId="77777777" w:rsidR="00BF1194" w:rsidRPr="00FE4A6D" w:rsidRDefault="00BF1194" w:rsidP="000B1088">
      <w:pPr>
        <w:pStyle w:val="31"/>
        <w:spacing w:line="240" w:lineRule="auto"/>
        <w:ind w:firstLine="0"/>
        <w:jc w:val="right"/>
        <w:rPr>
          <w:rFonts w:ascii="Arial LatArm" w:hAnsi="Arial LatArm"/>
          <w:b/>
          <w:lang w:val="hy-AM"/>
        </w:rPr>
      </w:pPr>
    </w:p>
    <w:p w14:paraId="39FF315A" w14:textId="77777777" w:rsidR="00BF1194" w:rsidRPr="00FE4A6D" w:rsidRDefault="00BF1194" w:rsidP="000B1088">
      <w:pPr>
        <w:pStyle w:val="31"/>
        <w:spacing w:line="240" w:lineRule="auto"/>
        <w:ind w:firstLine="0"/>
        <w:jc w:val="right"/>
        <w:rPr>
          <w:rFonts w:ascii="Arial LatArm" w:hAnsi="Arial LatArm"/>
          <w:b/>
          <w:lang w:val="hy-AM"/>
        </w:rPr>
      </w:pPr>
    </w:p>
    <w:p w14:paraId="0E152A22" w14:textId="77777777" w:rsidR="00BF1194" w:rsidRPr="00FE4A6D" w:rsidRDefault="00BF1194" w:rsidP="000B1088">
      <w:pPr>
        <w:pStyle w:val="31"/>
        <w:spacing w:line="240" w:lineRule="auto"/>
        <w:ind w:firstLine="0"/>
        <w:jc w:val="right"/>
        <w:rPr>
          <w:rFonts w:ascii="Arial LatArm" w:hAnsi="Arial LatArm"/>
          <w:b/>
          <w:lang w:val="hy-AM"/>
        </w:rPr>
      </w:pPr>
    </w:p>
    <w:p w14:paraId="5CFE050F" w14:textId="77777777" w:rsidR="00BF1194" w:rsidRPr="00FE4A6D" w:rsidRDefault="00BF1194" w:rsidP="000B1088">
      <w:pPr>
        <w:pStyle w:val="31"/>
        <w:spacing w:line="240" w:lineRule="auto"/>
        <w:ind w:firstLine="0"/>
        <w:jc w:val="right"/>
        <w:rPr>
          <w:rFonts w:ascii="Arial LatArm" w:hAnsi="Arial LatArm"/>
          <w:b/>
          <w:lang w:val="hy-AM"/>
        </w:rPr>
      </w:pPr>
    </w:p>
    <w:p w14:paraId="1814FED2" w14:textId="77777777" w:rsidR="00BF1194" w:rsidRPr="00FE4A6D" w:rsidRDefault="00BF1194" w:rsidP="000B1088">
      <w:pPr>
        <w:pStyle w:val="31"/>
        <w:spacing w:line="240" w:lineRule="auto"/>
        <w:ind w:firstLine="0"/>
        <w:jc w:val="right"/>
        <w:rPr>
          <w:rFonts w:ascii="Arial LatArm" w:hAnsi="Arial LatArm"/>
          <w:b/>
          <w:lang w:val="hy-AM"/>
        </w:rPr>
      </w:pPr>
    </w:p>
    <w:p w14:paraId="7880871E" w14:textId="77777777" w:rsidR="00BF1194" w:rsidRPr="00FE4A6D" w:rsidRDefault="00BF1194" w:rsidP="000B1088">
      <w:pPr>
        <w:pStyle w:val="31"/>
        <w:spacing w:line="240" w:lineRule="auto"/>
        <w:ind w:firstLine="0"/>
        <w:jc w:val="right"/>
        <w:rPr>
          <w:rFonts w:ascii="Arial LatArm" w:hAnsi="Arial LatArm"/>
          <w:b/>
          <w:lang w:val="hy-AM"/>
        </w:rPr>
      </w:pPr>
    </w:p>
    <w:p w14:paraId="75CC7904" w14:textId="77777777" w:rsidR="00BF1194" w:rsidRPr="00FE4A6D" w:rsidRDefault="00BF1194" w:rsidP="000B1088">
      <w:pPr>
        <w:pStyle w:val="31"/>
        <w:spacing w:line="240" w:lineRule="auto"/>
        <w:ind w:firstLine="0"/>
        <w:jc w:val="right"/>
        <w:rPr>
          <w:rFonts w:ascii="Arial LatArm" w:hAnsi="Arial LatArm"/>
          <w:b/>
          <w:lang w:val="hy-AM"/>
        </w:rPr>
      </w:pPr>
    </w:p>
    <w:p w14:paraId="404B76AE" w14:textId="77777777" w:rsidR="00BF1194" w:rsidRPr="00FE4A6D" w:rsidRDefault="00BF1194" w:rsidP="000B1088">
      <w:pPr>
        <w:pStyle w:val="31"/>
        <w:spacing w:line="240" w:lineRule="auto"/>
        <w:ind w:firstLine="0"/>
        <w:jc w:val="right"/>
        <w:rPr>
          <w:rFonts w:ascii="Arial LatArm" w:hAnsi="Arial LatArm"/>
          <w:b/>
          <w:lang w:val="hy-AM"/>
        </w:rPr>
      </w:pPr>
    </w:p>
    <w:p w14:paraId="2A14BE2A" w14:textId="77777777" w:rsidR="00BF1194" w:rsidRPr="00FE4A6D" w:rsidRDefault="00BF1194" w:rsidP="000B1088">
      <w:pPr>
        <w:pStyle w:val="31"/>
        <w:spacing w:line="240" w:lineRule="auto"/>
        <w:ind w:firstLine="0"/>
        <w:jc w:val="right"/>
        <w:rPr>
          <w:rFonts w:ascii="Arial LatArm" w:hAnsi="Arial LatArm"/>
          <w:b/>
          <w:lang w:val="hy-AM"/>
        </w:rPr>
      </w:pPr>
    </w:p>
    <w:p w14:paraId="78D019A3" w14:textId="77777777" w:rsidR="00BF1194" w:rsidRPr="00FE4A6D" w:rsidRDefault="00BF1194" w:rsidP="000B1088">
      <w:pPr>
        <w:pStyle w:val="31"/>
        <w:spacing w:line="240" w:lineRule="auto"/>
        <w:ind w:firstLine="0"/>
        <w:jc w:val="right"/>
        <w:rPr>
          <w:rFonts w:ascii="Arial LatArm" w:hAnsi="Arial LatArm"/>
          <w:b/>
          <w:lang w:val="hy-AM"/>
        </w:rPr>
      </w:pPr>
    </w:p>
    <w:p w14:paraId="62746DE3" w14:textId="77777777" w:rsidR="00BF1194" w:rsidRPr="00FE4A6D" w:rsidRDefault="00BF1194" w:rsidP="000B1088">
      <w:pPr>
        <w:pStyle w:val="31"/>
        <w:spacing w:line="240" w:lineRule="auto"/>
        <w:ind w:firstLine="0"/>
        <w:jc w:val="right"/>
        <w:rPr>
          <w:rFonts w:ascii="Arial LatArm" w:hAnsi="Arial LatArm"/>
          <w:b/>
          <w:lang w:val="hy-AM"/>
        </w:rPr>
      </w:pPr>
    </w:p>
    <w:p w14:paraId="27A8780E" w14:textId="77777777" w:rsidR="00BF1194" w:rsidRPr="002351E6" w:rsidRDefault="00BF1194" w:rsidP="000B1088">
      <w:pPr>
        <w:pStyle w:val="31"/>
        <w:spacing w:line="240" w:lineRule="auto"/>
        <w:ind w:firstLine="0"/>
        <w:jc w:val="right"/>
        <w:rPr>
          <w:rFonts w:ascii="Arial LatArm" w:hAnsi="Arial LatArm"/>
          <w:b/>
          <w:lang w:val="hy-AM"/>
        </w:rPr>
      </w:pPr>
    </w:p>
    <w:p w14:paraId="05127BB8" w14:textId="77777777" w:rsidR="00F12887" w:rsidRPr="002351E6" w:rsidRDefault="00F12887" w:rsidP="000B1088">
      <w:pPr>
        <w:pStyle w:val="31"/>
        <w:spacing w:line="240" w:lineRule="auto"/>
        <w:ind w:firstLine="0"/>
        <w:jc w:val="right"/>
        <w:rPr>
          <w:rFonts w:ascii="Arial LatArm" w:hAnsi="Arial LatArm"/>
          <w:b/>
          <w:lang w:val="hy-AM"/>
        </w:rPr>
      </w:pPr>
    </w:p>
    <w:p w14:paraId="3120F206" w14:textId="77777777" w:rsidR="00F12887" w:rsidRPr="002351E6" w:rsidRDefault="00F12887" w:rsidP="000B1088">
      <w:pPr>
        <w:pStyle w:val="31"/>
        <w:spacing w:line="240" w:lineRule="auto"/>
        <w:ind w:firstLine="0"/>
        <w:jc w:val="right"/>
        <w:rPr>
          <w:rFonts w:ascii="Arial LatArm" w:hAnsi="Arial LatArm"/>
          <w:b/>
          <w:lang w:val="hy-AM"/>
        </w:rPr>
      </w:pPr>
    </w:p>
    <w:p w14:paraId="57F1A226" w14:textId="77777777" w:rsidR="00F12887" w:rsidRPr="002351E6" w:rsidRDefault="00F12887" w:rsidP="000B1088">
      <w:pPr>
        <w:pStyle w:val="31"/>
        <w:spacing w:line="240" w:lineRule="auto"/>
        <w:ind w:firstLine="0"/>
        <w:jc w:val="right"/>
        <w:rPr>
          <w:rFonts w:ascii="Arial LatArm" w:hAnsi="Arial LatArm"/>
          <w:b/>
          <w:lang w:val="hy-AM"/>
        </w:rPr>
      </w:pPr>
    </w:p>
    <w:p w14:paraId="6BE68111" w14:textId="77777777" w:rsidR="00F12887" w:rsidRPr="002351E6" w:rsidRDefault="00F12887" w:rsidP="000B1088">
      <w:pPr>
        <w:pStyle w:val="31"/>
        <w:spacing w:line="240" w:lineRule="auto"/>
        <w:ind w:firstLine="0"/>
        <w:jc w:val="right"/>
        <w:rPr>
          <w:rFonts w:ascii="Arial LatArm" w:hAnsi="Arial LatArm"/>
          <w:b/>
          <w:lang w:val="hy-AM"/>
        </w:rPr>
      </w:pPr>
    </w:p>
    <w:p w14:paraId="04F24D49" w14:textId="77777777" w:rsidR="00F12887" w:rsidRPr="002351E6" w:rsidRDefault="00F12887" w:rsidP="000B1088">
      <w:pPr>
        <w:pStyle w:val="31"/>
        <w:spacing w:line="240" w:lineRule="auto"/>
        <w:ind w:firstLine="0"/>
        <w:jc w:val="right"/>
        <w:rPr>
          <w:rFonts w:ascii="Arial LatArm" w:hAnsi="Arial LatArm"/>
          <w:b/>
          <w:lang w:val="hy-AM"/>
        </w:rPr>
      </w:pPr>
    </w:p>
    <w:p w14:paraId="5E8B9068" w14:textId="77777777" w:rsidR="00BF1194" w:rsidRPr="00FE4A6D" w:rsidRDefault="00BF1194" w:rsidP="000B1088">
      <w:pPr>
        <w:pStyle w:val="31"/>
        <w:spacing w:line="240" w:lineRule="auto"/>
        <w:ind w:firstLine="0"/>
        <w:jc w:val="right"/>
        <w:rPr>
          <w:rFonts w:ascii="Arial LatArm" w:hAnsi="Arial LatArm"/>
          <w:b/>
          <w:lang w:val="hy-AM"/>
        </w:rPr>
      </w:pPr>
    </w:p>
    <w:p w14:paraId="2B2FCA09" w14:textId="77777777" w:rsidR="00BF1194" w:rsidRPr="00FE4A6D" w:rsidRDefault="00BF1194" w:rsidP="000B1088">
      <w:pPr>
        <w:pStyle w:val="31"/>
        <w:spacing w:line="240" w:lineRule="auto"/>
        <w:ind w:firstLine="0"/>
        <w:jc w:val="right"/>
        <w:rPr>
          <w:rFonts w:ascii="Arial LatArm" w:hAnsi="Arial LatArm"/>
          <w:b/>
          <w:lang w:val="hy-AM"/>
        </w:rPr>
      </w:pPr>
    </w:p>
    <w:p w14:paraId="63669675" w14:textId="77777777" w:rsidR="00BF1194" w:rsidRPr="00FE4A6D" w:rsidRDefault="00BF1194" w:rsidP="000B1088">
      <w:pPr>
        <w:pStyle w:val="31"/>
        <w:spacing w:line="240" w:lineRule="auto"/>
        <w:ind w:firstLine="0"/>
        <w:jc w:val="right"/>
        <w:rPr>
          <w:rFonts w:ascii="Arial LatArm" w:hAnsi="Arial LatArm"/>
          <w:b/>
          <w:lang w:val="hy-AM"/>
        </w:rPr>
      </w:pPr>
    </w:p>
    <w:p w14:paraId="71A6E283" w14:textId="77777777" w:rsidR="00BF1194" w:rsidRPr="00FE4A6D" w:rsidRDefault="00BF1194" w:rsidP="000B1088">
      <w:pPr>
        <w:pStyle w:val="31"/>
        <w:spacing w:line="240" w:lineRule="auto"/>
        <w:ind w:firstLine="0"/>
        <w:jc w:val="right"/>
        <w:rPr>
          <w:rFonts w:ascii="Arial LatArm" w:hAnsi="Arial LatArm"/>
          <w:b/>
          <w:lang w:val="hy-AM"/>
        </w:rPr>
      </w:pPr>
    </w:p>
    <w:p w14:paraId="2A4CBDE4" w14:textId="77777777" w:rsidR="00BF1194" w:rsidRPr="00FE4A6D" w:rsidRDefault="00BF1194" w:rsidP="000B1088">
      <w:pPr>
        <w:pStyle w:val="31"/>
        <w:spacing w:line="240" w:lineRule="auto"/>
        <w:ind w:firstLine="0"/>
        <w:jc w:val="right"/>
        <w:rPr>
          <w:rFonts w:ascii="Arial LatArm" w:hAnsi="Arial LatArm"/>
          <w:b/>
          <w:lang w:val="hy-AM"/>
        </w:rPr>
      </w:pPr>
    </w:p>
    <w:p w14:paraId="5D1DA8DF" w14:textId="77777777" w:rsidR="00BF1194" w:rsidRPr="00FE4A6D" w:rsidRDefault="00BF1194" w:rsidP="00BF1194">
      <w:pPr>
        <w:pStyle w:val="3"/>
        <w:spacing w:line="240" w:lineRule="auto"/>
        <w:ind w:firstLine="567"/>
        <w:jc w:val="right"/>
        <w:rPr>
          <w:rFonts w:cs="Arial"/>
          <w:b/>
          <w:i w:val="0"/>
          <w:lang w:val="hy-AM"/>
        </w:rPr>
      </w:pPr>
      <w:r w:rsidRPr="00FE4A6D">
        <w:rPr>
          <w:rFonts w:ascii="GHEA Grapalat" w:hAnsi="GHEA Grapalat" w:cs="Sylfaen"/>
          <w:b/>
          <w:i w:val="0"/>
          <w:lang w:val="hy-AM"/>
        </w:rPr>
        <w:t>Հավելված</w:t>
      </w:r>
      <w:r w:rsidRPr="00FE4A6D">
        <w:rPr>
          <w:rFonts w:cs="Arial"/>
          <w:b/>
          <w:i w:val="0"/>
          <w:lang w:val="hy-AM"/>
        </w:rPr>
        <w:t xml:space="preserve"> 1.2**</w:t>
      </w:r>
    </w:p>
    <w:p w14:paraId="55E45312" w14:textId="6284B4A5" w:rsidR="00BF1194" w:rsidRPr="00FE4A6D" w:rsidRDefault="00F12339" w:rsidP="00BF1194">
      <w:pPr>
        <w:pStyle w:val="31"/>
        <w:spacing w:line="240" w:lineRule="auto"/>
        <w:jc w:val="right"/>
        <w:rPr>
          <w:rFonts w:ascii="Arial LatArm" w:hAnsi="Arial LatArm" w:cs="Arial"/>
          <w:b/>
          <w:lang w:val="hy-AM"/>
        </w:rPr>
      </w:pPr>
      <w:r w:rsidRPr="00566EDB">
        <w:rPr>
          <w:rFonts w:ascii="Sylfaen" w:hAnsi="Sylfaen"/>
          <w:b/>
          <w:bCs/>
          <w:lang w:val="hy-AM"/>
        </w:rPr>
        <w:t>ՀՀԿՄԱ</w:t>
      </w:r>
      <w:r w:rsidRPr="00F12339">
        <w:rPr>
          <w:rFonts w:ascii="Sylfaen" w:hAnsi="Sylfaen"/>
          <w:b/>
          <w:bCs/>
          <w:lang w:val="af-ZA"/>
        </w:rPr>
        <w:t>7</w:t>
      </w:r>
      <w:r w:rsidRPr="00566EDB">
        <w:rPr>
          <w:rFonts w:ascii="Sylfaen" w:hAnsi="Sylfaen"/>
          <w:b/>
          <w:bCs/>
          <w:lang w:val="hy-AM"/>
        </w:rPr>
        <w:t>ՀԴ</w:t>
      </w:r>
      <w:r w:rsidRPr="00F12339">
        <w:rPr>
          <w:rFonts w:ascii="Sylfaen" w:hAnsi="Sylfaen"/>
          <w:b/>
          <w:bCs/>
          <w:lang w:val="af-ZA"/>
        </w:rPr>
        <w:t xml:space="preserve">-ԳՀ- </w:t>
      </w:r>
      <w:r w:rsidRPr="00566EDB">
        <w:rPr>
          <w:rFonts w:ascii="Sylfaen" w:hAnsi="Sylfaen"/>
          <w:b/>
          <w:bCs/>
          <w:lang w:val="hy-AM"/>
        </w:rPr>
        <w:t>ԱՊՁԲ</w:t>
      </w:r>
      <w:r w:rsidRPr="00F12339">
        <w:rPr>
          <w:rFonts w:ascii="Sylfaen" w:hAnsi="Sylfaen"/>
          <w:b/>
          <w:bCs/>
          <w:lang w:val="af-ZA"/>
        </w:rPr>
        <w:t>-202</w:t>
      </w:r>
      <w:r w:rsidR="004E1957">
        <w:rPr>
          <w:rFonts w:ascii="Sylfaen" w:hAnsi="Sylfaen"/>
          <w:b/>
          <w:bCs/>
          <w:lang w:val="af-ZA"/>
        </w:rPr>
        <w:t>6</w:t>
      </w:r>
      <w:r w:rsidRPr="00F12339">
        <w:rPr>
          <w:rFonts w:ascii="Sylfaen" w:hAnsi="Sylfaen"/>
          <w:b/>
          <w:bCs/>
          <w:lang w:val="af-ZA"/>
        </w:rPr>
        <w:t>/0</w:t>
      </w:r>
      <w:r w:rsidR="004E1957">
        <w:rPr>
          <w:rFonts w:ascii="Sylfaen" w:hAnsi="Sylfaen"/>
          <w:b/>
          <w:bCs/>
          <w:lang w:val="af-ZA"/>
        </w:rPr>
        <w:t>1</w:t>
      </w:r>
      <w:r>
        <w:rPr>
          <w:rFonts w:ascii="Sylfaen" w:hAnsi="Sylfaen"/>
          <w:lang w:val="af-ZA"/>
        </w:rPr>
        <w:t xml:space="preserve"> </w:t>
      </w:r>
      <w:r>
        <w:rPr>
          <w:rFonts w:ascii="GHEA Grapalat" w:hAnsi="GHEA Grapalat"/>
          <w:b/>
          <w:lang w:val="af-ZA"/>
        </w:rPr>
        <w:t xml:space="preserve">   </w:t>
      </w:r>
      <w:r w:rsidR="00BF1194" w:rsidRPr="00FE4A6D">
        <w:rPr>
          <w:rFonts w:ascii="GHEA Grapalat" w:hAnsi="GHEA Grapalat" w:cs="Sylfaen"/>
          <w:b/>
          <w:lang w:val="hy-AM"/>
        </w:rPr>
        <w:t>ծածկագրով</w:t>
      </w:r>
    </w:p>
    <w:p w14:paraId="3353AE22" w14:textId="77777777" w:rsidR="00BF1194" w:rsidRPr="00FE4A6D" w:rsidRDefault="00FD6146" w:rsidP="00BF1194">
      <w:pPr>
        <w:pStyle w:val="31"/>
        <w:spacing w:line="240" w:lineRule="auto"/>
        <w:jc w:val="right"/>
        <w:rPr>
          <w:rFonts w:ascii="Arial LatArm" w:hAnsi="Arial LatArm" w:cs="Arial"/>
          <w:b/>
          <w:lang w:val="hy-AM"/>
        </w:rPr>
      </w:pPr>
      <w:r w:rsidRPr="00FE4A6D">
        <w:rPr>
          <w:rFonts w:ascii="GHEA Grapalat" w:hAnsi="GHEA Grapalat" w:cs="Sylfaen"/>
          <w:b/>
          <w:lang w:val="hy-AM"/>
        </w:rPr>
        <w:t>Գնանաշման</w:t>
      </w:r>
      <w:r w:rsidRPr="00FE4A6D">
        <w:rPr>
          <w:rFonts w:ascii="Arial LatArm" w:hAnsi="Arial LatArm" w:cs="Sylfaen"/>
          <w:b/>
          <w:lang w:val="hy-AM"/>
        </w:rPr>
        <w:t xml:space="preserve"> </w:t>
      </w:r>
      <w:r w:rsidRPr="00FE4A6D">
        <w:rPr>
          <w:rFonts w:ascii="GHEA Grapalat" w:hAnsi="GHEA Grapalat" w:cs="Sylfaen"/>
          <w:b/>
          <w:lang w:val="hy-AM"/>
        </w:rPr>
        <w:t>հարցման</w:t>
      </w:r>
      <w:r w:rsidR="00BF1194" w:rsidRPr="00FE4A6D">
        <w:rPr>
          <w:rFonts w:ascii="Arial LatArm" w:hAnsi="Arial LatArm" w:cs="Arial"/>
          <w:b/>
          <w:lang w:val="hy-AM"/>
        </w:rPr>
        <w:t xml:space="preserve"> </w:t>
      </w:r>
      <w:r w:rsidR="00BF1194" w:rsidRPr="00FE4A6D">
        <w:rPr>
          <w:rFonts w:ascii="GHEA Grapalat" w:hAnsi="GHEA Grapalat" w:cs="Sylfaen"/>
          <w:b/>
          <w:lang w:val="hy-AM"/>
        </w:rPr>
        <w:t>հրավերի</w:t>
      </w:r>
    </w:p>
    <w:p w14:paraId="2C4C2AF7" w14:textId="77777777" w:rsidR="00BF1194" w:rsidRPr="00FE4A6D" w:rsidRDefault="00BF1194" w:rsidP="000B1088">
      <w:pPr>
        <w:pStyle w:val="31"/>
        <w:spacing w:line="240" w:lineRule="auto"/>
        <w:ind w:firstLine="0"/>
        <w:jc w:val="right"/>
        <w:rPr>
          <w:rFonts w:ascii="Arial LatArm" w:hAnsi="Arial LatArm"/>
          <w:b/>
          <w:lang w:val="hy-AM"/>
        </w:rPr>
      </w:pPr>
    </w:p>
    <w:p w14:paraId="01190CB1" w14:textId="77777777" w:rsidR="00BF1194" w:rsidRPr="00FE4A6D" w:rsidRDefault="002929EF" w:rsidP="002929EF">
      <w:pPr>
        <w:pStyle w:val="31"/>
        <w:spacing w:line="240" w:lineRule="auto"/>
        <w:ind w:firstLine="0"/>
        <w:jc w:val="center"/>
        <w:rPr>
          <w:rFonts w:ascii="Arial LatArm" w:hAnsi="Arial LatArm"/>
          <w:b/>
          <w:lang w:val="hy-AM"/>
        </w:rPr>
      </w:pPr>
      <w:r w:rsidRPr="00FE4A6D">
        <w:rPr>
          <w:rFonts w:ascii="GHEA Grapalat" w:hAnsi="GHEA Grapalat"/>
          <w:b/>
          <w:lang w:val="hy-AM"/>
        </w:rPr>
        <w:t>ՁԵՎ</w:t>
      </w:r>
    </w:p>
    <w:p w14:paraId="3908964D" w14:textId="77777777" w:rsidR="00BF1194" w:rsidRPr="00FE4A6D" w:rsidRDefault="00BF1194" w:rsidP="00BF1194">
      <w:pPr>
        <w:ind w:left="360" w:hanging="360"/>
        <w:jc w:val="center"/>
        <w:rPr>
          <w:rFonts w:ascii="Arial LatArm" w:eastAsia="GHEA Grapalat" w:hAnsi="Arial LatArm" w:cs="GHEA Grapalat"/>
          <w:lang w:val="hy-AM"/>
        </w:rPr>
      </w:pPr>
      <w:r w:rsidRPr="00FE4A6D">
        <w:rPr>
          <w:rFonts w:ascii="Arial LatArm" w:eastAsia="GHEA Grapalat" w:hAnsi="GHEA Grapalat" w:cs="GHEA Grapalat"/>
          <w:lang w:val="hy-AM"/>
        </w:rPr>
        <w:t>ԻՐԱԿԱՆ</w:t>
      </w:r>
      <w:r w:rsidRPr="00FE4A6D">
        <w:rPr>
          <w:rFonts w:ascii="Arial LatArm" w:eastAsia="GHEA Grapalat" w:hAnsi="Arial LatArm" w:cs="GHEA Grapalat"/>
          <w:lang w:val="hy-AM"/>
        </w:rPr>
        <w:t xml:space="preserve"> </w:t>
      </w:r>
      <w:r w:rsidRPr="00FE4A6D">
        <w:rPr>
          <w:rFonts w:ascii="Arial LatArm" w:eastAsia="GHEA Grapalat" w:hAnsi="GHEA Grapalat" w:cs="GHEA Grapalat"/>
          <w:lang w:val="hy-AM"/>
        </w:rPr>
        <w:t>ՇԱՀԱՌՈՒՆԵՐԻ</w:t>
      </w:r>
      <w:r w:rsidRPr="00FE4A6D">
        <w:rPr>
          <w:rFonts w:ascii="Arial LatArm" w:eastAsia="GHEA Grapalat" w:hAnsi="Arial LatArm" w:cs="GHEA Grapalat"/>
          <w:lang w:val="hy-AM"/>
        </w:rPr>
        <w:t xml:space="preserve"> </w:t>
      </w:r>
      <w:r w:rsidRPr="00FE4A6D">
        <w:rPr>
          <w:rFonts w:ascii="Arial LatArm" w:eastAsia="GHEA Grapalat" w:hAnsi="GHEA Grapalat" w:cs="GHEA Grapalat"/>
          <w:lang w:val="hy-AM"/>
        </w:rPr>
        <w:t>ՎԵՐԱԲԵՐՅԱԼ</w:t>
      </w:r>
      <w:r w:rsidRPr="00FE4A6D">
        <w:rPr>
          <w:rFonts w:ascii="Arial LatArm" w:eastAsia="GHEA Grapalat" w:hAnsi="Arial LatArm" w:cs="GHEA Grapalat"/>
          <w:lang w:val="hy-AM"/>
        </w:rPr>
        <w:t xml:space="preserve"> </w:t>
      </w:r>
      <w:r w:rsidR="002929EF" w:rsidRPr="00FE4A6D">
        <w:rPr>
          <w:rFonts w:ascii="Arial LatArm" w:eastAsia="GHEA Grapalat" w:hAnsi="GHEA Grapalat" w:cs="GHEA Grapalat"/>
          <w:lang w:val="hy-AM"/>
        </w:rPr>
        <w:t>ՀԱՅՏԱՐԱՐԱԳՐԻ</w:t>
      </w:r>
    </w:p>
    <w:p w14:paraId="197AE410" w14:textId="77777777" w:rsidR="00BF1194" w:rsidRPr="00FE4A6D" w:rsidRDefault="00BF1194" w:rsidP="00BF1194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Arial LatArm" w:eastAsia="GHEA Grapalat" w:hAnsi="Arial LatArm" w:cs="GHEA Grapalat"/>
          <w:b/>
          <w:color w:val="000000"/>
        </w:rPr>
      </w:pPr>
      <w:r w:rsidRPr="00FE4A6D">
        <w:rPr>
          <w:rFonts w:ascii="Arial LatArm" w:eastAsia="GHEA Grapalat" w:hAnsi="GHEA Grapalat" w:cs="GHEA Grapalat"/>
          <w:b/>
          <w:color w:val="000000"/>
        </w:rPr>
        <w:t>Կազմակերպությունը</w:t>
      </w:r>
    </w:p>
    <w:p w14:paraId="1A8C01D2" w14:textId="77777777" w:rsidR="00BF1194" w:rsidRPr="00FE4A6D" w:rsidRDefault="00BF1194" w:rsidP="00BF1194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Arial LatArm" w:eastAsia="GHEA Grapalat" w:hAnsi="Arial LatArm" w:cs="GHEA Grapalat"/>
          <w:i/>
          <w:color w:val="000000"/>
        </w:rPr>
      </w:pPr>
      <w:r w:rsidRPr="00FE4A6D">
        <w:rPr>
          <w:rFonts w:ascii="Arial LatArm" w:eastAsia="GHEA Grapalat" w:hAnsi="GHEA Grapalat" w:cs="GHEA Grapalat"/>
          <w:i/>
          <w:color w:val="000000"/>
        </w:rPr>
        <w:t>Կազմակերպության</w:t>
      </w:r>
      <w:r w:rsidRPr="00FE4A6D">
        <w:rPr>
          <w:rFonts w:ascii="Arial LatArm" w:eastAsia="GHEA Grapalat" w:hAnsi="Arial LatArm" w:cs="GHEA Grapalat"/>
          <w:i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i/>
          <w:color w:val="000000"/>
        </w:rPr>
        <w:t>տվյալները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6"/>
        <w:gridCol w:w="6180"/>
      </w:tblGrid>
      <w:tr w:rsidR="00BF1194" w:rsidRPr="00FE4A6D" w14:paraId="3FF6859B" w14:textId="77777777" w:rsidTr="003465D8">
        <w:tc>
          <w:tcPr>
            <w:tcW w:w="2836" w:type="dxa"/>
            <w:shd w:val="clear" w:color="auto" w:fill="D9E2F3"/>
            <w:vAlign w:val="center"/>
          </w:tcPr>
          <w:p w14:paraId="082E9E20" w14:textId="77777777" w:rsidR="00BF1194" w:rsidRPr="00FE4A6D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FE4A6D">
              <w:rPr>
                <w:rFonts w:ascii="Arial LatArm" w:eastAsia="GHEA Grapalat" w:hAnsi="GHEA Grapalat" w:cs="GHEA Grapalat"/>
                <w:color w:val="000000"/>
              </w:rPr>
              <w:t>Անվանումը</w:t>
            </w:r>
          </w:p>
        </w:tc>
        <w:tc>
          <w:tcPr>
            <w:tcW w:w="6180" w:type="dxa"/>
            <w:vAlign w:val="center"/>
          </w:tcPr>
          <w:p w14:paraId="7F74D403" w14:textId="77777777" w:rsidR="00BF1194" w:rsidRPr="00FE4A6D" w:rsidRDefault="00BF1194" w:rsidP="003465D8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  <w:tr w:rsidR="00BF1194" w:rsidRPr="00FE4A6D" w14:paraId="4C7DD2B9" w14:textId="77777777" w:rsidTr="003465D8">
        <w:tc>
          <w:tcPr>
            <w:tcW w:w="2836" w:type="dxa"/>
            <w:shd w:val="clear" w:color="auto" w:fill="D9E2F3"/>
            <w:vAlign w:val="center"/>
          </w:tcPr>
          <w:p w14:paraId="6F70515D" w14:textId="77777777" w:rsidR="00BF1194" w:rsidRPr="00FE4A6D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FE4A6D">
              <w:rPr>
                <w:rFonts w:ascii="Arial LatArm" w:eastAsia="GHEA Grapalat" w:hAnsi="GHEA Grapalat" w:cs="GHEA Grapalat"/>
                <w:color w:val="000000"/>
              </w:rPr>
              <w:t>Անվանումը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լատինատառ</w:t>
            </w:r>
          </w:p>
        </w:tc>
        <w:tc>
          <w:tcPr>
            <w:tcW w:w="6180" w:type="dxa"/>
            <w:vAlign w:val="center"/>
          </w:tcPr>
          <w:p w14:paraId="42EE569E" w14:textId="77777777" w:rsidR="00BF1194" w:rsidRPr="00FE4A6D" w:rsidRDefault="00BF1194" w:rsidP="003465D8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  <w:tr w:rsidR="00BF1194" w:rsidRPr="00FE4A6D" w14:paraId="55A9224A" w14:textId="77777777" w:rsidTr="003465D8">
        <w:tc>
          <w:tcPr>
            <w:tcW w:w="2836" w:type="dxa"/>
            <w:shd w:val="clear" w:color="auto" w:fill="D9E2F3"/>
            <w:vAlign w:val="center"/>
          </w:tcPr>
          <w:p w14:paraId="1209EF8E" w14:textId="77777777" w:rsidR="00BF1194" w:rsidRPr="00FE4A6D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FE4A6D">
              <w:rPr>
                <w:rFonts w:ascii="Arial LatArm" w:eastAsia="GHEA Grapalat" w:hAnsi="GHEA Grapalat" w:cs="GHEA Grapalat"/>
                <w:color w:val="000000"/>
              </w:rPr>
              <w:t>Պետական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գրանցման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համարը</w:t>
            </w:r>
          </w:p>
        </w:tc>
        <w:tc>
          <w:tcPr>
            <w:tcW w:w="6180" w:type="dxa"/>
            <w:vAlign w:val="center"/>
          </w:tcPr>
          <w:p w14:paraId="2237E717" w14:textId="77777777" w:rsidR="00BF1194" w:rsidRPr="00FE4A6D" w:rsidRDefault="00BF1194" w:rsidP="003465D8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  <w:tr w:rsidR="00BF1194" w:rsidRPr="00FE4A6D" w14:paraId="73A4F701" w14:textId="77777777" w:rsidTr="003465D8">
        <w:tc>
          <w:tcPr>
            <w:tcW w:w="2836" w:type="dxa"/>
            <w:shd w:val="clear" w:color="auto" w:fill="D9E2F3"/>
            <w:vAlign w:val="center"/>
          </w:tcPr>
          <w:p w14:paraId="54954EEB" w14:textId="77777777" w:rsidR="00BF1194" w:rsidRPr="00FE4A6D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FE4A6D">
              <w:rPr>
                <w:rFonts w:ascii="Arial LatArm" w:eastAsia="GHEA Grapalat" w:hAnsi="GHEA Grapalat" w:cs="GHEA Grapalat"/>
                <w:color w:val="000000"/>
              </w:rPr>
              <w:t>Գրանցման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օրը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,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ամիսը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,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տարին</w:t>
            </w:r>
          </w:p>
        </w:tc>
        <w:tc>
          <w:tcPr>
            <w:tcW w:w="6180" w:type="dxa"/>
            <w:vAlign w:val="center"/>
          </w:tcPr>
          <w:p w14:paraId="7F0165A2" w14:textId="77777777" w:rsidR="00BF1194" w:rsidRPr="00FE4A6D" w:rsidRDefault="00BF1194" w:rsidP="003465D8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  <w:tr w:rsidR="00BF1194" w:rsidRPr="00FE4A6D" w14:paraId="55D7EACC" w14:textId="77777777" w:rsidTr="003465D8">
        <w:tc>
          <w:tcPr>
            <w:tcW w:w="2836" w:type="dxa"/>
            <w:shd w:val="clear" w:color="auto" w:fill="D9E2F3"/>
            <w:vAlign w:val="center"/>
          </w:tcPr>
          <w:p w14:paraId="1AA4C4A5" w14:textId="77777777" w:rsidR="00BF1194" w:rsidRPr="00FE4A6D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FE4A6D">
              <w:rPr>
                <w:rFonts w:ascii="Arial LatArm" w:eastAsia="GHEA Grapalat" w:hAnsi="GHEA Grapalat" w:cs="GHEA Grapalat"/>
                <w:color w:val="000000"/>
              </w:rPr>
              <w:t>Գրանցման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հասցեն</w:t>
            </w:r>
          </w:p>
        </w:tc>
        <w:tc>
          <w:tcPr>
            <w:tcW w:w="6180" w:type="dxa"/>
            <w:vAlign w:val="center"/>
          </w:tcPr>
          <w:p w14:paraId="3E18BB58" w14:textId="77777777" w:rsidR="00BF1194" w:rsidRPr="00FE4A6D" w:rsidRDefault="00BF1194" w:rsidP="003465D8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  <w:tr w:rsidR="00BF1194" w:rsidRPr="00FE4A6D" w14:paraId="1BA539BA" w14:textId="77777777" w:rsidTr="003465D8">
        <w:tc>
          <w:tcPr>
            <w:tcW w:w="2836" w:type="dxa"/>
            <w:shd w:val="clear" w:color="auto" w:fill="D9E2F3"/>
            <w:vAlign w:val="center"/>
          </w:tcPr>
          <w:p w14:paraId="5757670E" w14:textId="77777777" w:rsidR="00BF1194" w:rsidRPr="00FE4A6D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FE4A6D">
              <w:rPr>
                <w:rFonts w:ascii="Arial LatArm" w:eastAsia="GHEA Grapalat" w:hAnsi="GHEA Grapalat" w:cs="GHEA Grapalat"/>
                <w:color w:val="000000"/>
              </w:rPr>
              <w:t>Գրանցման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պետությունը</w:t>
            </w:r>
          </w:p>
        </w:tc>
        <w:tc>
          <w:tcPr>
            <w:tcW w:w="6180" w:type="dxa"/>
            <w:vAlign w:val="center"/>
          </w:tcPr>
          <w:p w14:paraId="4F1960D9" w14:textId="77777777" w:rsidR="00BF1194" w:rsidRPr="00FE4A6D" w:rsidRDefault="00BF1194" w:rsidP="003465D8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  <w:tr w:rsidR="00BF1194" w:rsidRPr="00FE4A6D" w14:paraId="57752793" w14:textId="77777777" w:rsidTr="003465D8">
        <w:tc>
          <w:tcPr>
            <w:tcW w:w="2836" w:type="dxa"/>
            <w:shd w:val="clear" w:color="auto" w:fill="D9E2F3"/>
            <w:vAlign w:val="center"/>
          </w:tcPr>
          <w:p w14:paraId="2CA466B1" w14:textId="77777777" w:rsidR="00BF1194" w:rsidRPr="00FE4A6D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FE4A6D">
              <w:rPr>
                <w:rFonts w:ascii="Arial LatArm" w:eastAsia="GHEA Grapalat" w:hAnsi="GHEA Grapalat" w:cs="GHEA Grapalat"/>
                <w:color w:val="000000"/>
              </w:rPr>
              <w:t>Գործադիր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մարմնի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ղեկավարի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անունը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և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ազգանունը</w:t>
            </w:r>
          </w:p>
        </w:tc>
        <w:tc>
          <w:tcPr>
            <w:tcW w:w="6180" w:type="dxa"/>
            <w:vAlign w:val="center"/>
          </w:tcPr>
          <w:p w14:paraId="3A047123" w14:textId="77777777" w:rsidR="00BF1194" w:rsidRPr="00FE4A6D" w:rsidRDefault="00BF1194" w:rsidP="003465D8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</w:tbl>
    <w:p w14:paraId="447C26C4" w14:textId="77777777" w:rsidR="00BF1194" w:rsidRPr="00FE4A6D" w:rsidRDefault="00BF1194" w:rsidP="00BF1194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Arial LatArm" w:eastAsia="GHEA Grapalat" w:hAnsi="Arial LatArm" w:cs="GHEA Grapalat"/>
          <w:i/>
          <w:color w:val="000000"/>
        </w:rPr>
      </w:pPr>
      <w:r w:rsidRPr="00FE4A6D">
        <w:rPr>
          <w:rFonts w:ascii="Arial LatArm" w:eastAsia="GHEA Grapalat" w:hAnsi="GHEA Grapalat" w:cs="GHEA Grapalat"/>
          <w:i/>
          <w:color w:val="000000"/>
        </w:rPr>
        <w:t>Հայտարարագիրը</w:t>
      </w:r>
      <w:r w:rsidRPr="00FE4A6D">
        <w:rPr>
          <w:rFonts w:ascii="Arial LatArm" w:eastAsia="GHEA Grapalat" w:hAnsi="Arial LatArm" w:cs="GHEA Grapalat"/>
          <w:i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i/>
          <w:color w:val="000000"/>
        </w:rPr>
        <w:t>ներկայացնող</w:t>
      </w:r>
      <w:r w:rsidRPr="00FE4A6D">
        <w:rPr>
          <w:rFonts w:ascii="Arial LatArm" w:eastAsia="GHEA Grapalat" w:hAnsi="Arial LatArm" w:cs="GHEA Grapalat"/>
          <w:i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i/>
          <w:color w:val="000000"/>
        </w:rPr>
        <w:t>անձը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BF1194" w:rsidRPr="00FE4A6D" w14:paraId="24CAD098" w14:textId="77777777" w:rsidTr="003465D8">
        <w:tc>
          <w:tcPr>
            <w:tcW w:w="2835" w:type="dxa"/>
            <w:shd w:val="clear" w:color="auto" w:fill="D9E2F3"/>
            <w:vAlign w:val="center"/>
          </w:tcPr>
          <w:p w14:paraId="69E80A69" w14:textId="77777777" w:rsidR="00BF1194" w:rsidRPr="00FE4A6D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FE4A6D">
              <w:rPr>
                <w:rFonts w:ascii="Arial LatArm" w:eastAsia="GHEA Grapalat" w:hAnsi="GHEA Grapalat" w:cs="GHEA Grapalat"/>
                <w:color w:val="000000"/>
              </w:rPr>
              <w:t>Հայտարարագիրը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ներկայացնող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անձի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անունը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և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ազգանունը</w:t>
            </w:r>
          </w:p>
        </w:tc>
        <w:tc>
          <w:tcPr>
            <w:tcW w:w="6180" w:type="dxa"/>
            <w:vAlign w:val="center"/>
          </w:tcPr>
          <w:p w14:paraId="05E45CDA" w14:textId="77777777" w:rsidR="00BF1194" w:rsidRPr="00FE4A6D" w:rsidRDefault="00BF1194" w:rsidP="003465D8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  <w:tr w:rsidR="00BF1194" w:rsidRPr="00FE4A6D" w14:paraId="1CCA50FB" w14:textId="77777777" w:rsidTr="003465D8">
        <w:tc>
          <w:tcPr>
            <w:tcW w:w="2835" w:type="dxa"/>
            <w:shd w:val="clear" w:color="auto" w:fill="D9E2F3"/>
            <w:vAlign w:val="center"/>
          </w:tcPr>
          <w:p w14:paraId="13B10FF1" w14:textId="77777777" w:rsidR="00BF1194" w:rsidRPr="00FE4A6D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FE4A6D">
              <w:rPr>
                <w:rFonts w:ascii="Arial LatArm" w:eastAsia="GHEA Grapalat" w:hAnsi="GHEA Grapalat" w:cs="GHEA Grapalat"/>
                <w:color w:val="000000"/>
              </w:rPr>
              <w:t>Հայտարարագիրը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ներկայացնող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անձի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պաշտոնը</w:t>
            </w:r>
          </w:p>
        </w:tc>
        <w:tc>
          <w:tcPr>
            <w:tcW w:w="6180" w:type="dxa"/>
            <w:vAlign w:val="center"/>
          </w:tcPr>
          <w:p w14:paraId="0ABD5749" w14:textId="77777777" w:rsidR="00BF1194" w:rsidRPr="00FE4A6D" w:rsidRDefault="00BF1194" w:rsidP="003465D8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</w:tbl>
    <w:p w14:paraId="18916F46" w14:textId="77777777" w:rsidR="00BF1194" w:rsidRPr="00FE4A6D" w:rsidRDefault="00BF1194" w:rsidP="00BF1194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Arial LatArm" w:eastAsia="GHEA Grapalat" w:hAnsi="Arial LatArm" w:cs="GHEA Grapalat"/>
          <w:i/>
          <w:color w:val="000000"/>
        </w:rPr>
      </w:pPr>
      <w:r w:rsidRPr="00FE4A6D">
        <w:rPr>
          <w:rFonts w:ascii="Arial LatArm" w:eastAsia="GHEA Grapalat" w:hAnsi="GHEA Grapalat" w:cs="GHEA Grapalat"/>
          <w:i/>
          <w:color w:val="000000"/>
        </w:rPr>
        <w:t>Հայտարարագրի</w:t>
      </w:r>
      <w:r w:rsidRPr="00FE4A6D">
        <w:rPr>
          <w:rFonts w:ascii="Arial LatArm" w:eastAsia="GHEA Grapalat" w:hAnsi="Arial LatArm" w:cs="GHEA Grapalat"/>
          <w:i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i/>
          <w:color w:val="000000"/>
        </w:rPr>
        <w:t>ներկայացումը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BF1194" w:rsidRPr="00FE4A6D" w14:paraId="7EF43E70" w14:textId="77777777" w:rsidTr="003465D8">
        <w:tc>
          <w:tcPr>
            <w:tcW w:w="2835" w:type="dxa"/>
            <w:shd w:val="clear" w:color="auto" w:fill="D9E2F3"/>
            <w:vAlign w:val="center"/>
          </w:tcPr>
          <w:p w14:paraId="1E668BDA" w14:textId="77777777" w:rsidR="00BF1194" w:rsidRPr="00FE4A6D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FE4A6D">
              <w:rPr>
                <w:rFonts w:ascii="Arial LatArm" w:eastAsia="GHEA Grapalat" w:hAnsi="GHEA Grapalat" w:cs="GHEA Grapalat"/>
                <w:color w:val="000000"/>
              </w:rPr>
              <w:t>Հայտարարագրի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ստորագրման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օրը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,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ամիսը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,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տարին</w:t>
            </w:r>
          </w:p>
        </w:tc>
        <w:tc>
          <w:tcPr>
            <w:tcW w:w="6180" w:type="dxa"/>
            <w:vAlign w:val="center"/>
          </w:tcPr>
          <w:p w14:paraId="5F0FDF3E" w14:textId="77777777" w:rsidR="00BF1194" w:rsidRPr="00FE4A6D" w:rsidRDefault="00BF1194" w:rsidP="003465D8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  <w:tr w:rsidR="00BF1194" w:rsidRPr="00FE4A6D" w14:paraId="552FE6AF" w14:textId="77777777" w:rsidTr="003465D8">
        <w:tc>
          <w:tcPr>
            <w:tcW w:w="2835" w:type="dxa"/>
            <w:shd w:val="clear" w:color="auto" w:fill="D9E2F3"/>
            <w:vAlign w:val="center"/>
          </w:tcPr>
          <w:p w14:paraId="7B0C449F" w14:textId="77777777" w:rsidR="00BF1194" w:rsidRPr="00FE4A6D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FE4A6D">
              <w:rPr>
                <w:rFonts w:ascii="Arial LatArm" w:eastAsia="GHEA Grapalat" w:hAnsi="GHEA Grapalat" w:cs="GHEA Grapalat"/>
                <w:color w:val="000000"/>
              </w:rPr>
              <w:t>Հայտարարագրի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էջերի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քանակը</w:t>
            </w:r>
          </w:p>
        </w:tc>
        <w:tc>
          <w:tcPr>
            <w:tcW w:w="6180" w:type="dxa"/>
            <w:vAlign w:val="center"/>
          </w:tcPr>
          <w:p w14:paraId="20B1845F" w14:textId="77777777" w:rsidR="00BF1194" w:rsidRPr="00FE4A6D" w:rsidRDefault="00BF1194" w:rsidP="003465D8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  <w:tr w:rsidR="00BF1194" w:rsidRPr="00FE4A6D" w14:paraId="267C9ED8" w14:textId="77777777" w:rsidTr="003465D8">
        <w:tc>
          <w:tcPr>
            <w:tcW w:w="2835" w:type="dxa"/>
            <w:shd w:val="clear" w:color="auto" w:fill="D9E2F3"/>
            <w:vAlign w:val="center"/>
          </w:tcPr>
          <w:p w14:paraId="29B1ADEE" w14:textId="77777777" w:rsidR="00BF1194" w:rsidRPr="00FE4A6D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FE4A6D">
              <w:rPr>
                <w:rFonts w:ascii="Arial LatArm" w:eastAsia="GHEA Grapalat" w:hAnsi="GHEA Grapalat" w:cs="GHEA Grapalat"/>
                <w:color w:val="000000"/>
              </w:rPr>
              <w:t>Հայտարարագիրը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ներկայացնող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անձի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ստորագրությունը</w:t>
            </w:r>
          </w:p>
        </w:tc>
        <w:tc>
          <w:tcPr>
            <w:tcW w:w="6180" w:type="dxa"/>
            <w:vAlign w:val="center"/>
          </w:tcPr>
          <w:p w14:paraId="206A3B96" w14:textId="77777777" w:rsidR="00BF1194" w:rsidRPr="00FE4A6D" w:rsidRDefault="00BF1194" w:rsidP="003465D8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</w:tbl>
    <w:p w14:paraId="15E68489" w14:textId="77777777" w:rsidR="00BF1194" w:rsidRPr="00FE4A6D" w:rsidRDefault="00BF1194" w:rsidP="00BF1194">
      <w:pPr>
        <w:rPr>
          <w:rFonts w:ascii="Arial LatArm" w:eastAsia="GHEA Grapalat" w:hAnsi="Arial LatArm" w:cs="GHEA Grapalat"/>
        </w:rPr>
      </w:pPr>
    </w:p>
    <w:p w14:paraId="47773ADC" w14:textId="77777777" w:rsidR="00BF1194" w:rsidRPr="00FE4A6D" w:rsidRDefault="00BF1194" w:rsidP="00BF1194">
      <w:pPr>
        <w:rPr>
          <w:rFonts w:ascii="Arial LatArm" w:eastAsia="GHEA Grapalat" w:hAnsi="Arial LatArm" w:cs="GHEA Grapalat"/>
        </w:rPr>
      </w:pPr>
      <w:r w:rsidRPr="00FE4A6D">
        <w:rPr>
          <w:rFonts w:ascii="Arial LatArm" w:hAnsi="Arial LatArm"/>
        </w:rPr>
        <w:lastRenderedPageBreak/>
        <w:br w:type="page"/>
      </w:r>
    </w:p>
    <w:p w14:paraId="4419E183" w14:textId="77777777" w:rsidR="00BF1194" w:rsidRPr="00FE4A6D" w:rsidRDefault="00BF1194" w:rsidP="00BF1194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Arial LatArm" w:eastAsia="GHEA Grapalat" w:hAnsi="Arial LatArm" w:cs="GHEA Grapalat"/>
          <w:color w:val="000000"/>
        </w:rPr>
      </w:pPr>
      <w:r w:rsidRPr="00FE4A6D">
        <w:rPr>
          <w:rFonts w:ascii="Arial LatArm" w:eastAsia="GHEA Grapalat" w:hAnsi="GHEA Grapalat" w:cs="GHEA Grapalat"/>
          <w:b/>
          <w:color w:val="000000"/>
        </w:rPr>
        <w:lastRenderedPageBreak/>
        <w:t>Բաժնետոմսերի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b/>
          <w:color w:val="000000"/>
        </w:rPr>
        <w:t>ցուցակման</w:t>
      </w:r>
      <w:r w:rsidRPr="00FE4A6D">
        <w:rPr>
          <w:rFonts w:ascii="Arial LatArm" w:eastAsia="GHEA Grapalat" w:hAnsi="Arial LatArm" w:cs="GHEA Grapalat"/>
          <w:b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b/>
          <w:color w:val="000000"/>
        </w:rPr>
        <w:t>տվյալները</w:t>
      </w:r>
    </w:p>
    <w:p w14:paraId="2FED4565" w14:textId="77777777" w:rsidR="00BF1194" w:rsidRPr="00FE4A6D" w:rsidRDefault="00BF1194" w:rsidP="00BF1194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Arial LatArm" w:eastAsia="GHEA Grapalat" w:hAnsi="Arial LatArm" w:cs="GHEA Grapalat"/>
          <w:i/>
          <w:color w:val="000000"/>
        </w:rPr>
      </w:pPr>
      <w:r w:rsidRPr="00FE4A6D">
        <w:rPr>
          <w:rFonts w:ascii="Arial LatArm" w:eastAsia="GHEA Grapalat" w:hAnsi="GHEA Grapalat" w:cs="GHEA Grapalat"/>
          <w:i/>
          <w:color w:val="000000"/>
        </w:rPr>
        <w:t>Բաժնետոմսերի</w:t>
      </w:r>
      <w:r w:rsidRPr="00FE4A6D">
        <w:rPr>
          <w:rFonts w:ascii="Arial LatArm" w:eastAsia="GHEA Grapalat" w:hAnsi="Arial LatArm" w:cs="GHEA Grapalat"/>
          <w:i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i/>
          <w:color w:val="000000"/>
        </w:rPr>
        <w:t>ցուցակման</w:t>
      </w:r>
      <w:r w:rsidRPr="00FE4A6D">
        <w:rPr>
          <w:rFonts w:ascii="Arial LatArm" w:eastAsia="GHEA Grapalat" w:hAnsi="Arial LatArm" w:cs="GHEA Grapalat"/>
          <w:i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i/>
          <w:color w:val="000000"/>
        </w:rPr>
        <w:t>տվյալները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BF1194" w:rsidRPr="00FE4A6D" w14:paraId="7F2178D3" w14:textId="77777777" w:rsidTr="003465D8">
        <w:tc>
          <w:tcPr>
            <w:tcW w:w="2835" w:type="dxa"/>
            <w:shd w:val="clear" w:color="auto" w:fill="D9E2F3"/>
            <w:vAlign w:val="center"/>
          </w:tcPr>
          <w:p w14:paraId="3C8BEF43" w14:textId="77777777" w:rsidR="00BF1194" w:rsidRPr="00FE4A6D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FE4A6D">
              <w:rPr>
                <w:rFonts w:ascii="Arial LatArm" w:eastAsia="GHEA Grapalat" w:hAnsi="GHEA Grapalat" w:cs="GHEA Grapalat"/>
                <w:color w:val="000000"/>
              </w:rPr>
              <w:t>Ֆոնդային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բորսայի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անվանումը</w:t>
            </w:r>
          </w:p>
        </w:tc>
        <w:tc>
          <w:tcPr>
            <w:tcW w:w="6180" w:type="dxa"/>
            <w:vAlign w:val="center"/>
          </w:tcPr>
          <w:p w14:paraId="5F66A053" w14:textId="77777777" w:rsidR="00BF1194" w:rsidRPr="00FE4A6D" w:rsidRDefault="00BF1194" w:rsidP="003465D8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  <w:tr w:rsidR="00BF1194" w:rsidRPr="00FE4A6D" w14:paraId="3E02C5B6" w14:textId="77777777" w:rsidTr="003465D8">
        <w:tc>
          <w:tcPr>
            <w:tcW w:w="2835" w:type="dxa"/>
            <w:shd w:val="clear" w:color="auto" w:fill="D9E2F3"/>
            <w:vAlign w:val="center"/>
          </w:tcPr>
          <w:p w14:paraId="42252D57" w14:textId="77777777" w:rsidR="00BF1194" w:rsidRPr="00FE4A6D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FE4A6D">
              <w:rPr>
                <w:rFonts w:ascii="Arial LatArm" w:eastAsia="GHEA Grapalat" w:hAnsi="GHEA Grapalat" w:cs="GHEA Grapalat"/>
                <w:color w:val="000000"/>
              </w:rPr>
              <w:t>Հղումը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բորսայում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առկա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փաստաթղթերին</w:t>
            </w:r>
          </w:p>
        </w:tc>
        <w:tc>
          <w:tcPr>
            <w:tcW w:w="6180" w:type="dxa"/>
            <w:vAlign w:val="center"/>
          </w:tcPr>
          <w:p w14:paraId="274931A8" w14:textId="77777777" w:rsidR="00BF1194" w:rsidRPr="00FE4A6D" w:rsidRDefault="00BF1194" w:rsidP="003465D8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</w:tbl>
    <w:p w14:paraId="0B679C21" w14:textId="77777777" w:rsidR="00BF1194" w:rsidRPr="00FE4A6D" w:rsidRDefault="00BF1194" w:rsidP="00BF1194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Arial LatArm" w:eastAsia="GHEA Grapalat" w:hAnsi="Arial LatArm" w:cs="GHEA Grapalat"/>
          <w:i/>
          <w:color w:val="000000"/>
        </w:rPr>
      </w:pPr>
      <w:r w:rsidRPr="00FE4A6D">
        <w:rPr>
          <w:rFonts w:ascii="Arial LatArm" w:eastAsia="GHEA Grapalat" w:hAnsi="GHEA Grapalat" w:cs="GHEA Grapalat"/>
          <w:i/>
          <w:color w:val="000000"/>
        </w:rPr>
        <w:t>Կազմակերպությունը</w:t>
      </w:r>
      <w:r w:rsidRPr="00FE4A6D">
        <w:rPr>
          <w:rFonts w:ascii="Arial LatArm" w:eastAsia="GHEA Grapalat" w:hAnsi="Arial LatArm" w:cs="GHEA Grapalat"/>
          <w:i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i/>
          <w:color w:val="000000"/>
        </w:rPr>
        <w:t>վերահսկող</w:t>
      </w:r>
      <w:r w:rsidRPr="00FE4A6D">
        <w:rPr>
          <w:rFonts w:ascii="Arial LatArm" w:eastAsia="GHEA Grapalat" w:hAnsi="Arial LatArm" w:cs="GHEA Grapalat"/>
          <w:i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i/>
          <w:color w:val="000000"/>
        </w:rPr>
        <w:t>իրավաբանական</w:t>
      </w:r>
      <w:r w:rsidRPr="00FE4A6D">
        <w:rPr>
          <w:rFonts w:ascii="Arial LatArm" w:eastAsia="GHEA Grapalat" w:hAnsi="Arial LatArm" w:cs="GHEA Grapalat"/>
          <w:i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i/>
          <w:color w:val="000000"/>
        </w:rPr>
        <w:t>անձի</w:t>
      </w:r>
      <w:r w:rsidRPr="00FE4A6D">
        <w:rPr>
          <w:rFonts w:ascii="Arial LatArm" w:eastAsia="GHEA Grapalat" w:hAnsi="Arial LatArm" w:cs="GHEA Grapalat"/>
          <w:i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i/>
          <w:color w:val="000000"/>
        </w:rPr>
        <w:t>տվյալները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BF1194" w:rsidRPr="00FE4A6D" w14:paraId="52830004" w14:textId="77777777" w:rsidTr="003465D8">
        <w:tc>
          <w:tcPr>
            <w:tcW w:w="2835" w:type="dxa"/>
            <w:shd w:val="clear" w:color="auto" w:fill="D9E2F3"/>
            <w:vAlign w:val="center"/>
          </w:tcPr>
          <w:p w14:paraId="20DD5CA1" w14:textId="77777777" w:rsidR="00BF1194" w:rsidRPr="00FE4A6D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FE4A6D">
              <w:rPr>
                <w:rFonts w:ascii="Arial LatArm" w:eastAsia="GHEA Grapalat" w:hAnsi="GHEA Grapalat" w:cs="GHEA Grapalat"/>
                <w:color w:val="000000"/>
              </w:rPr>
              <w:t>Անվանումը</w:t>
            </w:r>
          </w:p>
        </w:tc>
        <w:tc>
          <w:tcPr>
            <w:tcW w:w="6180" w:type="dxa"/>
            <w:vAlign w:val="center"/>
          </w:tcPr>
          <w:p w14:paraId="673760A1" w14:textId="77777777" w:rsidR="00BF1194" w:rsidRPr="00FE4A6D" w:rsidRDefault="00BF1194" w:rsidP="003465D8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  <w:tr w:rsidR="00BF1194" w:rsidRPr="00FE4A6D" w14:paraId="0B7AB53C" w14:textId="77777777" w:rsidTr="003465D8">
        <w:tc>
          <w:tcPr>
            <w:tcW w:w="2835" w:type="dxa"/>
            <w:shd w:val="clear" w:color="auto" w:fill="D9E2F3"/>
            <w:vAlign w:val="center"/>
          </w:tcPr>
          <w:p w14:paraId="06A47924" w14:textId="77777777" w:rsidR="00BF1194" w:rsidRPr="00FE4A6D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FE4A6D">
              <w:rPr>
                <w:rFonts w:ascii="Arial LatArm" w:eastAsia="GHEA Grapalat" w:hAnsi="GHEA Grapalat" w:cs="GHEA Grapalat"/>
                <w:color w:val="000000"/>
              </w:rPr>
              <w:t>Անվանումը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լատինատառ</w:t>
            </w:r>
          </w:p>
        </w:tc>
        <w:tc>
          <w:tcPr>
            <w:tcW w:w="6180" w:type="dxa"/>
            <w:vAlign w:val="center"/>
          </w:tcPr>
          <w:p w14:paraId="6EC80BD4" w14:textId="77777777" w:rsidR="00BF1194" w:rsidRPr="00FE4A6D" w:rsidRDefault="00BF1194" w:rsidP="003465D8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  <w:tr w:rsidR="00BF1194" w:rsidRPr="00FE4A6D" w14:paraId="2DAE922F" w14:textId="77777777" w:rsidTr="003465D8">
        <w:tc>
          <w:tcPr>
            <w:tcW w:w="2835" w:type="dxa"/>
            <w:shd w:val="clear" w:color="auto" w:fill="D9E2F3"/>
            <w:vAlign w:val="center"/>
          </w:tcPr>
          <w:p w14:paraId="7D8783F4" w14:textId="77777777" w:rsidR="00BF1194" w:rsidRPr="00FE4A6D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FE4A6D">
              <w:rPr>
                <w:rFonts w:ascii="Arial LatArm" w:eastAsia="GHEA Grapalat" w:hAnsi="GHEA Grapalat" w:cs="GHEA Grapalat"/>
                <w:color w:val="000000"/>
              </w:rPr>
              <w:t>Պետական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գրանցման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համարը</w:t>
            </w:r>
          </w:p>
        </w:tc>
        <w:tc>
          <w:tcPr>
            <w:tcW w:w="6180" w:type="dxa"/>
            <w:vAlign w:val="center"/>
          </w:tcPr>
          <w:p w14:paraId="52DE1A94" w14:textId="77777777" w:rsidR="00BF1194" w:rsidRPr="00FE4A6D" w:rsidRDefault="00BF1194" w:rsidP="003465D8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  <w:tr w:rsidR="00BF1194" w:rsidRPr="00FE4A6D" w14:paraId="421E7623" w14:textId="77777777" w:rsidTr="003465D8">
        <w:tc>
          <w:tcPr>
            <w:tcW w:w="2835" w:type="dxa"/>
            <w:shd w:val="clear" w:color="auto" w:fill="D9E2F3"/>
            <w:vAlign w:val="center"/>
          </w:tcPr>
          <w:p w14:paraId="1D2AD690" w14:textId="77777777" w:rsidR="00BF1194" w:rsidRPr="00FE4A6D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FE4A6D">
              <w:rPr>
                <w:rFonts w:ascii="Arial LatArm" w:eastAsia="GHEA Grapalat" w:hAnsi="GHEA Grapalat" w:cs="GHEA Grapalat"/>
                <w:color w:val="000000"/>
              </w:rPr>
              <w:t>Գրանցման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օրը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,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ամիսը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,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տարին</w:t>
            </w:r>
          </w:p>
        </w:tc>
        <w:tc>
          <w:tcPr>
            <w:tcW w:w="6180" w:type="dxa"/>
            <w:vAlign w:val="center"/>
          </w:tcPr>
          <w:p w14:paraId="0F7622B7" w14:textId="77777777" w:rsidR="00BF1194" w:rsidRPr="00FE4A6D" w:rsidRDefault="00BF1194" w:rsidP="003465D8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  <w:tr w:rsidR="00BF1194" w:rsidRPr="00FE4A6D" w14:paraId="48C80B0B" w14:textId="77777777" w:rsidTr="003465D8">
        <w:tc>
          <w:tcPr>
            <w:tcW w:w="2835" w:type="dxa"/>
            <w:shd w:val="clear" w:color="auto" w:fill="D9E2F3"/>
            <w:vAlign w:val="center"/>
          </w:tcPr>
          <w:p w14:paraId="25A6E446" w14:textId="77777777" w:rsidR="00BF1194" w:rsidRPr="00FE4A6D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FE4A6D">
              <w:rPr>
                <w:rFonts w:ascii="Arial LatArm" w:eastAsia="GHEA Grapalat" w:hAnsi="GHEA Grapalat" w:cs="GHEA Grapalat"/>
                <w:color w:val="000000"/>
              </w:rPr>
              <w:t>Գրանցման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հասցեն</w:t>
            </w:r>
          </w:p>
        </w:tc>
        <w:tc>
          <w:tcPr>
            <w:tcW w:w="6180" w:type="dxa"/>
            <w:vAlign w:val="center"/>
          </w:tcPr>
          <w:p w14:paraId="0E9016D1" w14:textId="77777777" w:rsidR="00BF1194" w:rsidRPr="00FE4A6D" w:rsidRDefault="00BF1194" w:rsidP="003465D8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  <w:tr w:rsidR="00BF1194" w:rsidRPr="00FE4A6D" w14:paraId="770AB94A" w14:textId="77777777" w:rsidTr="003465D8">
        <w:tc>
          <w:tcPr>
            <w:tcW w:w="2835" w:type="dxa"/>
            <w:shd w:val="clear" w:color="auto" w:fill="D9E2F3"/>
            <w:vAlign w:val="center"/>
          </w:tcPr>
          <w:p w14:paraId="3D5C8AE6" w14:textId="77777777" w:rsidR="00BF1194" w:rsidRPr="00FE4A6D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FE4A6D">
              <w:rPr>
                <w:rFonts w:ascii="Arial LatArm" w:eastAsia="GHEA Grapalat" w:hAnsi="GHEA Grapalat" w:cs="GHEA Grapalat"/>
                <w:color w:val="000000"/>
              </w:rPr>
              <w:t>Գրանցման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պետությունը</w:t>
            </w:r>
          </w:p>
        </w:tc>
        <w:tc>
          <w:tcPr>
            <w:tcW w:w="6180" w:type="dxa"/>
            <w:vAlign w:val="center"/>
          </w:tcPr>
          <w:p w14:paraId="22497498" w14:textId="77777777" w:rsidR="00BF1194" w:rsidRPr="00FE4A6D" w:rsidRDefault="00BF1194" w:rsidP="003465D8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  <w:tr w:rsidR="00BF1194" w:rsidRPr="00FE4A6D" w14:paraId="2CE97D02" w14:textId="77777777" w:rsidTr="003465D8">
        <w:tc>
          <w:tcPr>
            <w:tcW w:w="2835" w:type="dxa"/>
            <w:shd w:val="clear" w:color="auto" w:fill="D9E2F3"/>
            <w:vAlign w:val="center"/>
          </w:tcPr>
          <w:p w14:paraId="7173566C" w14:textId="77777777" w:rsidR="00BF1194" w:rsidRPr="00FE4A6D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FE4A6D">
              <w:rPr>
                <w:rFonts w:ascii="Arial LatArm" w:eastAsia="GHEA Grapalat" w:hAnsi="GHEA Grapalat" w:cs="GHEA Grapalat"/>
                <w:color w:val="000000"/>
              </w:rPr>
              <w:t>Գործադիր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մարմնի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ղեկավարի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անունը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և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ազգանունը</w:t>
            </w:r>
          </w:p>
        </w:tc>
        <w:tc>
          <w:tcPr>
            <w:tcW w:w="6180" w:type="dxa"/>
            <w:vAlign w:val="center"/>
          </w:tcPr>
          <w:p w14:paraId="70C767E4" w14:textId="77777777" w:rsidR="00BF1194" w:rsidRPr="00FE4A6D" w:rsidRDefault="00BF1194" w:rsidP="003465D8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</w:tbl>
    <w:p w14:paraId="146D6DDA" w14:textId="77777777" w:rsidR="00BF1194" w:rsidRPr="00FE4A6D" w:rsidRDefault="00BF1194" w:rsidP="00BF1194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Arial LatArm" w:eastAsia="GHEA Grapalat" w:hAnsi="Arial LatArm" w:cs="GHEA Grapalat"/>
          <w:i/>
          <w:iCs/>
        </w:rPr>
      </w:pPr>
      <w:r w:rsidRPr="00FE4A6D">
        <w:rPr>
          <w:rFonts w:ascii="Arial LatArm" w:eastAsia="GHEA Grapalat" w:hAnsi="GHEA Grapalat" w:cs="GHEA Grapalat"/>
          <w:i/>
          <w:iCs/>
        </w:rPr>
        <w:t>Վերահսկողության</w:t>
      </w:r>
      <w:r w:rsidRPr="00FE4A6D">
        <w:rPr>
          <w:rFonts w:ascii="Arial LatArm" w:eastAsia="GHEA Grapalat" w:hAnsi="Arial LatArm" w:cs="GHEA Grapalat"/>
          <w:i/>
          <w:iCs/>
        </w:rPr>
        <w:t xml:space="preserve"> </w:t>
      </w:r>
      <w:r w:rsidRPr="00FE4A6D">
        <w:rPr>
          <w:rFonts w:ascii="Arial LatArm" w:eastAsia="GHEA Grapalat" w:hAnsi="GHEA Grapalat" w:cs="GHEA Grapalat"/>
          <w:i/>
          <w:iCs/>
        </w:rPr>
        <w:t>մակարդակը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6"/>
        <w:gridCol w:w="6178"/>
      </w:tblGrid>
      <w:tr w:rsidR="00BF1194" w:rsidRPr="00FE4A6D" w14:paraId="28D85630" w14:textId="77777777" w:rsidTr="003465D8">
        <w:tc>
          <w:tcPr>
            <w:tcW w:w="2836" w:type="dxa"/>
            <w:shd w:val="clear" w:color="auto" w:fill="D9E2F3"/>
            <w:vAlign w:val="center"/>
          </w:tcPr>
          <w:p w14:paraId="451BF98B" w14:textId="77777777" w:rsidR="00BF1194" w:rsidRPr="00FE4A6D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FE4A6D">
              <w:rPr>
                <w:rFonts w:ascii="Arial LatArm" w:eastAsia="GHEA Grapalat" w:hAnsi="GHEA Grapalat" w:cs="GHEA Grapalat"/>
                <w:color w:val="000000"/>
              </w:rPr>
              <w:t>Մասնակցության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չափը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 (%)</w:t>
            </w:r>
          </w:p>
        </w:tc>
        <w:tc>
          <w:tcPr>
            <w:tcW w:w="6178" w:type="dxa"/>
            <w:vAlign w:val="center"/>
          </w:tcPr>
          <w:p w14:paraId="5D412FEC" w14:textId="77777777" w:rsidR="00BF1194" w:rsidRPr="00FE4A6D" w:rsidRDefault="00BF1194" w:rsidP="003465D8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  <w:tr w:rsidR="00BF1194" w:rsidRPr="00FE4A6D" w14:paraId="662CBBE7" w14:textId="77777777" w:rsidTr="003465D8">
        <w:tc>
          <w:tcPr>
            <w:tcW w:w="2836" w:type="dxa"/>
            <w:shd w:val="clear" w:color="auto" w:fill="D9E2F3"/>
            <w:vAlign w:val="center"/>
          </w:tcPr>
          <w:p w14:paraId="0E6F4708" w14:textId="77777777" w:rsidR="00BF1194" w:rsidRPr="00FE4A6D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FE4A6D">
              <w:rPr>
                <w:rFonts w:ascii="Arial LatArm" w:eastAsia="GHEA Grapalat" w:hAnsi="GHEA Grapalat" w:cs="GHEA Grapalat"/>
                <w:color w:val="000000"/>
              </w:rPr>
              <w:t>Մասնակցության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տեսակը</w:t>
            </w:r>
          </w:p>
        </w:tc>
        <w:tc>
          <w:tcPr>
            <w:tcW w:w="6178" w:type="dxa"/>
            <w:vAlign w:val="center"/>
          </w:tcPr>
          <w:p w14:paraId="5E04BE58" w14:textId="77777777" w:rsidR="00BF1194" w:rsidRPr="00FE4A6D" w:rsidRDefault="00BF1194" w:rsidP="003465D8">
            <w:pPr>
              <w:spacing w:before="240" w:after="240"/>
              <w:rPr>
                <w:rFonts w:ascii="Arial LatArm" w:eastAsia="GHEA Grapalat" w:hAnsi="Arial LatArm" w:cs="GHEA Grapalat"/>
              </w:rPr>
            </w:pPr>
            <w:r w:rsidRPr="00FE4A6D">
              <w:rPr>
                <w:rFonts w:ascii="Arial LatArm" w:eastAsia="MS Gothic" w:hAnsi="MS Gothic" w:cs="GHEA Grapalat"/>
              </w:rPr>
              <w:t>☐</w:t>
            </w:r>
            <w:r w:rsidRPr="00FE4A6D">
              <w:rPr>
                <w:rFonts w:ascii="Arial LatArm" w:eastAsia="GHEA Grapalat" w:hAnsi="Arial LatArm" w:cs="GHEA Grapalat"/>
              </w:rPr>
              <w:tab/>
            </w:r>
            <w:r w:rsidRPr="00FE4A6D">
              <w:rPr>
                <w:rFonts w:ascii="Arial LatArm" w:eastAsia="GHEA Grapalat" w:hAnsi="GHEA Grapalat" w:cs="GHEA Grapalat"/>
              </w:rPr>
              <w:t>Ուղղակի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մասնակցություն</w:t>
            </w:r>
          </w:p>
          <w:p w14:paraId="770717E6" w14:textId="77777777" w:rsidR="00BF1194" w:rsidRPr="00FE4A6D" w:rsidRDefault="00BF1194" w:rsidP="003465D8">
            <w:pPr>
              <w:spacing w:before="240" w:after="240"/>
              <w:rPr>
                <w:rFonts w:ascii="Arial LatArm" w:eastAsia="GHEA Grapalat" w:hAnsi="Arial LatArm" w:cs="GHEA Grapalat"/>
              </w:rPr>
            </w:pPr>
            <w:r w:rsidRPr="00FE4A6D">
              <w:rPr>
                <w:rFonts w:ascii="Arial LatArm" w:eastAsia="MS Gothic" w:hAnsi="MS Gothic" w:cs="GHEA Grapalat"/>
              </w:rPr>
              <w:t>☐</w:t>
            </w:r>
            <w:r w:rsidRPr="00FE4A6D">
              <w:rPr>
                <w:rFonts w:ascii="Arial LatArm" w:eastAsia="GHEA Grapalat" w:hAnsi="Arial LatArm" w:cs="GHEA Grapalat"/>
              </w:rPr>
              <w:tab/>
            </w:r>
            <w:r w:rsidRPr="00FE4A6D">
              <w:rPr>
                <w:rFonts w:ascii="Arial LatArm" w:eastAsia="GHEA Grapalat" w:hAnsi="GHEA Grapalat" w:cs="GHEA Grapalat"/>
              </w:rPr>
              <w:t>Անուղղակի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մասնակցություն</w:t>
            </w:r>
          </w:p>
        </w:tc>
      </w:tr>
    </w:tbl>
    <w:p w14:paraId="5D3175BE" w14:textId="77777777" w:rsidR="00BF1194" w:rsidRPr="00FE4A6D" w:rsidRDefault="00BF1194" w:rsidP="00BF1194">
      <w:pPr>
        <w:pBdr>
          <w:top w:val="nil"/>
          <w:left w:val="nil"/>
          <w:bottom w:val="nil"/>
          <w:right w:val="nil"/>
          <w:between w:val="nil"/>
        </w:pBdr>
        <w:spacing w:before="240"/>
        <w:rPr>
          <w:rFonts w:ascii="Arial LatArm" w:eastAsia="GHEA Grapalat" w:hAnsi="Arial LatArm" w:cs="GHEA Grapalat"/>
        </w:rPr>
      </w:pPr>
      <w:r w:rsidRPr="00FE4A6D">
        <w:rPr>
          <w:rFonts w:ascii="Arial LatArm" w:hAnsi="Arial LatArm"/>
        </w:rPr>
        <w:br w:type="page"/>
      </w:r>
    </w:p>
    <w:p w14:paraId="4D7ED848" w14:textId="77777777" w:rsidR="00BF1194" w:rsidRPr="00FE4A6D" w:rsidRDefault="00BF1194" w:rsidP="00BF1194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Arial LatArm" w:eastAsia="GHEA Grapalat" w:hAnsi="Arial LatArm" w:cs="GHEA Grapalat"/>
          <w:b/>
          <w:color w:val="000000"/>
        </w:rPr>
      </w:pPr>
      <w:r w:rsidRPr="00FE4A6D">
        <w:rPr>
          <w:rFonts w:ascii="Arial LatArm" w:eastAsia="GHEA Grapalat" w:hAnsi="GHEA Grapalat" w:cs="GHEA Grapalat"/>
          <w:b/>
          <w:color w:val="000000"/>
        </w:rPr>
        <w:lastRenderedPageBreak/>
        <w:t>Պետության</w:t>
      </w:r>
      <w:r w:rsidRPr="00FE4A6D">
        <w:rPr>
          <w:rFonts w:ascii="Arial LatArm" w:eastAsia="GHEA Grapalat" w:hAnsi="Arial LatArm" w:cs="GHEA Grapalat"/>
          <w:b/>
          <w:color w:val="000000"/>
        </w:rPr>
        <w:t xml:space="preserve">, </w:t>
      </w:r>
      <w:r w:rsidRPr="00FE4A6D">
        <w:rPr>
          <w:rFonts w:ascii="Arial LatArm" w:eastAsia="GHEA Grapalat" w:hAnsi="GHEA Grapalat" w:cs="GHEA Grapalat"/>
          <w:b/>
          <w:color w:val="000000"/>
        </w:rPr>
        <w:t>համայնքի</w:t>
      </w:r>
      <w:r w:rsidRPr="00FE4A6D">
        <w:rPr>
          <w:rFonts w:ascii="Arial LatArm" w:eastAsia="GHEA Grapalat" w:hAnsi="Arial LatArm" w:cs="GHEA Grapalat"/>
          <w:b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b/>
          <w:color w:val="000000"/>
        </w:rPr>
        <w:t>կամ</w:t>
      </w:r>
      <w:r w:rsidRPr="00FE4A6D">
        <w:rPr>
          <w:rFonts w:ascii="Arial LatArm" w:eastAsia="GHEA Grapalat" w:hAnsi="Arial LatArm" w:cs="GHEA Grapalat"/>
          <w:b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b/>
          <w:color w:val="000000"/>
        </w:rPr>
        <w:t>միջազգային</w:t>
      </w:r>
      <w:r w:rsidRPr="00FE4A6D">
        <w:rPr>
          <w:rFonts w:ascii="Arial LatArm" w:eastAsia="GHEA Grapalat" w:hAnsi="Arial LatArm" w:cs="GHEA Grapalat"/>
          <w:b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b/>
          <w:color w:val="000000"/>
        </w:rPr>
        <w:t>կազմակերպության</w:t>
      </w:r>
      <w:r w:rsidRPr="00FE4A6D">
        <w:rPr>
          <w:rFonts w:ascii="Arial LatArm" w:eastAsia="GHEA Grapalat" w:hAnsi="Arial LatArm" w:cs="GHEA Grapalat"/>
          <w:b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b/>
          <w:color w:val="000000"/>
        </w:rPr>
        <w:t>մասնակցությունը</w:t>
      </w:r>
    </w:p>
    <w:p w14:paraId="163C2F54" w14:textId="77777777" w:rsidR="00BF1194" w:rsidRPr="00FE4A6D" w:rsidRDefault="00BF1194" w:rsidP="00BF1194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Arial LatArm" w:eastAsia="GHEA Grapalat" w:hAnsi="Arial LatArm" w:cs="GHEA Grapalat"/>
          <w:i/>
          <w:color w:val="000000"/>
        </w:rPr>
      </w:pPr>
      <w:r w:rsidRPr="00FE4A6D">
        <w:rPr>
          <w:rFonts w:ascii="Arial LatArm" w:eastAsia="GHEA Grapalat" w:hAnsi="GHEA Grapalat" w:cs="GHEA Grapalat"/>
          <w:i/>
          <w:color w:val="000000"/>
        </w:rPr>
        <w:t>Պետության</w:t>
      </w:r>
      <w:r w:rsidRPr="00FE4A6D">
        <w:rPr>
          <w:rFonts w:ascii="Arial LatArm" w:eastAsia="GHEA Grapalat" w:hAnsi="Arial LatArm" w:cs="GHEA Grapalat"/>
          <w:i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i/>
          <w:color w:val="000000"/>
        </w:rPr>
        <w:t>կամ</w:t>
      </w:r>
      <w:r w:rsidRPr="00FE4A6D">
        <w:rPr>
          <w:rFonts w:ascii="Arial LatArm" w:eastAsia="GHEA Grapalat" w:hAnsi="Arial LatArm" w:cs="GHEA Grapalat"/>
          <w:i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i/>
          <w:color w:val="000000"/>
        </w:rPr>
        <w:t>համայնքի</w:t>
      </w:r>
      <w:r w:rsidRPr="00FE4A6D">
        <w:rPr>
          <w:rFonts w:ascii="Arial LatArm" w:eastAsia="GHEA Grapalat" w:hAnsi="Arial LatArm" w:cs="GHEA Grapalat"/>
          <w:i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i/>
          <w:color w:val="000000"/>
        </w:rPr>
        <w:t>մասնակցությունը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BF1194" w:rsidRPr="00FE4A6D" w14:paraId="154ED3E6" w14:textId="77777777" w:rsidTr="003465D8">
        <w:tc>
          <w:tcPr>
            <w:tcW w:w="2837" w:type="dxa"/>
            <w:shd w:val="clear" w:color="auto" w:fill="D9E2F3"/>
            <w:vAlign w:val="center"/>
          </w:tcPr>
          <w:p w14:paraId="1DF075F2" w14:textId="77777777" w:rsidR="00BF1194" w:rsidRPr="00FE4A6D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FE4A6D">
              <w:rPr>
                <w:rFonts w:ascii="Arial LatArm" w:eastAsia="GHEA Grapalat" w:hAnsi="GHEA Grapalat" w:cs="GHEA Grapalat"/>
                <w:color w:val="000000"/>
              </w:rPr>
              <w:t>Պետության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անվանումը</w:t>
            </w:r>
          </w:p>
        </w:tc>
        <w:tc>
          <w:tcPr>
            <w:tcW w:w="6180" w:type="dxa"/>
            <w:vAlign w:val="center"/>
          </w:tcPr>
          <w:p w14:paraId="2CE982E2" w14:textId="77777777" w:rsidR="00BF1194" w:rsidRPr="00FE4A6D" w:rsidRDefault="00BF1194" w:rsidP="003465D8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  <w:tr w:rsidR="00BF1194" w:rsidRPr="00FE4A6D" w14:paraId="78D59BFF" w14:textId="77777777" w:rsidTr="003465D8">
        <w:tc>
          <w:tcPr>
            <w:tcW w:w="2837" w:type="dxa"/>
            <w:shd w:val="clear" w:color="auto" w:fill="D9E2F3"/>
            <w:vAlign w:val="center"/>
          </w:tcPr>
          <w:p w14:paraId="0C23D016" w14:textId="77777777" w:rsidR="00BF1194" w:rsidRPr="00FE4A6D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FE4A6D">
              <w:rPr>
                <w:rFonts w:ascii="Arial LatArm" w:eastAsia="GHEA Grapalat" w:hAnsi="GHEA Grapalat" w:cs="GHEA Grapalat"/>
                <w:color w:val="000000"/>
              </w:rPr>
              <w:t>Համայնքի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անվանումը</w:t>
            </w:r>
          </w:p>
        </w:tc>
        <w:tc>
          <w:tcPr>
            <w:tcW w:w="6180" w:type="dxa"/>
            <w:vAlign w:val="center"/>
          </w:tcPr>
          <w:p w14:paraId="54F291F1" w14:textId="77777777" w:rsidR="00BF1194" w:rsidRPr="00FE4A6D" w:rsidRDefault="00BF1194" w:rsidP="003465D8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  <w:tr w:rsidR="00BF1194" w:rsidRPr="00FE4A6D" w14:paraId="57D63A95" w14:textId="77777777" w:rsidTr="003465D8">
        <w:tc>
          <w:tcPr>
            <w:tcW w:w="2837" w:type="dxa"/>
            <w:shd w:val="clear" w:color="auto" w:fill="D9E2F3"/>
            <w:vAlign w:val="center"/>
          </w:tcPr>
          <w:p w14:paraId="35CE707C" w14:textId="77777777" w:rsidR="00BF1194" w:rsidRPr="00FE4A6D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FE4A6D">
              <w:rPr>
                <w:rFonts w:ascii="Arial LatArm" w:eastAsia="GHEA Grapalat" w:hAnsi="GHEA Grapalat" w:cs="GHEA Grapalat"/>
                <w:color w:val="000000"/>
              </w:rPr>
              <w:t>Մասնակցության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չափը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 (%)</w:t>
            </w:r>
          </w:p>
        </w:tc>
        <w:tc>
          <w:tcPr>
            <w:tcW w:w="6180" w:type="dxa"/>
            <w:vAlign w:val="center"/>
          </w:tcPr>
          <w:p w14:paraId="4BBE1FC9" w14:textId="77777777" w:rsidR="00BF1194" w:rsidRPr="00FE4A6D" w:rsidRDefault="00BF1194" w:rsidP="003465D8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  <w:tr w:rsidR="00BF1194" w:rsidRPr="00FE4A6D" w14:paraId="21226409" w14:textId="77777777" w:rsidTr="003465D8">
        <w:tc>
          <w:tcPr>
            <w:tcW w:w="2837" w:type="dxa"/>
            <w:shd w:val="clear" w:color="auto" w:fill="D9E2F3"/>
            <w:vAlign w:val="center"/>
          </w:tcPr>
          <w:p w14:paraId="50925ACB" w14:textId="77777777" w:rsidR="00BF1194" w:rsidRPr="00FE4A6D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FE4A6D">
              <w:rPr>
                <w:rFonts w:ascii="Arial LatArm" w:eastAsia="GHEA Grapalat" w:hAnsi="GHEA Grapalat" w:cs="GHEA Grapalat"/>
                <w:color w:val="000000"/>
              </w:rPr>
              <w:t>Մասնակցության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տեսակը</w:t>
            </w:r>
          </w:p>
        </w:tc>
        <w:tc>
          <w:tcPr>
            <w:tcW w:w="6180" w:type="dxa"/>
            <w:vAlign w:val="center"/>
          </w:tcPr>
          <w:p w14:paraId="19B1F078" w14:textId="77777777" w:rsidR="00BF1194" w:rsidRPr="00FE4A6D" w:rsidRDefault="00BF1194" w:rsidP="003465D8">
            <w:pPr>
              <w:spacing w:before="240" w:after="240"/>
              <w:rPr>
                <w:rFonts w:ascii="Arial LatArm" w:eastAsia="GHEA Grapalat" w:hAnsi="Arial LatArm" w:cs="GHEA Grapalat"/>
              </w:rPr>
            </w:pPr>
            <w:r w:rsidRPr="00FE4A6D">
              <w:rPr>
                <w:rFonts w:ascii="Arial LatArm" w:eastAsia="MS Gothic" w:hAnsi="Segoe UI Symbol" w:cs="Segoe UI Symbol"/>
              </w:rPr>
              <w:t>☐</w:t>
            </w:r>
            <w:r w:rsidRPr="00FE4A6D">
              <w:rPr>
                <w:rFonts w:ascii="Arial LatArm" w:eastAsia="GHEA Grapalat" w:hAnsi="Arial LatArm" w:cs="GHEA Grapalat"/>
              </w:rPr>
              <w:tab/>
            </w:r>
            <w:r w:rsidRPr="00FE4A6D">
              <w:rPr>
                <w:rFonts w:ascii="Arial LatArm" w:eastAsia="GHEA Grapalat" w:hAnsi="GHEA Grapalat" w:cs="GHEA Grapalat"/>
              </w:rPr>
              <w:t>Ուղղակի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մասնակցություն</w:t>
            </w:r>
          </w:p>
          <w:p w14:paraId="5A62F373" w14:textId="77777777" w:rsidR="00BF1194" w:rsidRPr="00FE4A6D" w:rsidRDefault="00BF1194" w:rsidP="003465D8">
            <w:pPr>
              <w:spacing w:before="240" w:after="240"/>
              <w:rPr>
                <w:rFonts w:ascii="Arial LatArm" w:eastAsia="GHEA Grapalat" w:hAnsi="Arial LatArm" w:cs="GHEA Grapalat"/>
              </w:rPr>
            </w:pPr>
            <w:r w:rsidRPr="00FE4A6D">
              <w:rPr>
                <w:rFonts w:ascii="Arial LatArm" w:eastAsia="MS Gothic" w:hAnsi="Segoe UI Symbol" w:cs="Segoe UI Symbol"/>
              </w:rPr>
              <w:t>☐</w:t>
            </w:r>
            <w:r w:rsidRPr="00FE4A6D">
              <w:rPr>
                <w:rFonts w:ascii="Arial LatArm" w:eastAsia="GHEA Grapalat" w:hAnsi="Arial LatArm" w:cs="GHEA Grapalat"/>
              </w:rPr>
              <w:tab/>
            </w:r>
            <w:r w:rsidRPr="00FE4A6D">
              <w:rPr>
                <w:rFonts w:ascii="Arial LatArm" w:eastAsia="GHEA Grapalat" w:hAnsi="GHEA Grapalat" w:cs="GHEA Grapalat"/>
              </w:rPr>
              <w:t>Անուղղակի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մասնակցություն</w:t>
            </w:r>
          </w:p>
        </w:tc>
      </w:tr>
    </w:tbl>
    <w:p w14:paraId="3F647E44" w14:textId="77777777" w:rsidR="00BF1194" w:rsidRPr="00FE4A6D" w:rsidRDefault="00BF1194" w:rsidP="00BF1194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Arial LatArm" w:eastAsia="GHEA Grapalat" w:hAnsi="Arial LatArm" w:cs="GHEA Grapalat"/>
          <w:i/>
          <w:color w:val="000000"/>
        </w:rPr>
      </w:pPr>
      <w:r w:rsidRPr="00FE4A6D">
        <w:rPr>
          <w:rFonts w:ascii="Arial LatArm" w:eastAsia="GHEA Grapalat" w:hAnsi="GHEA Grapalat" w:cs="GHEA Grapalat"/>
          <w:i/>
          <w:color w:val="000000"/>
        </w:rPr>
        <w:t>Միջազգային</w:t>
      </w:r>
      <w:r w:rsidRPr="00FE4A6D">
        <w:rPr>
          <w:rFonts w:ascii="Arial LatArm" w:eastAsia="GHEA Grapalat" w:hAnsi="Arial LatArm" w:cs="GHEA Grapalat"/>
          <w:i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i/>
          <w:color w:val="000000"/>
        </w:rPr>
        <w:t>կազմակերպության</w:t>
      </w:r>
      <w:r w:rsidRPr="00FE4A6D">
        <w:rPr>
          <w:rFonts w:ascii="Arial LatArm" w:eastAsia="GHEA Grapalat" w:hAnsi="Arial LatArm" w:cs="GHEA Grapalat"/>
          <w:i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i/>
          <w:color w:val="000000"/>
        </w:rPr>
        <w:t>մասնակցությունը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BF1194" w:rsidRPr="00FE4A6D" w14:paraId="4398C738" w14:textId="77777777" w:rsidTr="003465D8">
        <w:tc>
          <w:tcPr>
            <w:tcW w:w="2837" w:type="dxa"/>
            <w:shd w:val="clear" w:color="auto" w:fill="D9E2F3"/>
            <w:vAlign w:val="center"/>
          </w:tcPr>
          <w:p w14:paraId="0D4CDE1C" w14:textId="77777777" w:rsidR="00BF1194" w:rsidRPr="00FE4A6D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FE4A6D">
              <w:rPr>
                <w:rFonts w:ascii="Arial LatArm" w:eastAsia="GHEA Grapalat" w:hAnsi="GHEA Grapalat" w:cs="GHEA Grapalat"/>
                <w:color w:val="000000"/>
              </w:rPr>
              <w:t>Միջազգային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կազմակերպության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անվանումը</w:t>
            </w:r>
          </w:p>
        </w:tc>
        <w:tc>
          <w:tcPr>
            <w:tcW w:w="6180" w:type="dxa"/>
            <w:vAlign w:val="center"/>
          </w:tcPr>
          <w:p w14:paraId="58F17EC2" w14:textId="77777777" w:rsidR="00BF1194" w:rsidRPr="00FE4A6D" w:rsidRDefault="00BF1194" w:rsidP="003465D8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  <w:tr w:rsidR="00BF1194" w:rsidRPr="00FE4A6D" w14:paraId="506667C1" w14:textId="77777777" w:rsidTr="003465D8">
        <w:tc>
          <w:tcPr>
            <w:tcW w:w="2837" w:type="dxa"/>
            <w:shd w:val="clear" w:color="auto" w:fill="D9E2F3"/>
            <w:vAlign w:val="center"/>
          </w:tcPr>
          <w:p w14:paraId="571F9B04" w14:textId="77777777" w:rsidR="00BF1194" w:rsidRPr="00FE4A6D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FE4A6D">
              <w:rPr>
                <w:rFonts w:ascii="Arial LatArm" w:eastAsia="GHEA Grapalat" w:hAnsi="GHEA Grapalat" w:cs="GHEA Grapalat"/>
                <w:color w:val="000000"/>
              </w:rPr>
              <w:t>Միջազգային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կազմակերպության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անվանումը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լատինատառ</w:t>
            </w:r>
          </w:p>
        </w:tc>
        <w:tc>
          <w:tcPr>
            <w:tcW w:w="6180" w:type="dxa"/>
            <w:vAlign w:val="center"/>
          </w:tcPr>
          <w:p w14:paraId="728AC2F7" w14:textId="77777777" w:rsidR="00BF1194" w:rsidRPr="00FE4A6D" w:rsidRDefault="00BF1194" w:rsidP="003465D8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  <w:tr w:rsidR="00BF1194" w:rsidRPr="00FE4A6D" w14:paraId="18971725" w14:textId="77777777" w:rsidTr="003465D8">
        <w:tc>
          <w:tcPr>
            <w:tcW w:w="2837" w:type="dxa"/>
            <w:shd w:val="clear" w:color="auto" w:fill="D9E2F3"/>
            <w:vAlign w:val="center"/>
          </w:tcPr>
          <w:p w14:paraId="03A731DB" w14:textId="77777777" w:rsidR="00BF1194" w:rsidRPr="00FE4A6D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FE4A6D">
              <w:rPr>
                <w:rFonts w:ascii="Arial LatArm" w:eastAsia="GHEA Grapalat" w:hAnsi="GHEA Grapalat" w:cs="GHEA Grapalat"/>
                <w:color w:val="000000"/>
              </w:rPr>
              <w:t>Մասնակցության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չափը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 (%)</w:t>
            </w:r>
          </w:p>
        </w:tc>
        <w:tc>
          <w:tcPr>
            <w:tcW w:w="6180" w:type="dxa"/>
            <w:vAlign w:val="center"/>
          </w:tcPr>
          <w:p w14:paraId="403050C3" w14:textId="77777777" w:rsidR="00BF1194" w:rsidRPr="00FE4A6D" w:rsidRDefault="00BF1194" w:rsidP="003465D8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  <w:tr w:rsidR="00BF1194" w:rsidRPr="00FE4A6D" w14:paraId="02ACF1CD" w14:textId="77777777" w:rsidTr="003465D8">
        <w:tc>
          <w:tcPr>
            <w:tcW w:w="2837" w:type="dxa"/>
            <w:shd w:val="clear" w:color="auto" w:fill="D9E2F3"/>
            <w:vAlign w:val="center"/>
          </w:tcPr>
          <w:p w14:paraId="775F92CC" w14:textId="77777777" w:rsidR="00BF1194" w:rsidRPr="00FE4A6D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FE4A6D">
              <w:rPr>
                <w:rFonts w:ascii="Arial LatArm" w:eastAsia="GHEA Grapalat" w:hAnsi="GHEA Grapalat" w:cs="GHEA Grapalat"/>
                <w:color w:val="000000"/>
              </w:rPr>
              <w:t>Մասնակցության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տեսակը</w:t>
            </w:r>
          </w:p>
        </w:tc>
        <w:tc>
          <w:tcPr>
            <w:tcW w:w="6180" w:type="dxa"/>
            <w:vAlign w:val="center"/>
          </w:tcPr>
          <w:p w14:paraId="288F8A55" w14:textId="77777777" w:rsidR="00BF1194" w:rsidRPr="00FE4A6D" w:rsidRDefault="00BF1194" w:rsidP="003465D8">
            <w:pPr>
              <w:spacing w:before="240" w:after="240"/>
              <w:rPr>
                <w:rFonts w:ascii="Arial LatArm" w:eastAsia="GHEA Grapalat" w:hAnsi="Arial LatArm" w:cs="GHEA Grapalat"/>
              </w:rPr>
            </w:pPr>
            <w:r w:rsidRPr="00FE4A6D">
              <w:rPr>
                <w:rFonts w:ascii="Arial LatArm" w:eastAsia="MS Gothic" w:hAnsi="Segoe UI Symbol" w:cs="Segoe UI Symbol"/>
              </w:rPr>
              <w:t>☐</w:t>
            </w:r>
            <w:r w:rsidRPr="00FE4A6D">
              <w:rPr>
                <w:rFonts w:ascii="Arial LatArm" w:eastAsia="GHEA Grapalat" w:hAnsi="Arial LatArm" w:cs="GHEA Grapalat"/>
              </w:rPr>
              <w:tab/>
            </w:r>
            <w:r w:rsidRPr="00FE4A6D">
              <w:rPr>
                <w:rFonts w:ascii="Arial LatArm" w:eastAsia="GHEA Grapalat" w:hAnsi="GHEA Grapalat" w:cs="GHEA Grapalat"/>
              </w:rPr>
              <w:t>Ուղղակի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մասնակցություն</w:t>
            </w:r>
          </w:p>
          <w:p w14:paraId="25BA99D9" w14:textId="77777777" w:rsidR="00BF1194" w:rsidRPr="00FE4A6D" w:rsidRDefault="00BF1194" w:rsidP="003465D8">
            <w:pPr>
              <w:spacing w:before="240" w:after="240"/>
              <w:rPr>
                <w:rFonts w:ascii="Arial LatArm" w:eastAsia="GHEA Grapalat" w:hAnsi="Arial LatArm" w:cs="GHEA Grapalat"/>
              </w:rPr>
            </w:pPr>
            <w:r w:rsidRPr="00FE4A6D">
              <w:rPr>
                <w:rFonts w:ascii="Arial LatArm" w:eastAsia="MS Gothic" w:hAnsi="Segoe UI Symbol" w:cs="Segoe UI Symbol"/>
              </w:rPr>
              <w:t>☐</w:t>
            </w:r>
            <w:r w:rsidRPr="00FE4A6D">
              <w:rPr>
                <w:rFonts w:ascii="Arial LatArm" w:eastAsia="GHEA Grapalat" w:hAnsi="Arial LatArm" w:cs="GHEA Grapalat"/>
              </w:rPr>
              <w:tab/>
            </w:r>
            <w:r w:rsidRPr="00FE4A6D">
              <w:rPr>
                <w:rFonts w:ascii="Arial LatArm" w:eastAsia="GHEA Grapalat" w:hAnsi="GHEA Grapalat" w:cs="GHEA Grapalat"/>
              </w:rPr>
              <w:t>Անուղղակի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մասնակցություն</w:t>
            </w:r>
          </w:p>
        </w:tc>
      </w:tr>
    </w:tbl>
    <w:p w14:paraId="3FC50264" w14:textId="77777777" w:rsidR="00BF1194" w:rsidRPr="00FE4A6D" w:rsidRDefault="00BF1194" w:rsidP="00BF1194">
      <w:pPr>
        <w:rPr>
          <w:rFonts w:ascii="Arial LatArm" w:eastAsia="GHEA Grapalat" w:hAnsi="Arial LatArm" w:cs="GHEA Grapalat"/>
          <w:b/>
        </w:rPr>
      </w:pPr>
      <w:r w:rsidRPr="00FE4A6D">
        <w:rPr>
          <w:rFonts w:ascii="Arial LatArm" w:hAnsi="Arial LatArm"/>
        </w:rPr>
        <w:br w:type="page"/>
      </w:r>
    </w:p>
    <w:p w14:paraId="03F983A9" w14:textId="77777777" w:rsidR="00BF1194" w:rsidRPr="00FE4A6D" w:rsidRDefault="00BF1194" w:rsidP="00BF1194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Arial LatArm" w:eastAsia="GHEA Grapalat" w:hAnsi="Arial LatArm" w:cs="GHEA Grapalat"/>
          <w:b/>
          <w:color w:val="000000"/>
        </w:rPr>
      </w:pPr>
      <w:r w:rsidRPr="00FE4A6D">
        <w:rPr>
          <w:rFonts w:ascii="Arial LatArm" w:eastAsia="GHEA Grapalat" w:hAnsi="GHEA Grapalat" w:cs="GHEA Grapalat"/>
          <w:b/>
          <w:color w:val="000000"/>
        </w:rPr>
        <w:lastRenderedPageBreak/>
        <w:t>Իրական</w:t>
      </w:r>
      <w:r w:rsidRPr="00FE4A6D">
        <w:rPr>
          <w:rFonts w:ascii="Arial LatArm" w:eastAsia="GHEA Grapalat" w:hAnsi="Arial LatArm" w:cs="GHEA Grapalat"/>
          <w:b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b/>
          <w:color w:val="000000"/>
        </w:rPr>
        <w:t>շահառուի</w:t>
      </w:r>
      <w:r w:rsidRPr="00FE4A6D">
        <w:rPr>
          <w:rFonts w:ascii="Arial LatArm" w:eastAsia="GHEA Grapalat" w:hAnsi="Arial LatArm" w:cs="GHEA Grapalat"/>
          <w:b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b/>
          <w:color w:val="000000"/>
        </w:rPr>
        <w:t>տվյալները</w:t>
      </w:r>
    </w:p>
    <w:p w14:paraId="163C9FE5" w14:textId="77777777" w:rsidR="00BF1194" w:rsidRPr="00FE4A6D" w:rsidRDefault="00BF1194" w:rsidP="00BF1194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Arial LatArm" w:eastAsia="GHEA Grapalat" w:hAnsi="Arial LatArm" w:cs="GHEA Grapalat"/>
          <w:i/>
          <w:color w:val="000000"/>
        </w:rPr>
      </w:pPr>
      <w:r w:rsidRPr="00FE4A6D">
        <w:rPr>
          <w:rFonts w:ascii="Arial LatArm" w:eastAsia="GHEA Grapalat" w:hAnsi="GHEA Grapalat" w:cs="GHEA Grapalat"/>
          <w:i/>
          <w:color w:val="000000"/>
        </w:rPr>
        <w:t>Անձի</w:t>
      </w:r>
      <w:r w:rsidRPr="00FE4A6D">
        <w:rPr>
          <w:rFonts w:ascii="Arial LatArm" w:eastAsia="GHEA Grapalat" w:hAnsi="Arial LatArm" w:cs="GHEA Grapalat"/>
          <w:i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i/>
          <w:color w:val="000000"/>
        </w:rPr>
        <w:t>ինքնությունը</w:t>
      </w:r>
      <w:r w:rsidRPr="00FE4A6D">
        <w:rPr>
          <w:rFonts w:ascii="Arial LatArm" w:eastAsia="GHEA Grapalat" w:hAnsi="Arial LatArm" w:cs="GHEA Grapalat"/>
          <w:i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i/>
          <w:color w:val="000000"/>
        </w:rPr>
        <w:t>հավաստող</w:t>
      </w:r>
      <w:r w:rsidRPr="00FE4A6D">
        <w:rPr>
          <w:rFonts w:ascii="Arial LatArm" w:eastAsia="GHEA Grapalat" w:hAnsi="Arial LatArm" w:cs="GHEA Grapalat"/>
          <w:i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i/>
          <w:color w:val="000000"/>
        </w:rPr>
        <w:t>տվյալները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6"/>
        <w:gridCol w:w="6178"/>
      </w:tblGrid>
      <w:tr w:rsidR="00BF1194" w:rsidRPr="00FE4A6D" w14:paraId="0C8BFE6F" w14:textId="77777777" w:rsidTr="003465D8">
        <w:tc>
          <w:tcPr>
            <w:tcW w:w="2836" w:type="dxa"/>
            <w:shd w:val="clear" w:color="auto" w:fill="D9E2F3"/>
            <w:vAlign w:val="center"/>
          </w:tcPr>
          <w:p w14:paraId="2ECEE231" w14:textId="77777777" w:rsidR="00BF1194" w:rsidRPr="00FE4A6D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FE4A6D">
              <w:rPr>
                <w:rFonts w:ascii="Arial LatArm" w:eastAsia="GHEA Grapalat" w:hAnsi="GHEA Grapalat" w:cs="GHEA Grapalat"/>
                <w:color w:val="000000"/>
              </w:rPr>
              <w:t>Անունը</w:t>
            </w:r>
          </w:p>
        </w:tc>
        <w:tc>
          <w:tcPr>
            <w:tcW w:w="6178" w:type="dxa"/>
            <w:vAlign w:val="center"/>
          </w:tcPr>
          <w:p w14:paraId="51C84F03" w14:textId="77777777" w:rsidR="00BF1194" w:rsidRPr="00FE4A6D" w:rsidRDefault="00BF1194" w:rsidP="003465D8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  <w:tr w:rsidR="00BF1194" w:rsidRPr="00FE4A6D" w14:paraId="4C0EE745" w14:textId="77777777" w:rsidTr="003465D8">
        <w:tc>
          <w:tcPr>
            <w:tcW w:w="2836" w:type="dxa"/>
            <w:shd w:val="clear" w:color="auto" w:fill="D9E2F3"/>
            <w:vAlign w:val="center"/>
          </w:tcPr>
          <w:p w14:paraId="71ACA1B7" w14:textId="77777777" w:rsidR="00BF1194" w:rsidRPr="00FE4A6D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FE4A6D">
              <w:rPr>
                <w:rFonts w:ascii="Arial LatArm" w:eastAsia="GHEA Grapalat" w:hAnsi="GHEA Grapalat" w:cs="GHEA Grapalat"/>
                <w:color w:val="000000"/>
              </w:rPr>
              <w:t>Ազգանունը</w:t>
            </w:r>
          </w:p>
        </w:tc>
        <w:tc>
          <w:tcPr>
            <w:tcW w:w="6178" w:type="dxa"/>
            <w:vAlign w:val="center"/>
          </w:tcPr>
          <w:p w14:paraId="06C4EEEE" w14:textId="77777777" w:rsidR="00BF1194" w:rsidRPr="00FE4A6D" w:rsidRDefault="00BF1194" w:rsidP="003465D8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  <w:tr w:rsidR="00BF1194" w:rsidRPr="00FE4A6D" w14:paraId="29C3B3AE" w14:textId="77777777" w:rsidTr="003465D8">
        <w:tc>
          <w:tcPr>
            <w:tcW w:w="2836" w:type="dxa"/>
            <w:shd w:val="clear" w:color="auto" w:fill="D9E2F3"/>
            <w:vAlign w:val="center"/>
          </w:tcPr>
          <w:p w14:paraId="72CB0E7E" w14:textId="77777777" w:rsidR="00BF1194" w:rsidRPr="00FE4A6D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FE4A6D">
              <w:rPr>
                <w:rFonts w:ascii="Arial LatArm" w:eastAsia="GHEA Grapalat" w:hAnsi="GHEA Grapalat" w:cs="GHEA Grapalat"/>
                <w:color w:val="000000"/>
              </w:rPr>
              <w:t>Անունը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 (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լատինատառ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>)</w:t>
            </w:r>
          </w:p>
        </w:tc>
        <w:tc>
          <w:tcPr>
            <w:tcW w:w="6178" w:type="dxa"/>
            <w:vAlign w:val="center"/>
          </w:tcPr>
          <w:p w14:paraId="72F7DC1A" w14:textId="77777777" w:rsidR="00BF1194" w:rsidRPr="00FE4A6D" w:rsidRDefault="00BF1194" w:rsidP="003465D8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  <w:tr w:rsidR="00BF1194" w:rsidRPr="00FE4A6D" w14:paraId="7DA51C9F" w14:textId="77777777" w:rsidTr="003465D8">
        <w:tc>
          <w:tcPr>
            <w:tcW w:w="2836" w:type="dxa"/>
            <w:shd w:val="clear" w:color="auto" w:fill="D9E2F3"/>
            <w:vAlign w:val="center"/>
          </w:tcPr>
          <w:p w14:paraId="53D0D2C8" w14:textId="77777777" w:rsidR="00BF1194" w:rsidRPr="00FE4A6D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FE4A6D">
              <w:rPr>
                <w:rFonts w:ascii="Arial LatArm" w:eastAsia="GHEA Grapalat" w:hAnsi="GHEA Grapalat" w:cs="GHEA Grapalat"/>
                <w:color w:val="000000"/>
              </w:rPr>
              <w:t>Ազգանունը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 (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լատինատառ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>)</w:t>
            </w:r>
          </w:p>
        </w:tc>
        <w:tc>
          <w:tcPr>
            <w:tcW w:w="6178" w:type="dxa"/>
            <w:vAlign w:val="center"/>
          </w:tcPr>
          <w:p w14:paraId="0D3321D2" w14:textId="77777777" w:rsidR="00BF1194" w:rsidRPr="00FE4A6D" w:rsidRDefault="00BF1194" w:rsidP="003465D8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  <w:tr w:rsidR="00BF1194" w:rsidRPr="00FE4A6D" w14:paraId="05816696" w14:textId="77777777" w:rsidTr="003465D8">
        <w:tc>
          <w:tcPr>
            <w:tcW w:w="2836" w:type="dxa"/>
            <w:shd w:val="clear" w:color="auto" w:fill="D9E2F3"/>
            <w:vAlign w:val="center"/>
          </w:tcPr>
          <w:p w14:paraId="42480DD3" w14:textId="77777777" w:rsidR="00BF1194" w:rsidRPr="00FE4A6D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FE4A6D">
              <w:rPr>
                <w:rFonts w:ascii="Arial LatArm" w:eastAsia="GHEA Grapalat" w:hAnsi="GHEA Grapalat" w:cs="GHEA Grapalat"/>
                <w:color w:val="000000"/>
              </w:rPr>
              <w:t>Քաղաքացիությունը</w:t>
            </w:r>
          </w:p>
        </w:tc>
        <w:tc>
          <w:tcPr>
            <w:tcW w:w="6178" w:type="dxa"/>
            <w:vAlign w:val="center"/>
          </w:tcPr>
          <w:p w14:paraId="6147407A" w14:textId="77777777" w:rsidR="00BF1194" w:rsidRPr="00FE4A6D" w:rsidRDefault="00BF1194" w:rsidP="003465D8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  <w:tr w:rsidR="00BF1194" w:rsidRPr="00FE4A6D" w14:paraId="1CC5AA5E" w14:textId="77777777" w:rsidTr="003465D8">
        <w:tc>
          <w:tcPr>
            <w:tcW w:w="2836" w:type="dxa"/>
            <w:shd w:val="clear" w:color="auto" w:fill="D9E2F3"/>
            <w:vAlign w:val="center"/>
          </w:tcPr>
          <w:p w14:paraId="504928EF" w14:textId="77777777" w:rsidR="00BF1194" w:rsidRPr="00FE4A6D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FE4A6D">
              <w:rPr>
                <w:rFonts w:ascii="Arial LatArm" w:eastAsia="GHEA Grapalat" w:hAnsi="GHEA Grapalat" w:cs="GHEA Grapalat"/>
                <w:color w:val="000000"/>
              </w:rPr>
              <w:t>Ծննդյան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օրը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,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ամիսը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,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տարին</w:t>
            </w:r>
          </w:p>
        </w:tc>
        <w:tc>
          <w:tcPr>
            <w:tcW w:w="6178" w:type="dxa"/>
            <w:vAlign w:val="center"/>
          </w:tcPr>
          <w:p w14:paraId="21B44B9E" w14:textId="77777777" w:rsidR="00BF1194" w:rsidRPr="00FE4A6D" w:rsidRDefault="00BF1194" w:rsidP="003465D8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</w:tbl>
    <w:p w14:paraId="662593F0" w14:textId="77777777" w:rsidR="00BF1194" w:rsidRPr="00FE4A6D" w:rsidRDefault="00BF1194" w:rsidP="00BF1194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Arial LatArm" w:eastAsia="GHEA Grapalat" w:hAnsi="Arial LatArm" w:cs="GHEA Grapalat"/>
          <w:i/>
          <w:color w:val="000000"/>
        </w:rPr>
      </w:pPr>
      <w:r w:rsidRPr="00FE4A6D">
        <w:rPr>
          <w:rFonts w:ascii="Arial LatArm" w:eastAsia="GHEA Grapalat" w:hAnsi="GHEA Grapalat" w:cs="GHEA Grapalat"/>
          <w:i/>
          <w:color w:val="000000"/>
        </w:rPr>
        <w:t>Անձը</w:t>
      </w:r>
      <w:r w:rsidRPr="00FE4A6D">
        <w:rPr>
          <w:rFonts w:ascii="Arial LatArm" w:eastAsia="GHEA Grapalat" w:hAnsi="Arial LatArm" w:cs="GHEA Grapalat"/>
          <w:i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i/>
          <w:color w:val="000000"/>
        </w:rPr>
        <w:t>հաստատող</w:t>
      </w:r>
      <w:r w:rsidRPr="00FE4A6D">
        <w:rPr>
          <w:rFonts w:ascii="Arial LatArm" w:eastAsia="GHEA Grapalat" w:hAnsi="Arial LatArm" w:cs="GHEA Grapalat"/>
          <w:i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i/>
          <w:color w:val="000000"/>
        </w:rPr>
        <w:t>փաստաթուղթը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78"/>
      </w:tblGrid>
      <w:tr w:rsidR="00BF1194" w:rsidRPr="00FE4A6D" w14:paraId="2CF4BC3C" w14:textId="77777777" w:rsidTr="003465D8">
        <w:tc>
          <w:tcPr>
            <w:tcW w:w="2837" w:type="dxa"/>
            <w:shd w:val="clear" w:color="auto" w:fill="D9E2F3"/>
            <w:vAlign w:val="center"/>
          </w:tcPr>
          <w:p w14:paraId="4AA95C71" w14:textId="77777777" w:rsidR="00BF1194" w:rsidRPr="00FE4A6D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FE4A6D">
              <w:rPr>
                <w:rFonts w:ascii="Arial LatArm" w:eastAsia="GHEA Grapalat" w:hAnsi="GHEA Grapalat" w:cs="GHEA Grapalat"/>
                <w:color w:val="000000"/>
              </w:rPr>
              <w:t>Փաստաթղթի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տեսակը</w:t>
            </w:r>
          </w:p>
        </w:tc>
        <w:tc>
          <w:tcPr>
            <w:tcW w:w="6178" w:type="dxa"/>
            <w:vAlign w:val="center"/>
          </w:tcPr>
          <w:p w14:paraId="5E4C375C" w14:textId="77777777" w:rsidR="00BF1194" w:rsidRPr="00FE4A6D" w:rsidRDefault="00BF1194" w:rsidP="003465D8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  <w:tr w:rsidR="00BF1194" w:rsidRPr="00FE4A6D" w14:paraId="0F0EFC05" w14:textId="77777777" w:rsidTr="003465D8">
        <w:tc>
          <w:tcPr>
            <w:tcW w:w="2837" w:type="dxa"/>
            <w:shd w:val="clear" w:color="auto" w:fill="D9E2F3"/>
            <w:vAlign w:val="center"/>
          </w:tcPr>
          <w:p w14:paraId="43E60E48" w14:textId="77777777" w:rsidR="00BF1194" w:rsidRPr="00FE4A6D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FE4A6D">
              <w:rPr>
                <w:rFonts w:ascii="Arial LatArm" w:eastAsia="GHEA Grapalat" w:hAnsi="GHEA Grapalat" w:cs="GHEA Grapalat"/>
                <w:color w:val="000000"/>
              </w:rPr>
              <w:t>Փաստաթղթի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համարը</w:t>
            </w:r>
          </w:p>
        </w:tc>
        <w:tc>
          <w:tcPr>
            <w:tcW w:w="6178" w:type="dxa"/>
            <w:vAlign w:val="center"/>
          </w:tcPr>
          <w:p w14:paraId="6BBEBABE" w14:textId="77777777" w:rsidR="00BF1194" w:rsidRPr="00FE4A6D" w:rsidRDefault="00BF1194" w:rsidP="003465D8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  <w:tr w:rsidR="00BF1194" w:rsidRPr="00FE4A6D" w14:paraId="3D882A92" w14:textId="77777777" w:rsidTr="003465D8">
        <w:tc>
          <w:tcPr>
            <w:tcW w:w="2837" w:type="dxa"/>
            <w:shd w:val="clear" w:color="auto" w:fill="D9E2F3"/>
            <w:vAlign w:val="center"/>
          </w:tcPr>
          <w:p w14:paraId="4CE6FBFF" w14:textId="77777777" w:rsidR="00BF1194" w:rsidRPr="00FE4A6D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FE4A6D">
              <w:rPr>
                <w:rFonts w:ascii="Arial LatArm" w:eastAsia="GHEA Grapalat" w:hAnsi="GHEA Grapalat" w:cs="GHEA Grapalat"/>
                <w:color w:val="000000"/>
              </w:rPr>
              <w:t>Տրամադրման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օրը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,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ամիսը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,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տարին</w:t>
            </w:r>
          </w:p>
        </w:tc>
        <w:tc>
          <w:tcPr>
            <w:tcW w:w="6178" w:type="dxa"/>
            <w:vAlign w:val="center"/>
          </w:tcPr>
          <w:p w14:paraId="545E379B" w14:textId="77777777" w:rsidR="00BF1194" w:rsidRPr="00FE4A6D" w:rsidRDefault="00BF1194" w:rsidP="003465D8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  <w:tr w:rsidR="00BF1194" w:rsidRPr="00FE4A6D" w14:paraId="5117E18E" w14:textId="77777777" w:rsidTr="003465D8">
        <w:tc>
          <w:tcPr>
            <w:tcW w:w="2837" w:type="dxa"/>
            <w:shd w:val="clear" w:color="auto" w:fill="D9E2F3"/>
            <w:vAlign w:val="center"/>
          </w:tcPr>
          <w:p w14:paraId="2BD60725" w14:textId="77777777" w:rsidR="00BF1194" w:rsidRPr="00FE4A6D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FE4A6D">
              <w:rPr>
                <w:rFonts w:ascii="Arial LatArm" w:eastAsia="GHEA Grapalat" w:hAnsi="GHEA Grapalat" w:cs="GHEA Grapalat"/>
                <w:color w:val="000000"/>
              </w:rPr>
              <w:t>Տրամադրող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մարմինը</w:t>
            </w:r>
          </w:p>
        </w:tc>
        <w:tc>
          <w:tcPr>
            <w:tcW w:w="6178" w:type="dxa"/>
            <w:vAlign w:val="center"/>
          </w:tcPr>
          <w:p w14:paraId="4CDCE3B1" w14:textId="77777777" w:rsidR="00BF1194" w:rsidRPr="00FE4A6D" w:rsidRDefault="00BF1194" w:rsidP="003465D8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  <w:tr w:rsidR="00BF1194" w:rsidRPr="00FE4A6D" w14:paraId="58D41B7D" w14:textId="77777777" w:rsidTr="003465D8">
        <w:tc>
          <w:tcPr>
            <w:tcW w:w="2837" w:type="dxa"/>
            <w:shd w:val="clear" w:color="auto" w:fill="D9E2F3"/>
            <w:vAlign w:val="center"/>
          </w:tcPr>
          <w:p w14:paraId="1C34DFC7" w14:textId="77777777" w:rsidR="00BF1194" w:rsidRPr="00FE4A6D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FE4A6D">
              <w:rPr>
                <w:rFonts w:ascii="Arial LatArm" w:eastAsia="GHEA Grapalat" w:hAnsi="GHEA Grapalat" w:cs="GHEA Grapalat"/>
                <w:color w:val="000000"/>
              </w:rPr>
              <w:t>ՀԾՀ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կամ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համարժեք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համարը</w:t>
            </w:r>
          </w:p>
        </w:tc>
        <w:tc>
          <w:tcPr>
            <w:tcW w:w="6178" w:type="dxa"/>
            <w:vAlign w:val="center"/>
          </w:tcPr>
          <w:p w14:paraId="33798AF1" w14:textId="77777777" w:rsidR="00BF1194" w:rsidRPr="00FE4A6D" w:rsidRDefault="00BF1194" w:rsidP="003465D8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</w:tbl>
    <w:p w14:paraId="5C2F5F61" w14:textId="77777777" w:rsidR="00BF1194" w:rsidRPr="00FE4A6D" w:rsidRDefault="00BF1194" w:rsidP="00BF1194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Arial LatArm" w:eastAsia="GHEA Grapalat" w:hAnsi="Arial LatArm" w:cs="GHEA Grapalat"/>
          <w:i/>
          <w:color w:val="000000"/>
        </w:rPr>
      </w:pPr>
      <w:r w:rsidRPr="00FE4A6D">
        <w:rPr>
          <w:rFonts w:ascii="Arial LatArm" w:eastAsia="GHEA Grapalat" w:hAnsi="GHEA Grapalat" w:cs="GHEA Grapalat"/>
          <w:i/>
          <w:color w:val="000000"/>
        </w:rPr>
        <w:t>Անձի</w:t>
      </w:r>
      <w:r w:rsidRPr="00FE4A6D">
        <w:rPr>
          <w:rFonts w:ascii="Arial LatArm" w:eastAsia="GHEA Grapalat" w:hAnsi="Arial LatArm" w:cs="GHEA Grapalat"/>
          <w:i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i/>
          <w:color w:val="000000"/>
        </w:rPr>
        <w:t>հաշվառման</w:t>
      </w:r>
      <w:r w:rsidRPr="00FE4A6D">
        <w:rPr>
          <w:rFonts w:ascii="Arial LatArm" w:eastAsia="GHEA Grapalat" w:hAnsi="Arial LatArm" w:cs="GHEA Grapalat"/>
          <w:i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i/>
          <w:color w:val="000000"/>
        </w:rPr>
        <w:t>հասցեն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78"/>
      </w:tblGrid>
      <w:tr w:rsidR="00BF1194" w:rsidRPr="00FE4A6D" w14:paraId="73CBD3AB" w14:textId="77777777" w:rsidTr="003465D8">
        <w:tc>
          <w:tcPr>
            <w:tcW w:w="2837" w:type="dxa"/>
            <w:shd w:val="clear" w:color="auto" w:fill="D9E2F3"/>
            <w:vAlign w:val="center"/>
          </w:tcPr>
          <w:p w14:paraId="206AE555" w14:textId="77777777" w:rsidR="00BF1194" w:rsidRPr="00FE4A6D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FE4A6D">
              <w:rPr>
                <w:rFonts w:ascii="Arial LatArm" w:eastAsia="GHEA Grapalat" w:hAnsi="GHEA Grapalat" w:cs="GHEA Grapalat"/>
                <w:color w:val="000000"/>
              </w:rPr>
              <w:t>Պետությունը</w:t>
            </w:r>
          </w:p>
        </w:tc>
        <w:tc>
          <w:tcPr>
            <w:tcW w:w="6178" w:type="dxa"/>
            <w:vAlign w:val="center"/>
          </w:tcPr>
          <w:p w14:paraId="3FECA03B" w14:textId="77777777" w:rsidR="00BF1194" w:rsidRPr="00FE4A6D" w:rsidRDefault="00BF1194" w:rsidP="003465D8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  <w:tr w:rsidR="00BF1194" w:rsidRPr="00FE4A6D" w14:paraId="02E8C847" w14:textId="77777777" w:rsidTr="003465D8">
        <w:tc>
          <w:tcPr>
            <w:tcW w:w="2837" w:type="dxa"/>
            <w:shd w:val="clear" w:color="auto" w:fill="D9E2F3"/>
            <w:vAlign w:val="center"/>
          </w:tcPr>
          <w:p w14:paraId="6D8437F6" w14:textId="77777777" w:rsidR="00BF1194" w:rsidRPr="00FE4A6D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FE4A6D">
              <w:rPr>
                <w:rFonts w:ascii="Arial LatArm" w:eastAsia="GHEA Grapalat" w:hAnsi="GHEA Grapalat" w:cs="GHEA Grapalat"/>
                <w:color w:val="000000"/>
              </w:rPr>
              <w:t>Համայնքը</w:t>
            </w:r>
          </w:p>
        </w:tc>
        <w:tc>
          <w:tcPr>
            <w:tcW w:w="6178" w:type="dxa"/>
            <w:vAlign w:val="center"/>
          </w:tcPr>
          <w:p w14:paraId="0463C77D" w14:textId="77777777" w:rsidR="00BF1194" w:rsidRPr="00FE4A6D" w:rsidRDefault="00BF1194" w:rsidP="003465D8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  <w:tr w:rsidR="00BF1194" w:rsidRPr="00FE4A6D" w14:paraId="094772F9" w14:textId="77777777" w:rsidTr="003465D8">
        <w:tc>
          <w:tcPr>
            <w:tcW w:w="2837" w:type="dxa"/>
            <w:shd w:val="clear" w:color="auto" w:fill="D9E2F3"/>
            <w:vAlign w:val="center"/>
          </w:tcPr>
          <w:p w14:paraId="3757F24F" w14:textId="77777777" w:rsidR="00BF1194" w:rsidRPr="00FE4A6D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FE4A6D">
              <w:rPr>
                <w:rFonts w:ascii="Arial LatArm" w:eastAsia="GHEA Grapalat" w:hAnsi="GHEA Grapalat" w:cs="GHEA Grapalat"/>
                <w:color w:val="000000"/>
              </w:rPr>
              <w:t>Վարչատարածքային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միավորը</w:t>
            </w:r>
          </w:p>
        </w:tc>
        <w:tc>
          <w:tcPr>
            <w:tcW w:w="6178" w:type="dxa"/>
            <w:vAlign w:val="center"/>
          </w:tcPr>
          <w:p w14:paraId="43F7821D" w14:textId="77777777" w:rsidR="00BF1194" w:rsidRPr="00FE4A6D" w:rsidRDefault="00BF1194" w:rsidP="003465D8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  <w:tr w:rsidR="00BF1194" w:rsidRPr="00FE4A6D" w14:paraId="4698EB52" w14:textId="77777777" w:rsidTr="003465D8">
        <w:tc>
          <w:tcPr>
            <w:tcW w:w="2837" w:type="dxa"/>
            <w:shd w:val="clear" w:color="auto" w:fill="D9E2F3"/>
            <w:vAlign w:val="center"/>
          </w:tcPr>
          <w:p w14:paraId="1512652B" w14:textId="77777777" w:rsidR="00BF1194" w:rsidRPr="00FE4A6D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FE4A6D">
              <w:rPr>
                <w:rFonts w:ascii="Arial LatArm" w:eastAsia="GHEA Grapalat" w:hAnsi="GHEA Grapalat" w:cs="GHEA Grapalat"/>
                <w:color w:val="000000"/>
              </w:rPr>
              <w:t>Փողոցի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անվանումը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,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շենքը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 (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տունը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),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բնակարանը</w:t>
            </w:r>
          </w:p>
        </w:tc>
        <w:tc>
          <w:tcPr>
            <w:tcW w:w="6178" w:type="dxa"/>
            <w:vAlign w:val="center"/>
          </w:tcPr>
          <w:p w14:paraId="7DBFEAA0" w14:textId="77777777" w:rsidR="00BF1194" w:rsidRPr="00FE4A6D" w:rsidRDefault="00BF1194" w:rsidP="003465D8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</w:tbl>
    <w:p w14:paraId="7388718B" w14:textId="77777777" w:rsidR="00BF1194" w:rsidRPr="00FE4A6D" w:rsidRDefault="00BF1194" w:rsidP="00BF1194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Arial LatArm" w:eastAsia="GHEA Grapalat" w:hAnsi="Arial LatArm" w:cs="GHEA Grapalat"/>
          <w:i/>
          <w:color w:val="000000"/>
        </w:rPr>
      </w:pPr>
      <w:r w:rsidRPr="00FE4A6D">
        <w:rPr>
          <w:rFonts w:ascii="Arial LatArm" w:eastAsia="GHEA Grapalat" w:hAnsi="GHEA Grapalat" w:cs="GHEA Grapalat"/>
          <w:i/>
          <w:color w:val="000000"/>
        </w:rPr>
        <w:t>Անձի</w:t>
      </w:r>
      <w:r w:rsidRPr="00FE4A6D">
        <w:rPr>
          <w:rFonts w:ascii="Arial LatArm" w:eastAsia="GHEA Grapalat" w:hAnsi="Arial LatArm" w:cs="GHEA Grapalat"/>
          <w:i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i/>
          <w:color w:val="000000"/>
        </w:rPr>
        <w:t>բնակության</w:t>
      </w:r>
      <w:r w:rsidRPr="00FE4A6D">
        <w:rPr>
          <w:rFonts w:ascii="Arial LatArm" w:eastAsia="GHEA Grapalat" w:hAnsi="Arial LatArm" w:cs="GHEA Grapalat"/>
          <w:i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i/>
          <w:color w:val="000000"/>
        </w:rPr>
        <w:t>հասցեն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78"/>
      </w:tblGrid>
      <w:tr w:rsidR="00BF1194" w:rsidRPr="00FE4A6D" w14:paraId="04A6E242" w14:textId="77777777" w:rsidTr="003465D8">
        <w:tc>
          <w:tcPr>
            <w:tcW w:w="2837" w:type="dxa"/>
            <w:shd w:val="clear" w:color="auto" w:fill="D9E2F3"/>
            <w:vAlign w:val="center"/>
          </w:tcPr>
          <w:p w14:paraId="5478C9A5" w14:textId="77777777" w:rsidR="00BF1194" w:rsidRPr="00FE4A6D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FE4A6D">
              <w:rPr>
                <w:rFonts w:ascii="Arial LatArm" w:eastAsia="GHEA Grapalat" w:hAnsi="GHEA Grapalat" w:cs="GHEA Grapalat"/>
                <w:color w:val="000000"/>
              </w:rPr>
              <w:lastRenderedPageBreak/>
              <w:t>Պետությունը</w:t>
            </w:r>
          </w:p>
        </w:tc>
        <w:tc>
          <w:tcPr>
            <w:tcW w:w="6178" w:type="dxa"/>
            <w:vAlign w:val="center"/>
          </w:tcPr>
          <w:p w14:paraId="38DCAB5D" w14:textId="77777777" w:rsidR="00BF1194" w:rsidRPr="00FE4A6D" w:rsidRDefault="00BF1194" w:rsidP="003465D8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  <w:tr w:rsidR="00BF1194" w:rsidRPr="00FE4A6D" w14:paraId="76B6257D" w14:textId="77777777" w:rsidTr="003465D8">
        <w:tc>
          <w:tcPr>
            <w:tcW w:w="2837" w:type="dxa"/>
            <w:shd w:val="clear" w:color="auto" w:fill="D9E2F3"/>
            <w:vAlign w:val="center"/>
          </w:tcPr>
          <w:p w14:paraId="1142BECB" w14:textId="77777777" w:rsidR="00BF1194" w:rsidRPr="00FE4A6D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FE4A6D">
              <w:rPr>
                <w:rFonts w:ascii="Arial LatArm" w:eastAsia="GHEA Grapalat" w:hAnsi="GHEA Grapalat" w:cs="GHEA Grapalat"/>
                <w:color w:val="000000"/>
              </w:rPr>
              <w:t>Համայնքը</w:t>
            </w:r>
          </w:p>
        </w:tc>
        <w:tc>
          <w:tcPr>
            <w:tcW w:w="6178" w:type="dxa"/>
            <w:vAlign w:val="center"/>
          </w:tcPr>
          <w:p w14:paraId="489E29CB" w14:textId="77777777" w:rsidR="00BF1194" w:rsidRPr="00FE4A6D" w:rsidRDefault="00BF1194" w:rsidP="003465D8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  <w:tr w:rsidR="00BF1194" w:rsidRPr="00FE4A6D" w14:paraId="3A63B27C" w14:textId="77777777" w:rsidTr="003465D8">
        <w:tc>
          <w:tcPr>
            <w:tcW w:w="2837" w:type="dxa"/>
            <w:shd w:val="clear" w:color="auto" w:fill="D9E2F3"/>
            <w:vAlign w:val="center"/>
          </w:tcPr>
          <w:p w14:paraId="44C916F5" w14:textId="77777777" w:rsidR="00BF1194" w:rsidRPr="00FE4A6D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FE4A6D">
              <w:rPr>
                <w:rFonts w:ascii="Arial LatArm" w:eastAsia="GHEA Grapalat" w:hAnsi="GHEA Grapalat" w:cs="GHEA Grapalat"/>
                <w:color w:val="000000"/>
              </w:rPr>
              <w:t>Վարչատարածքային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միավորը</w:t>
            </w:r>
          </w:p>
        </w:tc>
        <w:tc>
          <w:tcPr>
            <w:tcW w:w="6178" w:type="dxa"/>
            <w:vAlign w:val="center"/>
          </w:tcPr>
          <w:p w14:paraId="71829A3B" w14:textId="77777777" w:rsidR="00BF1194" w:rsidRPr="00FE4A6D" w:rsidRDefault="00BF1194" w:rsidP="003465D8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  <w:tr w:rsidR="00BF1194" w:rsidRPr="00FE4A6D" w14:paraId="267088EA" w14:textId="77777777" w:rsidTr="003465D8">
        <w:tc>
          <w:tcPr>
            <w:tcW w:w="2837" w:type="dxa"/>
            <w:shd w:val="clear" w:color="auto" w:fill="D9E2F3"/>
            <w:vAlign w:val="center"/>
          </w:tcPr>
          <w:p w14:paraId="1DC30C00" w14:textId="77777777" w:rsidR="00BF1194" w:rsidRPr="00FE4A6D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FE4A6D">
              <w:rPr>
                <w:rFonts w:ascii="Arial LatArm" w:eastAsia="GHEA Grapalat" w:hAnsi="GHEA Grapalat" w:cs="GHEA Grapalat"/>
                <w:color w:val="000000"/>
              </w:rPr>
              <w:t>Փողոցի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անվանումը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,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շենքը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 (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տունը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),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բնակարանը</w:t>
            </w:r>
          </w:p>
        </w:tc>
        <w:tc>
          <w:tcPr>
            <w:tcW w:w="6178" w:type="dxa"/>
            <w:vAlign w:val="center"/>
          </w:tcPr>
          <w:p w14:paraId="5EB02461" w14:textId="77777777" w:rsidR="00BF1194" w:rsidRPr="00FE4A6D" w:rsidRDefault="00BF1194" w:rsidP="003465D8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</w:tbl>
    <w:p w14:paraId="46412D28" w14:textId="77777777" w:rsidR="00BF1194" w:rsidRPr="00FE4A6D" w:rsidRDefault="00BF1194" w:rsidP="00BF1194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rPr>
          <w:rFonts w:ascii="Arial LatArm" w:eastAsia="GHEA Grapalat" w:hAnsi="Arial LatArm" w:cs="GHEA Grapalat"/>
          <w:i/>
          <w:color w:val="000000"/>
        </w:rPr>
      </w:pPr>
      <w:r w:rsidRPr="00FE4A6D">
        <w:rPr>
          <w:rFonts w:ascii="Arial LatArm" w:eastAsia="GHEA Grapalat" w:hAnsi="GHEA Grapalat" w:cs="GHEA Grapalat"/>
          <w:i/>
          <w:color w:val="000000"/>
        </w:rPr>
        <w:t>Իրական</w:t>
      </w:r>
      <w:r w:rsidRPr="00FE4A6D">
        <w:rPr>
          <w:rFonts w:ascii="Arial LatArm" w:eastAsia="GHEA Grapalat" w:hAnsi="Arial LatArm" w:cs="GHEA Grapalat"/>
          <w:i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i/>
          <w:color w:val="000000"/>
        </w:rPr>
        <w:t>շահառու</w:t>
      </w:r>
      <w:r w:rsidRPr="00FE4A6D">
        <w:rPr>
          <w:rFonts w:ascii="Arial LatArm" w:eastAsia="GHEA Grapalat" w:hAnsi="Arial LatArm" w:cs="GHEA Grapalat"/>
          <w:i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i/>
          <w:color w:val="000000"/>
        </w:rPr>
        <w:t>հանդիսանալու</w:t>
      </w:r>
      <w:r w:rsidRPr="00FE4A6D">
        <w:rPr>
          <w:rFonts w:ascii="Arial LatArm" w:eastAsia="GHEA Grapalat" w:hAnsi="Arial LatArm" w:cs="GHEA Grapalat"/>
          <w:i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i/>
          <w:color w:val="000000"/>
        </w:rPr>
        <w:t>հիմքերը</w:t>
      </w:r>
      <w:r w:rsidRPr="00FE4A6D">
        <w:rPr>
          <w:rFonts w:ascii="Arial LatArm" w:eastAsia="GHEA Grapalat" w:hAnsi="Arial LatArm" w:cs="GHEA Grapalat"/>
          <w:i/>
          <w:color w:val="000000"/>
        </w:rPr>
        <w:t xml:space="preserve"> (</w:t>
      </w:r>
      <w:r w:rsidRPr="00FE4A6D">
        <w:rPr>
          <w:rFonts w:ascii="Arial LatArm" w:eastAsia="GHEA Grapalat" w:hAnsi="GHEA Grapalat" w:cs="GHEA Grapalat"/>
          <w:i/>
          <w:color w:val="000000"/>
        </w:rPr>
        <w:t>բացառությամբ</w:t>
      </w:r>
      <w:r w:rsidRPr="00FE4A6D">
        <w:rPr>
          <w:rFonts w:ascii="Arial LatArm" w:eastAsia="GHEA Grapalat" w:hAnsi="Arial LatArm" w:cs="GHEA Grapalat"/>
          <w:i/>
          <w:color w:val="000000"/>
        </w:rPr>
        <w:t xml:space="preserve">` </w:t>
      </w:r>
      <w:r w:rsidRPr="00FE4A6D">
        <w:rPr>
          <w:rFonts w:ascii="Arial LatArm" w:eastAsia="GHEA Grapalat" w:hAnsi="GHEA Grapalat" w:cs="GHEA Grapalat"/>
          <w:i/>
          <w:color w:val="000000"/>
        </w:rPr>
        <w:t>ընդերքօգտագործման</w:t>
      </w:r>
      <w:r w:rsidRPr="00FE4A6D">
        <w:rPr>
          <w:rFonts w:ascii="Arial LatArm" w:eastAsia="GHEA Grapalat" w:hAnsi="Arial LatArm" w:cs="GHEA Grapalat"/>
          <w:i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i/>
          <w:color w:val="000000"/>
        </w:rPr>
        <w:t>ոլորտի</w:t>
      </w:r>
      <w:r w:rsidRPr="00FE4A6D">
        <w:rPr>
          <w:rFonts w:ascii="Arial LatArm" w:eastAsia="GHEA Grapalat" w:hAnsi="Arial LatArm" w:cs="GHEA Grapalat"/>
          <w:i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i/>
          <w:color w:val="000000"/>
        </w:rPr>
        <w:t>հաշվետու</w:t>
      </w:r>
      <w:r w:rsidRPr="00FE4A6D">
        <w:rPr>
          <w:rFonts w:ascii="Arial LatArm" w:eastAsia="GHEA Grapalat" w:hAnsi="Arial LatArm" w:cs="GHEA Grapalat"/>
          <w:i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i/>
          <w:color w:val="000000"/>
        </w:rPr>
        <w:t>կազմակերպությունների</w:t>
      </w:r>
      <w:r w:rsidRPr="00FE4A6D">
        <w:rPr>
          <w:rFonts w:ascii="Arial LatArm" w:eastAsia="GHEA Grapalat" w:hAnsi="Arial LatArm" w:cs="GHEA Grapalat"/>
          <w:i/>
          <w:color w:val="000000"/>
        </w:rPr>
        <w:t>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08"/>
        <w:gridCol w:w="4508"/>
      </w:tblGrid>
      <w:tr w:rsidR="00BF1194" w:rsidRPr="00FE4A6D" w14:paraId="19D5BF40" w14:textId="77777777" w:rsidTr="003465D8">
        <w:trPr>
          <w:trHeight w:val="924"/>
        </w:trPr>
        <w:tc>
          <w:tcPr>
            <w:tcW w:w="9016" w:type="dxa"/>
            <w:gridSpan w:val="2"/>
            <w:vAlign w:val="center"/>
          </w:tcPr>
          <w:p w14:paraId="4D6E418E" w14:textId="77777777" w:rsidR="00BF1194" w:rsidRPr="00FE4A6D" w:rsidRDefault="00BF1194" w:rsidP="003465D8">
            <w:pPr>
              <w:spacing w:before="240" w:after="240"/>
              <w:rPr>
                <w:rFonts w:ascii="Arial LatArm" w:eastAsia="GHEA Grapalat" w:hAnsi="Arial LatArm" w:cs="GHEA Grapalat"/>
              </w:rPr>
            </w:pPr>
            <w:r w:rsidRPr="00FE4A6D">
              <w:rPr>
                <w:rFonts w:ascii="Arial LatArm" w:eastAsia="MS Gothic" w:hAnsi="Segoe UI Symbol" w:cs="Segoe UI Symbol"/>
              </w:rPr>
              <w:t>☐</w:t>
            </w:r>
            <w:r w:rsidRPr="00FE4A6D">
              <w:rPr>
                <w:rFonts w:ascii="Arial LatArm" w:eastAsia="GHEA Grapalat" w:hAnsi="Arial LatArm" w:cs="GHEA Grapalat"/>
              </w:rPr>
              <w:tab/>
            </w:r>
            <w:r w:rsidRPr="00FE4A6D">
              <w:rPr>
                <w:rFonts w:ascii="Arial LatArm" w:eastAsia="GHEA Grapalat" w:hAnsi="GHEA Grapalat" w:cs="GHEA Grapalat"/>
              </w:rPr>
              <w:t>ա</w:t>
            </w:r>
            <w:r w:rsidRPr="00FE4A6D">
              <w:rPr>
                <w:rFonts w:ascii="Arial LatArm" w:eastAsia="Cambria Math" w:hAnsi="Cambria Math" w:cs="Cambria Math"/>
              </w:rPr>
              <w:t>․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ուղղակի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կամ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անուղղակի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տիրապետում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է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տվյալ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իրավաբանական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անձի՝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ձայնի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իրավունք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տվող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բաժնեմասերի</w:t>
            </w:r>
            <w:r w:rsidRPr="00FE4A6D">
              <w:rPr>
                <w:rFonts w:ascii="Arial LatArm" w:eastAsia="GHEA Grapalat" w:hAnsi="Arial LatArm" w:cs="GHEA Grapalat"/>
              </w:rPr>
              <w:t xml:space="preserve"> (</w:t>
            </w:r>
            <w:r w:rsidRPr="00FE4A6D">
              <w:rPr>
                <w:rFonts w:ascii="Arial LatArm" w:eastAsia="GHEA Grapalat" w:hAnsi="GHEA Grapalat" w:cs="GHEA Grapalat"/>
              </w:rPr>
              <w:t>բաժնետոմսերի</w:t>
            </w:r>
            <w:r w:rsidRPr="00FE4A6D">
              <w:rPr>
                <w:rFonts w:ascii="Arial LatArm" w:eastAsia="GHEA Grapalat" w:hAnsi="Arial LatArm" w:cs="GHEA Grapalat"/>
              </w:rPr>
              <w:t xml:space="preserve">, </w:t>
            </w:r>
            <w:r w:rsidRPr="00FE4A6D">
              <w:rPr>
                <w:rFonts w:ascii="Arial LatArm" w:eastAsia="GHEA Grapalat" w:hAnsi="GHEA Grapalat" w:cs="GHEA Grapalat"/>
              </w:rPr>
              <w:t>փայերի</w:t>
            </w:r>
            <w:r w:rsidRPr="00FE4A6D">
              <w:rPr>
                <w:rFonts w:ascii="Arial LatArm" w:eastAsia="GHEA Grapalat" w:hAnsi="Arial LatArm" w:cs="GHEA Grapalat"/>
              </w:rPr>
              <w:t xml:space="preserve">) 20 </w:t>
            </w:r>
            <w:r w:rsidRPr="00FE4A6D">
              <w:rPr>
                <w:rFonts w:ascii="Arial LatArm" w:eastAsia="GHEA Grapalat" w:hAnsi="GHEA Grapalat" w:cs="GHEA Grapalat"/>
              </w:rPr>
              <w:t>և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ավելի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տոկոսին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կամ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ուղղակի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կամ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անուղղակի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կերպով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ունի</w:t>
            </w:r>
            <w:r w:rsidRPr="00FE4A6D">
              <w:rPr>
                <w:rFonts w:ascii="Arial LatArm" w:eastAsia="GHEA Grapalat" w:hAnsi="Arial LatArm" w:cs="GHEA Grapalat"/>
              </w:rPr>
              <w:t xml:space="preserve"> 20 </w:t>
            </w:r>
            <w:r w:rsidRPr="00FE4A6D">
              <w:rPr>
                <w:rFonts w:ascii="Arial LatArm" w:eastAsia="GHEA Grapalat" w:hAnsi="GHEA Grapalat" w:cs="GHEA Grapalat"/>
              </w:rPr>
              <w:t>և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ավելի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տոկոս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մասնակցություն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իրավաբանական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անձի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կանոնադրական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կապիտալում</w:t>
            </w:r>
          </w:p>
        </w:tc>
      </w:tr>
      <w:tr w:rsidR="00BF1194" w:rsidRPr="00FE4A6D" w14:paraId="083D8DF7" w14:textId="77777777" w:rsidTr="003465D8">
        <w:trPr>
          <w:trHeight w:val="684"/>
        </w:trPr>
        <w:tc>
          <w:tcPr>
            <w:tcW w:w="4508" w:type="dxa"/>
            <w:shd w:val="clear" w:color="auto" w:fill="D9E2F3"/>
            <w:vAlign w:val="center"/>
          </w:tcPr>
          <w:p w14:paraId="3816CBD9" w14:textId="77777777" w:rsidR="00BF1194" w:rsidRPr="00FE4A6D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FE4A6D">
              <w:rPr>
                <w:rFonts w:ascii="Arial LatArm" w:eastAsia="GHEA Grapalat" w:hAnsi="GHEA Grapalat" w:cs="GHEA Grapalat"/>
                <w:color w:val="000000"/>
              </w:rPr>
              <w:t>Մասնակցության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չափը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 (%)</w:t>
            </w:r>
          </w:p>
        </w:tc>
        <w:tc>
          <w:tcPr>
            <w:tcW w:w="4508" w:type="dxa"/>
            <w:shd w:val="clear" w:color="auto" w:fill="FFFFFF"/>
            <w:vAlign w:val="center"/>
          </w:tcPr>
          <w:p w14:paraId="5D971640" w14:textId="77777777" w:rsidR="00BF1194" w:rsidRPr="00FE4A6D" w:rsidRDefault="00BF1194" w:rsidP="003465D8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  <w:tr w:rsidR="00BF1194" w:rsidRPr="00FE4A6D" w14:paraId="5368DD80" w14:textId="77777777" w:rsidTr="003465D8">
        <w:trPr>
          <w:trHeight w:val="1282"/>
        </w:trPr>
        <w:tc>
          <w:tcPr>
            <w:tcW w:w="4508" w:type="dxa"/>
            <w:shd w:val="clear" w:color="auto" w:fill="D9E2F3"/>
            <w:vAlign w:val="center"/>
          </w:tcPr>
          <w:p w14:paraId="3C7BE1BF" w14:textId="77777777" w:rsidR="00BF1194" w:rsidRPr="00FE4A6D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FE4A6D">
              <w:rPr>
                <w:rFonts w:ascii="Arial LatArm" w:eastAsia="GHEA Grapalat" w:hAnsi="GHEA Grapalat" w:cs="GHEA Grapalat"/>
                <w:color w:val="000000"/>
              </w:rPr>
              <w:t>Մասնակցության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տեսակը</w:t>
            </w:r>
          </w:p>
        </w:tc>
        <w:tc>
          <w:tcPr>
            <w:tcW w:w="4508" w:type="dxa"/>
            <w:vAlign w:val="center"/>
          </w:tcPr>
          <w:p w14:paraId="77902BE2" w14:textId="77777777" w:rsidR="00BF1194" w:rsidRPr="00FE4A6D" w:rsidRDefault="00BF1194" w:rsidP="003465D8">
            <w:pPr>
              <w:spacing w:before="240" w:after="240"/>
              <w:rPr>
                <w:rFonts w:ascii="Arial LatArm" w:eastAsia="GHEA Grapalat" w:hAnsi="Arial LatArm" w:cs="GHEA Grapalat"/>
              </w:rPr>
            </w:pPr>
            <w:r w:rsidRPr="00FE4A6D">
              <w:rPr>
                <w:rFonts w:ascii="Arial LatArm" w:eastAsia="MS Gothic" w:hAnsi="Segoe UI Symbol" w:cs="Segoe UI Symbol"/>
              </w:rPr>
              <w:t>☐</w:t>
            </w:r>
            <w:r w:rsidRPr="00FE4A6D">
              <w:rPr>
                <w:rFonts w:ascii="Arial LatArm" w:eastAsia="GHEA Grapalat" w:hAnsi="Arial LatArm" w:cs="GHEA Grapalat"/>
              </w:rPr>
              <w:tab/>
            </w:r>
            <w:r w:rsidRPr="00FE4A6D">
              <w:rPr>
                <w:rFonts w:ascii="Arial LatArm" w:eastAsia="GHEA Grapalat" w:hAnsi="GHEA Grapalat" w:cs="GHEA Grapalat"/>
              </w:rPr>
              <w:t>Ուղղակի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մասնակցություն</w:t>
            </w:r>
          </w:p>
          <w:p w14:paraId="70F07296" w14:textId="77777777" w:rsidR="00BF1194" w:rsidRPr="00FE4A6D" w:rsidRDefault="00BF1194" w:rsidP="003465D8">
            <w:pPr>
              <w:spacing w:before="240" w:after="240"/>
              <w:rPr>
                <w:rFonts w:ascii="Arial LatArm" w:eastAsia="GHEA Grapalat" w:hAnsi="Arial LatArm" w:cs="GHEA Grapalat"/>
              </w:rPr>
            </w:pPr>
            <w:r w:rsidRPr="00FE4A6D">
              <w:rPr>
                <w:rFonts w:ascii="Arial LatArm" w:eastAsia="MS Gothic" w:hAnsi="Segoe UI Symbol" w:cs="Segoe UI Symbol"/>
              </w:rPr>
              <w:t>☐</w:t>
            </w:r>
            <w:r w:rsidRPr="00FE4A6D">
              <w:rPr>
                <w:rFonts w:ascii="Arial LatArm" w:eastAsia="GHEA Grapalat" w:hAnsi="Arial LatArm" w:cs="GHEA Grapalat"/>
              </w:rPr>
              <w:tab/>
            </w:r>
            <w:r w:rsidRPr="00FE4A6D">
              <w:rPr>
                <w:rFonts w:ascii="Arial LatArm" w:eastAsia="GHEA Grapalat" w:hAnsi="GHEA Grapalat" w:cs="GHEA Grapalat"/>
              </w:rPr>
              <w:t>Անուղղակի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մասնակցություն</w:t>
            </w:r>
          </w:p>
        </w:tc>
      </w:tr>
      <w:tr w:rsidR="00BF1194" w:rsidRPr="00FE4A6D" w14:paraId="0470B101" w14:textId="77777777" w:rsidTr="003465D8">
        <w:tc>
          <w:tcPr>
            <w:tcW w:w="9016" w:type="dxa"/>
            <w:gridSpan w:val="2"/>
            <w:vAlign w:val="center"/>
          </w:tcPr>
          <w:p w14:paraId="79065ED3" w14:textId="77777777" w:rsidR="00BF1194" w:rsidRPr="00FE4A6D" w:rsidRDefault="00BF1194" w:rsidP="003465D8">
            <w:pPr>
              <w:spacing w:before="240" w:after="240"/>
              <w:rPr>
                <w:rFonts w:ascii="Arial LatArm" w:eastAsia="GHEA Grapalat" w:hAnsi="Arial LatArm" w:cs="GHEA Grapalat"/>
              </w:rPr>
            </w:pPr>
            <w:r w:rsidRPr="00FE4A6D">
              <w:rPr>
                <w:rFonts w:ascii="Arial LatArm" w:eastAsia="MS Gothic" w:hAnsi="Segoe UI Symbol" w:cs="Segoe UI Symbol"/>
              </w:rPr>
              <w:t>☐</w:t>
            </w:r>
            <w:r w:rsidRPr="00FE4A6D">
              <w:rPr>
                <w:rFonts w:ascii="Arial LatArm" w:eastAsia="GHEA Grapalat" w:hAnsi="Arial LatArm" w:cs="GHEA Grapalat"/>
              </w:rPr>
              <w:tab/>
            </w:r>
            <w:r w:rsidRPr="00FE4A6D">
              <w:rPr>
                <w:rFonts w:ascii="Arial LatArm" w:eastAsia="GHEA Grapalat" w:hAnsi="GHEA Grapalat" w:cs="GHEA Grapalat"/>
              </w:rPr>
              <w:t>բ</w:t>
            </w:r>
            <w:r w:rsidRPr="00FE4A6D">
              <w:rPr>
                <w:rFonts w:ascii="Arial LatArm" w:eastAsia="Cambria Math" w:hAnsi="Cambria Math" w:cs="Cambria Math"/>
              </w:rPr>
              <w:t>․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տվյալ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իրավաբանական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անձի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նկատմամբ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իրականացնում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է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իրական</w:t>
            </w:r>
            <w:r w:rsidRPr="00FE4A6D">
              <w:rPr>
                <w:rFonts w:ascii="Arial LatArm" w:eastAsia="GHEA Grapalat" w:hAnsi="Arial LatArm" w:cs="GHEA Grapalat"/>
              </w:rPr>
              <w:t xml:space="preserve"> (</w:t>
            </w:r>
            <w:r w:rsidRPr="00FE4A6D">
              <w:rPr>
                <w:rFonts w:ascii="Arial LatArm" w:eastAsia="GHEA Grapalat" w:hAnsi="GHEA Grapalat" w:cs="GHEA Grapalat"/>
              </w:rPr>
              <w:t>փաստացի</w:t>
            </w:r>
            <w:r w:rsidRPr="00FE4A6D">
              <w:rPr>
                <w:rFonts w:ascii="Arial LatArm" w:eastAsia="GHEA Grapalat" w:hAnsi="Arial LatArm" w:cs="GHEA Grapalat"/>
              </w:rPr>
              <w:t xml:space="preserve">) </w:t>
            </w:r>
            <w:r w:rsidRPr="00FE4A6D">
              <w:rPr>
                <w:rFonts w:ascii="Arial LatArm" w:eastAsia="GHEA Grapalat" w:hAnsi="GHEA Grapalat" w:cs="GHEA Grapalat"/>
              </w:rPr>
              <w:t>վերահսկողություն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այլ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միջոցներով</w:t>
            </w:r>
          </w:p>
        </w:tc>
      </w:tr>
      <w:tr w:rsidR="00BF1194" w:rsidRPr="00FE4A6D" w14:paraId="133BEE8B" w14:textId="77777777" w:rsidTr="003465D8">
        <w:tc>
          <w:tcPr>
            <w:tcW w:w="9016" w:type="dxa"/>
            <w:gridSpan w:val="2"/>
            <w:vAlign w:val="center"/>
          </w:tcPr>
          <w:p w14:paraId="724319A6" w14:textId="77777777" w:rsidR="00BF1194" w:rsidRPr="00FE4A6D" w:rsidRDefault="00BF1194" w:rsidP="003465D8">
            <w:pPr>
              <w:spacing w:before="240" w:after="240"/>
              <w:rPr>
                <w:rFonts w:ascii="Arial LatArm" w:eastAsia="GHEA Grapalat" w:hAnsi="Arial LatArm" w:cs="GHEA Grapalat"/>
              </w:rPr>
            </w:pPr>
            <w:r w:rsidRPr="00FE4A6D">
              <w:rPr>
                <w:rFonts w:ascii="Arial LatArm" w:eastAsia="MS Gothic" w:hAnsi="Segoe UI Symbol" w:cs="Segoe UI Symbol"/>
              </w:rPr>
              <w:t>☐</w:t>
            </w:r>
            <w:r w:rsidRPr="00FE4A6D">
              <w:rPr>
                <w:rFonts w:ascii="Arial LatArm" w:eastAsia="GHEA Grapalat" w:hAnsi="Arial LatArm" w:cs="GHEA Grapalat"/>
              </w:rPr>
              <w:tab/>
            </w:r>
            <w:r w:rsidRPr="00FE4A6D">
              <w:rPr>
                <w:rFonts w:ascii="Arial LatArm" w:eastAsia="GHEA Grapalat" w:hAnsi="GHEA Grapalat" w:cs="GHEA Grapalat"/>
              </w:rPr>
              <w:t>գ</w:t>
            </w:r>
            <w:r w:rsidRPr="00FE4A6D">
              <w:rPr>
                <w:rFonts w:ascii="Arial LatArm" w:eastAsia="Cambria Math" w:hAnsi="Cambria Math" w:cs="Cambria Math"/>
              </w:rPr>
              <w:t>․</w:t>
            </w:r>
            <w:r w:rsidRPr="00FE4A6D">
              <w:rPr>
                <w:rFonts w:ascii="Arial LatArm" w:eastAsia="Cambria Math" w:hAnsi="Arial LatArm" w:cs="Cambria Math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հանդիսանում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է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տվյալ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իրավաբանական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անձի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գործունեության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ընդհանուր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կամ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ընթացիկ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ղեկավարումն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իրականացնող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պաշտոնատար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անձ</w:t>
            </w:r>
            <w:r w:rsidRPr="00FE4A6D">
              <w:rPr>
                <w:rFonts w:ascii="Arial LatArm" w:hAnsi="Arial LatArm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այն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դեպքում</w:t>
            </w:r>
            <w:r w:rsidRPr="00FE4A6D">
              <w:rPr>
                <w:rFonts w:ascii="Arial LatArm" w:eastAsia="GHEA Grapalat" w:hAnsi="Arial LatArm" w:cs="GHEA Grapalat"/>
              </w:rPr>
              <w:t xml:space="preserve">, </w:t>
            </w:r>
            <w:r w:rsidRPr="00FE4A6D">
              <w:rPr>
                <w:rFonts w:ascii="Arial LatArm" w:eastAsia="GHEA Grapalat" w:hAnsi="GHEA Grapalat" w:cs="GHEA Grapalat"/>
              </w:rPr>
              <w:t>երբ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առկա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չէ</w:t>
            </w:r>
            <w:r w:rsidRPr="00FE4A6D">
              <w:rPr>
                <w:rFonts w:ascii="Arial LatArm" w:eastAsia="GHEA Grapalat" w:hAnsi="Arial LatArm" w:cs="GHEA Grapalat"/>
              </w:rPr>
              <w:t xml:space="preserve"> «</w:t>
            </w:r>
            <w:r w:rsidRPr="00FE4A6D">
              <w:rPr>
                <w:rFonts w:ascii="Arial LatArm" w:eastAsia="GHEA Grapalat" w:hAnsi="GHEA Grapalat" w:cs="GHEA Grapalat"/>
              </w:rPr>
              <w:t>ա</w:t>
            </w:r>
            <w:r w:rsidRPr="00FE4A6D">
              <w:rPr>
                <w:rFonts w:ascii="Arial LatArm" w:eastAsia="GHEA Grapalat" w:hAnsi="Arial LatArm" w:cs="GHEA Grapalat"/>
              </w:rPr>
              <w:t xml:space="preserve">» </w:t>
            </w:r>
            <w:r w:rsidRPr="00FE4A6D">
              <w:rPr>
                <w:rFonts w:ascii="Arial LatArm" w:eastAsia="GHEA Grapalat" w:hAnsi="GHEA Grapalat" w:cs="GHEA Grapalat"/>
              </w:rPr>
              <w:t>և</w:t>
            </w:r>
            <w:r w:rsidRPr="00FE4A6D">
              <w:rPr>
                <w:rFonts w:ascii="Arial LatArm" w:eastAsia="GHEA Grapalat" w:hAnsi="Arial LatArm" w:cs="GHEA Grapalat"/>
              </w:rPr>
              <w:t xml:space="preserve"> «</w:t>
            </w:r>
            <w:r w:rsidRPr="00FE4A6D">
              <w:rPr>
                <w:rFonts w:ascii="Arial LatArm" w:eastAsia="GHEA Grapalat" w:hAnsi="GHEA Grapalat" w:cs="GHEA Grapalat"/>
              </w:rPr>
              <w:t>բ</w:t>
            </w:r>
            <w:r w:rsidRPr="00FE4A6D">
              <w:rPr>
                <w:rFonts w:ascii="Arial LatArm" w:eastAsia="GHEA Grapalat" w:hAnsi="Arial LatArm" w:cs="GHEA Grapalat"/>
              </w:rPr>
              <w:t xml:space="preserve">» </w:t>
            </w:r>
            <w:r w:rsidRPr="00FE4A6D">
              <w:rPr>
                <w:rFonts w:ascii="Arial LatArm" w:eastAsia="GHEA Grapalat" w:hAnsi="GHEA Grapalat" w:cs="GHEA Grapalat"/>
              </w:rPr>
              <w:t>կետերի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պահանջներին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համապատասխանող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ֆիզիկական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անձ</w:t>
            </w:r>
          </w:p>
        </w:tc>
      </w:tr>
    </w:tbl>
    <w:p w14:paraId="7D3AFA12" w14:textId="77777777" w:rsidR="00BF1194" w:rsidRPr="00FE4A6D" w:rsidRDefault="00BF1194" w:rsidP="00BF1194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Arial LatArm" w:eastAsia="GHEA Grapalat" w:hAnsi="Arial LatArm" w:cs="GHEA Grapalat"/>
          <w:i/>
          <w:color w:val="000000"/>
        </w:rPr>
      </w:pPr>
      <w:r w:rsidRPr="00FE4A6D">
        <w:rPr>
          <w:rFonts w:ascii="Arial LatArm" w:eastAsia="GHEA Grapalat" w:hAnsi="GHEA Grapalat" w:cs="GHEA Grapalat"/>
          <w:i/>
          <w:color w:val="000000"/>
        </w:rPr>
        <w:t>Իրական</w:t>
      </w:r>
      <w:r w:rsidRPr="00FE4A6D">
        <w:rPr>
          <w:rFonts w:ascii="Arial LatArm" w:eastAsia="GHEA Grapalat" w:hAnsi="Arial LatArm" w:cs="GHEA Grapalat"/>
          <w:i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i/>
          <w:color w:val="000000"/>
        </w:rPr>
        <w:t>շահառու</w:t>
      </w:r>
      <w:r w:rsidRPr="00FE4A6D">
        <w:rPr>
          <w:rFonts w:ascii="Arial LatArm" w:eastAsia="GHEA Grapalat" w:hAnsi="Arial LatArm" w:cs="GHEA Grapalat"/>
          <w:i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i/>
          <w:color w:val="000000"/>
        </w:rPr>
        <w:t>հանդիսանալու</w:t>
      </w:r>
      <w:r w:rsidRPr="00FE4A6D">
        <w:rPr>
          <w:rFonts w:ascii="Arial LatArm" w:eastAsia="GHEA Grapalat" w:hAnsi="Arial LatArm" w:cs="GHEA Grapalat"/>
          <w:i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i/>
          <w:color w:val="000000"/>
        </w:rPr>
        <w:t>հիմքերը</w:t>
      </w:r>
      <w:r w:rsidRPr="00FE4A6D">
        <w:rPr>
          <w:rFonts w:ascii="Arial LatArm" w:eastAsia="GHEA Grapalat" w:hAnsi="Arial LatArm" w:cs="GHEA Grapalat"/>
          <w:i/>
          <w:color w:val="000000"/>
        </w:rPr>
        <w:t xml:space="preserve"> (</w:t>
      </w:r>
      <w:r w:rsidRPr="00FE4A6D">
        <w:rPr>
          <w:rFonts w:ascii="Arial LatArm" w:eastAsia="GHEA Grapalat" w:hAnsi="GHEA Grapalat" w:cs="GHEA Grapalat"/>
          <w:i/>
          <w:color w:val="000000"/>
        </w:rPr>
        <w:t>ընդերքօգտագործման</w:t>
      </w:r>
      <w:r w:rsidRPr="00FE4A6D">
        <w:rPr>
          <w:rFonts w:ascii="Arial LatArm" w:eastAsia="GHEA Grapalat" w:hAnsi="Arial LatArm" w:cs="GHEA Grapalat"/>
          <w:i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i/>
          <w:color w:val="000000"/>
        </w:rPr>
        <w:t>ոլորտի</w:t>
      </w:r>
      <w:r w:rsidRPr="00FE4A6D">
        <w:rPr>
          <w:rFonts w:ascii="Arial LatArm" w:eastAsia="GHEA Grapalat" w:hAnsi="Arial LatArm" w:cs="GHEA Grapalat"/>
          <w:i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i/>
          <w:color w:val="000000"/>
        </w:rPr>
        <w:t>հաշվետու</w:t>
      </w:r>
      <w:r w:rsidRPr="00FE4A6D">
        <w:rPr>
          <w:rFonts w:ascii="Arial LatArm" w:eastAsia="GHEA Grapalat" w:hAnsi="Arial LatArm" w:cs="GHEA Grapalat"/>
          <w:i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i/>
          <w:color w:val="000000"/>
        </w:rPr>
        <w:t>կազմակերպությունների</w:t>
      </w:r>
      <w:r w:rsidRPr="00FE4A6D">
        <w:rPr>
          <w:rFonts w:ascii="Arial LatArm" w:eastAsia="GHEA Grapalat" w:hAnsi="Arial LatArm" w:cs="GHEA Grapalat"/>
          <w:i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i/>
          <w:color w:val="000000"/>
        </w:rPr>
        <w:t>համար</w:t>
      </w:r>
      <w:r w:rsidRPr="00FE4A6D">
        <w:rPr>
          <w:rFonts w:ascii="Arial LatArm" w:eastAsia="GHEA Grapalat" w:hAnsi="Arial LatArm" w:cs="GHEA Grapalat"/>
          <w:i/>
          <w:color w:val="000000"/>
        </w:rPr>
        <w:t>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08"/>
        <w:gridCol w:w="4508"/>
      </w:tblGrid>
      <w:tr w:rsidR="00BF1194" w:rsidRPr="00FE4A6D" w14:paraId="2A204837" w14:textId="77777777" w:rsidTr="003465D8">
        <w:trPr>
          <w:trHeight w:val="924"/>
        </w:trPr>
        <w:tc>
          <w:tcPr>
            <w:tcW w:w="9016" w:type="dxa"/>
            <w:gridSpan w:val="2"/>
            <w:vAlign w:val="center"/>
          </w:tcPr>
          <w:p w14:paraId="5A9891DA" w14:textId="77777777" w:rsidR="00BF1194" w:rsidRPr="00FE4A6D" w:rsidRDefault="00BF1194" w:rsidP="003465D8">
            <w:pPr>
              <w:spacing w:before="240" w:after="240"/>
              <w:rPr>
                <w:rFonts w:ascii="Arial LatArm" w:eastAsia="GHEA Grapalat" w:hAnsi="Arial LatArm" w:cs="GHEA Grapalat"/>
              </w:rPr>
            </w:pPr>
            <w:r w:rsidRPr="00FE4A6D">
              <w:rPr>
                <w:rFonts w:ascii="Arial LatArm" w:eastAsia="MS Gothic" w:hAnsi="Segoe UI Symbol" w:cs="Segoe UI Symbol"/>
              </w:rPr>
              <w:t>☐</w:t>
            </w:r>
            <w:r w:rsidRPr="00FE4A6D">
              <w:rPr>
                <w:rFonts w:ascii="Arial LatArm" w:eastAsia="GHEA Grapalat" w:hAnsi="Arial LatArm" w:cs="GHEA Grapalat"/>
              </w:rPr>
              <w:tab/>
            </w:r>
            <w:r w:rsidRPr="00FE4A6D">
              <w:rPr>
                <w:rFonts w:ascii="Arial LatArm" w:eastAsia="GHEA Grapalat" w:hAnsi="GHEA Grapalat" w:cs="GHEA Grapalat"/>
              </w:rPr>
              <w:t>ա</w:t>
            </w:r>
            <w:r w:rsidRPr="00FE4A6D">
              <w:rPr>
                <w:rFonts w:ascii="Arial LatArm" w:eastAsia="Cambria Math" w:hAnsi="Cambria Math" w:cs="Cambria Math"/>
              </w:rPr>
              <w:t>․</w:t>
            </w:r>
            <w:r w:rsidRPr="00FE4A6D">
              <w:rPr>
                <w:rFonts w:ascii="Arial LatArm" w:eastAsia="Cambria Math" w:hAnsi="Arial LatArm" w:cs="Cambria Math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ուղղակի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կամ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անուղղակի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կերպով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տիրապետում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է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տվյալ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իրավաբանական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անձի</w:t>
            </w:r>
            <w:r w:rsidRPr="00FE4A6D">
              <w:rPr>
                <w:rFonts w:ascii="Arial LatArm" w:eastAsia="GHEA Grapalat" w:hAnsi="Arial LatArm" w:cs="GHEA Grapalat"/>
              </w:rPr>
              <w:t xml:space="preserve">` </w:t>
            </w:r>
            <w:r w:rsidRPr="00FE4A6D">
              <w:rPr>
                <w:rFonts w:ascii="Arial LatArm" w:eastAsia="GHEA Grapalat" w:hAnsi="GHEA Grapalat" w:cs="GHEA Grapalat"/>
              </w:rPr>
              <w:t>ձայնի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իրավունք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տվող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բաժնեմասերի</w:t>
            </w:r>
            <w:r w:rsidRPr="00FE4A6D">
              <w:rPr>
                <w:rFonts w:ascii="Arial LatArm" w:eastAsia="GHEA Grapalat" w:hAnsi="Arial LatArm" w:cs="GHEA Grapalat"/>
              </w:rPr>
              <w:t xml:space="preserve"> (</w:t>
            </w:r>
            <w:r w:rsidRPr="00FE4A6D">
              <w:rPr>
                <w:rFonts w:ascii="Arial LatArm" w:eastAsia="GHEA Grapalat" w:hAnsi="GHEA Grapalat" w:cs="GHEA Grapalat"/>
              </w:rPr>
              <w:t>բաժնետոմսերի</w:t>
            </w:r>
            <w:r w:rsidRPr="00FE4A6D">
              <w:rPr>
                <w:rFonts w:ascii="Arial LatArm" w:eastAsia="GHEA Grapalat" w:hAnsi="Arial LatArm" w:cs="GHEA Grapalat"/>
              </w:rPr>
              <w:t xml:space="preserve">, </w:t>
            </w:r>
            <w:r w:rsidRPr="00FE4A6D">
              <w:rPr>
                <w:rFonts w:ascii="Arial LatArm" w:eastAsia="GHEA Grapalat" w:hAnsi="GHEA Grapalat" w:cs="GHEA Grapalat"/>
              </w:rPr>
              <w:t>փայերի</w:t>
            </w:r>
            <w:r w:rsidRPr="00FE4A6D">
              <w:rPr>
                <w:rFonts w:ascii="Arial LatArm" w:eastAsia="GHEA Grapalat" w:hAnsi="Arial LatArm" w:cs="GHEA Grapalat"/>
              </w:rPr>
              <w:t xml:space="preserve">) 10 </w:t>
            </w:r>
            <w:r w:rsidRPr="00FE4A6D">
              <w:rPr>
                <w:rFonts w:ascii="Arial LatArm" w:eastAsia="GHEA Grapalat" w:hAnsi="GHEA Grapalat" w:cs="GHEA Grapalat"/>
              </w:rPr>
              <w:t>և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ավելի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տոկոսին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կամ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ուղղակի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կամ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անուղղակի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կերպով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ունի</w:t>
            </w:r>
            <w:r w:rsidRPr="00FE4A6D">
              <w:rPr>
                <w:rFonts w:ascii="Arial LatArm" w:eastAsia="GHEA Grapalat" w:hAnsi="Arial LatArm" w:cs="GHEA Grapalat"/>
              </w:rPr>
              <w:t xml:space="preserve"> 10 </w:t>
            </w:r>
            <w:r w:rsidRPr="00FE4A6D">
              <w:rPr>
                <w:rFonts w:ascii="Arial LatArm" w:eastAsia="GHEA Grapalat" w:hAnsi="GHEA Grapalat" w:cs="GHEA Grapalat"/>
              </w:rPr>
              <w:t>և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ավելի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տոկոս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մասնակցություն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իրավաբանական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անձի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կանոնադրական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կապիտալում</w:t>
            </w:r>
          </w:p>
        </w:tc>
      </w:tr>
      <w:tr w:rsidR="00BF1194" w:rsidRPr="00FE4A6D" w14:paraId="498CF9CB" w14:textId="77777777" w:rsidTr="003465D8">
        <w:trPr>
          <w:trHeight w:val="684"/>
        </w:trPr>
        <w:tc>
          <w:tcPr>
            <w:tcW w:w="4508" w:type="dxa"/>
            <w:shd w:val="clear" w:color="auto" w:fill="D9E2F3"/>
            <w:vAlign w:val="center"/>
          </w:tcPr>
          <w:p w14:paraId="337F2EA9" w14:textId="77777777" w:rsidR="00BF1194" w:rsidRPr="00FE4A6D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FE4A6D">
              <w:rPr>
                <w:rFonts w:ascii="Arial LatArm" w:eastAsia="GHEA Grapalat" w:hAnsi="GHEA Grapalat" w:cs="GHEA Grapalat"/>
                <w:color w:val="000000"/>
              </w:rPr>
              <w:t>Մասնակցության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չափը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 (%)</w:t>
            </w:r>
          </w:p>
        </w:tc>
        <w:tc>
          <w:tcPr>
            <w:tcW w:w="4508" w:type="dxa"/>
            <w:shd w:val="clear" w:color="auto" w:fill="auto"/>
            <w:vAlign w:val="center"/>
          </w:tcPr>
          <w:p w14:paraId="312DEA94" w14:textId="77777777" w:rsidR="00BF1194" w:rsidRPr="00FE4A6D" w:rsidRDefault="00BF1194" w:rsidP="003465D8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  <w:tr w:rsidR="00BF1194" w:rsidRPr="00FE4A6D" w14:paraId="7DA50062" w14:textId="77777777" w:rsidTr="003465D8">
        <w:trPr>
          <w:trHeight w:val="1282"/>
        </w:trPr>
        <w:tc>
          <w:tcPr>
            <w:tcW w:w="4508" w:type="dxa"/>
            <w:shd w:val="clear" w:color="auto" w:fill="D9E2F3"/>
            <w:vAlign w:val="center"/>
          </w:tcPr>
          <w:p w14:paraId="4057CC45" w14:textId="77777777" w:rsidR="00BF1194" w:rsidRPr="00FE4A6D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FE4A6D">
              <w:rPr>
                <w:rFonts w:ascii="Arial LatArm" w:eastAsia="GHEA Grapalat" w:hAnsi="GHEA Grapalat" w:cs="GHEA Grapalat"/>
                <w:color w:val="000000"/>
              </w:rPr>
              <w:lastRenderedPageBreak/>
              <w:t>Մասնակցության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տեսակը</w:t>
            </w:r>
          </w:p>
        </w:tc>
        <w:tc>
          <w:tcPr>
            <w:tcW w:w="4508" w:type="dxa"/>
            <w:vAlign w:val="center"/>
          </w:tcPr>
          <w:p w14:paraId="03443FA6" w14:textId="77777777" w:rsidR="00BF1194" w:rsidRPr="00FE4A6D" w:rsidRDefault="00BF1194" w:rsidP="003465D8">
            <w:pPr>
              <w:spacing w:before="240" w:after="240"/>
              <w:rPr>
                <w:rFonts w:ascii="Arial LatArm" w:eastAsia="GHEA Grapalat" w:hAnsi="Arial LatArm" w:cs="GHEA Grapalat"/>
              </w:rPr>
            </w:pPr>
            <w:r w:rsidRPr="00FE4A6D">
              <w:rPr>
                <w:rFonts w:ascii="Arial LatArm" w:eastAsia="MS Gothic" w:hAnsi="Segoe UI Symbol" w:cs="Segoe UI Symbol"/>
              </w:rPr>
              <w:t>☐</w:t>
            </w:r>
            <w:r w:rsidRPr="00FE4A6D">
              <w:rPr>
                <w:rFonts w:ascii="Arial LatArm" w:eastAsia="GHEA Grapalat" w:hAnsi="Arial LatArm" w:cs="GHEA Grapalat"/>
              </w:rPr>
              <w:tab/>
            </w:r>
            <w:r w:rsidRPr="00FE4A6D">
              <w:rPr>
                <w:rFonts w:ascii="Arial LatArm" w:eastAsia="GHEA Grapalat" w:hAnsi="GHEA Grapalat" w:cs="GHEA Grapalat"/>
              </w:rPr>
              <w:t>Ուղղակի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մասնակցություն</w:t>
            </w:r>
          </w:p>
          <w:p w14:paraId="6C4A68D7" w14:textId="77777777" w:rsidR="00BF1194" w:rsidRPr="00FE4A6D" w:rsidRDefault="00BF1194" w:rsidP="003465D8">
            <w:pPr>
              <w:spacing w:before="240" w:after="240"/>
              <w:rPr>
                <w:rFonts w:ascii="Arial LatArm" w:eastAsia="GHEA Grapalat" w:hAnsi="Arial LatArm" w:cs="GHEA Grapalat"/>
              </w:rPr>
            </w:pPr>
            <w:r w:rsidRPr="00FE4A6D">
              <w:rPr>
                <w:rFonts w:ascii="Arial LatArm" w:eastAsia="MS Gothic" w:hAnsi="Segoe UI Symbol" w:cs="Segoe UI Symbol"/>
              </w:rPr>
              <w:t>☐</w:t>
            </w:r>
            <w:r w:rsidRPr="00FE4A6D">
              <w:rPr>
                <w:rFonts w:ascii="Arial LatArm" w:eastAsia="GHEA Grapalat" w:hAnsi="Arial LatArm" w:cs="GHEA Grapalat"/>
              </w:rPr>
              <w:tab/>
            </w:r>
            <w:r w:rsidRPr="00FE4A6D">
              <w:rPr>
                <w:rFonts w:ascii="Arial LatArm" w:eastAsia="GHEA Grapalat" w:hAnsi="GHEA Grapalat" w:cs="GHEA Grapalat"/>
              </w:rPr>
              <w:t>Անուղղակի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մասնակցություն</w:t>
            </w:r>
          </w:p>
        </w:tc>
      </w:tr>
      <w:tr w:rsidR="00BF1194" w:rsidRPr="00FE4A6D" w14:paraId="0548E00A" w14:textId="77777777" w:rsidTr="003465D8">
        <w:tc>
          <w:tcPr>
            <w:tcW w:w="9016" w:type="dxa"/>
            <w:gridSpan w:val="2"/>
            <w:vAlign w:val="center"/>
          </w:tcPr>
          <w:p w14:paraId="3E0C9F52" w14:textId="77777777" w:rsidR="00BF1194" w:rsidRPr="00FE4A6D" w:rsidRDefault="00BF1194" w:rsidP="003465D8">
            <w:pPr>
              <w:spacing w:before="240" w:after="240"/>
              <w:rPr>
                <w:rFonts w:ascii="Arial LatArm" w:eastAsia="GHEA Grapalat" w:hAnsi="Arial LatArm" w:cs="GHEA Grapalat"/>
              </w:rPr>
            </w:pPr>
            <w:r w:rsidRPr="00FE4A6D">
              <w:rPr>
                <w:rFonts w:ascii="Arial LatArm" w:eastAsia="MS Gothic" w:hAnsi="Segoe UI Symbol" w:cs="Segoe UI Symbol"/>
              </w:rPr>
              <w:t>☐</w:t>
            </w:r>
            <w:r w:rsidRPr="00FE4A6D">
              <w:rPr>
                <w:rFonts w:ascii="Arial LatArm" w:eastAsia="GHEA Grapalat" w:hAnsi="Arial LatArm" w:cs="GHEA Grapalat"/>
              </w:rPr>
              <w:tab/>
            </w:r>
            <w:r w:rsidRPr="00FE4A6D">
              <w:rPr>
                <w:rFonts w:ascii="Arial LatArm" w:eastAsia="GHEA Grapalat" w:hAnsi="GHEA Grapalat" w:cs="GHEA Grapalat"/>
              </w:rPr>
              <w:t>բ</w:t>
            </w:r>
            <w:r w:rsidRPr="00FE4A6D">
              <w:rPr>
                <w:rFonts w:ascii="Arial LatArm" w:eastAsia="Cambria Math" w:hAnsi="Cambria Math" w:cs="Cambria Math"/>
              </w:rPr>
              <w:t>․</w:t>
            </w:r>
            <w:r w:rsidRPr="00FE4A6D">
              <w:rPr>
                <w:rFonts w:ascii="Arial LatArm" w:eastAsia="Cambria Math" w:hAnsi="Arial LatArm" w:cs="Cambria Math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իրավունք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ունի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նշանակելու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կամ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հեռացնելու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իրավաբանական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անձի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կառավարման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մարմինների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անդամների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մեծամասնությանը</w:t>
            </w:r>
          </w:p>
        </w:tc>
      </w:tr>
      <w:tr w:rsidR="00BF1194" w:rsidRPr="00FE4A6D" w14:paraId="1D4117E8" w14:textId="77777777" w:rsidTr="003465D8">
        <w:tc>
          <w:tcPr>
            <w:tcW w:w="9016" w:type="dxa"/>
            <w:gridSpan w:val="2"/>
            <w:vAlign w:val="center"/>
          </w:tcPr>
          <w:p w14:paraId="57C78B8A" w14:textId="77777777" w:rsidR="00BF1194" w:rsidRPr="00FE4A6D" w:rsidRDefault="00BF1194" w:rsidP="003465D8">
            <w:pPr>
              <w:spacing w:before="240" w:after="240"/>
              <w:rPr>
                <w:rFonts w:ascii="Arial LatArm" w:eastAsia="GHEA Grapalat" w:hAnsi="Arial LatArm" w:cs="GHEA Grapalat"/>
              </w:rPr>
            </w:pPr>
            <w:r w:rsidRPr="00FE4A6D">
              <w:rPr>
                <w:rFonts w:ascii="Arial LatArm" w:eastAsia="MS Gothic" w:hAnsi="Segoe UI Symbol" w:cs="Segoe UI Symbol"/>
              </w:rPr>
              <w:t>☐</w:t>
            </w:r>
            <w:r w:rsidRPr="00FE4A6D">
              <w:rPr>
                <w:rFonts w:ascii="Arial LatArm" w:eastAsia="GHEA Grapalat" w:hAnsi="Arial LatArm" w:cs="GHEA Grapalat"/>
              </w:rPr>
              <w:tab/>
            </w:r>
            <w:r w:rsidRPr="00FE4A6D">
              <w:rPr>
                <w:rFonts w:ascii="Arial LatArm" w:eastAsia="GHEA Grapalat" w:hAnsi="GHEA Grapalat" w:cs="GHEA Grapalat"/>
              </w:rPr>
              <w:t>գ</w:t>
            </w:r>
            <w:r w:rsidRPr="00FE4A6D">
              <w:rPr>
                <w:rFonts w:ascii="Arial LatArm" w:eastAsia="Cambria Math" w:hAnsi="Cambria Math" w:cs="Cambria Math"/>
              </w:rPr>
              <w:t>․</w:t>
            </w:r>
            <w:r w:rsidRPr="00FE4A6D">
              <w:rPr>
                <w:rFonts w:ascii="Arial LatArm" w:eastAsia="Cambria Math" w:hAnsi="Arial LatArm" w:cs="Cambria Math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իրավաբանական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անձից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անհատույց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ստացել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է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հաշվետու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տարվան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նախորդող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տարվա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ընթացքում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տվյալ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իրավաբանական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անձի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ստացած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շահույթի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առնվազն</w:t>
            </w:r>
            <w:r w:rsidRPr="00FE4A6D">
              <w:rPr>
                <w:rFonts w:ascii="Arial LatArm" w:eastAsia="GHEA Grapalat" w:hAnsi="Arial LatArm" w:cs="GHEA Grapalat"/>
              </w:rPr>
              <w:t xml:space="preserve"> 15 </w:t>
            </w:r>
            <w:r w:rsidRPr="00FE4A6D">
              <w:rPr>
                <w:rFonts w:ascii="Arial LatArm" w:eastAsia="GHEA Grapalat" w:hAnsi="GHEA Grapalat" w:cs="GHEA Grapalat"/>
              </w:rPr>
              <w:t>տոկոսի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չափով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օգուտ</w:t>
            </w:r>
          </w:p>
        </w:tc>
      </w:tr>
      <w:tr w:rsidR="00BF1194" w:rsidRPr="00FE4A6D" w14:paraId="3AF956AB" w14:textId="77777777" w:rsidTr="003465D8">
        <w:tc>
          <w:tcPr>
            <w:tcW w:w="9016" w:type="dxa"/>
            <w:gridSpan w:val="2"/>
            <w:vAlign w:val="center"/>
          </w:tcPr>
          <w:p w14:paraId="653EF2E6" w14:textId="77777777" w:rsidR="00BF1194" w:rsidRPr="00FE4A6D" w:rsidRDefault="00BF1194" w:rsidP="003465D8">
            <w:pPr>
              <w:spacing w:before="240" w:after="240"/>
              <w:rPr>
                <w:rFonts w:ascii="Arial LatArm" w:eastAsia="GHEA Grapalat" w:hAnsi="Arial LatArm" w:cs="GHEA Grapalat"/>
              </w:rPr>
            </w:pPr>
            <w:r w:rsidRPr="00FE4A6D">
              <w:rPr>
                <w:rFonts w:ascii="Arial LatArm" w:eastAsia="MS Gothic" w:hAnsi="Segoe UI Symbol" w:cs="Segoe UI Symbol"/>
              </w:rPr>
              <w:t>☐</w:t>
            </w:r>
            <w:r w:rsidRPr="00FE4A6D">
              <w:rPr>
                <w:rFonts w:ascii="Arial LatArm" w:eastAsia="GHEA Grapalat" w:hAnsi="Arial LatArm" w:cs="GHEA Grapalat"/>
              </w:rPr>
              <w:tab/>
            </w:r>
            <w:r w:rsidRPr="00FE4A6D">
              <w:rPr>
                <w:rFonts w:ascii="Arial LatArm" w:eastAsia="GHEA Grapalat" w:hAnsi="GHEA Grapalat" w:cs="GHEA Grapalat"/>
              </w:rPr>
              <w:t>դ</w:t>
            </w:r>
            <w:r w:rsidRPr="00FE4A6D">
              <w:rPr>
                <w:rFonts w:ascii="Arial LatArm" w:eastAsia="Cambria Math" w:hAnsi="Cambria Math" w:cs="Cambria Math"/>
              </w:rPr>
              <w:t>․</w:t>
            </w:r>
            <w:r w:rsidRPr="00FE4A6D">
              <w:rPr>
                <w:rFonts w:ascii="Arial LatArm" w:eastAsia="Cambria Math" w:hAnsi="Arial LatArm" w:cs="Cambria Math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իրավաբանական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անձի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նկատմամբ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իրականացնում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է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իրական</w:t>
            </w:r>
            <w:r w:rsidRPr="00FE4A6D">
              <w:rPr>
                <w:rFonts w:ascii="Arial LatArm" w:eastAsia="GHEA Grapalat" w:hAnsi="Arial LatArm" w:cs="GHEA Grapalat"/>
              </w:rPr>
              <w:t xml:space="preserve"> (</w:t>
            </w:r>
            <w:r w:rsidRPr="00FE4A6D">
              <w:rPr>
                <w:rFonts w:ascii="Arial LatArm" w:eastAsia="GHEA Grapalat" w:hAnsi="GHEA Grapalat" w:cs="GHEA Grapalat"/>
              </w:rPr>
              <w:t>փաստացի</w:t>
            </w:r>
            <w:r w:rsidRPr="00FE4A6D">
              <w:rPr>
                <w:rFonts w:ascii="Arial LatArm" w:eastAsia="GHEA Grapalat" w:hAnsi="Arial LatArm" w:cs="GHEA Grapalat"/>
              </w:rPr>
              <w:t xml:space="preserve">) </w:t>
            </w:r>
            <w:r w:rsidRPr="00FE4A6D">
              <w:rPr>
                <w:rFonts w:ascii="Arial LatArm" w:eastAsia="GHEA Grapalat" w:hAnsi="GHEA Grapalat" w:cs="GHEA Grapalat"/>
              </w:rPr>
              <w:t>վերահսկողություն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այլ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միջոցներով</w:t>
            </w:r>
          </w:p>
        </w:tc>
      </w:tr>
      <w:tr w:rsidR="00BF1194" w:rsidRPr="00FE4A6D" w14:paraId="39D75060" w14:textId="77777777" w:rsidTr="003465D8">
        <w:tc>
          <w:tcPr>
            <w:tcW w:w="9016" w:type="dxa"/>
            <w:gridSpan w:val="2"/>
            <w:vAlign w:val="center"/>
          </w:tcPr>
          <w:p w14:paraId="0A7EB44B" w14:textId="77777777" w:rsidR="00BF1194" w:rsidRPr="00FE4A6D" w:rsidRDefault="00BF1194" w:rsidP="003465D8">
            <w:pPr>
              <w:spacing w:before="240" w:after="240"/>
              <w:rPr>
                <w:rFonts w:ascii="Arial LatArm" w:eastAsia="GHEA Grapalat" w:hAnsi="Arial LatArm" w:cs="GHEA Grapalat"/>
              </w:rPr>
            </w:pPr>
            <w:r w:rsidRPr="00FE4A6D">
              <w:rPr>
                <w:rFonts w:ascii="Arial LatArm" w:eastAsia="MS Gothic" w:hAnsi="Segoe UI Symbol" w:cs="Segoe UI Symbol"/>
              </w:rPr>
              <w:t>☐</w:t>
            </w:r>
            <w:r w:rsidRPr="00FE4A6D">
              <w:rPr>
                <w:rFonts w:ascii="Arial LatArm" w:eastAsia="GHEA Grapalat" w:hAnsi="Arial LatArm" w:cs="GHEA Grapalat"/>
              </w:rPr>
              <w:tab/>
            </w:r>
            <w:r w:rsidRPr="00FE4A6D">
              <w:rPr>
                <w:rFonts w:ascii="Arial LatArm" w:eastAsia="GHEA Grapalat" w:hAnsi="GHEA Grapalat" w:cs="GHEA Grapalat"/>
              </w:rPr>
              <w:t>ե</w:t>
            </w:r>
            <w:r w:rsidRPr="00FE4A6D">
              <w:rPr>
                <w:rFonts w:ascii="Arial LatArm" w:eastAsia="Cambria Math" w:hAnsi="Cambria Math" w:cs="Cambria Math"/>
              </w:rPr>
              <w:t>․</w:t>
            </w:r>
            <w:r w:rsidRPr="00FE4A6D">
              <w:rPr>
                <w:rFonts w:ascii="Arial LatArm" w:eastAsia="Cambria Math" w:hAnsi="Arial LatArm" w:cs="Cambria Math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հանդիսանում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է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տվյալ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իրավաբանական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անձի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գործունեության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ընդհանուր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կամ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ընթացիկ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ղեկավարումն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իրականացնող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պաշտոնատար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անձ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այն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դեպքում</w:t>
            </w:r>
            <w:r w:rsidRPr="00FE4A6D">
              <w:rPr>
                <w:rFonts w:ascii="Arial LatArm" w:eastAsia="GHEA Grapalat" w:hAnsi="Arial LatArm" w:cs="GHEA Grapalat"/>
              </w:rPr>
              <w:t xml:space="preserve">, </w:t>
            </w:r>
            <w:r w:rsidRPr="00FE4A6D">
              <w:rPr>
                <w:rFonts w:ascii="Arial LatArm" w:eastAsia="GHEA Grapalat" w:hAnsi="GHEA Grapalat" w:cs="GHEA Grapalat"/>
              </w:rPr>
              <w:t>երբ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առկա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չէ</w:t>
            </w:r>
            <w:r w:rsidRPr="00FE4A6D">
              <w:rPr>
                <w:rFonts w:ascii="Arial LatArm" w:eastAsia="GHEA Grapalat" w:hAnsi="Arial LatArm" w:cs="GHEA Grapalat"/>
              </w:rPr>
              <w:t xml:space="preserve"> «</w:t>
            </w:r>
            <w:r w:rsidRPr="00FE4A6D">
              <w:rPr>
                <w:rFonts w:ascii="Arial LatArm" w:eastAsia="GHEA Grapalat" w:hAnsi="GHEA Grapalat" w:cs="GHEA Grapalat"/>
              </w:rPr>
              <w:t>ա</w:t>
            </w:r>
            <w:r w:rsidRPr="00FE4A6D">
              <w:rPr>
                <w:rFonts w:ascii="Arial LatArm" w:eastAsia="GHEA Grapalat" w:hAnsi="Arial LatArm" w:cs="GHEA Grapalat"/>
              </w:rPr>
              <w:t>»-«</w:t>
            </w:r>
            <w:r w:rsidRPr="00FE4A6D">
              <w:rPr>
                <w:rFonts w:ascii="Arial LatArm" w:eastAsia="GHEA Grapalat" w:hAnsi="GHEA Grapalat" w:cs="GHEA Grapalat"/>
              </w:rPr>
              <w:t>դ</w:t>
            </w:r>
            <w:r w:rsidRPr="00FE4A6D">
              <w:rPr>
                <w:rFonts w:ascii="Arial LatArm" w:eastAsia="GHEA Grapalat" w:hAnsi="Arial LatArm" w:cs="GHEA Grapalat"/>
              </w:rPr>
              <w:t xml:space="preserve">» </w:t>
            </w:r>
            <w:r w:rsidRPr="00FE4A6D">
              <w:rPr>
                <w:rFonts w:ascii="Arial LatArm" w:eastAsia="GHEA Grapalat" w:hAnsi="GHEA Grapalat" w:cs="GHEA Grapalat"/>
              </w:rPr>
              <w:t>կետերի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պահանջներին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համապատասխանող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ֆիզիկական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անձ</w:t>
            </w:r>
          </w:p>
        </w:tc>
      </w:tr>
    </w:tbl>
    <w:p w14:paraId="14335662" w14:textId="77777777" w:rsidR="00BF1194" w:rsidRPr="00FE4A6D" w:rsidRDefault="00BF1194" w:rsidP="00BF1194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Arial LatArm" w:eastAsia="GHEA Grapalat" w:hAnsi="Arial LatArm" w:cs="GHEA Grapalat"/>
          <w:i/>
          <w:color w:val="000000"/>
        </w:rPr>
      </w:pPr>
      <w:r w:rsidRPr="00FE4A6D">
        <w:rPr>
          <w:rFonts w:ascii="Arial LatArm" w:eastAsia="GHEA Grapalat" w:hAnsi="GHEA Grapalat" w:cs="GHEA Grapalat"/>
          <w:i/>
          <w:color w:val="000000"/>
        </w:rPr>
        <w:t>Իրական</w:t>
      </w:r>
      <w:r w:rsidRPr="00FE4A6D">
        <w:rPr>
          <w:rFonts w:ascii="Arial LatArm" w:eastAsia="GHEA Grapalat" w:hAnsi="Arial LatArm" w:cs="GHEA Grapalat"/>
          <w:i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i/>
          <w:color w:val="000000"/>
        </w:rPr>
        <w:t>շահառուի</w:t>
      </w:r>
      <w:r w:rsidRPr="00FE4A6D">
        <w:rPr>
          <w:rFonts w:ascii="Arial LatArm" w:eastAsia="GHEA Grapalat" w:hAnsi="Arial LatArm" w:cs="GHEA Grapalat"/>
          <w:i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i/>
          <w:color w:val="000000"/>
        </w:rPr>
        <w:t>կարգավիճակի</w:t>
      </w:r>
      <w:r w:rsidRPr="00FE4A6D">
        <w:rPr>
          <w:rFonts w:ascii="Arial LatArm" w:eastAsia="GHEA Grapalat" w:hAnsi="Arial LatArm" w:cs="GHEA Grapalat"/>
          <w:i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i/>
          <w:color w:val="000000"/>
        </w:rPr>
        <w:t>վերաբերյալ</w:t>
      </w:r>
      <w:r w:rsidRPr="00FE4A6D">
        <w:rPr>
          <w:rFonts w:ascii="Arial LatArm" w:eastAsia="GHEA Grapalat" w:hAnsi="Arial LatArm" w:cs="GHEA Grapalat"/>
          <w:i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i/>
          <w:color w:val="000000"/>
        </w:rPr>
        <w:t>տեղեկությունները</w:t>
      </w:r>
    </w:p>
    <w:tbl>
      <w:tblPr>
        <w:tblW w:w="90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BF1194" w:rsidRPr="00FE4A6D" w14:paraId="47661D55" w14:textId="77777777" w:rsidTr="003465D8">
        <w:tc>
          <w:tcPr>
            <w:tcW w:w="2837" w:type="dxa"/>
            <w:shd w:val="clear" w:color="auto" w:fill="D9E2F3"/>
            <w:vAlign w:val="center"/>
          </w:tcPr>
          <w:p w14:paraId="1085A979" w14:textId="77777777" w:rsidR="00BF1194" w:rsidRPr="00FE4A6D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FE4A6D">
              <w:rPr>
                <w:rFonts w:ascii="Arial LatArm" w:eastAsia="GHEA Grapalat" w:hAnsi="GHEA Grapalat" w:cs="GHEA Grapalat"/>
                <w:color w:val="000000"/>
              </w:rPr>
              <w:t>Իրական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շահառու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դառնալու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օրը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,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ամիսը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,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տարին</w:t>
            </w:r>
          </w:p>
        </w:tc>
        <w:tc>
          <w:tcPr>
            <w:tcW w:w="6180" w:type="dxa"/>
            <w:vAlign w:val="center"/>
          </w:tcPr>
          <w:p w14:paraId="72C33F73" w14:textId="77777777" w:rsidR="00BF1194" w:rsidRPr="00FE4A6D" w:rsidRDefault="00BF1194" w:rsidP="003465D8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  <w:tr w:rsidR="00BF1194" w:rsidRPr="00FE4A6D" w14:paraId="578464B3" w14:textId="77777777" w:rsidTr="003465D8">
        <w:tc>
          <w:tcPr>
            <w:tcW w:w="2837" w:type="dxa"/>
            <w:shd w:val="clear" w:color="auto" w:fill="D9E2F3"/>
            <w:vAlign w:val="center"/>
          </w:tcPr>
          <w:p w14:paraId="338017C7" w14:textId="77777777" w:rsidR="00BF1194" w:rsidRPr="00FE4A6D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FE4A6D">
              <w:rPr>
                <w:rFonts w:ascii="Arial LatArm" w:eastAsia="GHEA Grapalat" w:hAnsi="GHEA Grapalat" w:cs="GHEA Grapalat"/>
                <w:color w:val="000000"/>
              </w:rPr>
              <w:t>Կազմակերպության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նկատմամբ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վերահսկողության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իրականացումը</w:t>
            </w:r>
          </w:p>
        </w:tc>
        <w:tc>
          <w:tcPr>
            <w:tcW w:w="6180" w:type="dxa"/>
            <w:vAlign w:val="center"/>
          </w:tcPr>
          <w:p w14:paraId="541CF539" w14:textId="77777777" w:rsidR="00BF1194" w:rsidRPr="00FE4A6D" w:rsidRDefault="00BF1194" w:rsidP="003465D8">
            <w:pPr>
              <w:spacing w:before="240" w:after="240"/>
              <w:rPr>
                <w:rFonts w:ascii="Arial LatArm" w:eastAsia="GHEA Grapalat" w:hAnsi="Arial LatArm" w:cs="GHEA Grapalat"/>
              </w:rPr>
            </w:pPr>
            <w:r w:rsidRPr="00FE4A6D">
              <w:rPr>
                <w:rFonts w:ascii="Arial LatArm" w:eastAsia="MS Gothic" w:hAnsi="Segoe UI Symbol" w:cs="Segoe UI Symbol"/>
              </w:rPr>
              <w:t>☐</w:t>
            </w:r>
            <w:r w:rsidRPr="00FE4A6D">
              <w:rPr>
                <w:rFonts w:ascii="Arial LatArm" w:eastAsia="GHEA Grapalat" w:hAnsi="Arial LatArm" w:cs="GHEA Grapalat"/>
              </w:rPr>
              <w:tab/>
            </w:r>
            <w:r w:rsidRPr="00FE4A6D">
              <w:rPr>
                <w:rFonts w:ascii="Arial LatArm" w:eastAsia="GHEA Grapalat" w:hAnsi="GHEA Grapalat" w:cs="GHEA Grapalat"/>
              </w:rPr>
              <w:t>Առանձին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</w:p>
          <w:p w14:paraId="75F873EE" w14:textId="77777777" w:rsidR="00BF1194" w:rsidRPr="00FE4A6D" w:rsidRDefault="00BF1194" w:rsidP="003465D8">
            <w:pPr>
              <w:rPr>
                <w:rFonts w:ascii="Arial LatArm" w:eastAsia="GHEA Grapalat" w:hAnsi="Arial LatArm" w:cs="GHEA Grapalat"/>
              </w:rPr>
            </w:pPr>
            <w:r w:rsidRPr="00FE4A6D">
              <w:rPr>
                <w:rFonts w:ascii="Arial LatArm" w:eastAsia="MS Gothic" w:hAnsi="Segoe UI Symbol" w:cs="Segoe UI Symbol"/>
              </w:rPr>
              <w:t>☐</w:t>
            </w:r>
            <w:r w:rsidRPr="00FE4A6D">
              <w:rPr>
                <w:rFonts w:ascii="Arial LatArm" w:eastAsia="GHEA Grapalat" w:hAnsi="Arial LatArm" w:cs="GHEA Grapalat"/>
              </w:rPr>
              <w:tab/>
            </w:r>
            <w:r w:rsidRPr="00FE4A6D">
              <w:rPr>
                <w:rFonts w:ascii="Arial LatArm" w:eastAsia="GHEA Grapalat" w:hAnsi="GHEA Grapalat" w:cs="GHEA Grapalat"/>
              </w:rPr>
              <w:t>Փոխկապակցված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անձանց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հետ</w:t>
            </w:r>
            <w:r w:rsidRPr="00FE4A6D">
              <w:rPr>
                <w:rFonts w:ascii="Arial LatArm" w:eastAsia="GHEA Grapalat" w:hAnsi="Arial LatArm" w:cs="GHEA Grapalat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</w:rPr>
              <w:t>համատեղ</w:t>
            </w:r>
          </w:p>
        </w:tc>
      </w:tr>
      <w:tr w:rsidR="00BF1194" w:rsidRPr="00FE4A6D" w14:paraId="63579621" w14:textId="77777777" w:rsidTr="003465D8">
        <w:tc>
          <w:tcPr>
            <w:tcW w:w="2837" w:type="dxa"/>
            <w:shd w:val="clear" w:color="auto" w:fill="D9E2F3"/>
            <w:vAlign w:val="center"/>
          </w:tcPr>
          <w:p w14:paraId="0D180EF5" w14:textId="77777777" w:rsidR="00BF1194" w:rsidRPr="00FE4A6D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FE4A6D">
              <w:rPr>
                <w:rFonts w:ascii="Arial LatArm" w:eastAsia="GHEA Grapalat" w:hAnsi="GHEA Grapalat" w:cs="GHEA Grapalat"/>
                <w:color w:val="000000"/>
              </w:rPr>
              <w:t>Ընդերքօգտագործման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ոլորտի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հաշվետու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կազմակերպության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իրական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շահառուն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հանդիսանում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է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պաշտոնատար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անձ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կամ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նրա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ընտանիքի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անդամ</w:t>
            </w:r>
          </w:p>
        </w:tc>
        <w:tc>
          <w:tcPr>
            <w:tcW w:w="6180" w:type="dxa"/>
            <w:vAlign w:val="center"/>
          </w:tcPr>
          <w:p w14:paraId="6F027E01" w14:textId="77777777" w:rsidR="00BF1194" w:rsidRPr="00FE4A6D" w:rsidRDefault="00BF1194" w:rsidP="003465D8">
            <w:pPr>
              <w:spacing w:before="240" w:after="240"/>
              <w:rPr>
                <w:rFonts w:ascii="Arial LatArm" w:eastAsia="GHEA Grapalat" w:hAnsi="Arial LatArm" w:cs="GHEA Grapalat"/>
              </w:rPr>
            </w:pPr>
            <w:r w:rsidRPr="00FE4A6D">
              <w:rPr>
                <w:rFonts w:ascii="Arial LatArm" w:eastAsia="MS Gothic" w:hAnsi="Segoe UI Symbol" w:cs="Segoe UI Symbol"/>
              </w:rPr>
              <w:t>☐</w:t>
            </w:r>
            <w:r w:rsidRPr="00FE4A6D">
              <w:rPr>
                <w:rFonts w:ascii="Arial LatArm" w:eastAsia="GHEA Grapalat" w:hAnsi="Arial LatArm" w:cs="GHEA Grapalat"/>
              </w:rPr>
              <w:tab/>
            </w:r>
            <w:r w:rsidRPr="00FE4A6D">
              <w:rPr>
                <w:rFonts w:ascii="Arial LatArm" w:eastAsia="GHEA Grapalat" w:hAnsi="GHEA Grapalat" w:cs="GHEA Grapalat"/>
              </w:rPr>
              <w:t>Այո</w:t>
            </w:r>
          </w:p>
          <w:p w14:paraId="4DA8E49F" w14:textId="77777777" w:rsidR="00BF1194" w:rsidRPr="00FE4A6D" w:rsidRDefault="00BF1194" w:rsidP="003465D8">
            <w:pPr>
              <w:spacing w:before="240" w:after="240"/>
              <w:rPr>
                <w:rFonts w:ascii="Arial LatArm" w:eastAsia="GHEA Grapalat" w:hAnsi="Arial LatArm" w:cs="GHEA Grapalat"/>
              </w:rPr>
            </w:pPr>
            <w:r w:rsidRPr="00FE4A6D">
              <w:rPr>
                <w:rFonts w:ascii="Arial LatArm" w:eastAsia="MS Gothic" w:hAnsi="Segoe UI Symbol" w:cs="Segoe UI Symbol"/>
              </w:rPr>
              <w:t>☐</w:t>
            </w:r>
            <w:r w:rsidRPr="00FE4A6D">
              <w:rPr>
                <w:rFonts w:ascii="Arial LatArm" w:eastAsia="GHEA Grapalat" w:hAnsi="Arial LatArm" w:cs="GHEA Grapalat"/>
              </w:rPr>
              <w:tab/>
            </w:r>
            <w:r w:rsidRPr="00FE4A6D">
              <w:rPr>
                <w:rFonts w:ascii="Arial LatArm" w:eastAsia="GHEA Grapalat" w:hAnsi="GHEA Grapalat" w:cs="GHEA Grapalat"/>
              </w:rPr>
              <w:t>Ոչ</w:t>
            </w:r>
          </w:p>
        </w:tc>
      </w:tr>
    </w:tbl>
    <w:p w14:paraId="32275F2F" w14:textId="77777777" w:rsidR="00BF1194" w:rsidRPr="00FE4A6D" w:rsidRDefault="00BF1194" w:rsidP="00BF1194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Arial LatArm" w:eastAsia="GHEA Grapalat" w:hAnsi="Arial LatArm" w:cs="GHEA Grapalat"/>
          <w:i/>
          <w:color w:val="000000"/>
        </w:rPr>
      </w:pPr>
      <w:r w:rsidRPr="00FE4A6D">
        <w:rPr>
          <w:rFonts w:ascii="Arial LatArm" w:eastAsia="GHEA Grapalat" w:hAnsi="GHEA Grapalat" w:cs="GHEA Grapalat"/>
          <w:i/>
          <w:color w:val="000000"/>
        </w:rPr>
        <w:t>Իրական</w:t>
      </w:r>
      <w:r w:rsidRPr="00FE4A6D">
        <w:rPr>
          <w:rFonts w:ascii="Arial LatArm" w:eastAsia="GHEA Grapalat" w:hAnsi="Arial LatArm" w:cs="GHEA Grapalat"/>
          <w:i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i/>
          <w:color w:val="000000"/>
        </w:rPr>
        <w:t>շահառուի</w:t>
      </w:r>
      <w:r w:rsidRPr="00FE4A6D">
        <w:rPr>
          <w:rFonts w:ascii="Arial LatArm" w:eastAsia="GHEA Grapalat" w:hAnsi="Arial LatArm" w:cs="GHEA Grapalat"/>
          <w:i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i/>
          <w:color w:val="000000"/>
        </w:rPr>
        <w:t>կոնտակտային</w:t>
      </w:r>
      <w:r w:rsidRPr="00FE4A6D">
        <w:rPr>
          <w:rFonts w:ascii="Arial LatArm" w:eastAsia="GHEA Grapalat" w:hAnsi="Arial LatArm" w:cs="GHEA Grapalat"/>
          <w:i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i/>
          <w:color w:val="000000"/>
        </w:rPr>
        <w:t>տվյալները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BF1194" w:rsidRPr="00FE4A6D" w14:paraId="78509687" w14:textId="77777777" w:rsidTr="003465D8">
        <w:tc>
          <w:tcPr>
            <w:tcW w:w="2837" w:type="dxa"/>
            <w:shd w:val="clear" w:color="auto" w:fill="D9E2F3"/>
            <w:vAlign w:val="center"/>
          </w:tcPr>
          <w:p w14:paraId="2B7B56D5" w14:textId="77777777" w:rsidR="00BF1194" w:rsidRPr="00FE4A6D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FE4A6D">
              <w:rPr>
                <w:rFonts w:ascii="Arial LatArm" w:eastAsia="GHEA Grapalat" w:hAnsi="GHEA Grapalat" w:cs="GHEA Grapalat"/>
                <w:color w:val="000000"/>
              </w:rPr>
              <w:t>Էլ</w:t>
            </w:r>
            <w:r w:rsidRPr="00FE4A6D">
              <w:rPr>
                <w:rFonts w:ascii="Arial LatArm" w:eastAsia="Cambria Math" w:hAnsi="Cambria Math" w:cs="Cambria Math"/>
                <w:color w:val="000000"/>
              </w:rPr>
              <w:t>․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փոստի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հասցեն</w:t>
            </w:r>
          </w:p>
        </w:tc>
        <w:tc>
          <w:tcPr>
            <w:tcW w:w="6180" w:type="dxa"/>
            <w:vAlign w:val="center"/>
          </w:tcPr>
          <w:p w14:paraId="35BEEB2B" w14:textId="77777777" w:rsidR="00BF1194" w:rsidRPr="00FE4A6D" w:rsidRDefault="00BF1194" w:rsidP="003465D8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  <w:tr w:rsidR="00BF1194" w:rsidRPr="00FE4A6D" w14:paraId="4EE369F8" w14:textId="77777777" w:rsidTr="003465D8">
        <w:tc>
          <w:tcPr>
            <w:tcW w:w="2837" w:type="dxa"/>
            <w:shd w:val="clear" w:color="auto" w:fill="D9E2F3"/>
            <w:vAlign w:val="center"/>
          </w:tcPr>
          <w:p w14:paraId="46ABA4F1" w14:textId="77777777" w:rsidR="00BF1194" w:rsidRPr="00FE4A6D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FE4A6D">
              <w:rPr>
                <w:rFonts w:ascii="Arial LatArm" w:eastAsia="GHEA Grapalat" w:hAnsi="GHEA Grapalat" w:cs="GHEA Grapalat"/>
                <w:color w:val="000000"/>
              </w:rPr>
              <w:t>Հեռախոսահամարը</w:t>
            </w:r>
          </w:p>
        </w:tc>
        <w:tc>
          <w:tcPr>
            <w:tcW w:w="6180" w:type="dxa"/>
            <w:vAlign w:val="center"/>
          </w:tcPr>
          <w:p w14:paraId="41E37A9B" w14:textId="77777777" w:rsidR="00BF1194" w:rsidRPr="00FE4A6D" w:rsidRDefault="00BF1194" w:rsidP="003465D8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</w:tbl>
    <w:p w14:paraId="05652AE3" w14:textId="77777777" w:rsidR="00BF1194" w:rsidRPr="00FE4A6D" w:rsidRDefault="00BF1194" w:rsidP="00BF1194">
      <w:pPr>
        <w:pBdr>
          <w:top w:val="nil"/>
          <w:left w:val="nil"/>
          <w:bottom w:val="nil"/>
          <w:right w:val="nil"/>
          <w:between w:val="nil"/>
        </w:pBdr>
        <w:ind w:left="792"/>
        <w:rPr>
          <w:rFonts w:ascii="Arial LatArm" w:eastAsia="GHEA Grapalat" w:hAnsi="Arial LatArm" w:cs="GHEA Grapalat"/>
          <w:i/>
          <w:color w:val="000000"/>
        </w:rPr>
      </w:pPr>
      <w:r w:rsidRPr="00FE4A6D">
        <w:rPr>
          <w:rFonts w:ascii="Arial LatArm" w:hAnsi="Arial LatArm"/>
        </w:rPr>
        <w:br w:type="page"/>
      </w:r>
    </w:p>
    <w:p w14:paraId="152AE723" w14:textId="77777777" w:rsidR="00BF1194" w:rsidRPr="00FE4A6D" w:rsidRDefault="00BF1194" w:rsidP="00BF1194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Arial LatArm" w:eastAsia="GHEA Grapalat" w:hAnsi="Arial LatArm" w:cs="GHEA Grapalat"/>
          <w:b/>
          <w:color w:val="000000"/>
        </w:rPr>
      </w:pPr>
      <w:r w:rsidRPr="00FE4A6D">
        <w:rPr>
          <w:rFonts w:ascii="Arial LatArm" w:eastAsia="GHEA Grapalat" w:hAnsi="GHEA Grapalat" w:cs="GHEA Grapalat"/>
          <w:b/>
          <w:color w:val="000000"/>
        </w:rPr>
        <w:lastRenderedPageBreak/>
        <w:t>Միջանկյալ</w:t>
      </w:r>
      <w:r w:rsidRPr="00FE4A6D">
        <w:rPr>
          <w:rFonts w:ascii="Arial LatArm" w:eastAsia="GHEA Grapalat" w:hAnsi="Arial LatArm" w:cs="GHEA Grapalat"/>
          <w:b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b/>
          <w:color w:val="000000"/>
        </w:rPr>
        <w:t>իրավաբանական</w:t>
      </w:r>
      <w:r w:rsidRPr="00FE4A6D">
        <w:rPr>
          <w:rFonts w:ascii="Arial LatArm" w:eastAsia="GHEA Grapalat" w:hAnsi="Arial LatArm" w:cs="GHEA Grapalat"/>
          <w:b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b/>
          <w:color w:val="000000"/>
        </w:rPr>
        <w:t>անձինք</w:t>
      </w:r>
    </w:p>
    <w:p w14:paraId="29F1E4AF" w14:textId="77777777" w:rsidR="00BF1194" w:rsidRPr="00FE4A6D" w:rsidRDefault="00BF1194" w:rsidP="00BF1194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Arial LatArm" w:eastAsia="GHEA Grapalat" w:hAnsi="Arial LatArm" w:cs="GHEA Grapalat"/>
          <w:i/>
          <w:color w:val="000000"/>
        </w:rPr>
      </w:pPr>
      <w:r w:rsidRPr="00FE4A6D">
        <w:rPr>
          <w:rFonts w:ascii="Arial LatArm" w:eastAsia="GHEA Grapalat" w:hAnsi="GHEA Grapalat" w:cs="GHEA Grapalat"/>
          <w:i/>
          <w:color w:val="000000"/>
        </w:rPr>
        <w:t>Կազմակերպության</w:t>
      </w:r>
      <w:r w:rsidRPr="00FE4A6D">
        <w:rPr>
          <w:rFonts w:ascii="Arial LatArm" w:eastAsia="GHEA Grapalat" w:hAnsi="Arial LatArm" w:cs="GHEA Grapalat"/>
          <w:i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i/>
          <w:color w:val="000000"/>
        </w:rPr>
        <w:t>տվյալները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BF1194" w:rsidRPr="00FE4A6D" w14:paraId="01E729D7" w14:textId="77777777" w:rsidTr="003465D8">
        <w:tc>
          <w:tcPr>
            <w:tcW w:w="2835" w:type="dxa"/>
            <w:shd w:val="clear" w:color="auto" w:fill="D9E2F3"/>
            <w:vAlign w:val="center"/>
          </w:tcPr>
          <w:p w14:paraId="3FDEE58A" w14:textId="77777777" w:rsidR="00BF1194" w:rsidRPr="00FE4A6D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FE4A6D">
              <w:rPr>
                <w:rFonts w:ascii="Arial LatArm" w:eastAsia="GHEA Grapalat" w:hAnsi="GHEA Grapalat" w:cs="GHEA Grapalat"/>
                <w:color w:val="000000"/>
              </w:rPr>
              <w:t>Անվանումը</w:t>
            </w:r>
          </w:p>
        </w:tc>
        <w:tc>
          <w:tcPr>
            <w:tcW w:w="6180" w:type="dxa"/>
            <w:vAlign w:val="center"/>
          </w:tcPr>
          <w:p w14:paraId="6518C269" w14:textId="77777777" w:rsidR="00BF1194" w:rsidRPr="00FE4A6D" w:rsidRDefault="00BF1194" w:rsidP="003465D8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  <w:tr w:rsidR="00BF1194" w:rsidRPr="00FE4A6D" w14:paraId="52B9987B" w14:textId="77777777" w:rsidTr="003465D8">
        <w:tc>
          <w:tcPr>
            <w:tcW w:w="2835" w:type="dxa"/>
            <w:shd w:val="clear" w:color="auto" w:fill="D9E2F3"/>
            <w:vAlign w:val="center"/>
          </w:tcPr>
          <w:p w14:paraId="1C3CBB9B" w14:textId="77777777" w:rsidR="00BF1194" w:rsidRPr="00FE4A6D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FE4A6D">
              <w:rPr>
                <w:rFonts w:ascii="Arial LatArm" w:eastAsia="GHEA Grapalat" w:hAnsi="GHEA Grapalat" w:cs="GHEA Grapalat"/>
                <w:color w:val="000000"/>
              </w:rPr>
              <w:t>Անվանումը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լատինատառ</w:t>
            </w:r>
          </w:p>
        </w:tc>
        <w:tc>
          <w:tcPr>
            <w:tcW w:w="6180" w:type="dxa"/>
            <w:vAlign w:val="center"/>
          </w:tcPr>
          <w:p w14:paraId="60F5DA03" w14:textId="77777777" w:rsidR="00BF1194" w:rsidRPr="00FE4A6D" w:rsidRDefault="00BF1194" w:rsidP="003465D8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  <w:tr w:rsidR="00BF1194" w:rsidRPr="00FE4A6D" w14:paraId="09C77B65" w14:textId="77777777" w:rsidTr="003465D8">
        <w:tc>
          <w:tcPr>
            <w:tcW w:w="2835" w:type="dxa"/>
            <w:shd w:val="clear" w:color="auto" w:fill="D9E2F3"/>
            <w:vAlign w:val="center"/>
          </w:tcPr>
          <w:p w14:paraId="351B7609" w14:textId="77777777" w:rsidR="00BF1194" w:rsidRPr="00FE4A6D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FE4A6D">
              <w:rPr>
                <w:rFonts w:ascii="Arial LatArm" w:eastAsia="GHEA Grapalat" w:hAnsi="GHEA Grapalat" w:cs="GHEA Grapalat"/>
                <w:color w:val="000000"/>
              </w:rPr>
              <w:t>Պետական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գրանցման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համարը</w:t>
            </w:r>
          </w:p>
        </w:tc>
        <w:tc>
          <w:tcPr>
            <w:tcW w:w="6180" w:type="dxa"/>
            <w:vAlign w:val="center"/>
          </w:tcPr>
          <w:p w14:paraId="798BF874" w14:textId="77777777" w:rsidR="00BF1194" w:rsidRPr="00FE4A6D" w:rsidRDefault="00BF1194" w:rsidP="003465D8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  <w:tr w:rsidR="00BF1194" w:rsidRPr="00FE4A6D" w14:paraId="71A22C0C" w14:textId="77777777" w:rsidTr="003465D8">
        <w:tc>
          <w:tcPr>
            <w:tcW w:w="2835" w:type="dxa"/>
            <w:shd w:val="clear" w:color="auto" w:fill="D9E2F3"/>
            <w:vAlign w:val="center"/>
          </w:tcPr>
          <w:p w14:paraId="44D591E8" w14:textId="77777777" w:rsidR="00BF1194" w:rsidRPr="00FE4A6D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FE4A6D">
              <w:rPr>
                <w:rFonts w:ascii="Arial LatArm" w:eastAsia="GHEA Grapalat" w:hAnsi="GHEA Grapalat" w:cs="GHEA Grapalat"/>
                <w:color w:val="000000"/>
              </w:rPr>
              <w:t>Գրանցման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օրը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,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ամիսը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,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տարին</w:t>
            </w:r>
          </w:p>
        </w:tc>
        <w:tc>
          <w:tcPr>
            <w:tcW w:w="6180" w:type="dxa"/>
            <w:vAlign w:val="center"/>
          </w:tcPr>
          <w:p w14:paraId="504B3E4F" w14:textId="77777777" w:rsidR="00BF1194" w:rsidRPr="00FE4A6D" w:rsidRDefault="00BF1194" w:rsidP="003465D8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  <w:tr w:rsidR="00BF1194" w:rsidRPr="00FE4A6D" w14:paraId="66FBFFB9" w14:textId="77777777" w:rsidTr="003465D8">
        <w:tc>
          <w:tcPr>
            <w:tcW w:w="2835" w:type="dxa"/>
            <w:shd w:val="clear" w:color="auto" w:fill="D9E2F3"/>
            <w:vAlign w:val="center"/>
          </w:tcPr>
          <w:p w14:paraId="7580AFE8" w14:textId="77777777" w:rsidR="00BF1194" w:rsidRPr="00FE4A6D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FE4A6D">
              <w:rPr>
                <w:rFonts w:ascii="Arial LatArm" w:eastAsia="GHEA Grapalat" w:hAnsi="GHEA Grapalat" w:cs="GHEA Grapalat"/>
                <w:color w:val="000000"/>
              </w:rPr>
              <w:t>Գրանցման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հասցեն</w:t>
            </w:r>
          </w:p>
        </w:tc>
        <w:tc>
          <w:tcPr>
            <w:tcW w:w="6180" w:type="dxa"/>
            <w:vAlign w:val="center"/>
          </w:tcPr>
          <w:p w14:paraId="64E958AE" w14:textId="77777777" w:rsidR="00BF1194" w:rsidRPr="00FE4A6D" w:rsidRDefault="00BF1194" w:rsidP="003465D8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  <w:tr w:rsidR="00BF1194" w:rsidRPr="00FE4A6D" w14:paraId="1FE1651E" w14:textId="77777777" w:rsidTr="003465D8">
        <w:tc>
          <w:tcPr>
            <w:tcW w:w="2835" w:type="dxa"/>
            <w:shd w:val="clear" w:color="auto" w:fill="D9E2F3"/>
            <w:vAlign w:val="center"/>
          </w:tcPr>
          <w:p w14:paraId="6C8E475A" w14:textId="77777777" w:rsidR="00BF1194" w:rsidRPr="00FE4A6D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FE4A6D">
              <w:rPr>
                <w:rFonts w:ascii="Arial LatArm" w:eastAsia="GHEA Grapalat" w:hAnsi="GHEA Grapalat" w:cs="GHEA Grapalat"/>
                <w:color w:val="000000"/>
              </w:rPr>
              <w:t>Գրանցման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պետությունը</w:t>
            </w:r>
          </w:p>
        </w:tc>
        <w:tc>
          <w:tcPr>
            <w:tcW w:w="6180" w:type="dxa"/>
            <w:vAlign w:val="center"/>
          </w:tcPr>
          <w:p w14:paraId="29543E29" w14:textId="77777777" w:rsidR="00BF1194" w:rsidRPr="00FE4A6D" w:rsidRDefault="00BF1194" w:rsidP="003465D8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  <w:tr w:rsidR="00BF1194" w:rsidRPr="00FE4A6D" w14:paraId="6C6F7DB4" w14:textId="77777777" w:rsidTr="003465D8">
        <w:tc>
          <w:tcPr>
            <w:tcW w:w="2835" w:type="dxa"/>
            <w:shd w:val="clear" w:color="auto" w:fill="D9E2F3"/>
            <w:vAlign w:val="center"/>
          </w:tcPr>
          <w:p w14:paraId="24F0E88C" w14:textId="77777777" w:rsidR="00BF1194" w:rsidRPr="00FE4A6D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FE4A6D">
              <w:rPr>
                <w:rFonts w:ascii="Arial LatArm" w:eastAsia="GHEA Grapalat" w:hAnsi="GHEA Grapalat" w:cs="GHEA Grapalat"/>
                <w:color w:val="000000"/>
              </w:rPr>
              <w:t>Գործադիր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մարմնի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ղեկավարի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անունը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և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ազգանունը</w:t>
            </w:r>
          </w:p>
        </w:tc>
        <w:tc>
          <w:tcPr>
            <w:tcW w:w="6180" w:type="dxa"/>
            <w:vAlign w:val="center"/>
          </w:tcPr>
          <w:p w14:paraId="491602A0" w14:textId="77777777" w:rsidR="00BF1194" w:rsidRPr="00FE4A6D" w:rsidRDefault="00BF1194" w:rsidP="003465D8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</w:tbl>
    <w:p w14:paraId="0C364A78" w14:textId="77777777" w:rsidR="00BF1194" w:rsidRPr="00FE4A6D" w:rsidRDefault="00BF1194" w:rsidP="00BF1194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Arial LatArm" w:eastAsia="GHEA Grapalat" w:hAnsi="Arial LatArm" w:cs="GHEA Grapalat"/>
          <w:i/>
          <w:color w:val="000000"/>
        </w:rPr>
      </w:pPr>
      <w:r w:rsidRPr="00FE4A6D">
        <w:rPr>
          <w:rFonts w:ascii="Arial LatArm" w:eastAsia="GHEA Grapalat" w:hAnsi="GHEA Grapalat" w:cs="GHEA Grapalat"/>
          <w:i/>
          <w:color w:val="000000"/>
        </w:rPr>
        <w:t>Իրական</w:t>
      </w:r>
      <w:r w:rsidRPr="00FE4A6D">
        <w:rPr>
          <w:rFonts w:ascii="Arial LatArm" w:eastAsia="GHEA Grapalat" w:hAnsi="Arial LatArm" w:cs="GHEA Grapalat"/>
          <w:i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i/>
          <w:color w:val="000000"/>
        </w:rPr>
        <w:t>շահառուի</w:t>
      </w:r>
      <w:r w:rsidRPr="00FE4A6D">
        <w:rPr>
          <w:rFonts w:ascii="Arial LatArm" w:eastAsia="GHEA Grapalat" w:hAnsi="Arial LatArm" w:cs="GHEA Grapalat"/>
          <w:i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i/>
          <w:color w:val="000000"/>
        </w:rPr>
        <w:t>տվյալները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BF1194" w:rsidRPr="00FE4A6D" w14:paraId="3BD5712B" w14:textId="77777777" w:rsidTr="003465D8">
        <w:trPr>
          <w:trHeight w:val="853"/>
        </w:trPr>
        <w:tc>
          <w:tcPr>
            <w:tcW w:w="2835" w:type="dxa"/>
            <w:vMerge w:val="restart"/>
            <w:shd w:val="clear" w:color="auto" w:fill="D9E2F3"/>
            <w:vAlign w:val="center"/>
          </w:tcPr>
          <w:p w14:paraId="19D39C9C" w14:textId="77777777" w:rsidR="00BF1194" w:rsidRPr="00FE4A6D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FE4A6D">
              <w:rPr>
                <w:rFonts w:ascii="Arial LatArm" w:eastAsia="GHEA Grapalat" w:hAnsi="GHEA Grapalat" w:cs="GHEA Grapalat"/>
                <w:color w:val="000000"/>
              </w:rPr>
              <w:t>Իրական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շահառու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>(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ներ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>)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ի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անունը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և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ազգանունը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,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ում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համար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կազմակերպությունը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հանդիսանում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է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միջանկյալ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իրավաբանական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անձ</w:t>
            </w:r>
          </w:p>
        </w:tc>
        <w:tc>
          <w:tcPr>
            <w:tcW w:w="6180" w:type="dxa"/>
          </w:tcPr>
          <w:p w14:paraId="662BDD4B" w14:textId="77777777" w:rsidR="00BF1194" w:rsidRPr="00FE4A6D" w:rsidRDefault="00BF1194" w:rsidP="003465D8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  <w:tr w:rsidR="00BF1194" w:rsidRPr="00FE4A6D" w14:paraId="5E82BA42" w14:textId="77777777" w:rsidTr="003465D8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14:paraId="0663602E" w14:textId="77777777" w:rsidR="00BF1194" w:rsidRPr="00FE4A6D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</w:p>
        </w:tc>
        <w:tc>
          <w:tcPr>
            <w:tcW w:w="6180" w:type="dxa"/>
          </w:tcPr>
          <w:p w14:paraId="2D6D8B38" w14:textId="77777777" w:rsidR="00BF1194" w:rsidRPr="00FE4A6D" w:rsidRDefault="00BF1194" w:rsidP="003465D8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  <w:tr w:rsidR="00BF1194" w:rsidRPr="00FE4A6D" w14:paraId="73A46D9B" w14:textId="77777777" w:rsidTr="003465D8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14:paraId="58306ACA" w14:textId="77777777" w:rsidR="00BF1194" w:rsidRPr="00FE4A6D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</w:p>
        </w:tc>
        <w:tc>
          <w:tcPr>
            <w:tcW w:w="6180" w:type="dxa"/>
          </w:tcPr>
          <w:p w14:paraId="547DA80A" w14:textId="77777777" w:rsidR="00BF1194" w:rsidRPr="00FE4A6D" w:rsidRDefault="00BF1194" w:rsidP="003465D8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  <w:tr w:rsidR="00BF1194" w:rsidRPr="00FE4A6D" w14:paraId="1D8F6BD0" w14:textId="77777777" w:rsidTr="003465D8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14:paraId="060DDBAF" w14:textId="77777777" w:rsidR="00BF1194" w:rsidRPr="00FE4A6D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</w:p>
        </w:tc>
        <w:tc>
          <w:tcPr>
            <w:tcW w:w="6180" w:type="dxa"/>
          </w:tcPr>
          <w:p w14:paraId="5CB16C2A" w14:textId="77777777" w:rsidR="00BF1194" w:rsidRPr="00FE4A6D" w:rsidRDefault="00BF1194" w:rsidP="003465D8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  <w:tr w:rsidR="00BF1194" w:rsidRPr="00FE4A6D" w14:paraId="79117615" w14:textId="77777777" w:rsidTr="003465D8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14:paraId="2227DB43" w14:textId="77777777" w:rsidR="00BF1194" w:rsidRPr="00FE4A6D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</w:p>
        </w:tc>
        <w:tc>
          <w:tcPr>
            <w:tcW w:w="6180" w:type="dxa"/>
          </w:tcPr>
          <w:p w14:paraId="6E1364DD" w14:textId="77777777" w:rsidR="00BF1194" w:rsidRPr="00FE4A6D" w:rsidRDefault="00BF1194" w:rsidP="003465D8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</w:tbl>
    <w:p w14:paraId="2DEBF0F3" w14:textId="77777777" w:rsidR="00BF1194" w:rsidRPr="00FE4A6D" w:rsidRDefault="00BF1194" w:rsidP="00BF1194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Arial LatArm" w:eastAsia="GHEA Grapalat" w:hAnsi="Arial LatArm" w:cs="GHEA Grapalat"/>
          <w:i/>
        </w:rPr>
      </w:pPr>
      <w:r w:rsidRPr="00FE4A6D">
        <w:rPr>
          <w:rFonts w:ascii="Arial LatArm" w:eastAsia="GHEA Grapalat" w:hAnsi="GHEA Grapalat" w:cs="GHEA Grapalat"/>
          <w:i/>
        </w:rPr>
        <w:t>Միջանկյալ</w:t>
      </w:r>
      <w:r w:rsidRPr="00FE4A6D">
        <w:rPr>
          <w:rFonts w:ascii="Arial LatArm" w:eastAsia="GHEA Grapalat" w:hAnsi="Arial LatArm" w:cs="GHEA Grapalat"/>
          <w:i/>
        </w:rPr>
        <w:t xml:space="preserve"> </w:t>
      </w:r>
      <w:r w:rsidRPr="00FE4A6D">
        <w:rPr>
          <w:rFonts w:ascii="Arial LatArm" w:eastAsia="GHEA Grapalat" w:hAnsi="GHEA Grapalat" w:cs="GHEA Grapalat"/>
          <w:i/>
        </w:rPr>
        <w:t>իրավաբանական</w:t>
      </w:r>
      <w:r w:rsidRPr="00FE4A6D">
        <w:rPr>
          <w:rFonts w:ascii="Arial LatArm" w:eastAsia="GHEA Grapalat" w:hAnsi="Arial LatArm" w:cs="GHEA Grapalat"/>
          <w:i/>
        </w:rPr>
        <w:t xml:space="preserve"> </w:t>
      </w:r>
      <w:r w:rsidRPr="00FE4A6D">
        <w:rPr>
          <w:rFonts w:ascii="Arial LatArm" w:eastAsia="GHEA Grapalat" w:hAnsi="GHEA Grapalat" w:cs="GHEA Grapalat"/>
          <w:i/>
        </w:rPr>
        <w:t>անձի</w:t>
      </w:r>
      <w:r w:rsidRPr="00FE4A6D">
        <w:rPr>
          <w:rFonts w:ascii="Arial LatArm" w:eastAsia="GHEA Grapalat" w:hAnsi="Arial LatArm" w:cs="GHEA Grapalat"/>
          <w:i/>
        </w:rPr>
        <w:t xml:space="preserve"> </w:t>
      </w:r>
      <w:r w:rsidRPr="00FE4A6D">
        <w:rPr>
          <w:rFonts w:ascii="Arial LatArm" w:eastAsia="GHEA Grapalat" w:hAnsi="GHEA Grapalat" w:cs="GHEA Grapalat"/>
          <w:i/>
        </w:rPr>
        <w:t>բաժնետոմսերի</w:t>
      </w:r>
      <w:r w:rsidRPr="00FE4A6D">
        <w:rPr>
          <w:rFonts w:ascii="Arial LatArm" w:eastAsia="GHEA Grapalat" w:hAnsi="Arial LatArm" w:cs="GHEA Grapalat"/>
          <w:i/>
        </w:rPr>
        <w:t xml:space="preserve"> </w:t>
      </w:r>
      <w:r w:rsidRPr="00FE4A6D">
        <w:rPr>
          <w:rFonts w:ascii="Arial LatArm" w:eastAsia="GHEA Grapalat" w:hAnsi="GHEA Grapalat" w:cs="GHEA Grapalat"/>
          <w:i/>
        </w:rPr>
        <w:t>ցուցակման</w:t>
      </w:r>
      <w:r w:rsidRPr="00FE4A6D">
        <w:rPr>
          <w:rFonts w:ascii="Arial LatArm" w:eastAsia="GHEA Grapalat" w:hAnsi="Arial LatArm" w:cs="GHEA Grapalat"/>
          <w:i/>
        </w:rPr>
        <w:t xml:space="preserve"> </w:t>
      </w:r>
      <w:r w:rsidRPr="00FE4A6D">
        <w:rPr>
          <w:rFonts w:ascii="Arial LatArm" w:eastAsia="GHEA Grapalat" w:hAnsi="GHEA Grapalat" w:cs="GHEA Grapalat"/>
          <w:i/>
        </w:rPr>
        <w:t>տվյալները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BF1194" w:rsidRPr="00FE4A6D" w14:paraId="727E2D8D" w14:textId="77777777" w:rsidTr="003465D8">
        <w:tc>
          <w:tcPr>
            <w:tcW w:w="2835" w:type="dxa"/>
            <w:shd w:val="clear" w:color="auto" w:fill="D9E2F3"/>
            <w:vAlign w:val="center"/>
          </w:tcPr>
          <w:p w14:paraId="4F8774B7" w14:textId="77777777" w:rsidR="00BF1194" w:rsidRPr="00FE4A6D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FE4A6D">
              <w:rPr>
                <w:rFonts w:ascii="Arial LatArm" w:eastAsia="GHEA Grapalat" w:hAnsi="GHEA Grapalat" w:cs="GHEA Grapalat"/>
                <w:color w:val="000000"/>
              </w:rPr>
              <w:t>Ֆոնդային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բորսայի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անվանումը</w:t>
            </w:r>
          </w:p>
        </w:tc>
        <w:tc>
          <w:tcPr>
            <w:tcW w:w="6180" w:type="dxa"/>
            <w:vAlign w:val="center"/>
          </w:tcPr>
          <w:p w14:paraId="1A95738A" w14:textId="77777777" w:rsidR="00BF1194" w:rsidRPr="00FE4A6D" w:rsidRDefault="00BF1194" w:rsidP="003465D8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  <w:tr w:rsidR="00BF1194" w:rsidRPr="00FE4A6D" w14:paraId="449E941B" w14:textId="77777777" w:rsidTr="003465D8">
        <w:tc>
          <w:tcPr>
            <w:tcW w:w="2835" w:type="dxa"/>
            <w:shd w:val="clear" w:color="auto" w:fill="D9E2F3"/>
            <w:vAlign w:val="center"/>
          </w:tcPr>
          <w:p w14:paraId="6DA671CE" w14:textId="77777777" w:rsidR="00BF1194" w:rsidRPr="00FE4A6D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FE4A6D">
              <w:rPr>
                <w:rFonts w:ascii="Arial LatArm" w:eastAsia="GHEA Grapalat" w:hAnsi="GHEA Grapalat" w:cs="GHEA Grapalat"/>
                <w:color w:val="000000"/>
              </w:rPr>
              <w:t>Հղումը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բորսայում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առկա</w:t>
            </w:r>
            <w:r w:rsidRPr="00FE4A6D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color w:val="000000"/>
              </w:rPr>
              <w:t>փաստաթղթերին</w:t>
            </w:r>
          </w:p>
        </w:tc>
        <w:tc>
          <w:tcPr>
            <w:tcW w:w="6180" w:type="dxa"/>
            <w:vAlign w:val="center"/>
          </w:tcPr>
          <w:p w14:paraId="2568E825" w14:textId="77777777" w:rsidR="00BF1194" w:rsidRPr="00FE4A6D" w:rsidRDefault="00BF1194" w:rsidP="003465D8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</w:tbl>
    <w:p w14:paraId="12A4A049" w14:textId="77777777" w:rsidR="00BF1194" w:rsidRPr="00FE4A6D" w:rsidRDefault="00BF1194" w:rsidP="00BF1194">
      <w:pPr>
        <w:pBdr>
          <w:top w:val="nil"/>
          <w:left w:val="nil"/>
          <w:bottom w:val="nil"/>
          <w:right w:val="nil"/>
          <w:between w:val="nil"/>
        </w:pBdr>
        <w:spacing w:before="240"/>
        <w:rPr>
          <w:rFonts w:ascii="Arial LatArm" w:eastAsia="GHEA Grapalat" w:hAnsi="Arial LatArm" w:cs="GHEA Grapalat"/>
          <w:i/>
        </w:rPr>
      </w:pPr>
      <w:r w:rsidRPr="00FE4A6D">
        <w:rPr>
          <w:rFonts w:ascii="Arial LatArm" w:eastAsia="GHEA Grapalat" w:hAnsi="Arial LatArm" w:cs="GHEA Grapalat"/>
          <w:i/>
        </w:rPr>
        <w:br w:type="page"/>
      </w:r>
    </w:p>
    <w:p w14:paraId="50A5C724" w14:textId="77777777" w:rsidR="00BF1194" w:rsidRPr="00FE4A6D" w:rsidRDefault="00BF1194" w:rsidP="00BF1194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Arial LatArm" w:eastAsia="GHEA Grapalat" w:hAnsi="Arial LatArm" w:cs="GHEA Grapalat"/>
          <w:b/>
          <w:color w:val="000000"/>
        </w:rPr>
      </w:pPr>
      <w:r w:rsidRPr="00FE4A6D">
        <w:rPr>
          <w:rFonts w:ascii="Arial LatArm" w:eastAsia="GHEA Grapalat" w:hAnsi="GHEA Grapalat" w:cs="GHEA Grapalat"/>
          <w:b/>
          <w:color w:val="000000"/>
        </w:rPr>
        <w:lastRenderedPageBreak/>
        <w:t>Լրացուցիչ</w:t>
      </w:r>
      <w:r w:rsidRPr="00FE4A6D">
        <w:rPr>
          <w:rFonts w:ascii="Arial LatArm" w:eastAsia="GHEA Grapalat" w:hAnsi="Arial LatArm" w:cs="GHEA Grapalat"/>
          <w:b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b/>
          <w:color w:val="000000"/>
        </w:rPr>
        <w:t>նշումներ</w:t>
      </w:r>
    </w:p>
    <w:p w14:paraId="02D599E2" w14:textId="77777777" w:rsidR="00BF1194" w:rsidRPr="00FE4A6D" w:rsidRDefault="00BF1194" w:rsidP="00BF1194">
      <w:pPr>
        <w:pBdr>
          <w:top w:val="nil"/>
          <w:left w:val="nil"/>
          <w:bottom w:val="nil"/>
          <w:right w:val="nil"/>
          <w:between w:val="nil"/>
        </w:pBdr>
        <w:rPr>
          <w:rFonts w:ascii="Arial LatArm" w:eastAsia="GHEA Grapalat" w:hAnsi="Arial LatArm" w:cs="GHEA Grapalat"/>
          <w:b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16"/>
      </w:tblGrid>
      <w:tr w:rsidR="003465D8" w:rsidRPr="00FE4A6D" w14:paraId="743B7019" w14:textId="77777777" w:rsidTr="003465D8">
        <w:tc>
          <w:tcPr>
            <w:tcW w:w="9016" w:type="dxa"/>
            <w:shd w:val="clear" w:color="auto" w:fill="DEEAF6"/>
          </w:tcPr>
          <w:p w14:paraId="577D127F" w14:textId="77777777" w:rsidR="00BF1194" w:rsidRPr="00FE4A6D" w:rsidRDefault="00BF1194" w:rsidP="003465D8">
            <w:pPr>
              <w:spacing w:before="240" w:after="160" w:line="259" w:lineRule="auto"/>
              <w:rPr>
                <w:rFonts w:ascii="Arial LatArm" w:eastAsia="GHEA Grapalat" w:hAnsi="Arial LatArm" w:cs="GHEA Grapalat"/>
                <w:i/>
                <w:color w:val="000000"/>
              </w:rPr>
            </w:pPr>
            <w:r w:rsidRPr="00FE4A6D">
              <w:rPr>
                <w:rFonts w:ascii="Arial LatArm" w:eastAsia="GHEA Grapalat" w:hAnsi="GHEA Grapalat" w:cs="GHEA Grapalat"/>
                <w:i/>
                <w:color w:val="000000"/>
              </w:rPr>
              <w:t>Լրացուցիչ</w:t>
            </w:r>
            <w:r w:rsidRPr="00FE4A6D">
              <w:rPr>
                <w:rFonts w:ascii="Arial LatArm" w:eastAsia="GHEA Grapalat" w:hAnsi="Arial LatArm" w:cs="GHEA Grapalat"/>
                <w:i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i/>
                <w:color w:val="000000"/>
              </w:rPr>
              <w:t>տեղեկություններ</w:t>
            </w:r>
            <w:r w:rsidRPr="00FE4A6D">
              <w:rPr>
                <w:rFonts w:ascii="Arial LatArm" w:eastAsia="GHEA Grapalat" w:hAnsi="Arial LatArm" w:cs="GHEA Grapalat"/>
                <w:i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i/>
                <w:color w:val="000000"/>
              </w:rPr>
              <w:t>կամ</w:t>
            </w:r>
            <w:r w:rsidRPr="00FE4A6D">
              <w:rPr>
                <w:rFonts w:ascii="Arial LatArm" w:eastAsia="GHEA Grapalat" w:hAnsi="Arial LatArm" w:cs="GHEA Grapalat"/>
                <w:i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i/>
                <w:color w:val="000000"/>
              </w:rPr>
              <w:t>հավելյալ</w:t>
            </w:r>
            <w:r w:rsidRPr="00FE4A6D">
              <w:rPr>
                <w:rFonts w:ascii="Arial LatArm" w:eastAsia="GHEA Grapalat" w:hAnsi="Arial LatArm" w:cs="GHEA Grapalat"/>
                <w:i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i/>
                <w:color w:val="000000"/>
              </w:rPr>
              <w:t>պարզաբանումներ</w:t>
            </w:r>
            <w:r w:rsidRPr="00FE4A6D">
              <w:rPr>
                <w:rFonts w:ascii="Arial LatArm" w:eastAsia="GHEA Grapalat" w:hAnsi="Arial LatArm" w:cs="GHEA Grapalat"/>
                <w:i/>
                <w:color w:val="000000"/>
              </w:rPr>
              <w:t xml:space="preserve">, </w:t>
            </w:r>
            <w:r w:rsidRPr="00FE4A6D">
              <w:rPr>
                <w:rFonts w:ascii="Arial LatArm" w:eastAsia="GHEA Grapalat" w:hAnsi="GHEA Grapalat" w:cs="GHEA Grapalat"/>
                <w:i/>
                <w:color w:val="000000"/>
              </w:rPr>
              <w:t>որոնք</w:t>
            </w:r>
            <w:r w:rsidRPr="00FE4A6D">
              <w:rPr>
                <w:rFonts w:ascii="Arial LatArm" w:eastAsia="GHEA Grapalat" w:hAnsi="Arial LatArm" w:cs="GHEA Grapalat"/>
                <w:i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i/>
                <w:color w:val="000000"/>
              </w:rPr>
              <w:t>առնչվում</w:t>
            </w:r>
            <w:r w:rsidRPr="00FE4A6D">
              <w:rPr>
                <w:rFonts w:ascii="Arial LatArm" w:eastAsia="GHEA Grapalat" w:hAnsi="Arial LatArm" w:cs="GHEA Grapalat"/>
                <w:i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i/>
                <w:color w:val="000000"/>
              </w:rPr>
              <w:t>են</w:t>
            </w:r>
            <w:r w:rsidRPr="00FE4A6D">
              <w:rPr>
                <w:rFonts w:ascii="Arial LatArm" w:eastAsia="GHEA Grapalat" w:hAnsi="Arial LatArm" w:cs="GHEA Grapalat"/>
                <w:i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i/>
                <w:color w:val="000000"/>
              </w:rPr>
              <w:t>հայտարարագրում</w:t>
            </w:r>
            <w:r w:rsidRPr="00FE4A6D">
              <w:rPr>
                <w:rFonts w:ascii="Arial LatArm" w:eastAsia="GHEA Grapalat" w:hAnsi="Arial LatArm" w:cs="GHEA Grapalat"/>
                <w:i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i/>
                <w:color w:val="000000"/>
              </w:rPr>
              <w:t>լրացված</w:t>
            </w:r>
            <w:r w:rsidRPr="00FE4A6D">
              <w:rPr>
                <w:rFonts w:ascii="Arial LatArm" w:eastAsia="GHEA Grapalat" w:hAnsi="Arial LatArm" w:cs="GHEA Grapalat"/>
                <w:i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i/>
                <w:color w:val="000000"/>
              </w:rPr>
              <w:t>կամ</w:t>
            </w:r>
            <w:r w:rsidRPr="00FE4A6D">
              <w:rPr>
                <w:rFonts w:ascii="Arial LatArm" w:eastAsia="GHEA Grapalat" w:hAnsi="Arial LatArm" w:cs="GHEA Grapalat"/>
                <w:i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i/>
                <w:color w:val="000000"/>
              </w:rPr>
              <w:t>լրացման</w:t>
            </w:r>
            <w:r w:rsidRPr="00FE4A6D">
              <w:rPr>
                <w:rFonts w:ascii="Arial LatArm" w:eastAsia="GHEA Grapalat" w:hAnsi="Arial LatArm" w:cs="GHEA Grapalat"/>
                <w:i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i/>
                <w:color w:val="000000"/>
              </w:rPr>
              <w:t>ենթակա</w:t>
            </w:r>
            <w:r w:rsidRPr="00FE4A6D">
              <w:rPr>
                <w:rFonts w:ascii="Arial LatArm" w:eastAsia="GHEA Grapalat" w:hAnsi="Arial LatArm" w:cs="GHEA Grapalat"/>
                <w:i/>
                <w:color w:val="000000"/>
              </w:rPr>
              <w:t xml:space="preserve"> </w:t>
            </w:r>
            <w:r w:rsidRPr="00FE4A6D">
              <w:rPr>
                <w:rFonts w:ascii="Arial LatArm" w:eastAsia="GHEA Grapalat" w:hAnsi="GHEA Grapalat" w:cs="GHEA Grapalat"/>
                <w:i/>
                <w:color w:val="000000"/>
              </w:rPr>
              <w:t>տվյալներին</w:t>
            </w:r>
          </w:p>
        </w:tc>
      </w:tr>
      <w:tr w:rsidR="003465D8" w:rsidRPr="00FE4A6D" w14:paraId="1D4D1E73" w14:textId="77777777" w:rsidTr="003465D8">
        <w:trPr>
          <w:trHeight w:val="10187"/>
        </w:trPr>
        <w:tc>
          <w:tcPr>
            <w:tcW w:w="9016" w:type="dxa"/>
            <w:shd w:val="clear" w:color="auto" w:fill="auto"/>
          </w:tcPr>
          <w:p w14:paraId="27485762" w14:textId="77777777" w:rsidR="00BF1194" w:rsidRPr="00FE4A6D" w:rsidRDefault="00BF1194" w:rsidP="003465D8">
            <w:pPr>
              <w:rPr>
                <w:rFonts w:ascii="Arial LatArm" w:eastAsia="GHEA Grapalat" w:hAnsi="Arial LatArm" w:cs="GHEA Grapalat"/>
                <w:b/>
                <w:color w:val="000000"/>
              </w:rPr>
            </w:pPr>
          </w:p>
        </w:tc>
      </w:tr>
    </w:tbl>
    <w:p w14:paraId="13E99302" w14:textId="77777777" w:rsidR="00BF1194" w:rsidRPr="00AB2617" w:rsidRDefault="00BF1194" w:rsidP="00BF1194">
      <w:pPr>
        <w:pStyle w:val="31"/>
        <w:spacing w:line="240" w:lineRule="auto"/>
        <w:ind w:firstLine="0"/>
        <w:jc w:val="left"/>
        <w:rPr>
          <w:rFonts w:asciiTheme="minorHAnsi" w:hAnsiTheme="minorHAnsi"/>
          <w:b/>
          <w:lang w:val="hy-AM"/>
        </w:rPr>
      </w:pPr>
    </w:p>
    <w:p w14:paraId="02B97033" w14:textId="77777777" w:rsidR="00BF1194" w:rsidRPr="00FE4A6D" w:rsidRDefault="00BF1194" w:rsidP="00BF1194">
      <w:pPr>
        <w:spacing w:line="360" w:lineRule="auto"/>
        <w:jc w:val="center"/>
        <w:rPr>
          <w:rFonts w:ascii="Arial LatArm" w:eastAsia="GHEA Grapalat" w:hAnsi="Arial LatArm" w:cs="GHEA Grapalat"/>
          <w:b/>
        </w:rPr>
      </w:pPr>
    </w:p>
    <w:p w14:paraId="1F11F80C" w14:textId="77777777" w:rsidR="00BF1194" w:rsidRPr="00FE4A6D" w:rsidRDefault="00BF1194" w:rsidP="00BF1194">
      <w:pPr>
        <w:spacing w:line="360" w:lineRule="auto"/>
        <w:jc w:val="center"/>
        <w:rPr>
          <w:rFonts w:ascii="Arial LatArm" w:eastAsia="GHEA Grapalat" w:hAnsi="Arial LatArm" w:cs="GHEA Grapalat"/>
          <w:b/>
        </w:rPr>
      </w:pPr>
    </w:p>
    <w:p w14:paraId="0F659B96" w14:textId="77777777" w:rsidR="00BF1194" w:rsidRPr="00FE4A6D" w:rsidRDefault="00BF1194" w:rsidP="00BF1194">
      <w:pPr>
        <w:spacing w:line="360" w:lineRule="auto"/>
        <w:jc w:val="center"/>
        <w:rPr>
          <w:rFonts w:ascii="Arial LatArm" w:eastAsia="GHEA Grapalat" w:hAnsi="Arial LatArm" w:cs="GHEA Grapalat"/>
          <w:b/>
        </w:rPr>
      </w:pPr>
      <w:r w:rsidRPr="00FE4A6D">
        <w:rPr>
          <w:rFonts w:ascii="Arial LatArm" w:eastAsia="GHEA Grapalat" w:hAnsi="Arial LatArm" w:cs="GHEA Grapalat"/>
          <w:b/>
        </w:rPr>
        <w:t xml:space="preserve">I. </w:t>
      </w:r>
      <w:r w:rsidRPr="00FE4A6D">
        <w:rPr>
          <w:rFonts w:ascii="Arial LatArm" w:eastAsia="GHEA Grapalat" w:hAnsi="GHEA Grapalat" w:cs="GHEA Grapalat"/>
          <w:b/>
        </w:rPr>
        <w:t>Հայտարարագրի</w:t>
      </w:r>
      <w:r w:rsidRPr="00FE4A6D">
        <w:rPr>
          <w:rFonts w:ascii="Arial LatArm" w:eastAsia="GHEA Grapalat" w:hAnsi="Arial LatArm" w:cs="GHEA Grapalat"/>
          <w:b/>
        </w:rPr>
        <w:t xml:space="preserve"> </w:t>
      </w:r>
      <w:r w:rsidRPr="00FE4A6D">
        <w:rPr>
          <w:rFonts w:ascii="Arial LatArm" w:eastAsia="GHEA Grapalat" w:hAnsi="GHEA Grapalat" w:cs="GHEA Grapalat"/>
          <w:b/>
        </w:rPr>
        <w:t>լրացման</w:t>
      </w:r>
      <w:r w:rsidRPr="00FE4A6D">
        <w:rPr>
          <w:rFonts w:ascii="Arial LatArm" w:eastAsia="GHEA Grapalat" w:hAnsi="Arial LatArm" w:cs="GHEA Grapalat"/>
          <w:b/>
        </w:rPr>
        <w:t xml:space="preserve"> </w:t>
      </w:r>
      <w:r w:rsidRPr="00FE4A6D">
        <w:rPr>
          <w:rFonts w:ascii="Arial LatArm" w:eastAsia="GHEA Grapalat" w:hAnsi="GHEA Grapalat" w:cs="GHEA Grapalat"/>
          <w:b/>
        </w:rPr>
        <w:t>կարգը</w:t>
      </w:r>
    </w:p>
    <w:p w14:paraId="480E8EF3" w14:textId="77777777" w:rsidR="00BF1194" w:rsidRPr="00FE4A6D" w:rsidRDefault="00BF1194" w:rsidP="00BF119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/>
        <w:jc w:val="center"/>
        <w:rPr>
          <w:rFonts w:ascii="Arial LatArm" w:eastAsia="GHEA Grapalat" w:hAnsi="Arial LatArm" w:cs="GHEA Grapalat"/>
          <w:color w:val="000000"/>
        </w:rPr>
      </w:pPr>
    </w:p>
    <w:p w14:paraId="718EE8BA" w14:textId="77777777" w:rsidR="00BF1194" w:rsidRPr="00FE4A6D" w:rsidRDefault="00BF1194" w:rsidP="00BF1194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rial LatArm" w:eastAsia="GHEA Grapalat" w:hAnsi="Arial LatArm" w:cs="GHEA Grapalat"/>
          <w:color w:val="000000"/>
        </w:rPr>
      </w:pPr>
      <w:r w:rsidRPr="00FE4A6D">
        <w:rPr>
          <w:rFonts w:ascii="Arial LatArm" w:eastAsia="GHEA Grapalat" w:hAnsi="GHEA Grapalat" w:cs="GHEA Grapalat"/>
          <w:color w:val="000000"/>
        </w:rPr>
        <w:t>Հայտարարագրի</w:t>
      </w:r>
      <w:r w:rsidRPr="00FE4A6D">
        <w:rPr>
          <w:rFonts w:ascii="Arial LatArm" w:eastAsia="GHEA Grapalat" w:hAnsi="Arial LatArm" w:cs="GHEA Grapalat"/>
          <w:color w:val="000000"/>
        </w:rPr>
        <w:t xml:space="preserve"> 1-</w:t>
      </w:r>
      <w:r w:rsidRPr="00FE4A6D">
        <w:rPr>
          <w:rFonts w:ascii="Arial LatArm" w:eastAsia="GHEA Grapalat" w:hAnsi="GHEA Grapalat" w:cs="GHEA Grapalat"/>
          <w:color w:val="000000"/>
        </w:rPr>
        <w:t>ին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բաժնում</w:t>
      </w:r>
      <w:r w:rsidRPr="00FE4A6D">
        <w:rPr>
          <w:rFonts w:ascii="Arial LatArm" w:eastAsia="GHEA Grapalat" w:hAnsi="Arial LatArm" w:cs="GHEA Grapalat"/>
          <w:color w:val="000000"/>
        </w:rPr>
        <w:t xml:space="preserve"> (</w:t>
      </w:r>
      <w:r w:rsidRPr="00FE4A6D">
        <w:rPr>
          <w:rFonts w:ascii="Arial LatArm" w:eastAsia="GHEA Grapalat" w:hAnsi="GHEA Grapalat" w:cs="GHEA Grapalat"/>
          <w:color w:val="000000"/>
        </w:rPr>
        <w:t>Կազմակերպությունը</w:t>
      </w:r>
      <w:r w:rsidRPr="00FE4A6D">
        <w:rPr>
          <w:rFonts w:ascii="Arial LatArm" w:eastAsia="GHEA Grapalat" w:hAnsi="Arial LatArm" w:cs="GHEA Grapalat"/>
          <w:color w:val="000000"/>
        </w:rPr>
        <w:t xml:space="preserve">) </w:t>
      </w:r>
      <w:r w:rsidRPr="00FE4A6D">
        <w:rPr>
          <w:rFonts w:ascii="Arial LatArm" w:eastAsia="GHEA Grapalat" w:hAnsi="GHEA Grapalat" w:cs="GHEA Grapalat"/>
          <w:color w:val="000000"/>
        </w:rPr>
        <w:t>լրացվում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են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հայտարարագիր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ներկայացնող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իրավաբանական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անձի</w:t>
      </w:r>
      <w:r w:rsidRPr="00FE4A6D">
        <w:rPr>
          <w:rFonts w:ascii="Arial LatArm" w:eastAsia="GHEA Grapalat" w:hAnsi="Arial LatArm" w:cs="GHEA Grapalat"/>
          <w:color w:val="000000"/>
        </w:rPr>
        <w:t xml:space="preserve"> (</w:t>
      </w:r>
      <w:r w:rsidRPr="00FE4A6D">
        <w:rPr>
          <w:rFonts w:ascii="Arial LatArm" w:eastAsia="GHEA Grapalat" w:hAnsi="GHEA Grapalat" w:cs="GHEA Grapalat"/>
          <w:color w:val="000000"/>
        </w:rPr>
        <w:t>այսուհետ՝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Կազմակերպություն</w:t>
      </w:r>
      <w:r w:rsidRPr="00FE4A6D">
        <w:rPr>
          <w:rFonts w:ascii="Arial LatArm" w:eastAsia="GHEA Grapalat" w:hAnsi="Arial LatArm" w:cs="GHEA Grapalat"/>
          <w:color w:val="000000"/>
        </w:rPr>
        <w:t xml:space="preserve">) </w:t>
      </w:r>
      <w:r w:rsidRPr="00FE4A6D">
        <w:rPr>
          <w:rFonts w:ascii="Arial LatArm" w:eastAsia="GHEA Grapalat" w:hAnsi="GHEA Grapalat" w:cs="GHEA Grapalat"/>
          <w:color w:val="000000"/>
        </w:rPr>
        <w:t>տվյալները։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Այս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բաժնում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ենթաբաժինները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լրացվում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են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հետևյալ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կանոններով</w:t>
      </w:r>
      <w:r w:rsidRPr="00FE4A6D">
        <w:rPr>
          <w:rFonts w:ascii="Arial LatArm" w:eastAsia="GHEA Grapalat" w:hAnsi="Cambria Math" w:cs="GHEA Grapalat"/>
          <w:color w:val="000000"/>
        </w:rPr>
        <w:t>․</w:t>
      </w:r>
    </w:p>
    <w:p w14:paraId="1283095B" w14:textId="77777777" w:rsidR="00BF1194" w:rsidRPr="00FE4A6D" w:rsidRDefault="00BF1194" w:rsidP="00BF1194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rial LatArm" w:eastAsia="GHEA Grapalat" w:hAnsi="Arial LatArm" w:cs="GHEA Grapalat"/>
        </w:rPr>
      </w:pPr>
      <w:r w:rsidRPr="00FE4A6D">
        <w:rPr>
          <w:rFonts w:ascii="Arial LatArm" w:eastAsia="GHEA Grapalat" w:hAnsi="Arial LatArm" w:cs="GHEA Grapalat"/>
        </w:rPr>
        <w:lastRenderedPageBreak/>
        <w:t>«</w:t>
      </w:r>
      <w:r w:rsidRPr="00FE4A6D">
        <w:rPr>
          <w:rFonts w:ascii="Arial LatArm" w:eastAsia="GHEA Grapalat" w:hAnsi="GHEA Grapalat" w:cs="GHEA Grapalat"/>
        </w:rPr>
        <w:t>Կազմակերպության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տվյալները</w:t>
      </w:r>
      <w:r w:rsidRPr="00FE4A6D">
        <w:rPr>
          <w:rFonts w:ascii="Arial LatArm" w:eastAsia="GHEA Grapalat" w:hAnsi="Arial LatArm" w:cs="GHEA Grapalat"/>
        </w:rPr>
        <w:t xml:space="preserve">» </w:t>
      </w:r>
      <w:r w:rsidRPr="00FE4A6D">
        <w:rPr>
          <w:rFonts w:ascii="Arial LatArm" w:eastAsia="GHEA Grapalat" w:hAnsi="GHEA Grapalat" w:cs="GHEA Grapalat"/>
        </w:rPr>
        <w:t>ենթաբաժնում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լրացվում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են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Կազմակերպության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անվանումը</w:t>
      </w:r>
      <w:r w:rsidRPr="00FE4A6D">
        <w:rPr>
          <w:rFonts w:ascii="Arial LatArm" w:eastAsia="GHEA Grapalat" w:hAnsi="Arial LatArm" w:cs="GHEA Grapalat"/>
        </w:rPr>
        <w:t xml:space="preserve"> (</w:t>
      </w:r>
      <w:r w:rsidRPr="00FE4A6D">
        <w:rPr>
          <w:rFonts w:ascii="Arial LatArm" w:eastAsia="GHEA Grapalat" w:hAnsi="GHEA Grapalat" w:cs="GHEA Grapalat"/>
        </w:rPr>
        <w:t>այդ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թվում՝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լատինատառ</w:t>
      </w:r>
      <w:r w:rsidRPr="00FE4A6D">
        <w:rPr>
          <w:rFonts w:ascii="Arial LatArm" w:eastAsia="GHEA Grapalat" w:hAnsi="Arial LatArm" w:cs="GHEA Grapalat"/>
        </w:rPr>
        <w:t xml:space="preserve">) </w:t>
      </w:r>
      <w:r w:rsidRPr="00FE4A6D">
        <w:rPr>
          <w:rFonts w:ascii="Arial LatArm" w:eastAsia="GHEA Grapalat" w:hAnsi="GHEA Grapalat" w:cs="GHEA Grapalat"/>
        </w:rPr>
        <w:t>և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պետական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գրանցման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տվյալները՝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ներառյալ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նշում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կազմակերպաիրավական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ձևի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մասին</w:t>
      </w:r>
      <w:r w:rsidRPr="00FE4A6D">
        <w:rPr>
          <w:rFonts w:ascii="Arial LatArm" w:eastAsia="GHEA Grapalat" w:hAnsi="Arial LatArm" w:cs="GHEA Grapalat"/>
        </w:rPr>
        <w:t>.</w:t>
      </w:r>
    </w:p>
    <w:p w14:paraId="480A9D2F" w14:textId="77777777" w:rsidR="00BF1194" w:rsidRPr="00FE4A6D" w:rsidRDefault="00BF1194" w:rsidP="00BF1194">
      <w:pPr>
        <w:numPr>
          <w:ilvl w:val="1"/>
          <w:numId w:val="29"/>
        </w:numPr>
        <w:spacing w:line="360" w:lineRule="auto"/>
        <w:ind w:left="0" w:firstLine="567"/>
        <w:jc w:val="both"/>
        <w:rPr>
          <w:rFonts w:ascii="Arial LatArm" w:eastAsia="GHEA Grapalat" w:hAnsi="Arial LatArm" w:cs="GHEA Grapalat"/>
        </w:rPr>
      </w:pPr>
      <w:r w:rsidRPr="00FE4A6D">
        <w:rPr>
          <w:rFonts w:ascii="Arial LatArm" w:eastAsia="GHEA Grapalat" w:hAnsi="Arial LatArm" w:cs="GHEA Grapalat"/>
        </w:rPr>
        <w:t>«</w:t>
      </w:r>
      <w:r w:rsidRPr="00FE4A6D">
        <w:rPr>
          <w:rFonts w:ascii="Arial LatArm" w:eastAsia="GHEA Grapalat" w:hAnsi="GHEA Grapalat" w:cs="GHEA Grapalat"/>
        </w:rPr>
        <w:t>Հայտարարագիրը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ներկայացնող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անձը</w:t>
      </w:r>
      <w:r w:rsidRPr="00FE4A6D">
        <w:rPr>
          <w:rFonts w:ascii="Arial LatArm" w:eastAsia="GHEA Grapalat" w:hAnsi="Arial LatArm" w:cs="GHEA Grapalat"/>
        </w:rPr>
        <w:t xml:space="preserve">» </w:t>
      </w:r>
      <w:r w:rsidRPr="00FE4A6D">
        <w:rPr>
          <w:rFonts w:ascii="Arial LatArm" w:eastAsia="GHEA Grapalat" w:hAnsi="GHEA Grapalat" w:cs="GHEA Grapalat"/>
        </w:rPr>
        <w:t>ենթաբաժնում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լրացվում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է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այն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ֆիզիկական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անձի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տվյալները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ով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ստորագրում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է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  <w:lang w:val="hy-AM"/>
        </w:rPr>
        <w:t>սույն</w:t>
      </w:r>
      <w:r w:rsidRPr="00FE4A6D">
        <w:rPr>
          <w:rFonts w:ascii="Arial LatArm" w:eastAsia="GHEA Grapalat" w:hAnsi="Arial LatArm" w:cs="GHEA Grapalat"/>
          <w:lang w:val="hy-AM"/>
        </w:rPr>
        <w:t xml:space="preserve"> </w:t>
      </w:r>
      <w:r w:rsidRPr="00FE4A6D">
        <w:rPr>
          <w:rFonts w:ascii="Arial LatArm" w:eastAsia="GHEA Grapalat" w:hAnsi="GHEA Grapalat" w:cs="GHEA Grapalat"/>
          <w:lang w:val="hy-AM"/>
        </w:rPr>
        <w:t>ընթացակարգի</w:t>
      </w:r>
      <w:r w:rsidRPr="00FE4A6D">
        <w:rPr>
          <w:rFonts w:ascii="Arial LatArm" w:eastAsia="GHEA Grapalat" w:hAnsi="Arial LatArm" w:cs="GHEA Grapalat"/>
          <w:lang w:val="hy-AM"/>
        </w:rPr>
        <w:t xml:space="preserve"> </w:t>
      </w:r>
      <w:r w:rsidRPr="00FE4A6D">
        <w:rPr>
          <w:rFonts w:ascii="Arial LatArm" w:eastAsia="GHEA Grapalat" w:hAnsi="GHEA Grapalat" w:cs="GHEA Grapalat"/>
        </w:rPr>
        <w:t>հայտում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ներառվող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փաստաթղթերը</w:t>
      </w:r>
      <w:r w:rsidRPr="00FE4A6D">
        <w:rPr>
          <w:rFonts w:ascii="Arial LatArm" w:eastAsia="GHEA Grapalat" w:hAnsi="Arial LatArm" w:cs="GHEA Grapalat"/>
        </w:rPr>
        <w:t>.</w:t>
      </w:r>
    </w:p>
    <w:p w14:paraId="5A3CE598" w14:textId="77777777" w:rsidR="00BF1194" w:rsidRPr="00FE4A6D" w:rsidRDefault="00BF1194" w:rsidP="00BF1194">
      <w:pPr>
        <w:numPr>
          <w:ilvl w:val="1"/>
          <w:numId w:val="29"/>
        </w:numPr>
        <w:spacing w:line="360" w:lineRule="auto"/>
        <w:ind w:left="0" w:firstLine="567"/>
        <w:jc w:val="both"/>
        <w:rPr>
          <w:rFonts w:ascii="Arial LatArm" w:eastAsia="GHEA Grapalat" w:hAnsi="Arial LatArm" w:cs="GHEA Grapalat"/>
        </w:rPr>
      </w:pPr>
      <w:r w:rsidRPr="00FE4A6D">
        <w:rPr>
          <w:rFonts w:ascii="Arial LatArm" w:eastAsia="GHEA Grapalat" w:hAnsi="Arial LatArm" w:cs="GHEA Grapalat"/>
        </w:rPr>
        <w:t>«</w:t>
      </w:r>
      <w:r w:rsidRPr="00FE4A6D">
        <w:rPr>
          <w:rFonts w:ascii="Arial LatArm" w:eastAsia="GHEA Grapalat" w:hAnsi="GHEA Grapalat" w:cs="GHEA Grapalat"/>
        </w:rPr>
        <w:t>Հայտարարագրի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ներկայացումը</w:t>
      </w:r>
      <w:r w:rsidRPr="00FE4A6D">
        <w:rPr>
          <w:rFonts w:ascii="Arial LatArm" w:eastAsia="GHEA Grapalat" w:hAnsi="Arial LatArm" w:cs="GHEA Grapalat"/>
        </w:rPr>
        <w:t xml:space="preserve">» </w:t>
      </w:r>
      <w:r w:rsidRPr="00FE4A6D">
        <w:rPr>
          <w:rFonts w:ascii="Arial LatArm" w:eastAsia="GHEA Grapalat" w:hAnsi="GHEA Grapalat" w:cs="GHEA Grapalat"/>
        </w:rPr>
        <w:t>ենթաբաժնում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լրացվում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են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հայտարարագրի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ստորագրման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օրը</w:t>
      </w:r>
      <w:r w:rsidRPr="00FE4A6D">
        <w:rPr>
          <w:rFonts w:ascii="Arial LatArm" w:eastAsia="GHEA Grapalat" w:hAnsi="Arial LatArm" w:cs="GHEA Grapalat"/>
        </w:rPr>
        <w:t xml:space="preserve">, </w:t>
      </w:r>
      <w:r w:rsidRPr="00FE4A6D">
        <w:rPr>
          <w:rFonts w:ascii="Arial LatArm" w:eastAsia="GHEA Grapalat" w:hAnsi="GHEA Grapalat" w:cs="GHEA Grapalat"/>
        </w:rPr>
        <w:t>ամիսը</w:t>
      </w:r>
      <w:r w:rsidRPr="00FE4A6D">
        <w:rPr>
          <w:rFonts w:ascii="Arial LatArm" w:eastAsia="GHEA Grapalat" w:hAnsi="Arial LatArm" w:cs="GHEA Grapalat"/>
        </w:rPr>
        <w:t xml:space="preserve">, </w:t>
      </w:r>
      <w:r w:rsidRPr="00FE4A6D">
        <w:rPr>
          <w:rFonts w:ascii="Arial LatArm" w:eastAsia="GHEA Grapalat" w:hAnsi="GHEA Grapalat" w:cs="GHEA Grapalat"/>
        </w:rPr>
        <w:t>տարին</w:t>
      </w:r>
      <w:r w:rsidRPr="00FE4A6D">
        <w:rPr>
          <w:rFonts w:ascii="Arial LatArm" w:eastAsia="GHEA Grapalat" w:hAnsi="Arial LatArm" w:cs="GHEA Grapalat"/>
        </w:rPr>
        <w:t xml:space="preserve">, </w:t>
      </w:r>
      <w:r w:rsidRPr="00FE4A6D">
        <w:rPr>
          <w:rFonts w:ascii="Arial LatArm" w:eastAsia="GHEA Grapalat" w:hAnsi="GHEA Grapalat" w:cs="GHEA Grapalat"/>
        </w:rPr>
        <w:t>հայտարարագրի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էջերի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քանակը</w:t>
      </w:r>
      <w:r w:rsidRPr="00FE4A6D">
        <w:rPr>
          <w:rFonts w:ascii="Arial LatArm" w:eastAsia="GHEA Grapalat" w:hAnsi="Arial LatArm" w:cs="GHEA Grapalat"/>
        </w:rPr>
        <w:t xml:space="preserve">, </w:t>
      </w:r>
      <w:r w:rsidRPr="00FE4A6D">
        <w:rPr>
          <w:rFonts w:ascii="Arial LatArm" w:eastAsia="GHEA Grapalat" w:hAnsi="GHEA Grapalat" w:cs="GHEA Grapalat"/>
        </w:rPr>
        <w:t>ինչպես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նաև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դրվում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է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հայտարարագիրը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ներկայացնող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անձի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ստորագրությունը</w:t>
      </w:r>
      <w:r w:rsidRPr="00FE4A6D">
        <w:rPr>
          <w:rFonts w:ascii="Arial LatArm" w:eastAsia="GHEA Grapalat" w:hAnsi="Arial LatArm" w:cs="GHEA Grapalat"/>
        </w:rPr>
        <w:t>:</w:t>
      </w:r>
    </w:p>
    <w:p w14:paraId="6D40EA08" w14:textId="77777777" w:rsidR="00BF1194" w:rsidRPr="00FE4A6D" w:rsidRDefault="00BF1194" w:rsidP="00BF1194">
      <w:pPr>
        <w:spacing w:line="276" w:lineRule="auto"/>
        <w:ind w:firstLine="567"/>
        <w:jc w:val="both"/>
        <w:rPr>
          <w:rFonts w:ascii="Arial LatArm" w:eastAsia="GHEA Grapalat" w:hAnsi="Arial LatArm" w:cs="GHEA Grapalat"/>
        </w:rPr>
      </w:pPr>
    </w:p>
    <w:p w14:paraId="6E5F31BC" w14:textId="77777777" w:rsidR="00BF1194" w:rsidRPr="00FE4A6D" w:rsidRDefault="00BF1194" w:rsidP="00BF1194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rial LatArm" w:eastAsia="GHEA Grapalat" w:hAnsi="Arial LatArm" w:cs="GHEA Grapalat"/>
        </w:rPr>
      </w:pPr>
      <w:r w:rsidRPr="00FE4A6D">
        <w:rPr>
          <w:rFonts w:ascii="Arial LatArm" w:eastAsia="GHEA Grapalat" w:hAnsi="GHEA Grapalat" w:cs="GHEA Grapalat"/>
        </w:rPr>
        <w:t>Հայտարարագրի</w:t>
      </w:r>
      <w:r w:rsidRPr="00FE4A6D">
        <w:rPr>
          <w:rFonts w:ascii="Arial LatArm" w:eastAsia="GHEA Grapalat" w:hAnsi="Arial LatArm" w:cs="GHEA Grapalat"/>
          <w:color w:val="000000"/>
        </w:rPr>
        <w:t xml:space="preserve"> 2-</w:t>
      </w:r>
      <w:r w:rsidRPr="00FE4A6D">
        <w:rPr>
          <w:rFonts w:ascii="Arial LatArm" w:eastAsia="GHEA Grapalat" w:hAnsi="GHEA Grapalat" w:cs="GHEA Grapalat"/>
          <w:color w:val="000000"/>
        </w:rPr>
        <w:t>րդ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բաժինը</w:t>
      </w:r>
      <w:r w:rsidRPr="00FE4A6D">
        <w:rPr>
          <w:rFonts w:ascii="Arial LatArm" w:eastAsia="GHEA Grapalat" w:hAnsi="Arial LatArm" w:cs="GHEA Grapalat"/>
          <w:color w:val="000000"/>
        </w:rPr>
        <w:t xml:space="preserve"> (</w:t>
      </w:r>
      <w:r w:rsidRPr="00FE4A6D">
        <w:rPr>
          <w:rFonts w:ascii="Arial LatArm" w:eastAsia="GHEA Grapalat" w:hAnsi="GHEA Grapalat" w:cs="GHEA Grapalat"/>
          <w:color w:val="000000"/>
        </w:rPr>
        <w:t>Բաժնետոմսերի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ցուցակման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տվյալները</w:t>
      </w:r>
      <w:r w:rsidRPr="00FE4A6D">
        <w:rPr>
          <w:rFonts w:ascii="Arial LatArm" w:eastAsia="GHEA Grapalat" w:hAnsi="Arial LatArm" w:cs="GHEA Grapalat"/>
          <w:color w:val="000000"/>
        </w:rPr>
        <w:t>)</w:t>
      </w:r>
      <w:r w:rsidRPr="00FE4A6D">
        <w:rPr>
          <w:rFonts w:ascii="Arial LatArm" w:eastAsia="GHEA Grapalat" w:hAnsi="Arial LatArm" w:cs="GHEA Grapalat"/>
          <w:b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լրացվում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է</w:t>
      </w:r>
      <w:r w:rsidRPr="00FE4A6D">
        <w:rPr>
          <w:rFonts w:ascii="Arial LatArm" w:eastAsia="GHEA Grapalat" w:hAnsi="Arial LatArm" w:cs="GHEA Grapalat"/>
          <w:color w:val="000000"/>
        </w:rPr>
        <w:t xml:space="preserve">, </w:t>
      </w:r>
      <w:r w:rsidRPr="00FE4A6D">
        <w:rPr>
          <w:rFonts w:ascii="Arial LatArm" w:eastAsia="GHEA Grapalat" w:hAnsi="GHEA Grapalat" w:cs="GHEA Grapalat"/>
          <w:color w:val="000000"/>
        </w:rPr>
        <w:t>եթե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Կազմակերպության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կամ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Կազմակերպություն</w:t>
      </w:r>
      <w:r w:rsidRPr="00FE4A6D">
        <w:rPr>
          <w:rFonts w:ascii="Arial LatArm" w:eastAsia="GHEA Grapalat" w:hAnsi="GHEA Grapalat" w:cs="GHEA Grapalat"/>
        </w:rPr>
        <w:t>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ամբողջությամբ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վերահսկող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այլ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իրավաբանական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անձի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բաժնետոմսերը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ցուցակված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են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Հայաստանի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Հանրապետության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արդարադատության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նախարարի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կողմից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հաստատված՝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իրական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շահառուների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համարժեք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բացահայտման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չափանիշներով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կարգավորվող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շուկաների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ցանկում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ներառված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շուկայում։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Նշված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չափանիշներին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համապատասխանելու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դեպքում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</w:rPr>
        <w:t>այս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բաժինը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լրացվում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է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Կազմակերպության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կամ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</w:rPr>
        <w:t>Կազմակերպությունն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ամբողջությամբ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վերահսկող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այլ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իրավաբանական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անձի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համար։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</w:rPr>
        <w:t>Այս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բաժինը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լրացնելու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դեպքում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հայտարարագրի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հաջորդ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բաժինները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ենթակա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չեն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լրացման</w:t>
      </w:r>
      <w:r w:rsidRPr="00FE4A6D">
        <w:rPr>
          <w:rFonts w:ascii="Arial LatArm" w:eastAsia="GHEA Grapalat" w:hAnsi="Arial LatArm" w:cs="GHEA Grapalat"/>
        </w:rPr>
        <w:t xml:space="preserve">, </w:t>
      </w:r>
      <w:r w:rsidRPr="00FE4A6D">
        <w:rPr>
          <w:rFonts w:ascii="Arial LatArm" w:eastAsia="GHEA Grapalat" w:hAnsi="GHEA Grapalat" w:cs="GHEA Grapalat"/>
        </w:rPr>
        <w:t>բացառությամբ</w:t>
      </w:r>
      <w:r w:rsidRPr="00FE4A6D">
        <w:rPr>
          <w:rFonts w:ascii="Arial LatArm" w:eastAsia="GHEA Grapalat" w:hAnsi="Arial LatArm" w:cs="GHEA Grapalat"/>
        </w:rPr>
        <w:t xml:space="preserve"> 5-</w:t>
      </w:r>
      <w:r w:rsidRPr="00FE4A6D">
        <w:rPr>
          <w:rFonts w:ascii="Arial LatArm" w:eastAsia="GHEA Grapalat" w:hAnsi="GHEA Grapalat" w:cs="GHEA Grapalat"/>
        </w:rPr>
        <w:t>րդ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բաժնի</w:t>
      </w:r>
      <w:r w:rsidRPr="00FE4A6D">
        <w:rPr>
          <w:rFonts w:ascii="Arial LatArm" w:eastAsia="GHEA Grapalat" w:hAnsi="Arial LatArm" w:cs="GHEA Grapalat"/>
        </w:rPr>
        <w:t xml:space="preserve">, </w:t>
      </w:r>
      <w:r w:rsidRPr="00FE4A6D">
        <w:rPr>
          <w:rFonts w:ascii="Arial LatArm" w:eastAsia="GHEA Grapalat" w:hAnsi="GHEA Grapalat" w:cs="GHEA Grapalat"/>
        </w:rPr>
        <w:t>որը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լրացվում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է</w:t>
      </w:r>
      <w:r w:rsidRPr="00FE4A6D">
        <w:rPr>
          <w:rFonts w:ascii="Arial LatArm" w:eastAsia="GHEA Grapalat" w:hAnsi="Arial LatArm" w:cs="GHEA Grapalat"/>
        </w:rPr>
        <w:t xml:space="preserve">, </w:t>
      </w:r>
      <w:r w:rsidRPr="00FE4A6D">
        <w:rPr>
          <w:rFonts w:ascii="Arial LatArm" w:eastAsia="GHEA Grapalat" w:hAnsi="GHEA Grapalat" w:cs="GHEA Grapalat"/>
        </w:rPr>
        <w:t>եթե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Կազմակերպությունն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ամբողջությամբ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վերահսկող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իրավաբանական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անձը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Կազմակերպության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կանոնադրական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կապիտալում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ունի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անուղղակի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մասնակցություն։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Այս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բաժնում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ենթաբաժինները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լրացվում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են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հետևյալ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կանոններով</w:t>
      </w:r>
      <w:r w:rsidRPr="00FE4A6D">
        <w:rPr>
          <w:rFonts w:ascii="Arial LatArm" w:eastAsia="GHEA Grapalat" w:hAnsi="Cambria Math" w:cs="GHEA Grapalat"/>
          <w:color w:val="000000"/>
        </w:rPr>
        <w:t>․</w:t>
      </w:r>
    </w:p>
    <w:p w14:paraId="5503EAD0" w14:textId="77777777" w:rsidR="00BF1194" w:rsidRPr="00FE4A6D" w:rsidRDefault="00BF1194" w:rsidP="00BF1194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rial LatArm" w:eastAsia="GHEA Grapalat" w:hAnsi="Arial LatArm" w:cs="GHEA Grapalat"/>
        </w:rPr>
      </w:pPr>
      <w:r w:rsidRPr="00FE4A6D">
        <w:rPr>
          <w:rFonts w:ascii="Arial LatArm" w:eastAsia="GHEA Grapalat" w:hAnsi="Arial LatArm" w:cs="GHEA Grapalat"/>
        </w:rPr>
        <w:t>«</w:t>
      </w:r>
      <w:r w:rsidRPr="00FE4A6D">
        <w:rPr>
          <w:rFonts w:ascii="Arial LatArm" w:eastAsia="GHEA Grapalat" w:hAnsi="GHEA Grapalat" w:cs="GHEA Grapalat"/>
        </w:rPr>
        <w:t>Բաժնետոմսերի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ցուցակման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տվյալները</w:t>
      </w:r>
      <w:r w:rsidRPr="00FE4A6D">
        <w:rPr>
          <w:rFonts w:ascii="Arial LatArm" w:eastAsia="GHEA Grapalat" w:hAnsi="Arial LatArm" w:cs="GHEA Grapalat"/>
        </w:rPr>
        <w:t xml:space="preserve">» </w:t>
      </w:r>
      <w:r w:rsidRPr="00FE4A6D">
        <w:rPr>
          <w:rFonts w:ascii="Arial LatArm" w:eastAsia="GHEA Grapalat" w:hAnsi="GHEA Grapalat" w:cs="GHEA Grapalat"/>
        </w:rPr>
        <w:t>ենթաբաժնում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լրացվում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է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ֆոնդային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բորսայի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անվանումը՝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փակագծերում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նշելով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նաև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բորսայի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ծածկագիրը</w:t>
      </w:r>
      <w:r w:rsidRPr="00FE4A6D">
        <w:rPr>
          <w:rFonts w:ascii="Arial LatArm" w:eastAsia="GHEA Grapalat" w:hAnsi="Arial LatArm" w:cs="GHEA Grapalat"/>
        </w:rPr>
        <w:t xml:space="preserve"> (Market Identifier Code), </w:t>
      </w:r>
      <w:r w:rsidRPr="00FE4A6D">
        <w:rPr>
          <w:rFonts w:ascii="Arial LatArm" w:eastAsia="GHEA Grapalat" w:hAnsi="GHEA Grapalat" w:cs="GHEA Grapalat"/>
        </w:rPr>
        <w:t>որտեղ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ցուցակված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են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Կազմակերպության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Կազմակերպությունն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ամբողջությամբ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վերահսկող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այլ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իրավաբանական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անձի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բաժնետոմսերը</w:t>
      </w:r>
      <w:r w:rsidRPr="00FE4A6D">
        <w:rPr>
          <w:rFonts w:ascii="Arial LatArm" w:eastAsia="GHEA Grapalat" w:hAnsi="Arial LatArm" w:cs="GHEA Grapalat"/>
        </w:rPr>
        <w:t xml:space="preserve">, </w:t>
      </w:r>
      <w:r w:rsidRPr="00FE4A6D">
        <w:rPr>
          <w:rFonts w:ascii="Arial LatArm" w:eastAsia="GHEA Grapalat" w:hAnsi="GHEA Grapalat" w:cs="GHEA Grapalat"/>
        </w:rPr>
        <w:t>ինչպես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նաև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կատարվում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է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հղում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բորսայում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առկա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փաստաթղթերին</w:t>
      </w:r>
      <w:r w:rsidRPr="00FE4A6D">
        <w:rPr>
          <w:rFonts w:ascii="Arial LatArm" w:eastAsia="GHEA Grapalat" w:hAnsi="Arial LatArm" w:cs="GHEA Grapalat"/>
        </w:rPr>
        <w:t xml:space="preserve">` </w:t>
      </w:r>
      <w:r w:rsidRPr="00FE4A6D">
        <w:rPr>
          <w:rFonts w:ascii="Arial LatArm" w:eastAsia="GHEA Grapalat" w:hAnsi="GHEA Grapalat" w:cs="GHEA Grapalat"/>
        </w:rPr>
        <w:t>առկայության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դեպքում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այն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փաստաթղթերին</w:t>
      </w:r>
      <w:r w:rsidRPr="00FE4A6D">
        <w:rPr>
          <w:rFonts w:ascii="Arial LatArm" w:eastAsia="GHEA Grapalat" w:hAnsi="Arial LatArm" w:cs="GHEA Grapalat"/>
        </w:rPr>
        <w:t xml:space="preserve">, </w:t>
      </w:r>
      <w:r w:rsidRPr="00FE4A6D">
        <w:rPr>
          <w:rFonts w:ascii="Arial LatArm" w:eastAsia="GHEA Grapalat" w:hAnsi="GHEA Grapalat" w:cs="GHEA Grapalat"/>
        </w:rPr>
        <w:t>որոնք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պարունակում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են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տեղեկություններ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տվյալ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իրավաբանական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անձի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սեփականատերերի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վերաբերյալ</w:t>
      </w:r>
      <w:r w:rsidRPr="00FE4A6D">
        <w:rPr>
          <w:rFonts w:ascii="Arial LatArm" w:eastAsia="GHEA Grapalat" w:hAnsi="Arial LatArm" w:cs="GHEA Grapalat"/>
        </w:rPr>
        <w:t>.</w:t>
      </w:r>
    </w:p>
    <w:p w14:paraId="12540E99" w14:textId="77777777" w:rsidR="00BF1194" w:rsidRPr="00FE4A6D" w:rsidRDefault="00BF1194" w:rsidP="00BF1194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rial LatArm" w:eastAsia="GHEA Grapalat" w:hAnsi="Arial LatArm" w:cs="GHEA Grapalat"/>
        </w:rPr>
      </w:pPr>
      <w:r w:rsidRPr="00FE4A6D">
        <w:rPr>
          <w:rFonts w:ascii="Arial LatArm" w:eastAsia="GHEA Grapalat" w:hAnsi="Arial LatArm" w:cs="GHEA Grapalat"/>
        </w:rPr>
        <w:t>«</w:t>
      </w:r>
      <w:r w:rsidRPr="00FE4A6D">
        <w:rPr>
          <w:rFonts w:ascii="Arial LatArm" w:eastAsia="GHEA Grapalat" w:hAnsi="GHEA Grapalat" w:cs="GHEA Grapalat"/>
        </w:rPr>
        <w:t>Կազմակերպությունը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վերահսկող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իրավաբանական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անձի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տվյալները</w:t>
      </w:r>
      <w:r w:rsidRPr="00FE4A6D">
        <w:rPr>
          <w:rFonts w:ascii="Arial LatArm" w:eastAsia="GHEA Grapalat" w:hAnsi="Arial LatArm" w:cs="GHEA Grapalat"/>
        </w:rPr>
        <w:t xml:space="preserve">» </w:t>
      </w:r>
      <w:r w:rsidRPr="00FE4A6D">
        <w:rPr>
          <w:rFonts w:ascii="Arial LatArm" w:eastAsia="GHEA Grapalat" w:hAnsi="GHEA Grapalat" w:cs="GHEA Grapalat"/>
        </w:rPr>
        <w:t>ենթաբաժինը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լրացվում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է</w:t>
      </w:r>
      <w:r w:rsidRPr="00FE4A6D">
        <w:rPr>
          <w:rFonts w:ascii="Arial LatArm" w:eastAsia="GHEA Grapalat" w:hAnsi="Arial LatArm" w:cs="GHEA Grapalat"/>
        </w:rPr>
        <w:t xml:space="preserve">, </w:t>
      </w:r>
      <w:r w:rsidRPr="00FE4A6D">
        <w:rPr>
          <w:rFonts w:ascii="Arial LatArm" w:eastAsia="GHEA Grapalat" w:hAnsi="GHEA Grapalat" w:cs="GHEA Grapalat"/>
        </w:rPr>
        <w:t>եթե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հայտարարագրի</w:t>
      </w:r>
      <w:r w:rsidRPr="00FE4A6D">
        <w:rPr>
          <w:rFonts w:ascii="Arial LatArm" w:eastAsia="GHEA Grapalat" w:hAnsi="Arial LatArm" w:cs="GHEA Grapalat"/>
        </w:rPr>
        <w:t xml:space="preserve"> 2.1-</w:t>
      </w:r>
      <w:r w:rsidRPr="00FE4A6D">
        <w:rPr>
          <w:rFonts w:ascii="Arial LatArm" w:eastAsia="GHEA Grapalat" w:hAnsi="GHEA Grapalat" w:cs="GHEA Grapalat"/>
        </w:rPr>
        <w:t>ին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ենթաբաժնում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լրացված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տվյալները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վերաբերում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են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ոչ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թե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հայտարարագիրը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ներկայացնող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իրավաբանական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անձին</w:t>
      </w:r>
      <w:r w:rsidRPr="00FE4A6D">
        <w:rPr>
          <w:rFonts w:ascii="Arial LatArm" w:eastAsia="GHEA Grapalat" w:hAnsi="Arial LatArm" w:cs="GHEA Grapalat"/>
        </w:rPr>
        <w:t xml:space="preserve">, </w:t>
      </w:r>
      <w:r w:rsidRPr="00FE4A6D">
        <w:rPr>
          <w:rFonts w:ascii="Arial LatArm" w:eastAsia="GHEA Grapalat" w:hAnsi="GHEA Grapalat" w:cs="GHEA Grapalat"/>
        </w:rPr>
        <w:t>այլ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Կազմակերպությունն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ամբողջությամբ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վերահսկող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այլ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իրավաբանական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անձի</w:t>
      </w:r>
      <w:r w:rsidRPr="00FE4A6D">
        <w:rPr>
          <w:rFonts w:ascii="Arial LatArm" w:eastAsia="GHEA Grapalat" w:hAnsi="Arial LatArm" w:cs="GHEA Grapalat"/>
        </w:rPr>
        <w:t xml:space="preserve">: </w:t>
      </w:r>
      <w:r w:rsidRPr="00FE4A6D">
        <w:rPr>
          <w:rFonts w:ascii="Arial LatArm" w:eastAsia="GHEA Grapalat" w:hAnsi="GHEA Grapalat" w:cs="GHEA Grapalat"/>
        </w:rPr>
        <w:t>Այս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ենթաբաժնում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լրացվում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են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Կազմակերպությունը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վերահսկող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իրավաբանական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անձի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անվանումը</w:t>
      </w:r>
      <w:r w:rsidRPr="00FE4A6D">
        <w:rPr>
          <w:rFonts w:ascii="Arial LatArm" w:eastAsia="GHEA Grapalat" w:hAnsi="Arial LatArm" w:cs="GHEA Grapalat"/>
        </w:rPr>
        <w:t xml:space="preserve"> (</w:t>
      </w:r>
      <w:r w:rsidRPr="00FE4A6D">
        <w:rPr>
          <w:rFonts w:ascii="Arial LatArm" w:eastAsia="GHEA Grapalat" w:hAnsi="GHEA Grapalat" w:cs="GHEA Grapalat"/>
        </w:rPr>
        <w:t>այդ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թվում՝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լատինատառ</w:t>
      </w:r>
      <w:r w:rsidRPr="00FE4A6D">
        <w:rPr>
          <w:rFonts w:ascii="Arial LatArm" w:eastAsia="GHEA Grapalat" w:hAnsi="Arial LatArm" w:cs="GHEA Grapalat"/>
        </w:rPr>
        <w:t xml:space="preserve">) </w:t>
      </w:r>
      <w:r w:rsidRPr="00FE4A6D">
        <w:rPr>
          <w:rFonts w:ascii="Arial LatArm" w:eastAsia="GHEA Grapalat" w:hAnsi="GHEA Grapalat" w:cs="GHEA Grapalat"/>
        </w:rPr>
        <w:t>և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գրանցման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տվյալները</w:t>
      </w:r>
      <w:r w:rsidRPr="00FE4A6D">
        <w:rPr>
          <w:rFonts w:ascii="Arial LatArm" w:eastAsia="GHEA Grapalat" w:hAnsi="Arial LatArm" w:cs="GHEA Grapalat"/>
        </w:rPr>
        <w:t xml:space="preserve">` </w:t>
      </w:r>
      <w:r w:rsidRPr="00FE4A6D">
        <w:rPr>
          <w:rFonts w:ascii="Arial LatArm" w:eastAsia="GHEA Grapalat" w:hAnsi="GHEA Grapalat" w:cs="GHEA Grapalat"/>
        </w:rPr>
        <w:t>ներառյալ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նշում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lastRenderedPageBreak/>
        <w:t>կազմակերպաիրավական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ձևի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մասին</w:t>
      </w:r>
      <w:r w:rsidRPr="00FE4A6D">
        <w:rPr>
          <w:rFonts w:ascii="Arial LatArm" w:eastAsia="GHEA Grapalat" w:hAnsi="Arial LatArm" w:cs="GHEA Grapalat"/>
        </w:rPr>
        <w:t xml:space="preserve">, </w:t>
      </w:r>
      <w:r w:rsidRPr="00FE4A6D">
        <w:rPr>
          <w:rFonts w:ascii="Arial LatArm" w:eastAsia="GHEA Grapalat" w:hAnsi="GHEA Grapalat" w:cs="GHEA Grapalat"/>
        </w:rPr>
        <w:t>ինչպես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նաև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գործադիր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մարմնի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ղեկավարի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անունը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և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ազգանունը</w:t>
      </w:r>
      <w:r w:rsidRPr="00FE4A6D">
        <w:rPr>
          <w:rFonts w:ascii="Arial LatArm" w:eastAsia="GHEA Grapalat" w:hAnsi="Arial LatArm" w:cs="GHEA Grapalat"/>
        </w:rPr>
        <w:t>.</w:t>
      </w:r>
    </w:p>
    <w:p w14:paraId="3DC0BFAD" w14:textId="77777777" w:rsidR="00BF1194" w:rsidRPr="00FE4A6D" w:rsidRDefault="00BF1194" w:rsidP="00BF1194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rial LatArm" w:eastAsia="GHEA Grapalat" w:hAnsi="Arial LatArm" w:cs="GHEA Grapalat"/>
        </w:rPr>
      </w:pPr>
      <w:r w:rsidRPr="00FE4A6D">
        <w:rPr>
          <w:rFonts w:ascii="Arial LatArm" w:eastAsia="GHEA Grapalat" w:hAnsi="Arial LatArm" w:cs="GHEA Grapalat"/>
        </w:rPr>
        <w:t>«</w:t>
      </w:r>
      <w:r w:rsidRPr="00FE4A6D">
        <w:rPr>
          <w:rFonts w:ascii="Arial LatArm" w:eastAsia="GHEA Grapalat" w:hAnsi="GHEA Grapalat" w:cs="GHEA Grapalat"/>
        </w:rPr>
        <w:t>Վերահսկողության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մակարդակը</w:t>
      </w:r>
      <w:r w:rsidRPr="00FE4A6D">
        <w:rPr>
          <w:rFonts w:ascii="Arial LatArm" w:eastAsia="GHEA Grapalat" w:hAnsi="Arial LatArm" w:cs="GHEA Grapalat"/>
        </w:rPr>
        <w:t xml:space="preserve">» </w:t>
      </w:r>
      <w:r w:rsidRPr="00FE4A6D">
        <w:rPr>
          <w:rFonts w:ascii="Arial LatArm" w:eastAsia="GHEA Grapalat" w:hAnsi="GHEA Grapalat" w:cs="GHEA Grapalat"/>
        </w:rPr>
        <w:t>ենթաբաժինը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լրացվում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է</w:t>
      </w:r>
      <w:r w:rsidRPr="00FE4A6D">
        <w:rPr>
          <w:rFonts w:ascii="Arial LatArm" w:eastAsia="GHEA Grapalat" w:hAnsi="Arial LatArm" w:cs="GHEA Grapalat"/>
        </w:rPr>
        <w:t xml:space="preserve">, </w:t>
      </w:r>
      <w:r w:rsidRPr="00FE4A6D">
        <w:rPr>
          <w:rFonts w:ascii="Arial LatArm" w:eastAsia="GHEA Grapalat" w:hAnsi="GHEA Grapalat" w:cs="GHEA Grapalat"/>
        </w:rPr>
        <w:t>եթե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հայտարարագրի</w:t>
      </w:r>
      <w:r w:rsidRPr="00FE4A6D">
        <w:rPr>
          <w:rFonts w:ascii="Arial LatArm" w:eastAsia="GHEA Grapalat" w:hAnsi="Arial LatArm" w:cs="GHEA Grapalat"/>
        </w:rPr>
        <w:t xml:space="preserve"> 2</w:t>
      </w:r>
      <w:r w:rsidRPr="00FE4A6D">
        <w:rPr>
          <w:rFonts w:ascii="Arial LatArm" w:eastAsia="Cambria Math" w:hAnsi="Cambria Math" w:cs="Cambria Math"/>
        </w:rPr>
        <w:t>․</w:t>
      </w:r>
      <w:r w:rsidRPr="00FE4A6D">
        <w:rPr>
          <w:rFonts w:ascii="Arial LatArm" w:eastAsia="GHEA Grapalat" w:hAnsi="Arial LatArm" w:cs="GHEA Grapalat"/>
        </w:rPr>
        <w:t>1-</w:t>
      </w:r>
      <w:r w:rsidRPr="00FE4A6D">
        <w:rPr>
          <w:rFonts w:ascii="Arial LatArm" w:eastAsia="GHEA Grapalat" w:hAnsi="GHEA Grapalat" w:cs="GHEA Grapalat"/>
        </w:rPr>
        <w:t>ին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ենթաբաժնում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լրացվել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են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Կազմակերպությունն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ամբողջությամբ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վերահսկող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իրավաբանական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անձին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վերաբերող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տվյալները։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Այս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ենթաբաժնում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նշվում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է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Կազմակերպության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կանոնադրական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կապիտալում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Կազմակերպությունը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վերահսկող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իրավաբանական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անձի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մասնակցության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չափը՝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տոկոսային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արտահայտմամբ</w:t>
      </w:r>
      <w:r w:rsidRPr="00FE4A6D">
        <w:rPr>
          <w:rFonts w:ascii="Arial LatArm" w:eastAsia="GHEA Grapalat" w:hAnsi="Arial LatArm" w:cs="GHEA Grapalat"/>
        </w:rPr>
        <w:t xml:space="preserve">, </w:t>
      </w:r>
      <w:r w:rsidRPr="00FE4A6D">
        <w:rPr>
          <w:rFonts w:ascii="Arial LatArm" w:eastAsia="GHEA Grapalat" w:hAnsi="GHEA Grapalat" w:cs="GHEA Grapalat"/>
        </w:rPr>
        <w:t>ինչպես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նաև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մասնակցության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տեսակը։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Կանոնադրական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կապիտալում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մասնակցության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չափի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և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տեսակի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վերաբերյալ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նշումները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կատարվում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են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սույն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կարգի</w:t>
      </w:r>
      <w:r w:rsidRPr="00FE4A6D">
        <w:rPr>
          <w:rFonts w:ascii="Arial LatArm" w:eastAsia="GHEA Grapalat" w:hAnsi="Arial LatArm" w:cs="GHEA Grapalat"/>
        </w:rPr>
        <w:t xml:space="preserve"> 4-</w:t>
      </w:r>
      <w:r w:rsidRPr="00FE4A6D">
        <w:rPr>
          <w:rFonts w:ascii="Arial LatArm" w:eastAsia="GHEA Grapalat" w:hAnsi="GHEA Grapalat" w:cs="GHEA Grapalat"/>
        </w:rPr>
        <w:t>րդ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կետի</w:t>
      </w:r>
      <w:r w:rsidRPr="00FE4A6D">
        <w:rPr>
          <w:rFonts w:ascii="Arial LatArm" w:eastAsia="GHEA Grapalat" w:hAnsi="Arial LatArm" w:cs="GHEA Grapalat"/>
        </w:rPr>
        <w:t xml:space="preserve"> 5-</w:t>
      </w:r>
      <w:r w:rsidRPr="00FE4A6D">
        <w:rPr>
          <w:rFonts w:ascii="Arial LatArm" w:eastAsia="GHEA Grapalat" w:hAnsi="GHEA Grapalat" w:cs="GHEA Grapalat"/>
        </w:rPr>
        <w:t>րդ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ենթակետի</w:t>
      </w:r>
      <w:r w:rsidRPr="00FE4A6D">
        <w:rPr>
          <w:rFonts w:ascii="Arial LatArm" w:eastAsia="GHEA Grapalat" w:hAnsi="Arial LatArm" w:cs="GHEA Grapalat"/>
        </w:rPr>
        <w:t xml:space="preserve"> «</w:t>
      </w:r>
      <w:r w:rsidRPr="00FE4A6D">
        <w:rPr>
          <w:rFonts w:ascii="Arial LatArm" w:eastAsia="GHEA Grapalat" w:hAnsi="GHEA Grapalat" w:cs="GHEA Grapalat"/>
        </w:rPr>
        <w:t>ա</w:t>
      </w:r>
      <w:r w:rsidRPr="00FE4A6D">
        <w:rPr>
          <w:rFonts w:ascii="Arial LatArm" w:eastAsia="GHEA Grapalat" w:hAnsi="Arial LatArm" w:cs="GHEA Grapalat"/>
        </w:rPr>
        <w:t xml:space="preserve">» </w:t>
      </w:r>
      <w:r w:rsidRPr="00FE4A6D">
        <w:rPr>
          <w:rFonts w:ascii="Arial LatArm" w:eastAsia="GHEA Grapalat" w:hAnsi="GHEA Grapalat" w:cs="GHEA Grapalat"/>
        </w:rPr>
        <w:t>պարբերությամբ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սահմանված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կանոնների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հաշվառմամբ։</w:t>
      </w:r>
    </w:p>
    <w:p w14:paraId="26861D40" w14:textId="77777777" w:rsidR="00BF1194" w:rsidRPr="00FE4A6D" w:rsidRDefault="00BF1194" w:rsidP="00BF119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Arial LatArm" w:eastAsia="GHEA Grapalat" w:hAnsi="Arial LatArm" w:cs="GHEA Grapalat"/>
        </w:rPr>
      </w:pPr>
    </w:p>
    <w:p w14:paraId="021CEC15" w14:textId="77777777" w:rsidR="00BF1194" w:rsidRPr="00FE4A6D" w:rsidRDefault="00BF1194" w:rsidP="00BF1194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rial LatArm" w:eastAsia="GHEA Grapalat" w:hAnsi="Arial LatArm" w:cs="GHEA Grapalat"/>
          <w:color w:val="000000"/>
        </w:rPr>
      </w:pPr>
      <w:r w:rsidRPr="00FE4A6D">
        <w:rPr>
          <w:rFonts w:ascii="Arial LatArm" w:eastAsia="GHEA Grapalat" w:hAnsi="GHEA Grapalat" w:cs="GHEA Grapalat"/>
          <w:color w:val="000000"/>
        </w:rPr>
        <w:t>Հայտարարագրի</w:t>
      </w:r>
      <w:r w:rsidRPr="00FE4A6D">
        <w:rPr>
          <w:rFonts w:ascii="Arial LatArm" w:eastAsia="GHEA Grapalat" w:hAnsi="Arial LatArm" w:cs="GHEA Grapalat"/>
          <w:color w:val="000000"/>
        </w:rPr>
        <w:t xml:space="preserve"> 3-</w:t>
      </w:r>
      <w:r w:rsidRPr="00FE4A6D">
        <w:rPr>
          <w:rFonts w:ascii="Arial LatArm" w:eastAsia="GHEA Grapalat" w:hAnsi="GHEA Grapalat" w:cs="GHEA Grapalat"/>
          <w:color w:val="000000"/>
        </w:rPr>
        <w:t>րդ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բաժինը</w:t>
      </w:r>
      <w:r w:rsidRPr="00FE4A6D">
        <w:rPr>
          <w:rFonts w:ascii="Arial LatArm" w:eastAsia="GHEA Grapalat" w:hAnsi="Arial LatArm" w:cs="GHEA Grapalat"/>
          <w:color w:val="000000"/>
        </w:rPr>
        <w:t xml:space="preserve"> (</w:t>
      </w:r>
      <w:r w:rsidRPr="00FE4A6D">
        <w:rPr>
          <w:rFonts w:ascii="Arial LatArm" w:eastAsia="GHEA Grapalat" w:hAnsi="GHEA Grapalat" w:cs="GHEA Grapalat"/>
          <w:color w:val="000000"/>
        </w:rPr>
        <w:t>Պետության</w:t>
      </w:r>
      <w:r w:rsidRPr="00FE4A6D">
        <w:rPr>
          <w:rFonts w:ascii="Arial LatArm" w:eastAsia="GHEA Grapalat" w:hAnsi="Arial LatArm" w:cs="GHEA Grapalat"/>
          <w:color w:val="000000"/>
        </w:rPr>
        <w:t xml:space="preserve">, </w:t>
      </w:r>
      <w:r w:rsidRPr="00FE4A6D">
        <w:rPr>
          <w:rFonts w:ascii="Arial LatArm" w:eastAsia="GHEA Grapalat" w:hAnsi="GHEA Grapalat" w:cs="GHEA Grapalat"/>
          <w:color w:val="000000"/>
        </w:rPr>
        <w:t>համայնքի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կամ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միջազգային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կազմակերպության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մասնակցությունը</w:t>
      </w:r>
      <w:r w:rsidRPr="00FE4A6D">
        <w:rPr>
          <w:rFonts w:ascii="Arial LatArm" w:eastAsia="GHEA Grapalat" w:hAnsi="Arial LatArm" w:cs="GHEA Grapalat"/>
          <w:color w:val="000000"/>
        </w:rPr>
        <w:t>)</w:t>
      </w:r>
      <w:r w:rsidRPr="00FE4A6D">
        <w:rPr>
          <w:rFonts w:ascii="Arial LatArm" w:eastAsia="GHEA Grapalat" w:hAnsi="Arial LatArm" w:cs="GHEA Grapalat"/>
          <w:b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լրացվում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է</w:t>
      </w:r>
      <w:r w:rsidRPr="00FE4A6D">
        <w:rPr>
          <w:rFonts w:ascii="Arial LatArm" w:eastAsia="GHEA Grapalat" w:hAnsi="Arial LatArm" w:cs="GHEA Grapalat"/>
          <w:color w:val="000000"/>
        </w:rPr>
        <w:t xml:space="preserve">, </w:t>
      </w:r>
      <w:r w:rsidRPr="00FE4A6D">
        <w:rPr>
          <w:rFonts w:ascii="Arial LatArm" w:eastAsia="GHEA Grapalat" w:hAnsi="GHEA Grapalat" w:cs="GHEA Grapalat"/>
          <w:color w:val="000000"/>
        </w:rPr>
        <w:t>եթե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Կազմակերպության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կանոնադրական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կապիտալում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ուղղակի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կամ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անուղղակի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մասնակցություն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ունի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որևէ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պետություն</w:t>
      </w:r>
      <w:r w:rsidRPr="00FE4A6D">
        <w:rPr>
          <w:rFonts w:ascii="Arial LatArm" w:eastAsia="GHEA Grapalat" w:hAnsi="Arial LatArm" w:cs="GHEA Grapalat"/>
          <w:color w:val="000000"/>
        </w:rPr>
        <w:t xml:space="preserve">, </w:t>
      </w:r>
      <w:r w:rsidRPr="00FE4A6D">
        <w:rPr>
          <w:rFonts w:ascii="Arial LatArm" w:eastAsia="GHEA Grapalat" w:hAnsi="GHEA Grapalat" w:cs="GHEA Grapalat"/>
          <w:color w:val="000000"/>
        </w:rPr>
        <w:t>համայնք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կամ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միջազգային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կազմակերպություն։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Բաժինը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կարող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է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լրացվել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մի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քանի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անգամ</w:t>
      </w:r>
      <w:r w:rsidRPr="00FE4A6D">
        <w:rPr>
          <w:rFonts w:ascii="Arial LatArm" w:eastAsia="GHEA Grapalat" w:hAnsi="Arial LatArm" w:cs="GHEA Grapalat"/>
          <w:color w:val="000000"/>
        </w:rPr>
        <w:t xml:space="preserve">, </w:t>
      </w:r>
      <w:r w:rsidRPr="00FE4A6D">
        <w:rPr>
          <w:rFonts w:ascii="Arial LatArm" w:eastAsia="GHEA Grapalat" w:hAnsi="GHEA Grapalat" w:cs="GHEA Grapalat"/>
          <w:color w:val="000000"/>
        </w:rPr>
        <w:t>եթե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Կազմակերպության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կանոնադրական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կապիտալում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ուղղակի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կամ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անուղղակի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մասնակցություն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ունեն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մի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քանի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պետություն</w:t>
      </w:r>
      <w:r w:rsidRPr="00FE4A6D">
        <w:rPr>
          <w:rFonts w:ascii="Arial LatArm" w:eastAsia="GHEA Grapalat" w:hAnsi="Arial LatArm" w:cs="GHEA Grapalat"/>
          <w:color w:val="000000"/>
        </w:rPr>
        <w:t xml:space="preserve">, </w:t>
      </w:r>
      <w:r w:rsidRPr="00FE4A6D">
        <w:rPr>
          <w:rFonts w:ascii="Arial LatArm" w:eastAsia="GHEA Grapalat" w:hAnsi="GHEA Grapalat" w:cs="GHEA Grapalat"/>
          <w:color w:val="000000"/>
        </w:rPr>
        <w:t>համայնք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կամ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միջազգային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կազմակերպություն։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Այս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բաժնում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ենթաբաժինները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լրացվում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են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հետևյալ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կանոններով</w:t>
      </w:r>
      <w:r w:rsidRPr="00FE4A6D">
        <w:rPr>
          <w:rFonts w:ascii="Arial LatArm" w:eastAsia="GHEA Grapalat" w:hAnsi="Cambria Math" w:cs="GHEA Grapalat"/>
          <w:color w:val="000000"/>
        </w:rPr>
        <w:t>․</w:t>
      </w:r>
    </w:p>
    <w:p w14:paraId="2A998E36" w14:textId="77777777" w:rsidR="00BF1194" w:rsidRPr="00FE4A6D" w:rsidRDefault="00BF1194" w:rsidP="00BF1194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rial LatArm" w:eastAsia="GHEA Grapalat" w:hAnsi="Arial LatArm" w:cs="GHEA Grapalat"/>
        </w:rPr>
      </w:pPr>
      <w:r w:rsidRPr="00FE4A6D">
        <w:rPr>
          <w:rFonts w:ascii="Arial LatArm" w:eastAsia="GHEA Grapalat" w:hAnsi="Arial LatArm" w:cs="GHEA Grapalat"/>
        </w:rPr>
        <w:t>«</w:t>
      </w:r>
      <w:r w:rsidRPr="00FE4A6D">
        <w:rPr>
          <w:rFonts w:ascii="Arial LatArm" w:eastAsia="GHEA Grapalat" w:hAnsi="GHEA Grapalat" w:cs="GHEA Grapalat"/>
        </w:rPr>
        <w:t>Պետության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համայնքի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մասնակցությունը</w:t>
      </w:r>
      <w:r w:rsidRPr="00FE4A6D">
        <w:rPr>
          <w:rFonts w:ascii="Arial LatArm" w:eastAsia="GHEA Grapalat" w:hAnsi="Arial LatArm" w:cs="GHEA Grapalat"/>
        </w:rPr>
        <w:t xml:space="preserve">» </w:t>
      </w:r>
      <w:r w:rsidRPr="00FE4A6D">
        <w:rPr>
          <w:rFonts w:ascii="Arial LatArm" w:eastAsia="GHEA Grapalat" w:hAnsi="GHEA Grapalat" w:cs="GHEA Grapalat"/>
        </w:rPr>
        <w:t>ենթաբաժինը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լրացվում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է</w:t>
      </w:r>
      <w:r w:rsidRPr="00FE4A6D">
        <w:rPr>
          <w:rFonts w:ascii="Arial LatArm" w:eastAsia="GHEA Grapalat" w:hAnsi="Arial LatArm" w:cs="GHEA Grapalat"/>
        </w:rPr>
        <w:t xml:space="preserve">, </w:t>
      </w:r>
      <w:r w:rsidRPr="00FE4A6D">
        <w:rPr>
          <w:rFonts w:ascii="Arial LatArm" w:eastAsia="GHEA Grapalat" w:hAnsi="GHEA Grapalat" w:cs="GHEA Grapalat"/>
        </w:rPr>
        <w:t>եթե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հայտարարագիրը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ներկայացնող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իրավաբանական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անձի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կանոնադրական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կապիտալում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առկա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է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պետության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համայնքի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ուղղակի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անուղղակի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մասնակցություն</w:t>
      </w:r>
      <w:r w:rsidRPr="00FE4A6D">
        <w:rPr>
          <w:rFonts w:ascii="Arial LatArm" w:eastAsia="GHEA Grapalat" w:hAnsi="Arial LatArm" w:cs="GHEA Grapalat"/>
        </w:rPr>
        <w:t xml:space="preserve">: </w:t>
      </w:r>
      <w:r w:rsidRPr="00FE4A6D">
        <w:rPr>
          <w:rFonts w:ascii="Arial LatArm" w:eastAsia="GHEA Grapalat" w:hAnsi="GHEA Grapalat" w:cs="GHEA Grapalat"/>
        </w:rPr>
        <w:t>Պետության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մասնակցության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դեպքում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այս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ենթաբաժնում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լրացվում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է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պետության</w:t>
      </w:r>
      <w:r w:rsidRPr="00FE4A6D">
        <w:rPr>
          <w:rFonts w:ascii="Arial LatArm" w:eastAsia="GHEA Grapalat" w:hAnsi="Arial LatArm" w:cs="GHEA Grapalat"/>
        </w:rPr>
        <w:t xml:space="preserve">, </w:t>
      </w:r>
      <w:r w:rsidRPr="00FE4A6D">
        <w:rPr>
          <w:rFonts w:ascii="Arial LatArm" w:eastAsia="GHEA Grapalat" w:hAnsi="GHEA Grapalat" w:cs="GHEA Grapalat"/>
        </w:rPr>
        <w:t>իսկ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համայնքի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մասնակցության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դեպքում՝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նաև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համայնքի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անվանումը։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Այս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ենթաբաժնում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լրացվում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են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նաև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իրավաբանական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անձի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կանոնադրական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կապիտալում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պետության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համայնքի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մասնակցության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չափը՝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տոկոսային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արտահայտմամբ</w:t>
      </w:r>
      <w:r w:rsidRPr="00FE4A6D">
        <w:rPr>
          <w:rFonts w:ascii="Arial LatArm" w:eastAsia="GHEA Grapalat" w:hAnsi="Arial LatArm" w:cs="GHEA Grapalat"/>
        </w:rPr>
        <w:t xml:space="preserve">, </w:t>
      </w:r>
      <w:r w:rsidRPr="00FE4A6D">
        <w:rPr>
          <w:rFonts w:ascii="Arial LatArm" w:eastAsia="GHEA Grapalat" w:hAnsi="GHEA Grapalat" w:cs="GHEA Grapalat"/>
        </w:rPr>
        <w:t>ինչպես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նաև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մասնակցության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տեսակը։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Կանոնադրական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կապիտալում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մասնակցության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չափի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և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տեսակի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վերաբերյալ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նշումները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կատարվում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են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սույն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կարգի</w:t>
      </w:r>
      <w:r w:rsidRPr="00FE4A6D">
        <w:rPr>
          <w:rFonts w:ascii="Arial LatArm" w:eastAsia="GHEA Grapalat" w:hAnsi="Arial LatArm" w:cs="GHEA Grapalat"/>
        </w:rPr>
        <w:t xml:space="preserve"> 4-</w:t>
      </w:r>
      <w:r w:rsidRPr="00FE4A6D">
        <w:rPr>
          <w:rFonts w:ascii="Arial LatArm" w:eastAsia="GHEA Grapalat" w:hAnsi="GHEA Grapalat" w:cs="GHEA Grapalat"/>
        </w:rPr>
        <w:t>րդ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կետի</w:t>
      </w:r>
      <w:r w:rsidRPr="00FE4A6D">
        <w:rPr>
          <w:rFonts w:ascii="Arial LatArm" w:eastAsia="GHEA Grapalat" w:hAnsi="Arial LatArm" w:cs="GHEA Grapalat"/>
        </w:rPr>
        <w:t xml:space="preserve"> 5-</w:t>
      </w:r>
      <w:r w:rsidRPr="00FE4A6D">
        <w:rPr>
          <w:rFonts w:ascii="Arial LatArm" w:eastAsia="GHEA Grapalat" w:hAnsi="GHEA Grapalat" w:cs="GHEA Grapalat"/>
        </w:rPr>
        <w:t>րդ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ենթակետի</w:t>
      </w:r>
      <w:r w:rsidRPr="00FE4A6D">
        <w:rPr>
          <w:rFonts w:ascii="Arial LatArm" w:eastAsia="GHEA Grapalat" w:hAnsi="Arial LatArm" w:cs="GHEA Grapalat"/>
        </w:rPr>
        <w:t xml:space="preserve"> «</w:t>
      </w:r>
      <w:r w:rsidRPr="00FE4A6D">
        <w:rPr>
          <w:rFonts w:ascii="Arial LatArm" w:eastAsia="GHEA Grapalat" w:hAnsi="GHEA Grapalat" w:cs="GHEA Grapalat"/>
        </w:rPr>
        <w:t>ա</w:t>
      </w:r>
      <w:r w:rsidRPr="00FE4A6D">
        <w:rPr>
          <w:rFonts w:ascii="Arial LatArm" w:eastAsia="GHEA Grapalat" w:hAnsi="Arial LatArm" w:cs="GHEA Grapalat"/>
        </w:rPr>
        <w:t xml:space="preserve">» </w:t>
      </w:r>
      <w:r w:rsidRPr="00FE4A6D">
        <w:rPr>
          <w:rFonts w:ascii="Arial LatArm" w:eastAsia="GHEA Grapalat" w:hAnsi="GHEA Grapalat" w:cs="GHEA Grapalat"/>
        </w:rPr>
        <w:t>պարբերությամբ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սահմանված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կանոնների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հաշվառմամբ</w:t>
      </w:r>
      <w:r w:rsidRPr="00FE4A6D">
        <w:rPr>
          <w:rFonts w:ascii="Arial LatArm" w:eastAsia="GHEA Grapalat" w:hAnsi="Arial LatArm" w:cs="GHEA Grapalat"/>
        </w:rPr>
        <w:t>.</w:t>
      </w:r>
    </w:p>
    <w:p w14:paraId="5FF18A61" w14:textId="77777777" w:rsidR="00BF1194" w:rsidRPr="00FE4A6D" w:rsidRDefault="00BF1194" w:rsidP="00BF1194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rial LatArm" w:eastAsia="GHEA Grapalat" w:hAnsi="Arial LatArm" w:cs="GHEA Grapalat"/>
        </w:rPr>
      </w:pPr>
      <w:r w:rsidRPr="00FE4A6D">
        <w:rPr>
          <w:rFonts w:ascii="Arial LatArm" w:eastAsia="GHEA Grapalat" w:hAnsi="Arial LatArm" w:cs="GHEA Grapalat"/>
        </w:rPr>
        <w:t>«</w:t>
      </w:r>
      <w:r w:rsidRPr="00FE4A6D">
        <w:rPr>
          <w:rFonts w:ascii="Arial LatArm" w:eastAsia="GHEA Grapalat" w:hAnsi="GHEA Grapalat" w:cs="GHEA Grapalat"/>
        </w:rPr>
        <w:t>Միջազգային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կազմակերպության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մասնակցությունը</w:t>
      </w:r>
      <w:r w:rsidRPr="00FE4A6D">
        <w:rPr>
          <w:rFonts w:ascii="Arial LatArm" w:eastAsia="GHEA Grapalat" w:hAnsi="Arial LatArm" w:cs="GHEA Grapalat"/>
        </w:rPr>
        <w:t xml:space="preserve">» </w:t>
      </w:r>
      <w:r w:rsidRPr="00FE4A6D">
        <w:rPr>
          <w:rFonts w:ascii="Arial LatArm" w:eastAsia="GHEA Grapalat" w:hAnsi="GHEA Grapalat" w:cs="GHEA Grapalat"/>
        </w:rPr>
        <w:t>ենթաբաժինը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լրացվում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է</w:t>
      </w:r>
      <w:r w:rsidRPr="00FE4A6D">
        <w:rPr>
          <w:rFonts w:ascii="Arial LatArm" w:eastAsia="GHEA Grapalat" w:hAnsi="Arial LatArm" w:cs="GHEA Grapalat"/>
        </w:rPr>
        <w:t xml:space="preserve">, </w:t>
      </w:r>
      <w:r w:rsidRPr="00FE4A6D">
        <w:rPr>
          <w:rFonts w:ascii="Arial LatArm" w:eastAsia="GHEA Grapalat" w:hAnsi="GHEA Grapalat" w:cs="GHEA Grapalat"/>
        </w:rPr>
        <w:t>եթե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հայտարարագիրը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ներկայացնող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իրավաբանական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անձի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կանոնադրական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կապիտալում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առկա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է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միջազգային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կազմակերպության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ուղղակի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անուղղակի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մասնակցություն</w:t>
      </w:r>
      <w:r w:rsidRPr="00FE4A6D">
        <w:rPr>
          <w:rFonts w:ascii="Arial LatArm" w:eastAsia="GHEA Grapalat" w:hAnsi="Arial LatArm" w:cs="GHEA Grapalat"/>
        </w:rPr>
        <w:t xml:space="preserve">: </w:t>
      </w:r>
      <w:r w:rsidRPr="00FE4A6D">
        <w:rPr>
          <w:rFonts w:ascii="Arial LatArm" w:eastAsia="GHEA Grapalat" w:hAnsi="GHEA Grapalat" w:cs="GHEA Grapalat"/>
        </w:rPr>
        <w:t>Այս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ենթաբաժնում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լրացվում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են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միջազգային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կազմակերպության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անվանումը</w:t>
      </w:r>
      <w:r w:rsidRPr="00FE4A6D">
        <w:rPr>
          <w:rFonts w:ascii="Arial LatArm" w:eastAsia="GHEA Grapalat" w:hAnsi="Arial LatArm" w:cs="GHEA Grapalat"/>
        </w:rPr>
        <w:t xml:space="preserve"> (</w:t>
      </w:r>
      <w:r w:rsidRPr="00FE4A6D">
        <w:rPr>
          <w:rFonts w:ascii="Arial LatArm" w:eastAsia="GHEA Grapalat" w:hAnsi="GHEA Grapalat" w:cs="GHEA Grapalat"/>
        </w:rPr>
        <w:t>այդ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թվում՝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լատինատառ</w:t>
      </w:r>
      <w:r w:rsidRPr="00FE4A6D">
        <w:rPr>
          <w:rFonts w:ascii="Arial LatArm" w:eastAsia="GHEA Grapalat" w:hAnsi="Arial LatArm" w:cs="GHEA Grapalat"/>
        </w:rPr>
        <w:t xml:space="preserve">), </w:t>
      </w:r>
      <w:r w:rsidRPr="00FE4A6D">
        <w:rPr>
          <w:rFonts w:ascii="Arial LatArm" w:eastAsia="GHEA Grapalat" w:hAnsi="GHEA Grapalat" w:cs="GHEA Grapalat"/>
        </w:rPr>
        <w:t>իրավաբանական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անձի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կանոնադրական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կապիտալում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միջազգային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կազմակերպության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մասնակցության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չափը՝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տոկոսային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արտահայտմամբ</w:t>
      </w:r>
      <w:r w:rsidRPr="00FE4A6D">
        <w:rPr>
          <w:rFonts w:ascii="Arial LatArm" w:eastAsia="GHEA Grapalat" w:hAnsi="Arial LatArm" w:cs="GHEA Grapalat"/>
        </w:rPr>
        <w:t xml:space="preserve">, </w:t>
      </w:r>
      <w:r w:rsidRPr="00FE4A6D">
        <w:rPr>
          <w:rFonts w:ascii="Arial LatArm" w:eastAsia="GHEA Grapalat" w:hAnsi="GHEA Grapalat" w:cs="GHEA Grapalat"/>
        </w:rPr>
        <w:t>ինչպես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նաև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մասնակցության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տեսակը։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Կանոնադրական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կապիտալում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մասնակցության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չափի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և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տեսակի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lastRenderedPageBreak/>
        <w:t>վերաբերյալ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նշումները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կատարվում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են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սույն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կարգի</w:t>
      </w:r>
      <w:r w:rsidRPr="00FE4A6D">
        <w:rPr>
          <w:rFonts w:ascii="Arial LatArm" w:eastAsia="GHEA Grapalat" w:hAnsi="Arial LatArm" w:cs="GHEA Grapalat"/>
        </w:rPr>
        <w:t xml:space="preserve"> 4-</w:t>
      </w:r>
      <w:r w:rsidRPr="00FE4A6D">
        <w:rPr>
          <w:rFonts w:ascii="Arial LatArm" w:eastAsia="GHEA Grapalat" w:hAnsi="GHEA Grapalat" w:cs="GHEA Grapalat"/>
        </w:rPr>
        <w:t>րդ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կետի</w:t>
      </w:r>
      <w:r w:rsidRPr="00FE4A6D">
        <w:rPr>
          <w:rFonts w:ascii="Arial LatArm" w:eastAsia="GHEA Grapalat" w:hAnsi="Arial LatArm" w:cs="GHEA Grapalat"/>
        </w:rPr>
        <w:t xml:space="preserve"> 5-</w:t>
      </w:r>
      <w:r w:rsidRPr="00FE4A6D">
        <w:rPr>
          <w:rFonts w:ascii="Arial LatArm" w:eastAsia="GHEA Grapalat" w:hAnsi="GHEA Grapalat" w:cs="GHEA Grapalat"/>
        </w:rPr>
        <w:t>րդ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ենթակետի</w:t>
      </w:r>
      <w:r w:rsidRPr="00FE4A6D">
        <w:rPr>
          <w:rFonts w:ascii="Arial LatArm" w:eastAsia="GHEA Grapalat" w:hAnsi="Arial LatArm" w:cs="GHEA Grapalat"/>
        </w:rPr>
        <w:t xml:space="preserve"> «</w:t>
      </w:r>
      <w:r w:rsidRPr="00FE4A6D">
        <w:rPr>
          <w:rFonts w:ascii="Arial LatArm" w:eastAsia="GHEA Grapalat" w:hAnsi="GHEA Grapalat" w:cs="GHEA Grapalat"/>
        </w:rPr>
        <w:t>ա</w:t>
      </w:r>
      <w:r w:rsidRPr="00FE4A6D">
        <w:rPr>
          <w:rFonts w:ascii="Arial LatArm" w:eastAsia="GHEA Grapalat" w:hAnsi="Arial LatArm" w:cs="GHEA Grapalat"/>
        </w:rPr>
        <w:t xml:space="preserve">» </w:t>
      </w:r>
      <w:r w:rsidRPr="00FE4A6D">
        <w:rPr>
          <w:rFonts w:ascii="Arial LatArm" w:eastAsia="GHEA Grapalat" w:hAnsi="GHEA Grapalat" w:cs="GHEA Grapalat"/>
        </w:rPr>
        <w:t>պարբերությամբ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սահմանված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կանոնների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հաշվառմամբ։</w:t>
      </w:r>
    </w:p>
    <w:p w14:paraId="50569722" w14:textId="77777777" w:rsidR="00BF1194" w:rsidRPr="00FE4A6D" w:rsidRDefault="00BF1194" w:rsidP="00BF119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789" w:firstLine="567"/>
        <w:jc w:val="both"/>
        <w:rPr>
          <w:rFonts w:ascii="Arial LatArm" w:eastAsia="GHEA Grapalat" w:hAnsi="Arial LatArm" w:cs="GHEA Grapalat"/>
        </w:rPr>
      </w:pPr>
    </w:p>
    <w:p w14:paraId="24F0E2C6" w14:textId="77777777" w:rsidR="00BF1194" w:rsidRPr="00FE4A6D" w:rsidRDefault="00BF1194" w:rsidP="00BF1194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rial LatArm" w:eastAsia="GHEA Grapalat" w:hAnsi="Arial LatArm" w:cs="GHEA Grapalat"/>
          <w:color w:val="000000"/>
        </w:rPr>
      </w:pPr>
      <w:r w:rsidRPr="00FE4A6D">
        <w:rPr>
          <w:rFonts w:ascii="Arial LatArm" w:eastAsia="GHEA Grapalat" w:hAnsi="GHEA Grapalat" w:cs="GHEA Grapalat"/>
          <w:color w:val="000000"/>
        </w:rPr>
        <w:t>Հայտարարագրի</w:t>
      </w:r>
      <w:r w:rsidRPr="00FE4A6D">
        <w:rPr>
          <w:rFonts w:ascii="Arial LatArm" w:eastAsia="GHEA Grapalat" w:hAnsi="Arial LatArm" w:cs="GHEA Grapalat"/>
          <w:color w:val="000000"/>
        </w:rPr>
        <w:t xml:space="preserve"> 4-</w:t>
      </w:r>
      <w:r w:rsidRPr="00FE4A6D">
        <w:rPr>
          <w:rFonts w:ascii="Arial LatArm" w:eastAsia="GHEA Grapalat" w:hAnsi="GHEA Grapalat" w:cs="GHEA Grapalat"/>
          <w:color w:val="000000"/>
        </w:rPr>
        <w:t>րդ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բաժինը</w:t>
      </w:r>
      <w:r w:rsidRPr="00FE4A6D">
        <w:rPr>
          <w:rFonts w:ascii="Arial LatArm" w:eastAsia="GHEA Grapalat" w:hAnsi="Arial LatArm" w:cs="GHEA Grapalat"/>
          <w:color w:val="000000"/>
        </w:rPr>
        <w:t xml:space="preserve"> (</w:t>
      </w:r>
      <w:r w:rsidRPr="00FE4A6D">
        <w:rPr>
          <w:rFonts w:ascii="Arial LatArm" w:eastAsia="GHEA Grapalat" w:hAnsi="GHEA Grapalat" w:cs="GHEA Grapalat"/>
          <w:color w:val="000000"/>
        </w:rPr>
        <w:t>Իրական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շահառուի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տվյալները</w:t>
      </w:r>
      <w:r w:rsidRPr="00FE4A6D">
        <w:rPr>
          <w:rFonts w:ascii="Arial LatArm" w:eastAsia="GHEA Grapalat" w:hAnsi="Arial LatArm" w:cs="GHEA Grapalat"/>
          <w:color w:val="000000"/>
        </w:rPr>
        <w:t xml:space="preserve">) </w:t>
      </w:r>
      <w:r w:rsidRPr="00FE4A6D">
        <w:rPr>
          <w:rFonts w:ascii="Arial LatArm" w:eastAsia="GHEA Grapalat" w:hAnsi="GHEA Grapalat" w:cs="GHEA Grapalat"/>
          <w:color w:val="000000"/>
        </w:rPr>
        <w:t>լրացվում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է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յուրաքանչյուր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իրական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շահառուի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համար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առանձին՝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Կազմակերպության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իրական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շահառուների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քանակով։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Այս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բաժնում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ենթաբաժինները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լրացվում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են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հետևյալ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կանոններով</w:t>
      </w:r>
      <w:r w:rsidRPr="00FE4A6D">
        <w:rPr>
          <w:rFonts w:ascii="Arial LatArm" w:eastAsia="GHEA Grapalat" w:hAnsi="Cambria Math" w:cs="GHEA Grapalat"/>
          <w:color w:val="000000"/>
        </w:rPr>
        <w:t>․</w:t>
      </w:r>
    </w:p>
    <w:p w14:paraId="48387D3A" w14:textId="77777777" w:rsidR="00BF1194" w:rsidRPr="00FE4A6D" w:rsidRDefault="00BF1194" w:rsidP="00BF1194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rial LatArm" w:eastAsia="GHEA Grapalat" w:hAnsi="Arial LatArm" w:cs="GHEA Grapalat"/>
        </w:rPr>
      </w:pPr>
      <w:r w:rsidRPr="00FE4A6D">
        <w:rPr>
          <w:rFonts w:ascii="Arial LatArm" w:eastAsia="GHEA Grapalat" w:hAnsi="Arial LatArm" w:cs="GHEA Grapalat"/>
        </w:rPr>
        <w:t>«</w:t>
      </w:r>
      <w:r w:rsidRPr="00FE4A6D">
        <w:rPr>
          <w:rFonts w:ascii="Arial LatArm" w:eastAsia="GHEA Grapalat" w:hAnsi="GHEA Grapalat" w:cs="GHEA Grapalat"/>
        </w:rPr>
        <w:t>Անձի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ինքնությունը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հավաստող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տվյալները</w:t>
      </w:r>
      <w:r w:rsidRPr="00FE4A6D">
        <w:rPr>
          <w:rFonts w:ascii="Arial LatArm" w:eastAsia="GHEA Grapalat" w:hAnsi="Arial LatArm" w:cs="GHEA Grapalat"/>
        </w:rPr>
        <w:t xml:space="preserve">» </w:t>
      </w:r>
      <w:r w:rsidRPr="00FE4A6D">
        <w:rPr>
          <w:rFonts w:ascii="Arial LatArm" w:eastAsia="GHEA Grapalat" w:hAnsi="GHEA Grapalat" w:cs="GHEA Grapalat"/>
        </w:rPr>
        <w:t>ենթաբաժնում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լրացվում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են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իրական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շահառուի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անձնական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տվյալները։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Տվյալները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լրացվում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են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այնպես</w:t>
      </w:r>
      <w:r w:rsidRPr="00FE4A6D">
        <w:rPr>
          <w:rFonts w:ascii="Arial LatArm" w:eastAsia="GHEA Grapalat" w:hAnsi="Arial LatArm" w:cs="GHEA Grapalat"/>
        </w:rPr>
        <w:t xml:space="preserve">, </w:t>
      </w:r>
      <w:r w:rsidRPr="00FE4A6D">
        <w:rPr>
          <w:rFonts w:ascii="Arial LatArm" w:eastAsia="GHEA Grapalat" w:hAnsi="GHEA Grapalat" w:cs="GHEA Grapalat"/>
        </w:rPr>
        <w:t>ինչպես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դրանք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լրացված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են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իրական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շահառուի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անձը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հաստատող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փաստաթղթում։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Եթե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անձի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անունը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և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ազգանունը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հայերեն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լատինատառ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առկա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չեն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վերջինիս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անձը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հաստատող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փաստաթղթում</w:t>
      </w:r>
      <w:r w:rsidRPr="00FE4A6D">
        <w:rPr>
          <w:rFonts w:ascii="Arial LatArm" w:eastAsia="GHEA Grapalat" w:hAnsi="Arial LatArm" w:cs="GHEA Grapalat"/>
        </w:rPr>
        <w:t xml:space="preserve">, </w:t>
      </w:r>
      <w:r w:rsidRPr="00FE4A6D">
        <w:rPr>
          <w:rFonts w:ascii="Arial LatArm" w:eastAsia="GHEA Grapalat" w:hAnsi="GHEA Grapalat" w:cs="GHEA Grapalat"/>
        </w:rPr>
        <w:t>ապա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հայտարարագրում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լրացվում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է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դրանց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տառադարձությունը</w:t>
      </w:r>
      <w:r w:rsidRPr="00FE4A6D">
        <w:rPr>
          <w:rFonts w:ascii="Arial LatArm" w:eastAsia="GHEA Grapalat" w:hAnsi="Arial LatArm" w:cs="GHEA Grapalat"/>
        </w:rPr>
        <w:t>.</w:t>
      </w:r>
    </w:p>
    <w:p w14:paraId="3A28F5DC" w14:textId="77777777" w:rsidR="00BF1194" w:rsidRPr="00FE4A6D" w:rsidRDefault="00BF1194" w:rsidP="00BF1194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rial LatArm" w:eastAsia="GHEA Grapalat" w:hAnsi="Arial LatArm" w:cs="GHEA Grapalat"/>
        </w:rPr>
      </w:pPr>
      <w:r w:rsidRPr="00FE4A6D">
        <w:rPr>
          <w:rFonts w:ascii="Arial LatArm" w:eastAsia="GHEA Grapalat" w:hAnsi="Arial LatArm" w:cs="GHEA Grapalat"/>
        </w:rPr>
        <w:t>«</w:t>
      </w:r>
      <w:r w:rsidRPr="00FE4A6D">
        <w:rPr>
          <w:rFonts w:ascii="Arial LatArm" w:eastAsia="GHEA Grapalat" w:hAnsi="GHEA Grapalat" w:cs="GHEA Grapalat"/>
        </w:rPr>
        <w:t>Անձը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հաստատող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փաստաթուղթը</w:t>
      </w:r>
      <w:r w:rsidRPr="00FE4A6D">
        <w:rPr>
          <w:rFonts w:ascii="Arial LatArm" w:eastAsia="GHEA Grapalat" w:hAnsi="Arial LatArm" w:cs="GHEA Grapalat"/>
        </w:rPr>
        <w:t xml:space="preserve">» </w:t>
      </w:r>
      <w:r w:rsidRPr="00FE4A6D">
        <w:rPr>
          <w:rFonts w:ascii="Arial LatArm" w:eastAsia="GHEA Grapalat" w:hAnsi="GHEA Grapalat" w:cs="GHEA Grapalat"/>
        </w:rPr>
        <w:t>ենթաբաժնում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լրացվում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են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տեղեկությունների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իրական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շահառուի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անձը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հաստատող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փաստաթղթի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վերաբերյալ</w:t>
      </w:r>
      <w:r w:rsidRPr="00FE4A6D">
        <w:rPr>
          <w:rFonts w:ascii="Arial LatArm" w:eastAsia="GHEA Grapalat" w:hAnsi="Arial LatArm" w:cs="GHEA Grapalat"/>
        </w:rPr>
        <w:t>.</w:t>
      </w:r>
    </w:p>
    <w:p w14:paraId="506CBFF4" w14:textId="77777777" w:rsidR="00BF1194" w:rsidRPr="00FE4A6D" w:rsidRDefault="00BF1194" w:rsidP="00BF1194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rial LatArm" w:eastAsia="GHEA Grapalat" w:hAnsi="Arial LatArm" w:cs="GHEA Grapalat"/>
        </w:rPr>
      </w:pPr>
      <w:r w:rsidRPr="00FE4A6D">
        <w:rPr>
          <w:rFonts w:ascii="Arial LatArm" w:eastAsia="GHEA Grapalat" w:hAnsi="Arial LatArm" w:cs="GHEA Grapalat"/>
        </w:rPr>
        <w:t>«</w:t>
      </w:r>
      <w:r w:rsidRPr="00FE4A6D">
        <w:rPr>
          <w:rFonts w:ascii="Arial LatArm" w:eastAsia="GHEA Grapalat" w:hAnsi="GHEA Grapalat" w:cs="GHEA Grapalat"/>
        </w:rPr>
        <w:t>Անձի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հաշվառման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հասցեն</w:t>
      </w:r>
      <w:r w:rsidRPr="00FE4A6D">
        <w:rPr>
          <w:rFonts w:ascii="Arial LatArm" w:eastAsia="GHEA Grapalat" w:hAnsi="Arial LatArm" w:cs="GHEA Grapalat"/>
        </w:rPr>
        <w:t xml:space="preserve">» </w:t>
      </w:r>
      <w:r w:rsidRPr="00FE4A6D">
        <w:rPr>
          <w:rFonts w:ascii="Arial LatArm" w:eastAsia="GHEA Grapalat" w:hAnsi="GHEA Grapalat" w:cs="GHEA Grapalat"/>
        </w:rPr>
        <w:t>ենթաբաժնում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լրացվում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է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իրական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շահառուի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հաշվառման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վայրի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հասցեն</w:t>
      </w:r>
      <w:r w:rsidRPr="00FE4A6D">
        <w:rPr>
          <w:rFonts w:ascii="Arial LatArm" w:eastAsia="GHEA Grapalat" w:hAnsi="Arial LatArm" w:cs="GHEA Grapalat"/>
        </w:rPr>
        <w:t>.</w:t>
      </w:r>
    </w:p>
    <w:p w14:paraId="770CD4F8" w14:textId="77777777" w:rsidR="00BF1194" w:rsidRPr="00FE4A6D" w:rsidRDefault="00BF1194" w:rsidP="00BF1194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rial LatArm" w:eastAsia="GHEA Grapalat" w:hAnsi="Arial LatArm" w:cs="GHEA Grapalat"/>
        </w:rPr>
      </w:pPr>
      <w:r w:rsidRPr="00FE4A6D">
        <w:rPr>
          <w:rFonts w:ascii="Arial LatArm" w:eastAsia="GHEA Grapalat" w:hAnsi="Arial LatArm" w:cs="GHEA Grapalat"/>
        </w:rPr>
        <w:t>«</w:t>
      </w:r>
      <w:r w:rsidRPr="00FE4A6D">
        <w:rPr>
          <w:rFonts w:ascii="Arial LatArm" w:eastAsia="GHEA Grapalat" w:hAnsi="GHEA Grapalat" w:cs="GHEA Grapalat"/>
        </w:rPr>
        <w:t>Անձի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բնակության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հասցեն</w:t>
      </w:r>
      <w:r w:rsidRPr="00FE4A6D">
        <w:rPr>
          <w:rFonts w:ascii="Arial LatArm" w:eastAsia="GHEA Grapalat" w:hAnsi="Arial LatArm" w:cs="GHEA Grapalat"/>
        </w:rPr>
        <w:t xml:space="preserve">» </w:t>
      </w:r>
      <w:r w:rsidRPr="00FE4A6D">
        <w:rPr>
          <w:rFonts w:ascii="Arial LatArm" w:eastAsia="GHEA Grapalat" w:hAnsi="GHEA Grapalat" w:cs="GHEA Grapalat"/>
        </w:rPr>
        <w:t>ենթաբաժինը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լրացվում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է</w:t>
      </w:r>
      <w:r w:rsidRPr="00FE4A6D">
        <w:rPr>
          <w:rFonts w:ascii="Arial LatArm" w:eastAsia="GHEA Grapalat" w:hAnsi="Arial LatArm" w:cs="GHEA Grapalat"/>
        </w:rPr>
        <w:t xml:space="preserve">, </w:t>
      </w:r>
      <w:r w:rsidRPr="00FE4A6D">
        <w:rPr>
          <w:rFonts w:ascii="Arial LatArm" w:eastAsia="GHEA Grapalat" w:hAnsi="GHEA Grapalat" w:cs="GHEA Grapalat"/>
        </w:rPr>
        <w:t>եթե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իրական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շահառուի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հաշվառման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հասցեն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տարբերվում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է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վերջինիս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բնակության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հասցեից։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Այս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ենթաբաժնում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լրացվում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է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իրական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շահառուի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բնակության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վայրի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հասցեն</w:t>
      </w:r>
      <w:r w:rsidRPr="00FE4A6D">
        <w:rPr>
          <w:rFonts w:ascii="Arial LatArm" w:eastAsia="GHEA Grapalat" w:hAnsi="Arial LatArm" w:cs="GHEA Grapalat"/>
        </w:rPr>
        <w:t>.</w:t>
      </w:r>
    </w:p>
    <w:p w14:paraId="42532C6C" w14:textId="77777777" w:rsidR="00BF1194" w:rsidRPr="00FE4A6D" w:rsidRDefault="00BF1194" w:rsidP="00BF1194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rial LatArm" w:eastAsia="GHEA Grapalat" w:hAnsi="Arial LatArm" w:cs="GHEA Grapalat"/>
        </w:rPr>
      </w:pPr>
      <w:r w:rsidRPr="00FE4A6D">
        <w:rPr>
          <w:rFonts w:ascii="Arial LatArm" w:eastAsia="GHEA Grapalat" w:hAnsi="Arial LatArm" w:cs="GHEA Grapalat"/>
        </w:rPr>
        <w:t>«</w:t>
      </w:r>
      <w:r w:rsidRPr="00FE4A6D">
        <w:rPr>
          <w:rFonts w:ascii="Arial LatArm" w:eastAsia="GHEA Grapalat" w:hAnsi="GHEA Grapalat" w:cs="GHEA Grapalat"/>
        </w:rPr>
        <w:t>Իրական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շահառու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հանդիսանալու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հիմքերը</w:t>
      </w:r>
      <w:r w:rsidRPr="00FE4A6D">
        <w:rPr>
          <w:rFonts w:ascii="Arial LatArm" w:eastAsia="GHEA Grapalat" w:hAnsi="Arial LatArm" w:cs="GHEA Grapalat"/>
        </w:rPr>
        <w:t xml:space="preserve"> (</w:t>
      </w:r>
      <w:r w:rsidRPr="00FE4A6D">
        <w:rPr>
          <w:rFonts w:ascii="Arial LatArm" w:eastAsia="GHEA Grapalat" w:hAnsi="GHEA Grapalat" w:cs="GHEA Grapalat"/>
        </w:rPr>
        <w:t>բացառությամբ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ընդերքօգտագործման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ոլորտի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հաշվետու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կազմակերպությունների</w:t>
      </w:r>
      <w:r w:rsidRPr="00FE4A6D">
        <w:rPr>
          <w:rFonts w:ascii="Arial LatArm" w:eastAsia="GHEA Grapalat" w:hAnsi="Arial LatArm" w:cs="GHEA Grapalat"/>
        </w:rPr>
        <w:t xml:space="preserve">)» </w:t>
      </w:r>
      <w:r w:rsidRPr="00FE4A6D">
        <w:rPr>
          <w:rFonts w:ascii="Arial LatArm" w:eastAsia="GHEA Grapalat" w:hAnsi="GHEA Grapalat" w:cs="GHEA Grapalat"/>
        </w:rPr>
        <w:t>ենթաբաժինը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լրացվում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է</w:t>
      </w:r>
      <w:r w:rsidRPr="00FE4A6D">
        <w:rPr>
          <w:rFonts w:ascii="Arial LatArm" w:eastAsia="GHEA Grapalat" w:hAnsi="Arial LatArm" w:cs="GHEA Grapalat"/>
        </w:rPr>
        <w:t xml:space="preserve">, </w:t>
      </w:r>
      <w:r w:rsidRPr="00FE4A6D">
        <w:rPr>
          <w:rFonts w:ascii="Arial LatArm" w:eastAsia="GHEA Grapalat" w:hAnsi="GHEA Grapalat" w:cs="GHEA Grapalat"/>
        </w:rPr>
        <w:t>եթե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հայտարարագիրը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ներկայացնող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իրավաբանական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անձը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չի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հանդիսանում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ընդերքօգտագործման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ոլորտի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հաշվետու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կազմակերպություն</w:t>
      </w:r>
      <w:r w:rsidRPr="00FE4A6D">
        <w:rPr>
          <w:rFonts w:ascii="Arial LatArm" w:eastAsia="GHEA Grapalat" w:hAnsi="Arial LatArm" w:cs="GHEA Grapalat"/>
        </w:rPr>
        <w:t xml:space="preserve">: </w:t>
      </w:r>
      <w:r w:rsidRPr="00FE4A6D">
        <w:rPr>
          <w:rFonts w:ascii="Arial LatArm" w:eastAsia="GHEA Grapalat" w:hAnsi="GHEA Grapalat" w:cs="GHEA Grapalat"/>
        </w:rPr>
        <w:t>Այս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ենթաբաժնում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նշվում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է</w:t>
      </w:r>
      <w:r w:rsidRPr="00FE4A6D">
        <w:rPr>
          <w:rFonts w:ascii="Arial LatArm" w:eastAsia="GHEA Grapalat" w:hAnsi="Arial LatArm" w:cs="GHEA Grapalat"/>
        </w:rPr>
        <w:t xml:space="preserve">, </w:t>
      </w:r>
      <w:r w:rsidRPr="00FE4A6D">
        <w:rPr>
          <w:rFonts w:ascii="Arial LatArm" w:eastAsia="GHEA Grapalat" w:hAnsi="GHEA Grapalat" w:cs="GHEA Grapalat"/>
        </w:rPr>
        <w:t>թե</w:t>
      </w:r>
      <w:r w:rsidRPr="00FE4A6D">
        <w:rPr>
          <w:rFonts w:ascii="Arial LatArm" w:eastAsia="GHEA Grapalat" w:hAnsi="Arial LatArm" w:cs="GHEA Grapalat"/>
        </w:rPr>
        <w:t xml:space="preserve"> «</w:t>
      </w:r>
      <w:r w:rsidRPr="00FE4A6D">
        <w:rPr>
          <w:rFonts w:ascii="Arial LatArm" w:eastAsia="GHEA Grapalat" w:hAnsi="GHEA Grapalat" w:cs="GHEA Grapalat"/>
        </w:rPr>
        <w:t>Փողերի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լվացման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և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ահաբեկչության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ֆինանսավորման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դեմ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պայքարի</w:t>
      </w:r>
      <w:r w:rsidRPr="00FE4A6D">
        <w:rPr>
          <w:rFonts w:ascii="Arial LatArm" w:eastAsia="GHEA Grapalat" w:hAnsi="Arial LatArm" w:cs="GHEA Grapalat"/>
        </w:rPr>
        <w:t xml:space="preserve">» </w:t>
      </w:r>
      <w:r w:rsidRPr="00FE4A6D">
        <w:rPr>
          <w:rFonts w:ascii="Arial LatArm" w:eastAsia="GHEA Grapalat" w:hAnsi="GHEA Grapalat" w:cs="GHEA Grapalat"/>
        </w:rPr>
        <w:t>մասին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օրենքով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նախատեսված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որ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հիմք</w:t>
      </w:r>
      <w:r w:rsidRPr="00FE4A6D">
        <w:rPr>
          <w:rFonts w:ascii="Arial LatArm" w:eastAsia="GHEA Grapalat" w:hAnsi="Arial LatArm" w:cs="GHEA Grapalat"/>
        </w:rPr>
        <w:t>(</w:t>
      </w:r>
      <w:r w:rsidRPr="00FE4A6D">
        <w:rPr>
          <w:rFonts w:ascii="Arial LatArm" w:eastAsia="GHEA Grapalat" w:hAnsi="GHEA Grapalat" w:cs="GHEA Grapalat"/>
        </w:rPr>
        <w:t>եր</w:t>
      </w:r>
      <w:r w:rsidRPr="00FE4A6D">
        <w:rPr>
          <w:rFonts w:ascii="Arial LatArm" w:eastAsia="GHEA Grapalat" w:hAnsi="Arial LatArm" w:cs="GHEA Grapalat"/>
        </w:rPr>
        <w:t>)</w:t>
      </w:r>
      <w:r w:rsidRPr="00FE4A6D">
        <w:rPr>
          <w:rFonts w:ascii="Arial LatArm" w:eastAsia="GHEA Grapalat" w:hAnsi="GHEA Grapalat" w:cs="GHEA Grapalat"/>
        </w:rPr>
        <w:t>ով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է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անձը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հանդիսանում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Կազմակերպության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իրական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շահառու</w:t>
      </w:r>
      <w:r w:rsidRPr="00FE4A6D">
        <w:rPr>
          <w:rFonts w:ascii="Arial LatArm" w:eastAsia="GHEA Grapalat" w:hAnsi="Arial LatArm" w:cs="GHEA Grapalat"/>
        </w:rPr>
        <w:t xml:space="preserve">, </w:t>
      </w:r>
      <w:r w:rsidRPr="00FE4A6D">
        <w:rPr>
          <w:rFonts w:ascii="Arial LatArm" w:eastAsia="GHEA Grapalat" w:hAnsi="GHEA Grapalat" w:cs="GHEA Grapalat"/>
        </w:rPr>
        <w:t>և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ներառվում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են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այդ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հիմքերի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առնչությամբ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պահանջվող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տեղեկությունները։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Մեկից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ավելի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հիմքերով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իրական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շահառու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հանդիսանալու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դեպքում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նշում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է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կատարվում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բոլոր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հիմքերի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մասով՝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համապատասխան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կետերում։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Այս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ենթաբաժնում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հիմքերի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վերաբերյալ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տվյալները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լրացվում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են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հետևյալ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կանոններով</w:t>
      </w:r>
      <w:r w:rsidRPr="00FE4A6D">
        <w:rPr>
          <w:rFonts w:ascii="Arial LatArm" w:eastAsia="GHEA Grapalat" w:hAnsi="Cambria Math" w:cs="GHEA Grapalat"/>
        </w:rPr>
        <w:t>․</w:t>
      </w:r>
    </w:p>
    <w:p w14:paraId="0BDC0EAB" w14:textId="77777777" w:rsidR="00BF1194" w:rsidRPr="00FE4A6D" w:rsidRDefault="00BF1194" w:rsidP="00BF119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Arial LatArm" w:eastAsia="GHEA Grapalat" w:hAnsi="Arial LatArm" w:cs="GHEA Grapalat"/>
        </w:rPr>
      </w:pPr>
      <w:r w:rsidRPr="00FE4A6D">
        <w:rPr>
          <w:rFonts w:ascii="Arial LatArm" w:eastAsia="GHEA Grapalat" w:hAnsi="GHEA Grapalat" w:cs="GHEA Grapalat"/>
        </w:rPr>
        <w:t>ա</w:t>
      </w:r>
      <w:r w:rsidRPr="00FE4A6D">
        <w:rPr>
          <w:rFonts w:ascii="Arial LatArm" w:eastAsia="GHEA Grapalat" w:hAnsi="Cambria Math" w:cs="GHEA Grapalat"/>
        </w:rPr>
        <w:t>․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Այս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ենթաբաժնի</w:t>
      </w:r>
      <w:r w:rsidRPr="00FE4A6D">
        <w:rPr>
          <w:rFonts w:ascii="Arial LatArm" w:eastAsia="GHEA Grapalat" w:hAnsi="Arial LatArm" w:cs="GHEA Grapalat"/>
        </w:rPr>
        <w:t xml:space="preserve"> «</w:t>
      </w:r>
      <w:r w:rsidRPr="00FE4A6D">
        <w:rPr>
          <w:rFonts w:ascii="Arial LatArm" w:eastAsia="GHEA Grapalat" w:hAnsi="GHEA Grapalat" w:cs="GHEA Grapalat"/>
          <w:b/>
        </w:rPr>
        <w:t>ա</w:t>
      </w:r>
      <w:r w:rsidRPr="00FE4A6D">
        <w:rPr>
          <w:rFonts w:ascii="Arial LatArm" w:eastAsia="GHEA Grapalat" w:hAnsi="Arial LatArm" w:cs="GHEA Grapalat"/>
        </w:rPr>
        <w:t xml:space="preserve">» </w:t>
      </w:r>
      <w:r w:rsidRPr="00FE4A6D">
        <w:rPr>
          <w:rFonts w:ascii="Arial LatArm" w:eastAsia="GHEA Grapalat" w:hAnsi="GHEA Grapalat" w:cs="GHEA Grapalat"/>
        </w:rPr>
        <w:t>կետում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կատարվում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է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նշում</w:t>
      </w:r>
      <w:r w:rsidRPr="00FE4A6D">
        <w:rPr>
          <w:rFonts w:ascii="Arial LatArm" w:eastAsia="GHEA Grapalat" w:hAnsi="Arial LatArm" w:cs="GHEA Grapalat"/>
        </w:rPr>
        <w:t xml:space="preserve">, </w:t>
      </w:r>
      <w:r w:rsidRPr="00FE4A6D">
        <w:rPr>
          <w:rFonts w:ascii="Arial LatArm" w:eastAsia="GHEA Grapalat" w:hAnsi="GHEA Grapalat" w:cs="GHEA Grapalat"/>
        </w:rPr>
        <w:t>եթե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ֆիզիկական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անձը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ուղղակի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անուղղակի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տիրապետում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է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Կազմակերպության՝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ձայնի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իրավունք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տվող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բաժնեմասերի</w:t>
      </w:r>
      <w:r w:rsidRPr="00FE4A6D">
        <w:rPr>
          <w:rFonts w:ascii="Arial LatArm" w:eastAsia="GHEA Grapalat" w:hAnsi="Arial LatArm" w:cs="GHEA Grapalat"/>
        </w:rPr>
        <w:t xml:space="preserve"> (</w:t>
      </w:r>
      <w:r w:rsidRPr="00FE4A6D">
        <w:rPr>
          <w:rFonts w:ascii="Arial LatArm" w:eastAsia="GHEA Grapalat" w:hAnsi="GHEA Grapalat" w:cs="GHEA Grapalat"/>
        </w:rPr>
        <w:t>բաժնետոմսերի</w:t>
      </w:r>
      <w:r w:rsidRPr="00FE4A6D">
        <w:rPr>
          <w:rFonts w:ascii="Arial LatArm" w:eastAsia="GHEA Grapalat" w:hAnsi="Arial LatArm" w:cs="GHEA Grapalat"/>
        </w:rPr>
        <w:t xml:space="preserve">, </w:t>
      </w:r>
      <w:r w:rsidRPr="00FE4A6D">
        <w:rPr>
          <w:rFonts w:ascii="Arial LatArm" w:eastAsia="GHEA Grapalat" w:hAnsi="GHEA Grapalat" w:cs="GHEA Grapalat"/>
        </w:rPr>
        <w:t>փայերի</w:t>
      </w:r>
      <w:r w:rsidRPr="00FE4A6D">
        <w:rPr>
          <w:rFonts w:ascii="Arial LatArm" w:eastAsia="GHEA Grapalat" w:hAnsi="Arial LatArm" w:cs="GHEA Grapalat"/>
        </w:rPr>
        <w:t xml:space="preserve">) 20 </w:t>
      </w:r>
      <w:r w:rsidRPr="00FE4A6D">
        <w:rPr>
          <w:rFonts w:ascii="Arial LatArm" w:eastAsia="GHEA Grapalat" w:hAnsi="GHEA Grapalat" w:cs="GHEA Grapalat"/>
        </w:rPr>
        <w:t>և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ավելի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տոկոսին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ուղղակի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անուղղակի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կերպով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ունի</w:t>
      </w:r>
      <w:r w:rsidRPr="00FE4A6D">
        <w:rPr>
          <w:rFonts w:ascii="Arial LatArm" w:eastAsia="GHEA Grapalat" w:hAnsi="Arial LatArm" w:cs="GHEA Grapalat"/>
        </w:rPr>
        <w:t xml:space="preserve"> 20 </w:t>
      </w:r>
      <w:r w:rsidRPr="00FE4A6D">
        <w:rPr>
          <w:rFonts w:ascii="Arial LatArm" w:eastAsia="GHEA Grapalat" w:hAnsi="GHEA Grapalat" w:cs="GHEA Grapalat"/>
        </w:rPr>
        <w:t>և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ավելի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տոկոս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մասնակցություն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Կազմակերպության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կանոնադրական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կապիտալում։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Մասնակցությունը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կարող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է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լինել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Կազմակերպության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բաժնեմասը</w:t>
      </w:r>
      <w:r w:rsidRPr="00FE4A6D">
        <w:rPr>
          <w:rFonts w:ascii="Arial LatArm" w:eastAsia="GHEA Grapalat" w:hAnsi="Arial LatArm" w:cs="GHEA Grapalat"/>
        </w:rPr>
        <w:t xml:space="preserve"> (</w:t>
      </w:r>
      <w:r w:rsidRPr="00FE4A6D">
        <w:rPr>
          <w:rFonts w:ascii="Arial LatArm" w:eastAsia="GHEA Grapalat" w:hAnsi="GHEA Grapalat" w:cs="GHEA Grapalat"/>
        </w:rPr>
        <w:t>բաժնետոմսը</w:t>
      </w:r>
      <w:r w:rsidRPr="00FE4A6D">
        <w:rPr>
          <w:rFonts w:ascii="Arial LatArm" w:eastAsia="GHEA Grapalat" w:hAnsi="Arial LatArm" w:cs="GHEA Grapalat"/>
        </w:rPr>
        <w:t xml:space="preserve">, </w:t>
      </w:r>
      <w:r w:rsidRPr="00FE4A6D">
        <w:rPr>
          <w:rFonts w:ascii="Arial LatArm" w:eastAsia="GHEA Grapalat" w:hAnsi="GHEA Grapalat" w:cs="GHEA Grapalat"/>
        </w:rPr>
        <w:t>փայը</w:t>
      </w:r>
      <w:r w:rsidRPr="00FE4A6D">
        <w:rPr>
          <w:rFonts w:ascii="Arial LatArm" w:eastAsia="GHEA Grapalat" w:hAnsi="Arial LatArm" w:cs="GHEA Grapalat"/>
        </w:rPr>
        <w:t xml:space="preserve">) </w:t>
      </w:r>
      <w:r w:rsidRPr="00FE4A6D">
        <w:rPr>
          <w:rFonts w:ascii="Arial LatArm" w:eastAsia="GHEA Grapalat" w:hAnsi="GHEA Grapalat" w:cs="GHEA Grapalat"/>
        </w:rPr>
        <w:t>սեփականության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իրավունքով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տիրապետելու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ուժով</w:t>
      </w:r>
      <w:r w:rsidRPr="00FE4A6D">
        <w:rPr>
          <w:rFonts w:ascii="Arial LatArm" w:eastAsia="GHEA Grapalat" w:hAnsi="Arial LatArm" w:cs="GHEA Grapalat"/>
        </w:rPr>
        <w:t xml:space="preserve"> (</w:t>
      </w:r>
      <w:r w:rsidRPr="00FE4A6D">
        <w:rPr>
          <w:rFonts w:ascii="Arial LatArm" w:eastAsia="GHEA Grapalat" w:hAnsi="GHEA Grapalat" w:cs="GHEA Grapalat"/>
        </w:rPr>
        <w:t>ուղղակի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մասնակցություն</w:t>
      </w:r>
      <w:r w:rsidRPr="00FE4A6D">
        <w:rPr>
          <w:rFonts w:ascii="Arial LatArm" w:eastAsia="GHEA Grapalat" w:hAnsi="Arial LatArm" w:cs="GHEA Grapalat"/>
        </w:rPr>
        <w:t xml:space="preserve">) </w:t>
      </w:r>
      <w:r w:rsidRPr="00FE4A6D">
        <w:rPr>
          <w:rFonts w:ascii="Arial LatArm" w:eastAsia="GHEA Grapalat" w:hAnsi="GHEA Grapalat" w:cs="GHEA Grapalat"/>
        </w:rPr>
        <w:t>կամ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Կազմակերպության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բաժնեմասին</w:t>
      </w:r>
      <w:r w:rsidRPr="00FE4A6D">
        <w:rPr>
          <w:rFonts w:ascii="Arial LatArm" w:eastAsia="GHEA Grapalat" w:hAnsi="Arial LatArm" w:cs="GHEA Grapalat"/>
        </w:rPr>
        <w:t xml:space="preserve"> (</w:t>
      </w:r>
      <w:r w:rsidRPr="00FE4A6D">
        <w:rPr>
          <w:rFonts w:ascii="Arial LatArm" w:eastAsia="GHEA Grapalat" w:hAnsi="GHEA Grapalat" w:cs="GHEA Grapalat"/>
        </w:rPr>
        <w:t>բաժնետոմսին</w:t>
      </w:r>
      <w:r w:rsidRPr="00FE4A6D">
        <w:rPr>
          <w:rFonts w:ascii="Arial LatArm" w:eastAsia="GHEA Grapalat" w:hAnsi="Arial LatArm" w:cs="GHEA Grapalat"/>
        </w:rPr>
        <w:t xml:space="preserve">, </w:t>
      </w:r>
      <w:r w:rsidRPr="00FE4A6D">
        <w:rPr>
          <w:rFonts w:ascii="Arial LatArm" w:eastAsia="GHEA Grapalat" w:hAnsi="GHEA Grapalat" w:cs="GHEA Grapalat"/>
        </w:rPr>
        <w:t>փային</w:t>
      </w:r>
      <w:r w:rsidRPr="00FE4A6D">
        <w:rPr>
          <w:rFonts w:ascii="Arial LatArm" w:eastAsia="GHEA Grapalat" w:hAnsi="Arial LatArm" w:cs="GHEA Grapalat"/>
        </w:rPr>
        <w:t xml:space="preserve">) </w:t>
      </w:r>
      <w:r w:rsidRPr="00FE4A6D">
        <w:rPr>
          <w:rFonts w:ascii="Arial LatArm" w:eastAsia="GHEA Grapalat" w:hAnsi="GHEA Grapalat" w:cs="GHEA Grapalat"/>
        </w:rPr>
        <w:t>տիրապետող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այլ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իրավաբանական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lastRenderedPageBreak/>
        <w:t>անձի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բաժնեմասը</w:t>
      </w:r>
      <w:r w:rsidRPr="00FE4A6D">
        <w:rPr>
          <w:rFonts w:ascii="Arial LatArm" w:eastAsia="GHEA Grapalat" w:hAnsi="Arial LatArm" w:cs="GHEA Grapalat"/>
        </w:rPr>
        <w:t xml:space="preserve"> (</w:t>
      </w:r>
      <w:r w:rsidRPr="00FE4A6D">
        <w:rPr>
          <w:rFonts w:ascii="Arial LatArm" w:eastAsia="GHEA Grapalat" w:hAnsi="GHEA Grapalat" w:cs="GHEA Grapalat"/>
        </w:rPr>
        <w:t>բաժնետոմսը</w:t>
      </w:r>
      <w:r w:rsidRPr="00FE4A6D">
        <w:rPr>
          <w:rFonts w:ascii="Arial LatArm" w:eastAsia="GHEA Grapalat" w:hAnsi="Arial LatArm" w:cs="GHEA Grapalat"/>
        </w:rPr>
        <w:t xml:space="preserve">, </w:t>
      </w:r>
      <w:r w:rsidRPr="00FE4A6D">
        <w:rPr>
          <w:rFonts w:ascii="Arial LatArm" w:eastAsia="GHEA Grapalat" w:hAnsi="GHEA Grapalat" w:cs="GHEA Grapalat"/>
        </w:rPr>
        <w:t>փայը</w:t>
      </w:r>
      <w:r w:rsidRPr="00FE4A6D">
        <w:rPr>
          <w:rFonts w:ascii="Arial LatArm" w:eastAsia="GHEA Grapalat" w:hAnsi="Arial LatArm" w:cs="GHEA Grapalat"/>
        </w:rPr>
        <w:t xml:space="preserve">) </w:t>
      </w:r>
      <w:r w:rsidRPr="00FE4A6D">
        <w:rPr>
          <w:rFonts w:ascii="Arial LatArm" w:eastAsia="GHEA Grapalat" w:hAnsi="GHEA Grapalat" w:cs="GHEA Grapalat"/>
        </w:rPr>
        <w:t>սեփականության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իրավունքով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տիրապետելու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ուժով</w:t>
      </w:r>
      <w:r w:rsidRPr="00FE4A6D">
        <w:rPr>
          <w:rFonts w:ascii="Arial LatArm" w:eastAsia="GHEA Grapalat" w:hAnsi="Arial LatArm" w:cs="GHEA Grapalat"/>
        </w:rPr>
        <w:t xml:space="preserve"> (</w:t>
      </w:r>
      <w:r w:rsidRPr="00FE4A6D">
        <w:rPr>
          <w:rFonts w:ascii="Arial LatArm" w:eastAsia="GHEA Grapalat" w:hAnsi="GHEA Grapalat" w:cs="GHEA Grapalat"/>
        </w:rPr>
        <w:t>անուղղակի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մասնակցություն</w:t>
      </w:r>
      <w:r w:rsidRPr="00FE4A6D">
        <w:rPr>
          <w:rFonts w:ascii="Arial LatArm" w:eastAsia="GHEA Grapalat" w:hAnsi="Arial LatArm" w:cs="GHEA Grapalat"/>
        </w:rPr>
        <w:t>)</w:t>
      </w:r>
      <w:r w:rsidRPr="00FE4A6D">
        <w:rPr>
          <w:rFonts w:ascii="Arial LatArm" w:eastAsia="GHEA Grapalat" w:hAnsi="GHEA Grapalat" w:cs="GHEA Grapalat"/>
        </w:rPr>
        <w:t>։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Անուղղակի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մասնակցությունը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կարող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է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իրականացվել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անկախ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ֆիզիկական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անձի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և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Կազմակերպության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բաժնեմասը</w:t>
      </w:r>
      <w:r w:rsidRPr="00FE4A6D">
        <w:rPr>
          <w:rFonts w:ascii="Arial LatArm" w:eastAsia="GHEA Grapalat" w:hAnsi="Arial LatArm" w:cs="GHEA Grapalat"/>
        </w:rPr>
        <w:t xml:space="preserve"> (</w:t>
      </w:r>
      <w:r w:rsidRPr="00FE4A6D">
        <w:rPr>
          <w:rFonts w:ascii="Arial LatArm" w:eastAsia="GHEA Grapalat" w:hAnsi="GHEA Grapalat" w:cs="GHEA Grapalat"/>
        </w:rPr>
        <w:t>բաժնետոմսը</w:t>
      </w:r>
      <w:r w:rsidRPr="00FE4A6D">
        <w:rPr>
          <w:rFonts w:ascii="Arial LatArm" w:eastAsia="GHEA Grapalat" w:hAnsi="Arial LatArm" w:cs="GHEA Grapalat"/>
        </w:rPr>
        <w:t xml:space="preserve">, </w:t>
      </w:r>
      <w:r w:rsidRPr="00FE4A6D">
        <w:rPr>
          <w:rFonts w:ascii="Arial LatArm" w:eastAsia="GHEA Grapalat" w:hAnsi="GHEA Grapalat" w:cs="GHEA Grapalat"/>
        </w:rPr>
        <w:t>փայը</w:t>
      </w:r>
      <w:r w:rsidRPr="00FE4A6D">
        <w:rPr>
          <w:rFonts w:ascii="Arial LatArm" w:eastAsia="GHEA Grapalat" w:hAnsi="Arial LatArm" w:cs="GHEA Grapalat"/>
        </w:rPr>
        <w:t xml:space="preserve">) </w:t>
      </w:r>
      <w:r w:rsidRPr="00FE4A6D">
        <w:rPr>
          <w:rFonts w:ascii="Arial LatArm" w:eastAsia="GHEA Grapalat" w:hAnsi="GHEA Grapalat" w:cs="GHEA Grapalat"/>
        </w:rPr>
        <w:t>տիրապետող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իրավաբանական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անձի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շղթայում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առկա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միջանկյալ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իրավաբանական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անձանց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քանակից։</w:t>
      </w:r>
      <w:r w:rsidRPr="00FE4A6D">
        <w:rPr>
          <w:rFonts w:ascii="Arial LatArm" w:eastAsia="GHEA Grapalat" w:hAnsi="Arial LatArm" w:cs="GHEA Grapalat"/>
        </w:rPr>
        <w:t xml:space="preserve"> «</w:t>
      </w:r>
      <w:r w:rsidRPr="00FE4A6D">
        <w:rPr>
          <w:rFonts w:ascii="Arial LatArm" w:eastAsia="GHEA Grapalat" w:hAnsi="GHEA Grapalat" w:cs="GHEA Grapalat"/>
        </w:rPr>
        <w:t>Մասնակցության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չափը</w:t>
      </w:r>
      <w:r w:rsidRPr="00FE4A6D">
        <w:rPr>
          <w:rFonts w:ascii="Arial LatArm" w:eastAsia="GHEA Grapalat" w:hAnsi="Arial LatArm" w:cs="GHEA Grapalat"/>
        </w:rPr>
        <w:t xml:space="preserve">» </w:t>
      </w:r>
      <w:r w:rsidRPr="00FE4A6D">
        <w:rPr>
          <w:rFonts w:ascii="Arial LatArm" w:eastAsia="GHEA Grapalat" w:hAnsi="GHEA Grapalat" w:cs="GHEA Grapalat"/>
        </w:rPr>
        <w:t>դաշտում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նշվում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է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Կազմակերպության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կանոնադրական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կապիտալում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մասնակցության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չափը՝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տոկոսային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արտահայտմամբ։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Մասնակցության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չափը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հաշվարկվում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է՝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հիմք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ընդունելով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իրական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շահառուի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ուղղակի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և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անուղղակի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մասնակցության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արդյունքում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Կազմակերպության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կանոնադրական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կապիտալում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մասնակցության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բոլոր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տոկոսների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հանրագումարը։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Անուղղակի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մասնակցության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դեպքում</w:t>
      </w:r>
      <w:r w:rsidRPr="00FE4A6D">
        <w:rPr>
          <w:rFonts w:ascii="Arial LatArm" w:eastAsia="GHEA Grapalat" w:hAnsi="Arial LatArm" w:cs="GHEA Grapalat"/>
        </w:rPr>
        <w:t xml:space="preserve">, </w:t>
      </w:r>
      <w:r w:rsidRPr="00FE4A6D">
        <w:rPr>
          <w:rFonts w:ascii="Arial LatArm" w:eastAsia="GHEA Grapalat" w:hAnsi="GHEA Grapalat" w:cs="GHEA Grapalat"/>
        </w:rPr>
        <w:t>կազմակերպության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կանոնադրական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կապիտալում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իրական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շահառուի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մասնակցությունը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հաշվարկվում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է՝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հիմք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ընդունելով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յուրաքանչյուր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նախորդ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միջանկյալ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կազմակերպության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մասնակցության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չափը</w:t>
      </w:r>
      <w:r w:rsidRPr="00FE4A6D">
        <w:rPr>
          <w:rFonts w:ascii="Arial LatArm" w:eastAsia="GHEA Grapalat" w:hAnsi="Arial LatArm" w:cs="GHEA Grapalat"/>
        </w:rPr>
        <w:t xml:space="preserve">, </w:t>
      </w:r>
      <w:r w:rsidRPr="00FE4A6D">
        <w:rPr>
          <w:rFonts w:ascii="Arial LatArm" w:eastAsia="GHEA Grapalat" w:hAnsi="GHEA Grapalat" w:cs="GHEA Grapalat"/>
        </w:rPr>
        <w:t>այն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է՝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Կազմակերպության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մասնակից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իրավաբանական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անձի՝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տոկոսային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արտահայտմամբ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մասնակցության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չափը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բազմապատկելով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Կազմակերպության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մասնակից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իրավաբանական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անձի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կանոնադրական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կապիտալում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համապատասխան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մասնակցի՝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տոկոսային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արտահայտմամբ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մասնակցության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չափով</w:t>
      </w:r>
      <w:r w:rsidRPr="00FE4A6D">
        <w:rPr>
          <w:rFonts w:ascii="Arial LatArm" w:eastAsia="GHEA Grapalat" w:hAnsi="Arial LatArm" w:cs="GHEA Grapalat"/>
        </w:rPr>
        <w:t xml:space="preserve">, </w:t>
      </w:r>
      <w:r w:rsidRPr="00FE4A6D">
        <w:rPr>
          <w:rFonts w:ascii="Arial LatArm" w:eastAsia="GHEA Grapalat" w:hAnsi="GHEA Grapalat" w:cs="GHEA Grapalat"/>
        </w:rPr>
        <w:t>և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այդպես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շարունակ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մինչև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իրական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շահառուին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հասնելը։</w:t>
      </w:r>
      <w:r w:rsidRPr="00FE4A6D">
        <w:rPr>
          <w:rFonts w:ascii="Arial LatArm" w:eastAsia="GHEA Grapalat" w:hAnsi="Arial LatArm" w:cs="GHEA Grapalat"/>
        </w:rPr>
        <w:t xml:space="preserve"> «</w:t>
      </w:r>
      <w:r w:rsidRPr="00FE4A6D">
        <w:rPr>
          <w:rFonts w:ascii="Arial LatArm" w:eastAsia="GHEA Grapalat" w:hAnsi="GHEA Grapalat" w:cs="GHEA Grapalat"/>
        </w:rPr>
        <w:t>Մասնակցության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տեսակը</w:t>
      </w:r>
      <w:r w:rsidRPr="00FE4A6D">
        <w:rPr>
          <w:rFonts w:ascii="Arial LatArm" w:eastAsia="GHEA Grapalat" w:hAnsi="Arial LatArm" w:cs="GHEA Grapalat"/>
        </w:rPr>
        <w:t xml:space="preserve">» </w:t>
      </w:r>
      <w:r w:rsidRPr="00FE4A6D">
        <w:rPr>
          <w:rFonts w:ascii="Arial LatArm" w:eastAsia="GHEA Grapalat" w:hAnsi="GHEA Grapalat" w:cs="GHEA Grapalat"/>
        </w:rPr>
        <w:t>դաշտում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կատարվում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է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նշում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կանոնադրական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կապիտալում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մասնակցության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ուղղակի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անուղղակի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լինելու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մասին։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Կանոնադրական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կապիտալում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և՛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ուղղակի</w:t>
      </w:r>
      <w:r w:rsidRPr="00FE4A6D">
        <w:rPr>
          <w:rFonts w:ascii="Arial LatArm" w:eastAsia="GHEA Grapalat" w:hAnsi="Arial LatArm" w:cs="GHEA Grapalat"/>
        </w:rPr>
        <w:t xml:space="preserve">, </w:t>
      </w:r>
      <w:r w:rsidRPr="00FE4A6D">
        <w:rPr>
          <w:rFonts w:ascii="Arial LatArm" w:eastAsia="GHEA Grapalat" w:hAnsi="GHEA Grapalat" w:cs="GHEA Grapalat"/>
        </w:rPr>
        <w:t>և՛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անուղղակի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մասնակցության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առկայության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դեպքում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նշում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է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կատարվում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միաժամանակ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և՛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ուղղակի</w:t>
      </w:r>
      <w:r w:rsidRPr="00FE4A6D">
        <w:rPr>
          <w:rFonts w:ascii="Arial LatArm" w:eastAsia="GHEA Grapalat" w:hAnsi="Arial LatArm" w:cs="GHEA Grapalat"/>
        </w:rPr>
        <w:t xml:space="preserve">, </w:t>
      </w:r>
      <w:r w:rsidRPr="00FE4A6D">
        <w:rPr>
          <w:rFonts w:ascii="Arial LatArm" w:eastAsia="GHEA Grapalat" w:hAnsi="GHEA Grapalat" w:cs="GHEA Grapalat"/>
        </w:rPr>
        <w:t>և՛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անուղղակի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մասնակցության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առկայության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վերաբերյալ</w:t>
      </w:r>
      <w:r w:rsidRPr="00FE4A6D">
        <w:rPr>
          <w:rFonts w:ascii="Arial LatArm" w:eastAsia="GHEA Grapalat" w:hAnsi="Arial LatArm" w:cs="GHEA Grapalat"/>
        </w:rPr>
        <w:t>.</w:t>
      </w:r>
    </w:p>
    <w:p w14:paraId="142B6B06" w14:textId="77777777" w:rsidR="00BF1194" w:rsidRPr="00FE4A6D" w:rsidRDefault="00BF1194" w:rsidP="00BF119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Arial LatArm" w:eastAsia="GHEA Grapalat" w:hAnsi="Arial LatArm" w:cs="GHEA Grapalat"/>
        </w:rPr>
      </w:pPr>
      <w:r w:rsidRPr="00FE4A6D">
        <w:rPr>
          <w:rFonts w:ascii="Arial LatArm" w:eastAsia="GHEA Grapalat" w:hAnsi="GHEA Grapalat" w:cs="GHEA Grapalat"/>
        </w:rPr>
        <w:t>բ</w:t>
      </w:r>
      <w:r w:rsidRPr="00FE4A6D">
        <w:rPr>
          <w:rFonts w:ascii="Arial LatArm" w:eastAsia="GHEA Grapalat" w:hAnsi="Cambria Math" w:cs="GHEA Grapalat"/>
        </w:rPr>
        <w:t>․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Այս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ենթաբաժնի</w:t>
      </w:r>
      <w:r w:rsidRPr="00FE4A6D">
        <w:rPr>
          <w:rFonts w:ascii="Arial LatArm" w:eastAsia="GHEA Grapalat" w:hAnsi="Arial LatArm" w:cs="GHEA Grapalat"/>
        </w:rPr>
        <w:t xml:space="preserve"> «</w:t>
      </w:r>
      <w:r w:rsidRPr="00FE4A6D">
        <w:rPr>
          <w:rFonts w:ascii="Arial LatArm" w:eastAsia="GHEA Grapalat" w:hAnsi="GHEA Grapalat" w:cs="GHEA Grapalat"/>
          <w:b/>
        </w:rPr>
        <w:t>բ</w:t>
      </w:r>
      <w:r w:rsidRPr="00FE4A6D">
        <w:rPr>
          <w:rFonts w:ascii="Arial LatArm" w:eastAsia="GHEA Grapalat" w:hAnsi="Arial LatArm" w:cs="GHEA Grapalat"/>
        </w:rPr>
        <w:t xml:space="preserve">» </w:t>
      </w:r>
      <w:r w:rsidRPr="00FE4A6D">
        <w:rPr>
          <w:rFonts w:ascii="Arial LatArm" w:eastAsia="GHEA Grapalat" w:hAnsi="GHEA Grapalat" w:cs="GHEA Grapalat"/>
        </w:rPr>
        <w:t>կետում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կատարվում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է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նշում</w:t>
      </w:r>
      <w:r w:rsidRPr="00FE4A6D">
        <w:rPr>
          <w:rFonts w:ascii="Arial LatArm" w:eastAsia="GHEA Grapalat" w:hAnsi="Arial LatArm" w:cs="GHEA Grapalat"/>
        </w:rPr>
        <w:t xml:space="preserve">, </w:t>
      </w:r>
      <w:r w:rsidRPr="00FE4A6D">
        <w:rPr>
          <w:rFonts w:ascii="Arial LatArm" w:eastAsia="GHEA Grapalat" w:hAnsi="GHEA Grapalat" w:cs="GHEA Grapalat"/>
        </w:rPr>
        <w:t>եթե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անձն</w:t>
      </w:r>
      <w:r w:rsidRPr="00FE4A6D">
        <w:rPr>
          <w:rFonts w:ascii="Arial LatArm" w:eastAsia="GHEA Grapalat" w:hAnsi="Arial LatArm" w:cs="GHEA Grapalat"/>
        </w:rPr>
        <w:t xml:space="preserve"> «</w:t>
      </w:r>
      <w:r w:rsidRPr="00FE4A6D">
        <w:rPr>
          <w:rFonts w:ascii="Arial LatArm" w:eastAsia="GHEA Grapalat" w:hAnsi="GHEA Grapalat" w:cs="GHEA Grapalat"/>
        </w:rPr>
        <w:t>ա</w:t>
      </w:r>
      <w:r w:rsidRPr="00FE4A6D">
        <w:rPr>
          <w:rFonts w:ascii="Arial LatArm" w:eastAsia="GHEA Grapalat" w:hAnsi="Arial LatArm" w:cs="GHEA Grapalat"/>
        </w:rPr>
        <w:t xml:space="preserve">» </w:t>
      </w:r>
      <w:r w:rsidRPr="00FE4A6D">
        <w:rPr>
          <w:rFonts w:ascii="Arial LatArm" w:eastAsia="GHEA Grapalat" w:hAnsi="GHEA Grapalat" w:cs="GHEA Grapalat"/>
        </w:rPr>
        <w:t>կետի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իմաստով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չի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հանդիսանում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կազմակերպության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իրական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շահառու</w:t>
      </w:r>
      <w:r w:rsidRPr="00FE4A6D">
        <w:rPr>
          <w:rFonts w:ascii="Arial LatArm" w:eastAsia="GHEA Grapalat" w:hAnsi="Arial LatArm" w:cs="GHEA Grapalat"/>
        </w:rPr>
        <w:t xml:space="preserve">, </w:t>
      </w:r>
      <w:r w:rsidRPr="00FE4A6D">
        <w:rPr>
          <w:rFonts w:ascii="Arial LatArm" w:eastAsia="GHEA Grapalat" w:hAnsi="GHEA Grapalat" w:cs="GHEA Grapalat"/>
        </w:rPr>
        <w:t>սակայն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վերահսկում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է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Կազմակերպությունը՝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իրավական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գործիքների</w:t>
      </w:r>
      <w:r w:rsidRPr="00FE4A6D">
        <w:rPr>
          <w:rFonts w:ascii="Arial LatArm" w:eastAsia="GHEA Grapalat" w:hAnsi="Arial LatArm" w:cs="GHEA Grapalat"/>
        </w:rPr>
        <w:t xml:space="preserve"> (</w:t>
      </w:r>
      <w:r w:rsidRPr="00FE4A6D">
        <w:rPr>
          <w:rFonts w:ascii="Arial LatArm" w:eastAsia="GHEA Grapalat" w:hAnsi="GHEA Grapalat" w:cs="GHEA Grapalat"/>
        </w:rPr>
        <w:t>այդ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թվում՝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կնքված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գործարքների</w:t>
      </w:r>
      <w:r w:rsidRPr="00FE4A6D">
        <w:rPr>
          <w:rFonts w:ascii="Arial LatArm" w:eastAsia="GHEA Grapalat" w:hAnsi="Arial LatArm" w:cs="GHEA Grapalat"/>
        </w:rPr>
        <w:t xml:space="preserve">) </w:t>
      </w:r>
      <w:r w:rsidRPr="00FE4A6D">
        <w:rPr>
          <w:rFonts w:ascii="Arial LatArm" w:eastAsia="GHEA Grapalat" w:hAnsi="GHEA Grapalat" w:cs="GHEA Grapalat"/>
        </w:rPr>
        <w:t>ուժով</w:t>
      </w:r>
      <w:r w:rsidRPr="00FE4A6D">
        <w:rPr>
          <w:rFonts w:ascii="Arial LatArm" w:eastAsia="GHEA Grapalat" w:hAnsi="Arial LatArm" w:cs="GHEA Grapalat"/>
        </w:rPr>
        <w:t xml:space="preserve">, </w:t>
      </w:r>
      <w:r w:rsidRPr="00FE4A6D">
        <w:rPr>
          <w:rFonts w:ascii="Arial LatArm" w:eastAsia="GHEA Grapalat" w:hAnsi="GHEA Grapalat" w:cs="GHEA Grapalat"/>
        </w:rPr>
        <w:t>այլ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բնույթի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անձնական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ազդեցության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հիման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վրա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այլ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միջոցներով</w:t>
      </w:r>
      <w:r w:rsidRPr="00FE4A6D">
        <w:rPr>
          <w:rFonts w:ascii="Arial LatArm" w:eastAsia="GHEA Grapalat" w:hAnsi="Arial LatArm" w:cs="GHEA Grapalat"/>
        </w:rPr>
        <w:t>.</w:t>
      </w:r>
    </w:p>
    <w:p w14:paraId="60B581CC" w14:textId="77777777" w:rsidR="00BF1194" w:rsidRPr="00FE4A6D" w:rsidRDefault="00BF1194" w:rsidP="00BF119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Arial LatArm" w:eastAsia="GHEA Grapalat" w:hAnsi="Arial LatArm" w:cs="GHEA Grapalat"/>
        </w:rPr>
      </w:pPr>
      <w:r w:rsidRPr="00FE4A6D">
        <w:rPr>
          <w:rFonts w:ascii="Arial LatArm" w:eastAsia="GHEA Grapalat" w:hAnsi="GHEA Grapalat" w:cs="GHEA Grapalat"/>
        </w:rPr>
        <w:t>գ</w:t>
      </w:r>
      <w:r w:rsidRPr="00FE4A6D">
        <w:rPr>
          <w:rFonts w:ascii="Arial LatArm" w:eastAsia="GHEA Grapalat" w:hAnsi="Cambria Math" w:cs="GHEA Grapalat"/>
        </w:rPr>
        <w:t>․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Այս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ենթաբաժնի</w:t>
      </w:r>
      <w:r w:rsidRPr="00FE4A6D">
        <w:rPr>
          <w:rFonts w:ascii="Arial LatArm" w:eastAsia="GHEA Grapalat" w:hAnsi="Arial LatArm" w:cs="GHEA Grapalat"/>
        </w:rPr>
        <w:t xml:space="preserve"> «</w:t>
      </w:r>
      <w:r w:rsidRPr="00FE4A6D">
        <w:rPr>
          <w:rFonts w:ascii="Arial LatArm" w:eastAsia="GHEA Grapalat" w:hAnsi="GHEA Grapalat" w:cs="GHEA Grapalat"/>
          <w:b/>
        </w:rPr>
        <w:t>գ</w:t>
      </w:r>
      <w:r w:rsidRPr="00FE4A6D">
        <w:rPr>
          <w:rFonts w:ascii="Arial LatArm" w:eastAsia="GHEA Grapalat" w:hAnsi="Arial LatArm" w:cs="GHEA Grapalat"/>
        </w:rPr>
        <w:t xml:space="preserve">» </w:t>
      </w:r>
      <w:r w:rsidRPr="00FE4A6D">
        <w:rPr>
          <w:rFonts w:ascii="Arial LatArm" w:eastAsia="GHEA Grapalat" w:hAnsi="GHEA Grapalat" w:cs="GHEA Grapalat"/>
        </w:rPr>
        <w:t>կետում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կատարվում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է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նշում</w:t>
      </w:r>
      <w:r w:rsidRPr="00FE4A6D">
        <w:rPr>
          <w:rFonts w:ascii="Arial LatArm" w:eastAsia="GHEA Grapalat" w:hAnsi="Arial LatArm" w:cs="GHEA Grapalat"/>
        </w:rPr>
        <w:t xml:space="preserve">, </w:t>
      </w:r>
      <w:r w:rsidRPr="00FE4A6D">
        <w:rPr>
          <w:rFonts w:ascii="Arial LatArm" w:eastAsia="GHEA Grapalat" w:hAnsi="GHEA Grapalat" w:cs="GHEA Grapalat"/>
        </w:rPr>
        <w:t>եթե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անձը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հանդիսանում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է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Կազմակերպության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գործունեության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ընդհանուր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ընթացիկ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ղեկավարումն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իրականացնող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պաշտոնատար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անձ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այն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դեպքում</w:t>
      </w:r>
      <w:r w:rsidRPr="00FE4A6D">
        <w:rPr>
          <w:rFonts w:ascii="Arial LatArm" w:eastAsia="GHEA Grapalat" w:hAnsi="Arial LatArm" w:cs="GHEA Grapalat"/>
        </w:rPr>
        <w:t xml:space="preserve">, </w:t>
      </w:r>
      <w:r w:rsidRPr="00FE4A6D">
        <w:rPr>
          <w:rFonts w:ascii="Arial LatArm" w:eastAsia="GHEA Grapalat" w:hAnsi="GHEA Grapalat" w:cs="GHEA Grapalat"/>
        </w:rPr>
        <w:t>երբ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առկա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չէ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այս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ենթաբաժնի</w:t>
      </w:r>
      <w:r w:rsidRPr="00FE4A6D">
        <w:rPr>
          <w:rFonts w:ascii="Arial LatArm" w:eastAsia="GHEA Grapalat" w:hAnsi="Arial LatArm" w:cs="GHEA Grapalat"/>
        </w:rPr>
        <w:t xml:space="preserve"> «</w:t>
      </w:r>
      <w:r w:rsidRPr="00FE4A6D">
        <w:rPr>
          <w:rFonts w:ascii="Arial LatArm" w:eastAsia="GHEA Grapalat" w:hAnsi="GHEA Grapalat" w:cs="GHEA Grapalat"/>
        </w:rPr>
        <w:t>ա</w:t>
      </w:r>
      <w:r w:rsidRPr="00FE4A6D">
        <w:rPr>
          <w:rFonts w:ascii="Arial LatArm" w:eastAsia="GHEA Grapalat" w:hAnsi="Arial LatArm" w:cs="GHEA Grapalat"/>
        </w:rPr>
        <w:t xml:space="preserve">» </w:t>
      </w:r>
      <w:r w:rsidRPr="00FE4A6D">
        <w:rPr>
          <w:rFonts w:ascii="Arial LatArm" w:eastAsia="GHEA Grapalat" w:hAnsi="GHEA Grapalat" w:cs="GHEA Grapalat"/>
        </w:rPr>
        <w:t>և</w:t>
      </w:r>
      <w:r w:rsidRPr="00FE4A6D">
        <w:rPr>
          <w:rFonts w:ascii="Arial LatArm" w:eastAsia="GHEA Grapalat" w:hAnsi="Arial LatArm" w:cs="GHEA Grapalat"/>
        </w:rPr>
        <w:t xml:space="preserve"> «</w:t>
      </w:r>
      <w:r w:rsidRPr="00FE4A6D">
        <w:rPr>
          <w:rFonts w:ascii="Arial LatArm" w:eastAsia="GHEA Grapalat" w:hAnsi="GHEA Grapalat" w:cs="GHEA Grapalat"/>
        </w:rPr>
        <w:t>բ</w:t>
      </w:r>
      <w:r w:rsidRPr="00FE4A6D">
        <w:rPr>
          <w:rFonts w:ascii="Arial LatArm" w:eastAsia="GHEA Grapalat" w:hAnsi="Arial LatArm" w:cs="GHEA Grapalat"/>
        </w:rPr>
        <w:t xml:space="preserve">» </w:t>
      </w:r>
      <w:r w:rsidRPr="00FE4A6D">
        <w:rPr>
          <w:rFonts w:ascii="Arial LatArm" w:eastAsia="GHEA Grapalat" w:hAnsi="GHEA Grapalat" w:cs="GHEA Grapalat"/>
        </w:rPr>
        <w:t>կետերի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պահանջներին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համապատասխանող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ֆիզիկական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անձ</w:t>
      </w:r>
      <w:r w:rsidRPr="00FE4A6D">
        <w:rPr>
          <w:rFonts w:ascii="Arial LatArm" w:eastAsia="GHEA Grapalat" w:hAnsi="Arial LatArm" w:cs="GHEA Grapalat"/>
        </w:rPr>
        <w:t>.</w:t>
      </w:r>
    </w:p>
    <w:p w14:paraId="2E4146ED" w14:textId="77777777" w:rsidR="00BF1194" w:rsidRPr="00FE4A6D" w:rsidRDefault="00BF1194" w:rsidP="00BF1194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rial LatArm" w:eastAsia="GHEA Grapalat" w:hAnsi="Arial LatArm" w:cs="GHEA Grapalat"/>
        </w:rPr>
      </w:pPr>
      <w:bookmarkStart w:id="6" w:name="_heading=h.gjdgxs" w:colFirst="0" w:colLast="0"/>
      <w:bookmarkEnd w:id="6"/>
      <w:r w:rsidRPr="00FE4A6D">
        <w:rPr>
          <w:rFonts w:ascii="Arial LatArm" w:eastAsia="GHEA Grapalat" w:hAnsi="Arial LatArm" w:cs="GHEA Grapalat"/>
        </w:rPr>
        <w:t>«</w:t>
      </w:r>
      <w:r w:rsidRPr="00FE4A6D">
        <w:rPr>
          <w:rFonts w:ascii="Arial LatArm" w:eastAsia="GHEA Grapalat" w:hAnsi="GHEA Grapalat" w:cs="GHEA Grapalat"/>
        </w:rPr>
        <w:t>Իրական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շահառու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հանդիսանալու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հիմքերը</w:t>
      </w:r>
      <w:r w:rsidRPr="00FE4A6D">
        <w:rPr>
          <w:rFonts w:ascii="Arial LatArm" w:eastAsia="GHEA Grapalat" w:hAnsi="Arial LatArm" w:cs="GHEA Grapalat"/>
        </w:rPr>
        <w:t xml:space="preserve"> (</w:t>
      </w:r>
      <w:r w:rsidRPr="00FE4A6D">
        <w:rPr>
          <w:rFonts w:ascii="Arial LatArm" w:eastAsia="GHEA Grapalat" w:hAnsi="GHEA Grapalat" w:cs="GHEA Grapalat"/>
        </w:rPr>
        <w:t>ընդերքօգտագործման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ոլորտի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հաշվետու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կազմակերպությունների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համար</w:t>
      </w:r>
      <w:r w:rsidRPr="00FE4A6D">
        <w:rPr>
          <w:rFonts w:ascii="Arial LatArm" w:eastAsia="GHEA Grapalat" w:hAnsi="Arial LatArm" w:cs="GHEA Grapalat"/>
        </w:rPr>
        <w:t xml:space="preserve">)» </w:t>
      </w:r>
      <w:r w:rsidRPr="00FE4A6D">
        <w:rPr>
          <w:rFonts w:ascii="Arial LatArm" w:eastAsia="GHEA Grapalat" w:hAnsi="GHEA Grapalat" w:cs="GHEA Grapalat"/>
        </w:rPr>
        <w:t>ենթաբաժինը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լրացվում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է</w:t>
      </w:r>
      <w:r w:rsidRPr="00FE4A6D">
        <w:rPr>
          <w:rFonts w:ascii="Arial LatArm" w:eastAsia="GHEA Grapalat" w:hAnsi="Arial LatArm" w:cs="GHEA Grapalat"/>
        </w:rPr>
        <w:t xml:space="preserve">, </w:t>
      </w:r>
      <w:r w:rsidRPr="00FE4A6D">
        <w:rPr>
          <w:rFonts w:ascii="Arial LatArm" w:eastAsia="GHEA Grapalat" w:hAnsi="GHEA Grapalat" w:cs="GHEA Grapalat"/>
        </w:rPr>
        <w:t>եթե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հայտարարագիրը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ներկայացնող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իրավաբանական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անձը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հանդիսանում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է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ընդերքօգտագործման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ոլորտի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հաշվետու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կազմակերպություն։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Իրական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շահառուների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բացահայտումն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իրականացվում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է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Ընդերքի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մասին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օրենսգրքով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սահմանված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չափանիշներով</w:t>
      </w:r>
      <w:r w:rsidRPr="00FE4A6D">
        <w:rPr>
          <w:rFonts w:ascii="Arial LatArm" w:eastAsia="GHEA Grapalat" w:hAnsi="Arial LatArm" w:cs="GHEA Grapalat"/>
        </w:rPr>
        <w:t xml:space="preserve">: </w:t>
      </w:r>
      <w:r w:rsidRPr="00FE4A6D">
        <w:rPr>
          <w:rFonts w:ascii="Arial LatArm" w:eastAsia="GHEA Grapalat" w:hAnsi="GHEA Grapalat" w:cs="GHEA Grapalat"/>
        </w:rPr>
        <w:t>Այս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ենթաբաժնում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նշումները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կատարվում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են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սույն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կարգի</w:t>
      </w:r>
      <w:r w:rsidRPr="00FE4A6D">
        <w:rPr>
          <w:rFonts w:ascii="Arial LatArm" w:eastAsia="GHEA Grapalat" w:hAnsi="Arial LatArm" w:cs="GHEA Grapalat"/>
        </w:rPr>
        <w:t xml:space="preserve"> 4</w:t>
      </w:r>
      <w:r w:rsidRPr="00FE4A6D">
        <w:rPr>
          <w:rFonts w:ascii="Arial LatArm" w:eastAsia="Cambria Math" w:hAnsi="Cambria Math" w:cs="Cambria Math"/>
        </w:rPr>
        <w:t>․</w:t>
      </w:r>
      <w:r w:rsidRPr="00FE4A6D">
        <w:rPr>
          <w:rFonts w:ascii="Arial LatArm" w:eastAsia="GHEA Grapalat" w:hAnsi="Arial LatArm" w:cs="GHEA Grapalat"/>
        </w:rPr>
        <w:t>5-</w:t>
      </w:r>
      <w:r w:rsidRPr="00FE4A6D">
        <w:rPr>
          <w:rFonts w:ascii="Arial LatArm" w:eastAsia="GHEA Grapalat" w:hAnsi="GHEA Grapalat" w:cs="GHEA Grapalat"/>
        </w:rPr>
        <w:t>րդ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կետում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սահմանված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կանոնների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հաշվառմամբ։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Այս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ենթաբաժնում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հիմքերի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վերաբերյալ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տվյալները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լրացվում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են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հետևյալ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կանոններով</w:t>
      </w:r>
      <w:r w:rsidRPr="00FE4A6D">
        <w:rPr>
          <w:rFonts w:ascii="Arial LatArm" w:eastAsia="GHEA Grapalat" w:hAnsi="Cambria Math" w:cs="GHEA Grapalat"/>
        </w:rPr>
        <w:t>․</w:t>
      </w:r>
    </w:p>
    <w:p w14:paraId="194AC772" w14:textId="77777777" w:rsidR="00BF1194" w:rsidRPr="00FE4A6D" w:rsidRDefault="00BF1194" w:rsidP="00BF119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Arial LatArm" w:eastAsia="GHEA Grapalat" w:hAnsi="Arial LatArm" w:cs="GHEA Grapalat"/>
        </w:rPr>
      </w:pPr>
      <w:r w:rsidRPr="00FE4A6D">
        <w:rPr>
          <w:rFonts w:ascii="Arial LatArm" w:eastAsia="GHEA Grapalat" w:hAnsi="GHEA Grapalat" w:cs="GHEA Grapalat"/>
        </w:rPr>
        <w:lastRenderedPageBreak/>
        <w:t>ա</w:t>
      </w:r>
      <w:r w:rsidRPr="00FE4A6D">
        <w:rPr>
          <w:rFonts w:ascii="Arial LatArm" w:eastAsia="GHEA Grapalat" w:hAnsi="Cambria Math" w:cs="GHEA Grapalat"/>
        </w:rPr>
        <w:t>․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Այս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ենթաբաժնի</w:t>
      </w:r>
      <w:r w:rsidRPr="00FE4A6D">
        <w:rPr>
          <w:rFonts w:ascii="Arial LatArm" w:eastAsia="GHEA Grapalat" w:hAnsi="Arial LatArm" w:cs="GHEA Grapalat"/>
        </w:rPr>
        <w:t xml:space="preserve"> «</w:t>
      </w:r>
      <w:r w:rsidRPr="00FE4A6D">
        <w:rPr>
          <w:rFonts w:ascii="Arial LatArm" w:eastAsia="GHEA Grapalat" w:hAnsi="GHEA Grapalat" w:cs="GHEA Grapalat"/>
          <w:b/>
        </w:rPr>
        <w:t>ա</w:t>
      </w:r>
      <w:r w:rsidRPr="00FE4A6D">
        <w:rPr>
          <w:rFonts w:ascii="Arial LatArm" w:eastAsia="GHEA Grapalat" w:hAnsi="Arial LatArm" w:cs="GHEA Grapalat"/>
        </w:rPr>
        <w:t xml:space="preserve">» </w:t>
      </w:r>
      <w:r w:rsidRPr="00FE4A6D">
        <w:rPr>
          <w:rFonts w:ascii="Arial LatArm" w:eastAsia="GHEA Grapalat" w:hAnsi="GHEA Grapalat" w:cs="GHEA Grapalat"/>
        </w:rPr>
        <w:t>կետում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կատարվում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է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նշում</w:t>
      </w:r>
      <w:r w:rsidRPr="00FE4A6D">
        <w:rPr>
          <w:rFonts w:ascii="Arial LatArm" w:eastAsia="GHEA Grapalat" w:hAnsi="Arial LatArm" w:cs="GHEA Grapalat"/>
        </w:rPr>
        <w:t xml:space="preserve">, </w:t>
      </w:r>
      <w:r w:rsidRPr="00FE4A6D">
        <w:rPr>
          <w:rFonts w:ascii="Arial LatArm" w:eastAsia="GHEA Grapalat" w:hAnsi="GHEA Grapalat" w:cs="GHEA Grapalat"/>
        </w:rPr>
        <w:t>եթե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ֆիզիկական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անձը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ուղղակի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անուղղակի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կերպով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տիրապետում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է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տվյալ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իրավաբանական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անձի</w:t>
      </w:r>
      <w:r w:rsidRPr="00FE4A6D">
        <w:rPr>
          <w:rFonts w:ascii="Arial LatArm" w:eastAsia="GHEA Grapalat" w:hAnsi="Arial LatArm" w:cs="GHEA Grapalat"/>
        </w:rPr>
        <w:t xml:space="preserve">` </w:t>
      </w:r>
      <w:r w:rsidRPr="00FE4A6D">
        <w:rPr>
          <w:rFonts w:ascii="Arial LatArm" w:eastAsia="GHEA Grapalat" w:hAnsi="GHEA Grapalat" w:cs="GHEA Grapalat"/>
        </w:rPr>
        <w:t>ձայնի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իրավունք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տվող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բաժնեմասերի</w:t>
      </w:r>
      <w:r w:rsidRPr="00FE4A6D">
        <w:rPr>
          <w:rFonts w:ascii="Arial LatArm" w:eastAsia="GHEA Grapalat" w:hAnsi="Arial LatArm" w:cs="GHEA Grapalat"/>
        </w:rPr>
        <w:t xml:space="preserve"> (</w:t>
      </w:r>
      <w:r w:rsidRPr="00FE4A6D">
        <w:rPr>
          <w:rFonts w:ascii="Arial LatArm" w:eastAsia="GHEA Grapalat" w:hAnsi="GHEA Grapalat" w:cs="GHEA Grapalat"/>
        </w:rPr>
        <w:t>բաժնետոմսերի</w:t>
      </w:r>
      <w:r w:rsidRPr="00FE4A6D">
        <w:rPr>
          <w:rFonts w:ascii="Arial LatArm" w:eastAsia="GHEA Grapalat" w:hAnsi="Arial LatArm" w:cs="GHEA Grapalat"/>
        </w:rPr>
        <w:t xml:space="preserve">, </w:t>
      </w:r>
      <w:r w:rsidRPr="00FE4A6D">
        <w:rPr>
          <w:rFonts w:ascii="Arial LatArm" w:eastAsia="GHEA Grapalat" w:hAnsi="GHEA Grapalat" w:cs="GHEA Grapalat"/>
        </w:rPr>
        <w:t>փայերի</w:t>
      </w:r>
      <w:r w:rsidRPr="00FE4A6D">
        <w:rPr>
          <w:rFonts w:ascii="Arial LatArm" w:eastAsia="GHEA Grapalat" w:hAnsi="Arial LatArm" w:cs="GHEA Grapalat"/>
        </w:rPr>
        <w:t xml:space="preserve">) 10 </w:t>
      </w:r>
      <w:r w:rsidRPr="00FE4A6D">
        <w:rPr>
          <w:rFonts w:ascii="Arial LatArm" w:eastAsia="GHEA Grapalat" w:hAnsi="GHEA Grapalat" w:cs="GHEA Grapalat"/>
        </w:rPr>
        <w:t>և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ավելի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տոկոսին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ուղղակի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անուղղակի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կերպով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ունի</w:t>
      </w:r>
      <w:r w:rsidRPr="00FE4A6D">
        <w:rPr>
          <w:rFonts w:ascii="Arial LatArm" w:eastAsia="GHEA Grapalat" w:hAnsi="Arial LatArm" w:cs="GHEA Grapalat"/>
        </w:rPr>
        <w:t xml:space="preserve"> 10 </w:t>
      </w:r>
      <w:r w:rsidRPr="00FE4A6D">
        <w:rPr>
          <w:rFonts w:ascii="Arial LatArm" w:eastAsia="GHEA Grapalat" w:hAnsi="GHEA Grapalat" w:cs="GHEA Grapalat"/>
        </w:rPr>
        <w:t>և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ավելի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տոկոս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մասնակցություն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իրավաբանական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անձի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կանոնադրական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կապիտալում։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Այս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ենթաբաժինը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լրացվում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է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սույն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կարգի</w:t>
      </w:r>
      <w:r w:rsidRPr="00FE4A6D">
        <w:rPr>
          <w:rFonts w:ascii="Arial LatArm" w:eastAsia="GHEA Grapalat" w:hAnsi="Arial LatArm" w:cs="GHEA Grapalat"/>
        </w:rPr>
        <w:t xml:space="preserve"> 4-</w:t>
      </w:r>
      <w:r w:rsidRPr="00FE4A6D">
        <w:rPr>
          <w:rFonts w:ascii="Arial LatArm" w:eastAsia="GHEA Grapalat" w:hAnsi="GHEA Grapalat" w:cs="GHEA Grapalat"/>
        </w:rPr>
        <w:t>րդ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կետի</w:t>
      </w:r>
      <w:r w:rsidRPr="00FE4A6D">
        <w:rPr>
          <w:rFonts w:ascii="Arial LatArm" w:eastAsia="GHEA Grapalat" w:hAnsi="Arial LatArm" w:cs="GHEA Grapalat"/>
        </w:rPr>
        <w:t xml:space="preserve"> 5-</w:t>
      </w:r>
      <w:r w:rsidRPr="00FE4A6D">
        <w:rPr>
          <w:rFonts w:ascii="Arial LatArm" w:eastAsia="GHEA Grapalat" w:hAnsi="GHEA Grapalat" w:cs="GHEA Grapalat"/>
        </w:rPr>
        <w:t>րդ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ենթակետի</w:t>
      </w:r>
      <w:r w:rsidRPr="00FE4A6D">
        <w:rPr>
          <w:rFonts w:ascii="Arial LatArm" w:eastAsia="GHEA Grapalat" w:hAnsi="Arial LatArm" w:cs="GHEA Grapalat"/>
        </w:rPr>
        <w:t xml:space="preserve"> «</w:t>
      </w:r>
      <w:r w:rsidRPr="00FE4A6D">
        <w:rPr>
          <w:rFonts w:ascii="Arial LatArm" w:eastAsia="GHEA Grapalat" w:hAnsi="GHEA Grapalat" w:cs="GHEA Grapalat"/>
        </w:rPr>
        <w:t>ա</w:t>
      </w:r>
      <w:r w:rsidRPr="00FE4A6D">
        <w:rPr>
          <w:rFonts w:ascii="Arial LatArm" w:eastAsia="GHEA Grapalat" w:hAnsi="Arial LatArm" w:cs="GHEA Grapalat"/>
        </w:rPr>
        <w:t xml:space="preserve">» </w:t>
      </w:r>
      <w:r w:rsidRPr="00FE4A6D">
        <w:rPr>
          <w:rFonts w:ascii="Arial LatArm" w:eastAsia="GHEA Grapalat" w:hAnsi="GHEA Grapalat" w:cs="GHEA Grapalat"/>
        </w:rPr>
        <w:t>պարբերությամբ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սահմանված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կանոնների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հաշվառմամբ</w:t>
      </w:r>
      <w:r w:rsidRPr="00FE4A6D">
        <w:rPr>
          <w:rFonts w:ascii="Arial LatArm" w:eastAsia="GHEA Grapalat" w:hAnsi="Arial LatArm" w:cs="GHEA Grapalat"/>
        </w:rPr>
        <w:t>.</w:t>
      </w:r>
    </w:p>
    <w:p w14:paraId="64D20F9E" w14:textId="77777777" w:rsidR="00BF1194" w:rsidRPr="00FE4A6D" w:rsidRDefault="00BF1194" w:rsidP="00BF119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Arial LatArm" w:eastAsia="GHEA Grapalat" w:hAnsi="Arial LatArm" w:cs="GHEA Grapalat"/>
        </w:rPr>
      </w:pPr>
      <w:r w:rsidRPr="00FE4A6D">
        <w:rPr>
          <w:rFonts w:ascii="Arial LatArm" w:eastAsia="GHEA Grapalat" w:hAnsi="GHEA Grapalat" w:cs="GHEA Grapalat"/>
        </w:rPr>
        <w:t>բ</w:t>
      </w:r>
      <w:r w:rsidRPr="00FE4A6D">
        <w:rPr>
          <w:rFonts w:ascii="Arial LatArm" w:eastAsia="GHEA Grapalat" w:hAnsi="Cambria Math" w:cs="GHEA Grapalat"/>
        </w:rPr>
        <w:t>․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Այս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ենթաբաժնի</w:t>
      </w:r>
      <w:r w:rsidRPr="00FE4A6D">
        <w:rPr>
          <w:rFonts w:ascii="Arial LatArm" w:eastAsia="GHEA Grapalat" w:hAnsi="Arial LatArm" w:cs="GHEA Grapalat"/>
        </w:rPr>
        <w:t xml:space="preserve"> «</w:t>
      </w:r>
      <w:r w:rsidRPr="00FE4A6D">
        <w:rPr>
          <w:rFonts w:ascii="Arial LatArm" w:eastAsia="GHEA Grapalat" w:hAnsi="GHEA Grapalat" w:cs="GHEA Grapalat"/>
          <w:b/>
        </w:rPr>
        <w:t>բ</w:t>
      </w:r>
      <w:r w:rsidRPr="00FE4A6D">
        <w:rPr>
          <w:rFonts w:ascii="Arial LatArm" w:eastAsia="GHEA Grapalat" w:hAnsi="Arial LatArm" w:cs="GHEA Grapalat"/>
        </w:rPr>
        <w:t xml:space="preserve">» </w:t>
      </w:r>
      <w:r w:rsidRPr="00FE4A6D">
        <w:rPr>
          <w:rFonts w:ascii="Arial LatArm" w:eastAsia="GHEA Grapalat" w:hAnsi="GHEA Grapalat" w:cs="GHEA Grapalat"/>
        </w:rPr>
        <w:t>կետում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կատարվում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է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նշում</w:t>
      </w:r>
      <w:r w:rsidRPr="00FE4A6D">
        <w:rPr>
          <w:rFonts w:ascii="Arial LatArm" w:eastAsia="GHEA Grapalat" w:hAnsi="Arial LatArm" w:cs="GHEA Grapalat"/>
        </w:rPr>
        <w:t xml:space="preserve">, </w:t>
      </w:r>
      <w:r w:rsidRPr="00FE4A6D">
        <w:rPr>
          <w:rFonts w:ascii="Arial LatArm" w:eastAsia="GHEA Grapalat" w:hAnsi="GHEA Grapalat" w:cs="GHEA Grapalat"/>
        </w:rPr>
        <w:t>եթե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անձն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իրավունք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ունի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նշանակելու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հեռացնելու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իրավաբանական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անձի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կառավարման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մարմինների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անդամների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մեծամասնությանը</w:t>
      </w:r>
      <w:r w:rsidRPr="00FE4A6D">
        <w:rPr>
          <w:rFonts w:ascii="Arial LatArm" w:eastAsia="GHEA Grapalat" w:hAnsi="Arial LatArm" w:cs="GHEA Grapalat"/>
        </w:rPr>
        <w:t>.</w:t>
      </w:r>
    </w:p>
    <w:p w14:paraId="69AE0ADF" w14:textId="77777777" w:rsidR="00BF1194" w:rsidRPr="00FE4A6D" w:rsidRDefault="00BF1194" w:rsidP="00BF119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Arial LatArm" w:eastAsia="GHEA Grapalat" w:hAnsi="Arial LatArm" w:cs="GHEA Grapalat"/>
        </w:rPr>
      </w:pPr>
      <w:r w:rsidRPr="00FE4A6D">
        <w:rPr>
          <w:rFonts w:ascii="Arial LatArm" w:eastAsia="GHEA Grapalat" w:hAnsi="GHEA Grapalat" w:cs="GHEA Grapalat"/>
        </w:rPr>
        <w:t>գ</w:t>
      </w:r>
      <w:r w:rsidRPr="00FE4A6D">
        <w:rPr>
          <w:rFonts w:ascii="Arial LatArm" w:eastAsia="GHEA Grapalat" w:hAnsi="Cambria Math" w:cs="GHEA Grapalat"/>
        </w:rPr>
        <w:t>․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Այս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ենթաբաժնի</w:t>
      </w:r>
      <w:r w:rsidRPr="00FE4A6D">
        <w:rPr>
          <w:rFonts w:ascii="Arial LatArm" w:eastAsia="GHEA Grapalat" w:hAnsi="Arial LatArm" w:cs="GHEA Grapalat"/>
        </w:rPr>
        <w:t xml:space="preserve"> «</w:t>
      </w:r>
      <w:r w:rsidRPr="00FE4A6D">
        <w:rPr>
          <w:rFonts w:ascii="Arial LatArm" w:eastAsia="GHEA Grapalat" w:hAnsi="GHEA Grapalat" w:cs="GHEA Grapalat"/>
          <w:b/>
        </w:rPr>
        <w:t>գ</w:t>
      </w:r>
      <w:r w:rsidRPr="00FE4A6D">
        <w:rPr>
          <w:rFonts w:ascii="Arial LatArm" w:eastAsia="GHEA Grapalat" w:hAnsi="Arial LatArm" w:cs="GHEA Grapalat"/>
        </w:rPr>
        <w:t xml:space="preserve">» </w:t>
      </w:r>
      <w:r w:rsidRPr="00FE4A6D">
        <w:rPr>
          <w:rFonts w:ascii="Arial LatArm" w:eastAsia="GHEA Grapalat" w:hAnsi="GHEA Grapalat" w:cs="GHEA Grapalat"/>
        </w:rPr>
        <w:t>կետում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կատարվում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է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նշում</w:t>
      </w:r>
      <w:r w:rsidRPr="00FE4A6D">
        <w:rPr>
          <w:rFonts w:ascii="Arial LatArm" w:eastAsia="GHEA Grapalat" w:hAnsi="Arial LatArm" w:cs="GHEA Grapalat"/>
        </w:rPr>
        <w:t xml:space="preserve">, </w:t>
      </w:r>
      <w:r w:rsidRPr="00FE4A6D">
        <w:rPr>
          <w:rFonts w:ascii="Arial LatArm" w:eastAsia="GHEA Grapalat" w:hAnsi="GHEA Grapalat" w:cs="GHEA Grapalat"/>
        </w:rPr>
        <w:t>եթե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անձը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Կազմակերպությունից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անհատույց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ստացել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է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հաշվետու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տարվան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նախորդող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տարվա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ընթացքում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տվյալ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իրավաբանական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անձի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ստացած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շահույթի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առնվազն</w:t>
      </w:r>
      <w:r w:rsidRPr="00FE4A6D">
        <w:rPr>
          <w:rFonts w:ascii="Arial LatArm" w:eastAsia="GHEA Grapalat" w:hAnsi="Arial LatArm" w:cs="GHEA Grapalat"/>
        </w:rPr>
        <w:t xml:space="preserve"> 15 </w:t>
      </w:r>
      <w:r w:rsidRPr="00FE4A6D">
        <w:rPr>
          <w:rFonts w:ascii="Arial LatArm" w:eastAsia="GHEA Grapalat" w:hAnsi="GHEA Grapalat" w:cs="GHEA Grapalat"/>
        </w:rPr>
        <w:t>տոկոսի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չափով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օգուտ</w:t>
      </w:r>
      <w:r w:rsidRPr="00FE4A6D">
        <w:rPr>
          <w:rFonts w:ascii="Arial LatArm" w:eastAsia="GHEA Grapalat" w:hAnsi="Arial LatArm" w:cs="GHEA Grapalat"/>
        </w:rPr>
        <w:t>.</w:t>
      </w:r>
    </w:p>
    <w:p w14:paraId="54E3EB1F" w14:textId="77777777" w:rsidR="00BF1194" w:rsidRPr="00FE4A6D" w:rsidRDefault="00BF1194" w:rsidP="00BF119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Arial LatArm" w:eastAsia="GHEA Grapalat" w:hAnsi="Arial LatArm" w:cs="GHEA Grapalat"/>
        </w:rPr>
      </w:pPr>
      <w:r w:rsidRPr="00FE4A6D">
        <w:rPr>
          <w:rFonts w:ascii="Arial LatArm" w:eastAsia="GHEA Grapalat" w:hAnsi="GHEA Grapalat" w:cs="GHEA Grapalat"/>
        </w:rPr>
        <w:t>դ</w:t>
      </w:r>
      <w:r w:rsidRPr="00FE4A6D">
        <w:rPr>
          <w:rFonts w:ascii="Arial LatArm" w:eastAsia="GHEA Grapalat" w:hAnsi="Cambria Math" w:cs="GHEA Grapalat"/>
        </w:rPr>
        <w:t>․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Այս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ենթաբաժնի</w:t>
      </w:r>
      <w:r w:rsidRPr="00FE4A6D">
        <w:rPr>
          <w:rFonts w:ascii="Arial LatArm" w:eastAsia="GHEA Grapalat" w:hAnsi="Arial LatArm" w:cs="GHEA Grapalat"/>
        </w:rPr>
        <w:t xml:space="preserve"> «</w:t>
      </w:r>
      <w:r w:rsidRPr="00FE4A6D">
        <w:rPr>
          <w:rFonts w:ascii="Arial LatArm" w:eastAsia="GHEA Grapalat" w:hAnsi="GHEA Grapalat" w:cs="GHEA Grapalat"/>
          <w:b/>
        </w:rPr>
        <w:t>դ</w:t>
      </w:r>
      <w:r w:rsidRPr="00FE4A6D">
        <w:rPr>
          <w:rFonts w:ascii="Arial LatArm" w:eastAsia="GHEA Grapalat" w:hAnsi="Arial LatArm" w:cs="GHEA Grapalat"/>
        </w:rPr>
        <w:t>»</w:t>
      </w:r>
      <w:r w:rsidRPr="00FE4A6D">
        <w:rPr>
          <w:rFonts w:ascii="Arial LatArm" w:eastAsia="GHEA Grapalat" w:hAnsi="Arial LatArm" w:cs="GHEA Grapalat"/>
          <w:b/>
        </w:rPr>
        <w:t xml:space="preserve"> </w:t>
      </w:r>
      <w:r w:rsidRPr="00FE4A6D">
        <w:rPr>
          <w:rFonts w:ascii="Arial LatArm" w:eastAsia="GHEA Grapalat" w:hAnsi="GHEA Grapalat" w:cs="GHEA Grapalat"/>
        </w:rPr>
        <w:t>կետում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կատարվում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է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նշում</w:t>
      </w:r>
      <w:r w:rsidRPr="00FE4A6D">
        <w:rPr>
          <w:rFonts w:ascii="Arial LatArm" w:eastAsia="GHEA Grapalat" w:hAnsi="Arial LatArm" w:cs="GHEA Grapalat"/>
        </w:rPr>
        <w:t xml:space="preserve">, </w:t>
      </w:r>
      <w:r w:rsidRPr="00FE4A6D">
        <w:rPr>
          <w:rFonts w:ascii="Arial LatArm" w:eastAsia="GHEA Grapalat" w:hAnsi="GHEA Grapalat" w:cs="GHEA Grapalat"/>
        </w:rPr>
        <w:t>եթե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անձն</w:t>
      </w:r>
      <w:r w:rsidRPr="00FE4A6D">
        <w:rPr>
          <w:rFonts w:ascii="Arial LatArm" w:eastAsia="GHEA Grapalat" w:hAnsi="Arial LatArm" w:cs="GHEA Grapalat"/>
        </w:rPr>
        <w:t xml:space="preserve"> «</w:t>
      </w:r>
      <w:r w:rsidRPr="00FE4A6D">
        <w:rPr>
          <w:rFonts w:ascii="Arial LatArm" w:eastAsia="GHEA Grapalat" w:hAnsi="GHEA Grapalat" w:cs="GHEA Grapalat"/>
        </w:rPr>
        <w:t>ա</w:t>
      </w:r>
      <w:r w:rsidRPr="00FE4A6D">
        <w:rPr>
          <w:rFonts w:ascii="Arial LatArm" w:eastAsia="GHEA Grapalat" w:hAnsi="Arial LatArm" w:cs="GHEA Grapalat"/>
        </w:rPr>
        <w:t>»-«</w:t>
      </w:r>
      <w:r w:rsidRPr="00FE4A6D">
        <w:rPr>
          <w:rFonts w:ascii="Arial LatArm" w:eastAsia="GHEA Grapalat" w:hAnsi="GHEA Grapalat" w:cs="GHEA Grapalat"/>
        </w:rPr>
        <w:t>գ</w:t>
      </w:r>
      <w:r w:rsidRPr="00FE4A6D">
        <w:rPr>
          <w:rFonts w:ascii="Arial LatArm" w:eastAsia="GHEA Grapalat" w:hAnsi="Arial LatArm" w:cs="GHEA Grapalat"/>
        </w:rPr>
        <w:t xml:space="preserve">» </w:t>
      </w:r>
      <w:r w:rsidRPr="00FE4A6D">
        <w:rPr>
          <w:rFonts w:ascii="Arial LatArm" w:eastAsia="GHEA Grapalat" w:hAnsi="GHEA Grapalat" w:cs="GHEA Grapalat"/>
        </w:rPr>
        <w:t>կետերի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իմաստով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չի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հանդիսանում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Կազմակերպության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իրական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շահառու</w:t>
      </w:r>
      <w:r w:rsidRPr="00FE4A6D">
        <w:rPr>
          <w:rFonts w:ascii="Arial LatArm" w:eastAsia="GHEA Grapalat" w:hAnsi="Arial LatArm" w:cs="GHEA Grapalat"/>
        </w:rPr>
        <w:t xml:space="preserve">, </w:t>
      </w:r>
      <w:r w:rsidRPr="00FE4A6D">
        <w:rPr>
          <w:rFonts w:ascii="Arial LatArm" w:eastAsia="GHEA Grapalat" w:hAnsi="GHEA Grapalat" w:cs="GHEA Grapalat"/>
        </w:rPr>
        <w:t>սակայն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վերահսկում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է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կազմակերպությունը՝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իրավական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գործիքների</w:t>
      </w:r>
      <w:r w:rsidRPr="00FE4A6D">
        <w:rPr>
          <w:rFonts w:ascii="Arial LatArm" w:eastAsia="GHEA Grapalat" w:hAnsi="Arial LatArm" w:cs="GHEA Grapalat"/>
        </w:rPr>
        <w:t xml:space="preserve"> (</w:t>
      </w:r>
      <w:r w:rsidRPr="00FE4A6D">
        <w:rPr>
          <w:rFonts w:ascii="Arial LatArm" w:eastAsia="GHEA Grapalat" w:hAnsi="GHEA Grapalat" w:cs="GHEA Grapalat"/>
        </w:rPr>
        <w:t>այդ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թվում՝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կնքված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գործարքների</w:t>
      </w:r>
      <w:r w:rsidRPr="00FE4A6D">
        <w:rPr>
          <w:rFonts w:ascii="Arial LatArm" w:eastAsia="GHEA Grapalat" w:hAnsi="Arial LatArm" w:cs="GHEA Grapalat"/>
        </w:rPr>
        <w:t xml:space="preserve">) </w:t>
      </w:r>
      <w:r w:rsidRPr="00FE4A6D">
        <w:rPr>
          <w:rFonts w:ascii="Arial LatArm" w:eastAsia="GHEA Grapalat" w:hAnsi="GHEA Grapalat" w:cs="GHEA Grapalat"/>
        </w:rPr>
        <w:t>ուժով</w:t>
      </w:r>
      <w:r w:rsidRPr="00FE4A6D">
        <w:rPr>
          <w:rFonts w:ascii="Arial LatArm" w:eastAsia="GHEA Grapalat" w:hAnsi="Arial LatArm" w:cs="GHEA Grapalat"/>
        </w:rPr>
        <w:t xml:space="preserve">, </w:t>
      </w:r>
      <w:r w:rsidRPr="00FE4A6D">
        <w:rPr>
          <w:rFonts w:ascii="Arial LatArm" w:eastAsia="GHEA Grapalat" w:hAnsi="GHEA Grapalat" w:cs="GHEA Grapalat"/>
        </w:rPr>
        <w:t>այլ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բնույթի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անձնական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ազդեցության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հիման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վրա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այլ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միջոցներով</w:t>
      </w:r>
      <w:r w:rsidRPr="00FE4A6D">
        <w:rPr>
          <w:rFonts w:ascii="Arial LatArm" w:eastAsia="GHEA Grapalat" w:hAnsi="Arial LatArm" w:cs="GHEA Grapalat"/>
        </w:rPr>
        <w:t>.</w:t>
      </w:r>
    </w:p>
    <w:p w14:paraId="46BFE37F" w14:textId="77777777" w:rsidR="00BF1194" w:rsidRPr="00FE4A6D" w:rsidRDefault="00BF1194" w:rsidP="00BF119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Arial LatArm" w:eastAsia="GHEA Grapalat" w:hAnsi="Arial LatArm" w:cs="GHEA Grapalat"/>
        </w:rPr>
      </w:pPr>
      <w:r w:rsidRPr="00FE4A6D">
        <w:rPr>
          <w:rFonts w:ascii="Arial LatArm" w:eastAsia="GHEA Grapalat" w:hAnsi="GHEA Grapalat" w:cs="GHEA Grapalat"/>
        </w:rPr>
        <w:t>ե</w:t>
      </w:r>
      <w:r w:rsidRPr="00FE4A6D">
        <w:rPr>
          <w:rFonts w:ascii="Arial LatArm" w:eastAsia="GHEA Grapalat" w:hAnsi="Cambria Math" w:cs="GHEA Grapalat"/>
        </w:rPr>
        <w:t>․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Այս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ենթաբաժնի</w:t>
      </w:r>
      <w:r w:rsidRPr="00FE4A6D">
        <w:rPr>
          <w:rFonts w:ascii="Arial LatArm" w:eastAsia="GHEA Grapalat" w:hAnsi="Arial LatArm" w:cs="GHEA Grapalat"/>
        </w:rPr>
        <w:t xml:space="preserve"> «</w:t>
      </w:r>
      <w:r w:rsidRPr="00FE4A6D">
        <w:rPr>
          <w:rFonts w:ascii="Arial LatArm" w:eastAsia="GHEA Grapalat" w:hAnsi="GHEA Grapalat" w:cs="GHEA Grapalat"/>
          <w:b/>
        </w:rPr>
        <w:t>ե</w:t>
      </w:r>
      <w:r w:rsidRPr="00FE4A6D">
        <w:rPr>
          <w:rFonts w:ascii="Arial LatArm" w:eastAsia="GHEA Grapalat" w:hAnsi="Arial LatArm" w:cs="GHEA Grapalat"/>
        </w:rPr>
        <w:t xml:space="preserve">» </w:t>
      </w:r>
      <w:r w:rsidRPr="00FE4A6D">
        <w:rPr>
          <w:rFonts w:ascii="Arial LatArm" w:eastAsia="GHEA Grapalat" w:hAnsi="GHEA Grapalat" w:cs="GHEA Grapalat"/>
        </w:rPr>
        <w:t>կետում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կատարվում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է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նշում</w:t>
      </w:r>
      <w:r w:rsidRPr="00FE4A6D">
        <w:rPr>
          <w:rFonts w:ascii="Arial LatArm" w:eastAsia="GHEA Grapalat" w:hAnsi="Arial LatArm" w:cs="GHEA Grapalat"/>
        </w:rPr>
        <w:t xml:space="preserve">, </w:t>
      </w:r>
      <w:r w:rsidRPr="00FE4A6D">
        <w:rPr>
          <w:rFonts w:ascii="Arial LatArm" w:eastAsia="GHEA Grapalat" w:hAnsi="GHEA Grapalat" w:cs="GHEA Grapalat"/>
        </w:rPr>
        <w:t>եթե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անձը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հանդիսանում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է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Կազմակերպության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գործունեության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ընդհանուր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ընթացիկ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ղեկավարումն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իրականացնող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պաշտոնատար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անձ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այն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դեպքում</w:t>
      </w:r>
      <w:r w:rsidRPr="00FE4A6D">
        <w:rPr>
          <w:rFonts w:ascii="Arial LatArm" w:eastAsia="GHEA Grapalat" w:hAnsi="Arial LatArm" w:cs="GHEA Grapalat"/>
        </w:rPr>
        <w:t xml:space="preserve">, </w:t>
      </w:r>
      <w:r w:rsidRPr="00FE4A6D">
        <w:rPr>
          <w:rFonts w:ascii="Arial LatArm" w:eastAsia="GHEA Grapalat" w:hAnsi="GHEA Grapalat" w:cs="GHEA Grapalat"/>
        </w:rPr>
        <w:t>երբ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առկա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չէ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այս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ենթաբաժնի</w:t>
      </w:r>
      <w:r w:rsidRPr="00FE4A6D">
        <w:rPr>
          <w:rFonts w:ascii="Arial LatArm" w:eastAsia="GHEA Grapalat" w:hAnsi="Arial LatArm" w:cs="GHEA Grapalat"/>
        </w:rPr>
        <w:t xml:space="preserve"> «</w:t>
      </w:r>
      <w:r w:rsidRPr="00FE4A6D">
        <w:rPr>
          <w:rFonts w:ascii="Arial LatArm" w:eastAsia="GHEA Grapalat" w:hAnsi="GHEA Grapalat" w:cs="GHEA Grapalat"/>
        </w:rPr>
        <w:t>ա</w:t>
      </w:r>
      <w:r w:rsidRPr="00FE4A6D">
        <w:rPr>
          <w:rFonts w:ascii="Arial LatArm" w:eastAsia="GHEA Grapalat" w:hAnsi="Arial LatArm" w:cs="GHEA Grapalat"/>
        </w:rPr>
        <w:t>»-«</w:t>
      </w:r>
      <w:r w:rsidRPr="00FE4A6D">
        <w:rPr>
          <w:rFonts w:ascii="Arial LatArm" w:eastAsia="GHEA Grapalat" w:hAnsi="GHEA Grapalat" w:cs="GHEA Grapalat"/>
        </w:rPr>
        <w:t>դ</w:t>
      </w:r>
      <w:r w:rsidRPr="00FE4A6D">
        <w:rPr>
          <w:rFonts w:ascii="Arial LatArm" w:eastAsia="GHEA Grapalat" w:hAnsi="Arial LatArm" w:cs="GHEA Grapalat"/>
        </w:rPr>
        <w:t xml:space="preserve">» </w:t>
      </w:r>
      <w:r w:rsidRPr="00FE4A6D">
        <w:rPr>
          <w:rFonts w:ascii="Arial LatArm" w:eastAsia="GHEA Grapalat" w:hAnsi="GHEA Grapalat" w:cs="GHEA Grapalat"/>
        </w:rPr>
        <w:t>կետերի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պահանջներին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համապատասխանող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ֆիզիկական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անձ</w:t>
      </w:r>
      <w:r w:rsidRPr="00FE4A6D">
        <w:rPr>
          <w:rFonts w:ascii="Arial LatArm" w:eastAsia="GHEA Grapalat" w:hAnsi="Arial LatArm" w:cs="GHEA Grapalat"/>
        </w:rPr>
        <w:t>.</w:t>
      </w:r>
    </w:p>
    <w:p w14:paraId="4A8753CE" w14:textId="77777777" w:rsidR="00BF1194" w:rsidRPr="00FE4A6D" w:rsidRDefault="00BF1194" w:rsidP="00BF1194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rial LatArm" w:eastAsia="GHEA Grapalat" w:hAnsi="Arial LatArm" w:cs="GHEA Grapalat"/>
        </w:rPr>
      </w:pPr>
      <w:r w:rsidRPr="00FE4A6D">
        <w:rPr>
          <w:rFonts w:ascii="Arial LatArm" w:eastAsia="GHEA Grapalat" w:hAnsi="Arial LatArm" w:cs="GHEA Grapalat"/>
        </w:rPr>
        <w:t>«</w:t>
      </w:r>
      <w:r w:rsidRPr="00FE4A6D">
        <w:rPr>
          <w:rFonts w:ascii="Arial LatArm" w:eastAsia="GHEA Grapalat" w:hAnsi="GHEA Grapalat" w:cs="GHEA Grapalat"/>
        </w:rPr>
        <w:t>Իրական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շահառուի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կարգավիճակի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վերաբերյալ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տեղեկությունները</w:t>
      </w:r>
      <w:r w:rsidRPr="00FE4A6D">
        <w:rPr>
          <w:rFonts w:ascii="Arial LatArm" w:eastAsia="GHEA Grapalat" w:hAnsi="Arial LatArm" w:cs="GHEA Grapalat"/>
        </w:rPr>
        <w:t xml:space="preserve">» </w:t>
      </w:r>
      <w:r w:rsidRPr="00FE4A6D">
        <w:rPr>
          <w:rFonts w:ascii="Arial LatArm" w:eastAsia="GHEA Grapalat" w:hAnsi="GHEA Grapalat" w:cs="GHEA Grapalat"/>
        </w:rPr>
        <w:t>ենթաբաժնում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լրացվում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են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անձի՝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Կազմակերպության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իրական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շահառու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դառնալու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օրը</w:t>
      </w:r>
      <w:r w:rsidRPr="00FE4A6D">
        <w:rPr>
          <w:rFonts w:ascii="Arial LatArm" w:eastAsia="GHEA Grapalat" w:hAnsi="Arial LatArm" w:cs="GHEA Grapalat"/>
        </w:rPr>
        <w:t xml:space="preserve">, </w:t>
      </w:r>
      <w:r w:rsidRPr="00FE4A6D">
        <w:rPr>
          <w:rFonts w:ascii="Arial LatArm" w:eastAsia="GHEA Grapalat" w:hAnsi="GHEA Grapalat" w:cs="GHEA Grapalat"/>
        </w:rPr>
        <w:t>ամիսը</w:t>
      </w:r>
      <w:r w:rsidRPr="00FE4A6D">
        <w:rPr>
          <w:rFonts w:ascii="Arial LatArm" w:eastAsia="GHEA Grapalat" w:hAnsi="Arial LatArm" w:cs="GHEA Grapalat"/>
        </w:rPr>
        <w:t xml:space="preserve">, </w:t>
      </w:r>
      <w:r w:rsidRPr="00FE4A6D">
        <w:rPr>
          <w:rFonts w:ascii="Arial LatArm" w:eastAsia="GHEA Grapalat" w:hAnsi="GHEA Grapalat" w:cs="GHEA Grapalat"/>
        </w:rPr>
        <w:t>տարին։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Այս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ենթաբաժնում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կատարվում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է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նշում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իրական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շահառուի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կողմից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Կազմակերպության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նկատմամբ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վերահսկողության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իրականացման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ձևի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վերաբերյալ։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Փոխկապակցված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անձանց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հետ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համատեղ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վերահսկողության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իրականացման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վերաբերյալ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կատարվում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է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նշում</w:t>
      </w:r>
      <w:r w:rsidRPr="00FE4A6D">
        <w:rPr>
          <w:rFonts w:ascii="Arial LatArm" w:eastAsia="GHEA Grapalat" w:hAnsi="Arial LatArm" w:cs="GHEA Grapalat"/>
        </w:rPr>
        <w:t xml:space="preserve">, </w:t>
      </w:r>
      <w:r w:rsidRPr="00FE4A6D">
        <w:rPr>
          <w:rFonts w:ascii="Arial LatArm" w:eastAsia="GHEA Grapalat" w:hAnsi="GHEA Grapalat" w:cs="GHEA Grapalat"/>
        </w:rPr>
        <w:t>եթե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իրական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շահառուն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Կազմակերպությունը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վերահսկում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է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իր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հետ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փոխկապակցված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անձի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հետ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համաձայնեցված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գործելու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ուժով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կարող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է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այն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վերահսկել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իր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հետ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փոխկապակցված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անձի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հետ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համաձայնեցված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գործելու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դեպքում։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Եթե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հայտարարագիրը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ներկայացնող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իրավաբանական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անձը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հանդիսանում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է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ընդերքօգտագործման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ոլորտի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հաշվետու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կազմակերպություն</w:t>
      </w:r>
      <w:r w:rsidRPr="00FE4A6D">
        <w:rPr>
          <w:rFonts w:ascii="Arial LatArm" w:eastAsia="GHEA Grapalat" w:hAnsi="Arial LatArm" w:cs="GHEA Grapalat"/>
        </w:rPr>
        <w:t xml:space="preserve">, </w:t>
      </w:r>
      <w:r w:rsidRPr="00FE4A6D">
        <w:rPr>
          <w:rFonts w:ascii="Arial LatArm" w:eastAsia="GHEA Grapalat" w:hAnsi="GHEA Grapalat" w:cs="GHEA Grapalat"/>
        </w:rPr>
        <w:t>այս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ենթաբաժնում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նաև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կատարվում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է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նշում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իրական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շահառուի՝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Ընդերքի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մասին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օրենսգրքի</w:t>
      </w:r>
      <w:r w:rsidRPr="00FE4A6D">
        <w:rPr>
          <w:rFonts w:ascii="Arial LatArm" w:eastAsia="GHEA Grapalat" w:hAnsi="Arial LatArm" w:cs="GHEA Grapalat"/>
        </w:rPr>
        <w:t xml:space="preserve"> 3-</w:t>
      </w:r>
      <w:r w:rsidRPr="00FE4A6D">
        <w:rPr>
          <w:rFonts w:ascii="Arial LatArm" w:eastAsia="GHEA Grapalat" w:hAnsi="GHEA Grapalat" w:cs="GHEA Grapalat"/>
        </w:rPr>
        <w:t>րդ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հոդվածի</w:t>
      </w:r>
      <w:r w:rsidRPr="00FE4A6D">
        <w:rPr>
          <w:rFonts w:ascii="Arial LatArm" w:eastAsia="GHEA Grapalat" w:hAnsi="Arial LatArm" w:cs="GHEA Grapalat"/>
        </w:rPr>
        <w:t xml:space="preserve"> 1-</w:t>
      </w:r>
      <w:r w:rsidRPr="00FE4A6D">
        <w:rPr>
          <w:rFonts w:ascii="Arial LatArm" w:eastAsia="GHEA Grapalat" w:hAnsi="GHEA Grapalat" w:cs="GHEA Grapalat"/>
        </w:rPr>
        <w:t>ին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մասի</w:t>
      </w:r>
      <w:r w:rsidRPr="00FE4A6D">
        <w:rPr>
          <w:rFonts w:ascii="Arial LatArm" w:eastAsia="GHEA Grapalat" w:hAnsi="Arial LatArm" w:cs="GHEA Grapalat"/>
        </w:rPr>
        <w:t xml:space="preserve"> 53-</w:t>
      </w:r>
      <w:r w:rsidRPr="00FE4A6D">
        <w:rPr>
          <w:rFonts w:ascii="Arial LatArm" w:eastAsia="GHEA Grapalat" w:hAnsi="GHEA Grapalat" w:cs="GHEA Grapalat"/>
        </w:rPr>
        <w:t>րդ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կետի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իմաստով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պաշտոնատար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անձ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նրա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ընտանիքի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անդամ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հանդիսանալու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վերաբերյալ</w:t>
      </w:r>
      <w:r w:rsidRPr="00FE4A6D">
        <w:rPr>
          <w:rFonts w:ascii="Arial LatArm" w:eastAsia="GHEA Grapalat" w:hAnsi="Arial LatArm" w:cs="GHEA Grapalat"/>
        </w:rPr>
        <w:t>.</w:t>
      </w:r>
    </w:p>
    <w:p w14:paraId="44A6E96A" w14:textId="77777777" w:rsidR="00BF1194" w:rsidRPr="00FE4A6D" w:rsidRDefault="00BF1194" w:rsidP="00BF1194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rial LatArm" w:eastAsia="GHEA Grapalat" w:hAnsi="Arial LatArm" w:cs="GHEA Grapalat"/>
        </w:rPr>
      </w:pPr>
      <w:r w:rsidRPr="00FE4A6D">
        <w:rPr>
          <w:rFonts w:ascii="Arial LatArm" w:eastAsia="GHEA Grapalat" w:hAnsi="Arial LatArm" w:cs="GHEA Grapalat"/>
        </w:rPr>
        <w:t>«</w:t>
      </w:r>
      <w:r w:rsidRPr="00FE4A6D">
        <w:rPr>
          <w:rFonts w:ascii="Arial LatArm" w:eastAsia="GHEA Grapalat" w:hAnsi="GHEA Grapalat" w:cs="GHEA Grapalat"/>
        </w:rPr>
        <w:t>Իրական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շահառուի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կոնտակտային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տվյալները</w:t>
      </w:r>
      <w:r w:rsidRPr="00FE4A6D">
        <w:rPr>
          <w:rFonts w:ascii="Arial LatArm" w:eastAsia="GHEA Grapalat" w:hAnsi="Arial LatArm" w:cs="GHEA Grapalat"/>
        </w:rPr>
        <w:t xml:space="preserve">» </w:t>
      </w:r>
      <w:r w:rsidRPr="00FE4A6D">
        <w:rPr>
          <w:rFonts w:ascii="Arial LatArm" w:eastAsia="GHEA Grapalat" w:hAnsi="GHEA Grapalat" w:cs="GHEA Grapalat"/>
        </w:rPr>
        <w:t>ենթաբաժնում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լրացվում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են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իրական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շահառուի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էլեկտրոնային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փոստի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հասցեն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և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հեռախոսահամարը</w:t>
      </w:r>
      <w:r w:rsidRPr="00FE4A6D">
        <w:rPr>
          <w:rFonts w:ascii="Arial LatArm" w:eastAsia="GHEA Grapalat" w:hAnsi="Arial LatArm" w:cs="GHEA Grapalat"/>
        </w:rPr>
        <w:t>:</w:t>
      </w:r>
    </w:p>
    <w:p w14:paraId="525570B5" w14:textId="77777777" w:rsidR="00BF1194" w:rsidRPr="00FE4A6D" w:rsidRDefault="00BF1194" w:rsidP="00BF119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789" w:firstLine="567"/>
        <w:jc w:val="both"/>
        <w:rPr>
          <w:rFonts w:ascii="Arial LatArm" w:eastAsia="GHEA Grapalat" w:hAnsi="Arial LatArm" w:cs="GHEA Grapalat"/>
        </w:rPr>
      </w:pPr>
    </w:p>
    <w:p w14:paraId="32D1AA7E" w14:textId="77777777" w:rsidR="00BF1194" w:rsidRPr="00FE4A6D" w:rsidRDefault="00BF1194" w:rsidP="00BF1194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rial LatArm" w:eastAsia="GHEA Grapalat" w:hAnsi="Arial LatArm" w:cs="GHEA Grapalat"/>
          <w:color w:val="000000"/>
        </w:rPr>
      </w:pPr>
      <w:r w:rsidRPr="00FE4A6D">
        <w:rPr>
          <w:rFonts w:ascii="Arial LatArm" w:eastAsia="GHEA Grapalat" w:hAnsi="GHEA Grapalat" w:cs="GHEA Grapalat"/>
        </w:rPr>
        <w:lastRenderedPageBreak/>
        <w:t>Հայտարարագրի</w:t>
      </w:r>
      <w:r w:rsidRPr="00FE4A6D">
        <w:rPr>
          <w:rFonts w:ascii="Arial LatArm" w:eastAsia="GHEA Grapalat" w:hAnsi="Arial LatArm" w:cs="GHEA Grapalat"/>
        </w:rPr>
        <w:t xml:space="preserve"> 5-</w:t>
      </w:r>
      <w:r w:rsidRPr="00FE4A6D">
        <w:rPr>
          <w:rFonts w:ascii="Arial LatArm" w:eastAsia="GHEA Grapalat" w:hAnsi="GHEA Grapalat" w:cs="GHEA Grapalat"/>
        </w:rPr>
        <w:t>րդ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բաժինը</w:t>
      </w:r>
      <w:r w:rsidRPr="00FE4A6D">
        <w:rPr>
          <w:rFonts w:ascii="Arial LatArm" w:eastAsia="GHEA Grapalat" w:hAnsi="Arial LatArm" w:cs="GHEA Grapalat"/>
        </w:rPr>
        <w:t xml:space="preserve"> (</w:t>
      </w:r>
      <w:r w:rsidRPr="00FE4A6D">
        <w:rPr>
          <w:rFonts w:ascii="Arial LatArm" w:eastAsia="GHEA Grapalat" w:hAnsi="GHEA Grapalat" w:cs="GHEA Grapalat"/>
        </w:rPr>
        <w:t>Միջանկյալ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իրավաբանական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անձինք</w:t>
      </w:r>
      <w:r w:rsidRPr="00FE4A6D">
        <w:rPr>
          <w:rFonts w:ascii="Arial LatArm" w:eastAsia="GHEA Grapalat" w:hAnsi="Arial LatArm" w:cs="GHEA Grapalat"/>
        </w:rPr>
        <w:t xml:space="preserve">) </w:t>
      </w:r>
      <w:r w:rsidRPr="00FE4A6D">
        <w:rPr>
          <w:rFonts w:ascii="Arial LatArm" w:eastAsia="GHEA Grapalat" w:hAnsi="GHEA Grapalat" w:cs="GHEA Grapalat"/>
        </w:rPr>
        <w:t>լրացվում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է</w:t>
      </w:r>
      <w:r w:rsidRPr="00FE4A6D">
        <w:rPr>
          <w:rFonts w:ascii="Arial LatArm" w:eastAsia="GHEA Grapalat" w:hAnsi="Arial LatArm" w:cs="GHEA Grapalat"/>
        </w:rPr>
        <w:t xml:space="preserve">, </w:t>
      </w:r>
      <w:r w:rsidRPr="00FE4A6D">
        <w:rPr>
          <w:rFonts w:ascii="Arial LatArm" w:eastAsia="GHEA Grapalat" w:hAnsi="GHEA Grapalat" w:cs="GHEA Grapalat"/>
        </w:rPr>
        <w:t>եթե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հայտարարագիրը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ներկայացնող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իրավաբանական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անձի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իրական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շահառուն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Կազմակերպությունն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ամբողջությամբ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վերահսկող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իրավաբանական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անձն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ունի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անուղղակի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մասնակցություն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Կազմակերպության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կանոնադրական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կապիտալում։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Այս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բաժինը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ենթակա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է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լրացման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յուրաքանչյուր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</w:rPr>
        <w:t>միջանկյալ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իրավաբանական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անձի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համար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առանձին՝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բոլոր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միջանկյալ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իրավաբանական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անձանց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քանակով։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Այս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բաժնում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ենթաբաժինները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լրացվում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են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հետևյալ</w:t>
      </w:r>
      <w:r w:rsidRPr="00FE4A6D">
        <w:rPr>
          <w:rFonts w:ascii="Arial LatArm" w:eastAsia="GHEA Grapalat" w:hAnsi="Arial LatArm" w:cs="GHEA Grapalat"/>
          <w:color w:val="000000"/>
        </w:rPr>
        <w:t xml:space="preserve"> </w:t>
      </w:r>
      <w:r w:rsidRPr="00FE4A6D">
        <w:rPr>
          <w:rFonts w:ascii="Arial LatArm" w:eastAsia="GHEA Grapalat" w:hAnsi="GHEA Grapalat" w:cs="GHEA Grapalat"/>
          <w:color w:val="000000"/>
        </w:rPr>
        <w:t>կանոններով</w:t>
      </w:r>
      <w:r w:rsidRPr="00FE4A6D">
        <w:rPr>
          <w:rFonts w:ascii="Arial LatArm" w:eastAsia="GHEA Grapalat" w:hAnsi="Cambria Math" w:cs="GHEA Grapalat"/>
          <w:color w:val="000000"/>
        </w:rPr>
        <w:t>․</w:t>
      </w:r>
    </w:p>
    <w:p w14:paraId="30867C57" w14:textId="77777777" w:rsidR="00BF1194" w:rsidRPr="00FE4A6D" w:rsidRDefault="00BF1194" w:rsidP="00BF1194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rial LatArm" w:eastAsia="GHEA Grapalat" w:hAnsi="Arial LatArm" w:cs="GHEA Grapalat"/>
        </w:rPr>
      </w:pPr>
      <w:r w:rsidRPr="00FE4A6D">
        <w:rPr>
          <w:rFonts w:ascii="Arial LatArm" w:eastAsia="GHEA Grapalat" w:hAnsi="Arial LatArm" w:cs="GHEA Grapalat"/>
        </w:rPr>
        <w:t>«</w:t>
      </w:r>
      <w:r w:rsidRPr="00FE4A6D">
        <w:rPr>
          <w:rFonts w:ascii="Arial LatArm" w:eastAsia="GHEA Grapalat" w:hAnsi="GHEA Grapalat" w:cs="GHEA Grapalat"/>
        </w:rPr>
        <w:t>Կազմակերպության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տվյալները</w:t>
      </w:r>
      <w:r w:rsidRPr="00FE4A6D">
        <w:rPr>
          <w:rFonts w:ascii="Arial LatArm" w:eastAsia="GHEA Grapalat" w:hAnsi="Arial LatArm" w:cs="GHEA Grapalat"/>
        </w:rPr>
        <w:t xml:space="preserve">» </w:t>
      </w:r>
      <w:r w:rsidRPr="00FE4A6D">
        <w:rPr>
          <w:rFonts w:ascii="Arial LatArm" w:eastAsia="GHEA Grapalat" w:hAnsi="GHEA Grapalat" w:cs="GHEA Grapalat"/>
        </w:rPr>
        <w:t>ենթաբաժնում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լրացվում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են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միջանկյալ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իրավաբանական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անձի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անվանումը</w:t>
      </w:r>
      <w:r w:rsidRPr="00FE4A6D">
        <w:rPr>
          <w:rFonts w:ascii="Arial LatArm" w:eastAsia="GHEA Grapalat" w:hAnsi="Arial LatArm" w:cs="GHEA Grapalat"/>
        </w:rPr>
        <w:t xml:space="preserve"> (</w:t>
      </w:r>
      <w:r w:rsidRPr="00FE4A6D">
        <w:rPr>
          <w:rFonts w:ascii="Arial LatArm" w:eastAsia="GHEA Grapalat" w:hAnsi="GHEA Grapalat" w:cs="GHEA Grapalat"/>
        </w:rPr>
        <w:t>այդ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թվում՝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լատինատառ</w:t>
      </w:r>
      <w:r w:rsidRPr="00FE4A6D">
        <w:rPr>
          <w:rFonts w:ascii="Arial LatArm" w:eastAsia="GHEA Grapalat" w:hAnsi="Arial LatArm" w:cs="GHEA Grapalat"/>
        </w:rPr>
        <w:t xml:space="preserve">) </w:t>
      </w:r>
      <w:r w:rsidRPr="00FE4A6D">
        <w:rPr>
          <w:rFonts w:ascii="Arial LatArm" w:eastAsia="GHEA Grapalat" w:hAnsi="GHEA Grapalat" w:cs="GHEA Grapalat"/>
        </w:rPr>
        <w:t>և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գրանցման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տվյալները</w:t>
      </w:r>
      <w:r w:rsidRPr="00FE4A6D">
        <w:rPr>
          <w:rFonts w:ascii="Arial LatArm" w:eastAsia="GHEA Grapalat" w:hAnsi="Arial LatArm" w:cs="GHEA Grapalat"/>
        </w:rPr>
        <w:t xml:space="preserve">` </w:t>
      </w:r>
      <w:r w:rsidRPr="00FE4A6D">
        <w:rPr>
          <w:rFonts w:ascii="Arial LatArm" w:eastAsia="GHEA Grapalat" w:hAnsi="GHEA Grapalat" w:cs="GHEA Grapalat"/>
        </w:rPr>
        <w:t>ներառյալ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նշում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կազմակերպաիրավական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ձևի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մասին</w:t>
      </w:r>
      <w:r w:rsidRPr="00FE4A6D">
        <w:rPr>
          <w:rFonts w:ascii="Arial LatArm" w:eastAsia="GHEA Grapalat" w:hAnsi="Arial LatArm" w:cs="GHEA Grapalat"/>
        </w:rPr>
        <w:t>.</w:t>
      </w:r>
    </w:p>
    <w:p w14:paraId="325CE3E8" w14:textId="77777777" w:rsidR="00BF1194" w:rsidRPr="00FE4A6D" w:rsidRDefault="00BF1194" w:rsidP="00BF1194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rial LatArm" w:eastAsia="GHEA Grapalat" w:hAnsi="Arial LatArm" w:cs="GHEA Grapalat"/>
        </w:rPr>
      </w:pPr>
      <w:r w:rsidRPr="00FE4A6D">
        <w:rPr>
          <w:rFonts w:ascii="Arial LatArm" w:eastAsia="GHEA Grapalat" w:hAnsi="Arial LatArm" w:cs="GHEA Grapalat"/>
        </w:rPr>
        <w:t>«</w:t>
      </w:r>
      <w:r w:rsidRPr="00FE4A6D">
        <w:rPr>
          <w:rFonts w:ascii="Arial LatArm" w:eastAsia="GHEA Grapalat" w:hAnsi="GHEA Grapalat" w:cs="GHEA Grapalat"/>
        </w:rPr>
        <w:t>Իրական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շահառուի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տվյալները</w:t>
      </w:r>
      <w:r w:rsidRPr="00FE4A6D">
        <w:rPr>
          <w:rFonts w:ascii="Arial LatArm" w:eastAsia="GHEA Grapalat" w:hAnsi="Arial LatArm" w:cs="GHEA Grapalat"/>
        </w:rPr>
        <w:t xml:space="preserve">» </w:t>
      </w:r>
      <w:r w:rsidRPr="00FE4A6D">
        <w:rPr>
          <w:rFonts w:ascii="Arial LatArm" w:eastAsia="GHEA Grapalat" w:hAnsi="GHEA Grapalat" w:cs="GHEA Grapalat"/>
        </w:rPr>
        <w:t>ենթաբաժնում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լրացվում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են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այն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իրական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շահառու</w:t>
      </w:r>
      <w:r w:rsidRPr="00FE4A6D">
        <w:rPr>
          <w:rFonts w:ascii="Arial LatArm" w:eastAsia="GHEA Grapalat" w:hAnsi="Arial LatArm" w:cs="GHEA Grapalat"/>
        </w:rPr>
        <w:t>(</w:t>
      </w:r>
      <w:r w:rsidRPr="00FE4A6D">
        <w:rPr>
          <w:rFonts w:ascii="Arial LatArm" w:eastAsia="GHEA Grapalat" w:hAnsi="GHEA Grapalat" w:cs="GHEA Grapalat"/>
        </w:rPr>
        <w:t>ներ</w:t>
      </w:r>
      <w:r w:rsidRPr="00FE4A6D">
        <w:rPr>
          <w:rFonts w:ascii="Arial LatArm" w:eastAsia="GHEA Grapalat" w:hAnsi="Arial LatArm" w:cs="GHEA Grapalat"/>
        </w:rPr>
        <w:t>)</w:t>
      </w:r>
      <w:r w:rsidRPr="00FE4A6D">
        <w:rPr>
          <w:rFonts w:ascii="Arial LatArm" w:eastAsia="GHEA Grapalat" w:hAnsi="GHEA Grapalat" w:cs="GHEA Grapalat"/>
        </w:rPr>
        <w:t>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անունը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և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ազգանունը</w:t>
      </w:r>
      <w:r w:rsidRPr="00FE4A6D">
        <w:rPr>
          <w:rFonts w:ascii="Arial LatArm" w:eastAsia="GHEA Grapalat" w:hAnsi="Arial LatArm" w:cs="GHEA Grapalat"/>
        </w:rPr>
        <w:t xml:space="preserve">, </w:t>
      </w:r>
      <w:r w:rsidRPr="00FE4A6D">
        <w:rPr>
          <w:rFonts w:ascii="Arial LatArm" w:eastAsia="GHEA Grapalat" w:hAnsi="GHEA Grapalat" w:cs="GHEA Grapalat"/>
        </w:rPr>
        <w:t>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համար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այս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ենթաբաժնում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լրացված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կազմակերպությունը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հանդիսանում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է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միջանկյալ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իրավաբանական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անձ</w:t>
      </w:r>
      <w:r w:rsidRPr="00FE4A6D">
        <w:rPr>
          <w:rFonts w:ascii="Arial LatArm" w:eastAsia="GHEA Grapalat" w:hAnsi="Arial LatArm" w:cs="GHEA Grapalat"/>
        </w:rPr>
        <w:t xml:space="preserve">: </w:t>
      </w:r>
      <w:r w:rsidRPr="00FE4A6D">
        <w:rPr>
          <w:rFonts w:ascii="Arial LatArm" w:eastAsia="GHEA Grapalat" w:hAnsi="GHEA Grapalat" w:cs="GHEA Grapalat"/>
        </w:rPr>
        <w:t>Եթե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միջանկյալ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իրավաբանական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անձանց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տվյալները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լրացվում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են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Կազմակերպությունն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ամբողջությամբ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վերահսկող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իրավաբանական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անձի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համար</w:t>
      </w:r>
      <w:r w:rsidRPr="00FE4A6D">
        <w:rPr>
          <w:rFonts w:ascii="Arial LatArm" w:eastAsia="GHEA Grapalat" w:hAnsi="Arial LatArm" w:cs="GHEA Grapalat"/>
        </w:rPr>
        <w:t xml:space="preserve">, </w:t>
      </w:r>
      <w:r w:rsidRPr="00FE4A6D">
        <w:rPr>
          <w:rFonts w:ascii="Arial LatArm" w:eastAsia="GHEA Grapalat" w:hAnsi="GHEA Grapalat" w:cs="GHEA Grapalat"/>
        </w:rPr>
        <w:t>այս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ենթաբաժինը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ենթակա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չէ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լրացման։</w:t>
      </w:r>
    </w:p>
    <w:p w14:paraId="30A00E01" w14:textId="77777777" w:rsidR="00BF1194" w:rsidRPr="00FE4A6D" w:rsidRDefault="00BF1194" w:rsidP="00BF1194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rial LatArm" w:eastAsia="GHEA Grapalat" w:hAnsi="Arial LatArm" w:cs="GHEA Grapalat"/>
        </w:rPr>
      </w:pPr>
      <w:r w:rsidRPr="00FE4A6D">
        <w:rPr>
          <w:rFonts w:ascii="Arial LatArm" w:eastAsia="GHEA Grapalat" w:hAnsi="Arial LatArm" w:cs="GHEA Grapalat"/>
        </w:rPr>
        <w:t>«</w:t>
      </w:r>
      <w:r w:rsidRPr="00FE4A6D">
        <w:rPr>
          <w:rFonts w:ascii="Arial LatArm" w:eastAsia="GHEA Grapalat" w:hAnsi="GHEA Grapalat" w:cs="GHEA Grapalat"/>
        </w:rPr>
        <w:t>Միջանկյալ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իրավաբանական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անձի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բաժնետոմսերի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ցուցակման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տվյալները</w:t>
      </w:r>
      <w:r w:rsidRPr="00FE4A6D">
        <w:rPr>
          <w:rFonts w:ascii="Arial LatArm" w:eastAsia="GHEA Grapalat" w:hAnsi="Arial LatArm" w:cs="GHEA Grapalat"/>
        </w:rPr>
        <w:t xml:space="preserve">» </w:t>
      </w:r>
      <w:r w:rsidRPr="00FE4A6D">
        <w:rPr>
          <w:rFonts w:ascii="Arial LatArm" w:eastAsia="GHEA Grapalat" w:hAnsi="GHEA Grapalat" w:cs="GHEA Grapalat"/>
        </w:rPr>
        <w:t>ենթաբաժինը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ենթակա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չէ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պարտադիր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լրացման։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Այս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ենթաբաժինը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կարող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է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լրացվել</w:t>
      </w:r>
      <w:r w:rsidRPr="00FE4A6D">
        <w:rPr>
          <w:rFonts w:ascii="Arial LatArm" w:eastAsia="GHEA Grapalat" w:hAnsi="Arial LatArm" w:cs="GHEA Grapalat"/>
        </w:rPr>
        <w:t xml:space="preserve">, </w:t>
      </w:r>
      <w:r w:rsidRPr="00FE4A6D">
        <w:rPr>
          <w:rFonts w:ascii="Arial LatArm" w:eastAsia="GHEA Grapalat" w:hAnsi="GHEA Grapalat" w:cs="GHEA Grapalat"/>
        </w:rPr>
        <w:t>եթե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միջանկյալ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իրավաբանական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անձի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բաժնետոմսերը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ցուցակված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են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կարգավորվող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շուկայում։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Այս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ենթաբաժնում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լրացվում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է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ֆոնդային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բորսայի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անվանումը՝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փակագծերում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նշելով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նաև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բորսայի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ծածկագիրը</w:t>
      </w:r>
      <w:r w:rsidRPr="00FE4A6D">
        <w:rPr>
          <w:rFonts w:ascii="Arial LatArm" w:eastAsia="GHEA Grapalat" w:hAnsi="Arial LatArm" w:cs="GHEA Grapalat"/>
        </w:rPr>
        <w:t xml:space="preserve"> (Market Identifier Code), </w:t>
      </w:r>
      <w:r w:rsidRPr="00FE4A6D">
        <w:rPr>
          <w:rFonts w:ascii="Arial LatArm" w:eastAsia="GHEA Grapalat" w:hAnsi="GHEA Grapalat" w:cs="GHEA Grapalat"/>
        </w:rPr>
        <w:t>որտեղ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ցուցակված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են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իրավաբանական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անձի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բաժնետոմսերը</w:t>
      </w:r>
      <w:r w:rsidRPr="00FE4A6D">
        <w:rPr>
          <w:rFonts w:ascii="Arial LatArm" w:eastAsia="GHEA Grapalat" w:hAnsi="Arial LatArm" w:cs="GHEA Grapalat"/>
        </w:rPr>
        <w:t xml:space="preserve">, </w:t>
      </w:r>
      <w:r w:rsidRPr="00FE4A6D">
        <w:rPr>
          <w:rFonts w:ascii="Arial LatArm" w:eastAsia="GHEA Grapalat" w:hAnsi="GHEA Grapalat" w:cs="GHEA Grapalat"/>
        </w:rPr>
        <w:t>ինչպես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նաև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կատարվում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է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հղում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բորսայում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առկա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փաստաթղթերին։</w:t>
      </w:r>
    </w:p>
    <w:p w14:paraId="07460439" w14:textId="77777777" w:rsidR="00BF1194" w:rsidRPr="00FE4A6D" w:rsidRDefault="00BF1194" w:rsidP="00BF119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789" w:firstLine="567"/>
        <w:jc w:val="both"/>
        <w:rPr>
          <w:rFonts w:ascii="Arial LatArm" w:eastAsia="GHEA Grapalat" w:hAnsi="Arial LatArm" w:cs="GHEA Grapalat"/>
        </w:rPr>
      </w:pPr>
    </w:p>
    <w:p w14:paraId="241CB99A" w14:textId="77777777" w:rsidR="00BF1194" w:rsidRPr="00FE4A6D" w:rsidRDefault="00BF1194" w:rsidP="00BF1194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rial LatArm" w:eastAsia="GHEA Grapalat" w:hAnsi="Arial LatArm" w:cs="GHEA Grapalat"/>
        </w:rPr>
      </w:pPr>
      <w:r w:rsidRPr="00FE4A6D">
        <w:rPr>
          <w:rFonts w:ascii="Arial LatArm" w:eastAsia="GHEA Grapalat" w:hAnsi="GHEA Grapalat" w:cs="GHEA Grapalat"/>
        </w:rPr>
        <w:t>Հայտարարագրի</w:t>
      </w:r>
      <w:r w:rsidRPr="00FE4A6D">
        <w:rPr>
          <w:rFonts w:ascii="Arial LatArm" w:eastAsia="GHEA Grapalat" w:hAnsi="Arial LatArm" w:cs="GHEA Grapalat"/>
        </w:rPr>
        <w:t xml:space="preserve"> 6-</w:t>
      </w:r>
      <w:r w:rsidRPr="00FE4A6D">
        <w:rPr>
          <w:rFonts w:ascii="Arial LatArm" w:eastAsia="GHEA Grapalat" w:hAnsi="GHEA Grapalat" w:cs="GHEA Grapalat"/>
        </w:rPr>
        <w:t>րդ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բաժինը</w:t>
      </w:r>
      <w:r w:rsidRPr="00FE4A6D">
        <w:rPr>
          <w:rFonts w:ascii="Arial LatArm" w:eastAsia="GHEA Grapalat" w:hAnsi="Arial LatArm" w:cs="GHEA Grapalat"/>
        </w:rPr>
        <w:t xml:space="preserve"> (</w:t>
      </w:r>
      <w:r w:rsidRPr="00FE4A6D">
        <w:rPr>
          <w:rFonts w:ascii="Arial LatArm" w:eastAsia="GHEA Grapalat" w:hAnsi="GHEA Grapalat" w:cs="GHEA Grapalat"/>
        </w:rPr>
        <w:t>Լրացուցիչ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նշումներ</w:t>
      </w:r>
      <w:r w:rsidRPr="00FE4A6D">
        <w:rPr>
          <w:rFonts w:ascii="Arial LatArm" w:eastAsia="GHEA Grapalat" w:hAnsi="Arial LatArm" w:cs="GHEA Grapalat"/>
        </w:rPr>
        <w:t xml:space="preserve">) </w:t>
      </w:r>
      <w:r w:rsidRPr="00FE4A6D">
        <w:rPr>
          <w:rFonts w:ascii="Arial LatArm" w:eastAsia="GHEA Grapalat" w:hAnsi="GHEA Grapalat" w:cs="GHEA Grapalat"/>
        </w:rPr>
        <w:t>լրացվում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է</w:t>
      </w:r>
      <w:r w:rsidRPr="00FE4A6D">
        <w:rPr>
          <w:rFonts w:ascii="Arial LatArm" w:eastAsia="GHEA Grapalat" w:hAnsi="Arial LatArm" w:cs="GHEA Grapalat"/>
        </w:rPr>
        <w:t xml:space="preserve">, </w:t>
      </w:r>
      <w:r w:rsidRPr="00FE4A6D">
        <w:rPr>
          <w:rFonts w:ascii="Arial LatArm" w:eastAsia="GHEA Grapalat" w:hAnsi="GHEA Grapalat" w:cs="GHEA Grapalat"/>
        </w:rPr>
        <w:t>եթե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առկա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են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լրացուցիչ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տեղեկություններ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հավելյալ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պարզաբանումներ</w:t>
      </w:r>
      <w:r w:rsidRPr="00FE4A6D">
        <w:rPr>
          <w:rFonts w:ascii="Arial LatArm" w:eastAsia="GHEA Grapalat" w:hAnsi="Arial LatArm" w:cs="GHEA Grapalat"/>
        </w:rPr>
        <w:t xml:space="preserve">, </w:t>
      </w:r>
      <w:r w:rsidRPr="00FE4A6D">
        <w:rPr>
          <w:rFonts w:ascii="Arial LatArm" w:eastAsia="GHEA Grapalat" w:hAnsi="GHEA Grapalat" w:cs="GHEA Grapalat"/>
        </w:rPr>
        <w:t>որոնք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առնչվում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են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հայտարարագրում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լրացված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լրացման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ենթակա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տվյալներին։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Այս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ենթաբաժնում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կարող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են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լրացվել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հավելյալ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պարզաբանումներ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իրական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շահառուի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կողմից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Կազմակերպությունը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վերահսկելու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հիմքերի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վերաբերյալ</w:t>
      </w:r>
      <w:r w:rsidRPr="00FE4A6D">
        <w:rPr>
          <w:rFonts w:ascii="Arial LatArm" w:eastAsia="GHEA Grapalat" w:hAnsi="Arial LatArm" w:cs="GHEA Grapalat"/>
        </w:rPr>
        <w:t xml:space="preserve">, </w:t>
      </w:r>
      <w:r w:rsidRPr="00FE4A6D">
        <w:rPr>
          <w:rFonts w:ascii="Arial LatArm" w:eastAsia="GHEA Grapalat" w:hAnsi="GHEA Grapalat" w:cs="GHEA Grapalat"/>
        </w:rPr>
        <w:t>պետության</w:t>
      </w:r>
      <w:r w:rsidRPr="00FE4A6D">
        <w:rPr>
          <w:rFonts w:ascii="Arial LatArm" w:eastAsia="GHEA Grapalat" w:hAnsi="Arial LatArm" w:cs="GHEA Grapalat"/>
        </w:rPr>
        <w:t xml:space="preserve"> (</w:t>
      </w:r>
      <w:r w:rsidRPr="00FE4A6D">
        <w:rPr>
          <w:rFonts w:ascii="Arial LatArm" w:eastAsia="GHEA Grapalat" w:hAnsi="GHEA Grapalat" w:cs="GHEA Grapalat"/>
        </w:rPr>
        <w:t>համայնքի</w:t>
      </w:r>
      <w:r w:rsidRPr="00FE4A6D">
        <w:rPr>
          <w:rFonts w:ascii="Arial LatArm" w:eastAsia="GHEA Grapalat" w:hAnsi="Arial LatArm" w:cs="GHEA Grapalat"/>
        </w:rPr>
        <w:t xml:space="preserve">) </w:t>
      </w:r>
      <w:r w:rsidRPr="00FE4A6D">
        <w:rPr>
          <w:rFonts w:ascii="Arial LatArm" w:eastAsia="GHEA Grapalat" w:hAnsi="GHEA Grapalat" w:cs="GHEA Grapalat"/>
        </w:rPr>
        <w:t>այն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մարմինների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վերաբերյալ</w:t>
      </w:r>
      <w:r w:rsidRPr="00FE4A6D">
        <w:rPr>
          <w:rFonts w:ascii="Arial LatArm" w:eastAsia="GHEA Grapalat" w:hAnsi="Arial LatArm" w:cs="GHEA Grapalat"/>
        </w:rPr>
        <w:t xml:space="preserve">, </w:t>
      </w:r>
      <w:r w:rsidRPr="00FE4A6D">
        <w:rPr>
          <w:rFonts w:ascii="Arial LatArm" w:eastAsia="GHEA Grapalat" w:hAnsi="GHEA Grapalat" w:cs="GHEA Grapalat"/>
        </w:rPr>
        <w:t>որոնք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իրականացնում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են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Կազմակերպության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վերահսկողությունն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այն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դեպքում</w:t>
      </w:r>
      <w:r w:rsidRPr="00FE4A6D">
        <w:rPr>
          <w:rFonts w:ascii="Arial LatArm" w:eastAsia="GHEA Grapalat" w:hAnsi="Arial LatArm" w:cs="GHEA Grapalat"/>
        </w:rPr>
        <w:t xml:space="preserve">, </w:t>
      </w:r>
      <w:r w:rsidRPr="00FE4A6D">
        <w:rPr>
          <w:rFonts w:ascii="Arial LatArm" w:eastAsia="GHEA Grapalat" w:hAnsi="GHEA Grapalat" w:cs="GHEA Grapalat"/>
        </w:rPr>
        <w:t>եթե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հայտարարագիրը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ներկայացնող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իրավաբանական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անձի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կանոնադրական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կապիտալում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առկա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է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պետության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համայնքի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ուղղակի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կամ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անուղղակի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մասնակցություն</w:t>
      </w:r>
      <w:r w:rsidRPr="00FE4A6D">
        <w:rPr>
          <w:rFonts w:ascii="Arial LatArm" w:eastAsia="GHEA Grapalat" w:hAnsi="Arial LatArm" w:cs="GHEA Grapalat"/>
        </w:rPr>
        <w:t xml:space="preserve">, </w:t>
      </w:r>
      <w:r w:rsidRPr="00FE4A6D">
        <w:rPr>
          <w:rFonts w:ascii="Arial LatArm" w:eastAsia="GHEA Grapalat" w:hAnsi="GHEA Grapalat" w:cs="GHEA Grapalat"/>
        </w:rPr>
        <w:t>և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այլ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պարազաբանումներ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հայտարարագրի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առնչությամբ։</w:t>
      </w:r>
    </w:p>
    <w:p w14:paraId="7D0919F0" w14:textId="77777777" w:rsidR="00BF1194" w:rsidRPr="00FE4A6D" w:rsidRDefault="00BF1194" w:rsidP="00BF1194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rial LatArm" w:eastAsia="GHEA Grapalat" w:hAnsi="Arial LatArm" w:cs="GHEA Grapalat"/>
        </w:rPr>
      </w:pPr>
      <w:r w:rsidRPr="00FE4A6D">
        <w:rPr>
          <w:rFonts w:ascii="Arial LatArm" w:eastAsia="GHEA Grapalat" w:hAnsi="GHEA Grapalat" w:cs="GHEA Grapalat"/>
        </w:rPr>
        <w:t>Հայտարարագիրը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լրացնում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և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ստորագրում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է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հայտը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ներկայացնող</w:t>
      </w:r>
      <w:r w:rsidRPr="00FE4A6D">
        <w:rPr>
          <w:rFonts w:ascii="Arial LatArm" w:eastAsia="GHEA Grapalat" w:hAnsi="Arial LatArm" w:cs="GHEA Grapalat"/>
        </w:rPr>
        <w:t xml:space="preserve"> </w:t>
      </w:r>
      <w:r w:rsidRPr="00FE4A6D">
        <w:rPr>
          <w:rFonts w:ascii="Arial LatArm" w:eastAsia="GHEA Grapalat" w:hAnsi="GHEA Grapalat" w:cs="GHEA Grapalat"/>
        </w:rPr>
        <w:t>անձը։</w:t>
      </w:r>
      <w:r w:rsidRPr="00FE4A6D">
        <w:rPr>
          <w:rFonts w:ascii="Arial LatArm" w:eastAsia="GHEA Grapalat" w:hAnsi="Arial LatArm" w:cs="GHEA Grapalat"/>
        </w:rPr>
        <w:t xml:space="preserve"> </w:t>
      </w:r>
    </w:p>
    <w:p w14:paraId="613519F3" w14:textId="77777777" w:rsidR="00BF1194" w:rsidRPr="00FE4A6D" w:rsidRDefault="00BF1194" w:rsidP="00BF1194">
      <w:pPr>
        <w:pStyle w:val="31"/>
        <w:spacing w:line="240" w:lineRule="auto"/>
        <w:ind w:left="360" w:firstLine="0"/>
        <w:rPr>
          <w:rFonts w:ascii="Arial LatArm" w:hAnsi="Arial LatArm" w:cs="Sylfaen"/>
          <w:i/>
          <w:sz w:val="16"/>
          <w:szCs w:val="16"/>
          <w:lang w:val="hy-AM" w:eastAsia="ru-RU"/>
        </w:rPr>
      </w:pPr>
    </w:p>
    <w:p w14:paraId="4D317297" w14:textId="77777777" w:rsidR="00BF1194" w:rsidRPr="00FE4A6D" w:rsidRDefault="00BF1194" w:rsidP="00BF1194">
      <w:pPr>
        <w:pStyle w:val="31"/>
        <w:spacing w:line="240" w:lineRule="auto"/>
        <w:ind w:left="360" w:firstLine="0"/>
        <w:rPr>
          <w:rFonts w:ascii="Arial LatArm" w:hAnsi="Arial LatArm" w:cs="Sylfaen"/>
          <w:i/>
          <w:sz w:val="16"/>
          <w:szCs w:val="16"/>
          <w:lang w:val="hy-AM" w:eastAsia="ru-RU"/>
        </w:rPr>
      </w:pPr>
    </w:p>
    <w:p w14:paraId="7D05F999" w14:textId="77777777" w:rsidR="00BF1194" w:rsidRPr="00FE4A6D" w:rsidRDefault="00BF1194" w:rsidP="00BF1194">
      <w:pPr>
        <w:pStyle w:val="31"/>
        <w:spacing w:line="240" w:lineRule="auto"/>
        <w:ind w:left="360" w:firstLine="0"/>
        <w:rPr>
          <w:rFonts w:ascii="Arial LatArm" w:hAnsi="Arial LatArm" w:cs="Sylfaen"/>
          <w:i/>
          <w:sz w:val="16"/>
          <w:szCs w:val="16"/>
          <w:lang w:val="hy-AM" w:eastAsia="ru-RU"/>
        </w:rPr>
      </w:pPr>
    </w:p>
    <w:p w14:paraId="69454E40" w14:textId="77777777" w:rsidR="00BF1194" w:rsidRPr="00FE4A6D" w:rsidRDefault="00BF1194" w:rsidP="00BF1194">
      <w:pPr>
        <w:pStyle w:val="31"/>
        <w:spacing w:line="240" w:lineRule="auto"/>
        <w:ind w:left="360" w:firstLine="0"/>
        <w:rPr>
          <w:rFonts w:ascii="Arial LatArm" w:hAnsi="Arial LatArm" w:cs="Sylfaen"/>
          <w:i/>
          <w:sz w:val="16"/>
          <w:szCs w:val="16"/>
          <w:lang w:val="hy-AM" w:eastAsia="ru-RU"/>
        </w:rPr>
      </w:pPr>
    </w:p>
    <w:p w14:paraId="22D7EE34" w14:textId="77777777" w:rsidR="00BF1194" w:rsidRPr="00FE4A6D" w:rsidRDefault="00BF1194" w:rsidP="00BF1194">
      <w:pPr>
        <w:pStyle w:val="31"/>
        <w:spacing w:line="240" w:lineRule="auto"/>
        <w:ind w:left="360" w:firstLine="0"/>
        <w:rPr>
          <w:rFonts w:ascii="Arial LatArm" w:hAnsi="Arial LatArm" w:cs="Sylfaen"/>
          <w:i/>
          <w:sz w:val="16"/>
          <w:szCs w:val="16"/>
          <w:lang w:val="hy-AM" w:eastAsia="ru-RU"/>
        </w:rPr>
      </w:pPr>
    </w:p>
    <w:p w14:paraId="50DA0B85" w14:textId="77777777" w:rsidR="00BF1194" w:rsidRPr="00FE4A6D" w:rsidRDefault="00BF1194" w:rsidP="00BF1194">
      <w:pPr>
        <w:pStyle w:val="31"/>
        <w:spacing w:line="240" w:lineRule="auto"/>
        <w:ind w:left="360" w:firstLine="0"/>
        <w:rPr>
          <w:rFonts w:ascii="Arial LatArm" w:hAnsi="Arial LatArm" w:cs="Sylfaen"/>
          <w:i/>
          <w:sz w:val="16"/>
          <w:szCs w:val="16"/>
          <w:lang w:val="hy-AM" w:eastAsia="ru-RU"/>
        </w:rPr>
      </w:pPr>
    </w:p>
    <w:p w14:paraId="57F8C3DC" w14:textId="77777777" w:rsidR="00BF1194" w:rsidRPr="00FE4A6D" w:rsidRDefault="00BF1194" w:rsidP="00BF1194">
      <w:pPr>
        <w:pStyle w:val="31"/>
        <w:spacing w:line="240" w:lineRule="auto"/>
        <w:ind w:left="360" w:firstLine="0"/>
        <w:rPr>
          <w:rFonts w:ascii="Arial LatArm" w:hAnsi="Arial LatArm" w:cs="Sylfaen"/>
          <w:i/>
          <w:sz w:val="16"/>
          <w:szCs w:val="16"/>
          <w:lang w:val="hy-AM" w:eastAsia="ru-RU"/>
        </w:rPr>
      </w:pPr>
    </w:p>
    <w:p w14:paraId="7D7EA0E4" w14:textId="77777777" w:rsidR="00BF1194" w:rsidRPr="00FE4A6D" w:rsidRDefault="00BF1194" w:rsidP="00BF1194">
      <w:pPr>
        <w:pStyle w:val="31"/>
        <w:spacing w:line="240" w:lineRule="auto"/>
        <w:ind w:left="360" w:firstLine="0"/>
        <w:rPr>
          <w:rFonts w:ascii="Arial LatArm" w:hAnsi="Arial LatArm"/>
          <w:i/>
          <w:sz w:val="16"/>
          <w:szCs w:val="16"/>
          <w:lang w:val="hy-AM"/>
        </w:rPr>
      </w:pPr>
      <w:r w:rsidRPr="00FE4A6D">
        <w:rPr>
          <w:rFonts w:ascii="Arial LatArm" w:hAnsi="Arial LatArm" w:cs="Sylfaen"/>
          <w:i/>
          <w:sz w:val="16"/>
          <w:szCs w:val="16"/>
          <w:lang w:val="hy-AM" w:eastAsia="ru-RU"/>
        </w:rPr>
        <w:lastRenderedPageBreak/>
        <w:t>*</w:t>
      </w:r>
      <w:r w:rsidRPr="00FE4A6D">
        <w:rPr>
          <w:rFonts w:ascii="Arial LatArm" w:hAnsi="Arial LatArm"/>
          <w:i/>
          <w:sz w:val="16"/>
          <w:szCs w:val="16"/>
          <w:lang w:val="af-ZA"/>
        </w:rPr>
        <w:t xml:space="preserve"> </w:t>
      </w:r>
      <w:r w:rsidRPr="00FE4A6D">
        <w:rPr>
          <w:rFonts w:ascii="GHEA Grapalat" w:hAnsi="GHEA Grapalat"/>
          <w:i/>
          <w:sz w:val="16"/>
          <w:szCs w:val="16"/>
          <w:lang w:val="hy-AM"/>
        </w:rPr>
        <w:t>լրացվում</w:t>
      </w:r>
      <w:r w:rsidRPr="00FE4A6D">
        <w:rPr>
          <w:rFonts w:ascii="Arial LatArm" w:hAnsi="Arial LatArm"/>
          <w:i/>
          <w:sz w:val="16"/>
          <w:szCs w:val="16"/>
          <w:lang w:val="af-ZA"/>
        </w:rPr>
        <w:t xml:space="preserve"> </w:t>
      </w:r>
      <w:r w:rsidRPr="00FE4A6D">
        <w:rPr>
          <w:rFonts w:ascii="GHEA Grapalat" w:hAnsi="GHEA Grapalat"/>
          <w:i/>
          <w:sz w:val="16"/>
          <w:szCs w:val="16"/>
          <w:lang w:val="hy-AM"/>
        </w:rPr>
        <w:t>է</w:t>
      </w:r>
      <w:r w:rsidRPr="00FE4A6D">
        <w:rPr>
          <w:rFonts w:ascii="Arial LatArm" w:hAnsi="Arial LatArm"/>
          <w:i/>
          <w:sz w:val="16"/>
          <w:szCs w:val="16"/>
          <w:lang w:val="af-ZA"/>
        </w:rPr>
        <w:t xml:space="preserve"> </w:t>
      </w:r>
      <w:r w:rsidRPr="00FE4A6D">
        <w:rPr>
          <w:rFonts w:ascii="GHEA Grapalat" w:hAnsi="GHEA Grapalat"/>
          <w:i/>
          <w:sz w:val="16"/>
          <w:szCs w:val="16"/>
          <w:lang w:val="hy-AM"/>
        </w:rPr>
        <w:t>հանձնաժողովի</w:t>
      </w:r>
      <w:r w:rsidRPr="00FE4A6D">
        <w:rPr>
          <w:rFonts w:ascii="Arial LatArm" w:hAnsi="Arial LatArm"/>
          <w:i/>
          <w:sz w:val="16"/>
          <w:szCs w:val="16"/>
          <w:lang w:val="af-ZA"/>
        </w:rPr>
        <w:t xml:space="preserve"> </w:t>
      </w:r>
      <w:r w:rsidRPr="00FE4A6D">
        <w:rPr>
          <w:rFonts w:ascii="GHEA Grapalat" w:hAnsi="GHEA Grapalat"/>
          <w:i/>
          <w:sz w:val="16"/>
          <w:szCs w:val="16"/>
          <w:lang w:val="hy-AM"/>
        </w:rPr>
        <w:t>քարտուղարի</w:t>
      </w:r>
      <w:r w:rsidRPr="00FE4A6D">
        <w:rPr>
          <w:rFonts w:ascii="Arial LatArm" w:hAnsi="Arial LatArm"/>
          <w:i/>
          <w:sz w:val="16"/>
          <w:szCs w:val="16"/>
          <w:lang w:val="af-ZA"/>
        </w:rPr>
        <w:t xml:space="preserve"> </w:t>
      </w:r>
      <w:r w:rsidRPr="00FE4A6D">
        <w:rPr>
          <w:rFonts w:ascii="GHEA Grapalat" w:hAnsi="GHEA Grapalat"/>
          <w:i/>
          <w:sz w:val="16"/>
          <w:szCs w:val="16"/>
          <w:lang w:val="hy-AM"/>
        </w:rPr>
        <w:t>կողմից</w:t>
      </w:r>
      <w:r w:rsidRPr="00FE4A6D">
        <w:rPr>
          <w:rFonts w:ascii="Arial LatArm" w:hAnsi="Arial LatArm"/>
          <w:i/>
          <w:sz w:val="16"/>
          <w:szCs w:val="16"/>
          <w:lang w:val="af-ZA"/>
        </w:rPr>
        <w:t xml:space="preserve">` </w:t>
      </w:r>
      <w:r w:rsidRPr="00FE4A6D">
        <w:rPr>
          <w:rFonts w:ascii="GHEA Grapalat" w:hAnsi="GHEA Grapalat"/>
          <w:i/>
          <w:sz w:val="16"/>
          <w:szCs w:val="16"/>
          <w:lang w:val="hy-AM"/>
        </w:rPr>
        <w:t>մինչև</w:t>
      </w:r>
      <w:r w:rsidRPr="00FE4A6D">
        <w:rPr>
          <w:rFonts w:ascii="Arial LatArm" w:hAnsi="Arial LatArm"/>
          <w:i/>
          <w:sz w:val="16"/>
          <w:szCs w:val="16"/>
          <w:lang w:val="af-ZA"/>
        </w:rPr>
        <w:t xml:space="preserve"> </w:t>
      </w:r>
      <w:r w:rsidRPr="00FE4A6D">
        <w:rPr>
          <w:rFonts w:ascii="GHEA Grapalat" w:hAnsi="GHEA Grapalat"/>
          <w:i/>
          <w:sz w:val="16"/>
          <w:szCs w:val="16"/>
          <w:lang w:val="hy-AM"/>
        </w:rPr>
        <w:t>հրավերը</w:t>
      </w:r>
      <w:r w:rsidRPr="00FE4A6D">
        <w:rPr>
          <w:rFonts w:ascii="Arial LatArm" w:hAnsi="Arial LatArm"/>
          <w:i/>
          <w:sz w:val="16"/>
          <w:szCs w:val="16"/>
          <w:lang w:val="af-ZA"/>
        </w:rPr>
        <w:t xml:space="preserve"> </w:t>
      </w:r>
      <w:r w:rsidRPr="00FE4A6D">
        <w:rPr>
          <w:rFonts w:ascii="GHEA Grapalat" w:hAnsi="GHEA Grapalat"/>
          <w:i/>
          <w:sz w:val="16"/>
          <w:szCs w:val="16"/>
          <w:lang w:val="hy-AM"/>
        </w:rPr>
        <w:t>տեղեկագրում</w:t>
      </w:r>
      <w:r w:rsidRPr="00FE4A6D">
        <w:rPr>
          <w:rFonts w:ascii="Arial LatArm" w:hAnsi="Arial LatArm"/>
          <w:i/>
          <w:sz w:val="16"/>
          <w:szCs w:val="16"/>
          <w:lang w:val="af-ZA"/>
        </w:rPr>
        <w:t xml:space="preserve"> </w:t>
      </w:r>
      <w:r w:rsidRPr="00FE4A6D">
        <w:rPr>
          <w:rFonts w:ascii="GHEA Grapalat" w:hAnsi="GHEA Grapalat"/>
          <w:i/>
          <w:sz w:val="16"/>
          <w:szCs w:val="16"/>
          <w:lang w:val="hy-AM"/>
        </w:rPr>
        <w:t>հրապարակելը</w:t>
      </w:r>
      <w:r w:rsidRPr="00FE4A6D">
        <w:rPr>
          <w:rFonts w:ascii="Arial LatArm" w:hAnsi="Arial LatArm"/>
          <w:i/>
          <w:sz w:val="16"/>
          <w:szCs w:val="16"/>
          <w:lang w:val="hy-AM"/>
        </w:rPr>
        <w:t>:</w:t>
      </w:r>
    </w:p>
    <w:p w14:paraId="7DEF4016" w14:textId="77777777" w:rsidR="00BF1194" w:rsidRPr="00FE4A6D" w:rsidRDefault="00BF1194" w:rsidP="00BF1194">
      <w:pPr>
        <w:pStyle w:val="31"/>
        <w:spacing w:line="240" w:lineRule="auto"/>
        <w:ind w:left="360" w:firstLine="0"/>
        <w:rPr>
          <w:rFonts w:ascii="Arial LatArm" w:hAnsi="Arial LatArm" w:cs="Sylfaen"/>
          <w:i/>
          <w:sz w:val="16"/>
          <w:szCs w:val="16"/>
          <w:lang w:val="hy-AM" w:eastAsia="ru-RU"/>
        </w:rPr>
      </w:pPr>
      <w:r w:rsidRPr="00FE4A6D">
        <w:rPr>
          <w:rFonts w:ascii="Arial LatArm" w:hAnsi="Arial LatArm" w:cs="Sylfaen"/>
          <w:i/>
          <w:sz w:val="16"/>
          <w:szCs w:val="16"/>
          <w:lang w:val="hy-AM" w:eastAsia="ru-RU"/>
        </w:rPr>
        <w:t>** 1.2</w:t>
      </w:r>
      <w:r w:rsidRPr="00FE4A6D">
        <w:rPr>
          <w:rFonts w:ascii="Arial LatArm" w:hAnsi="Arial LatArm"/>
          <w:i/>
          <w:sz w:val="16"/>
          <w:szCs w:val="16"/>
          <w:lang w:val="hy-AM"/>
        </w:rPr>
        <w:t xml:space="preserve"> </w:t>
      </w:r>
      <w:r w:rsidRPr="00FE4A6D">
        <w:rPr>
          <w:rFonts w:ascii="GHEA Grapalat" w:hAnsi="GHEA Grapalat"/>
          <w:i/>
          <w:sz w:val="16"/>
          <w:szCs w:val="16"/>
          <w:lang w:val="hy-AM"/>
        </w:rPr>
        <w:t>հավելվածը</w:t>
      </w:r>
      <w:r w:rsidRPr="00FE4A6D">
        <w:rPr>
          <w:rFonts w:ascii="Arial LatArm" w:hAnsi="Arial LatArm"/>
          <w:i/>
          <w:sz w:val="16"/>
          <w:szCs w:val="16"/>
          <w:lang w:val="hy-AM"/>
        </w:rPr>
        <w:t xml:space="preserve"> </w:t>
      </w:r>
      <w:r w:rsidRPr="00FE4A6D">
        <w:rPr>
          <w:rFonts w:ascii="GHEA Grapalat" w:hAnsi="GHEA Grapalat"/>
          <w:i/>
          <w:sz w:val="16"/>
          <w:szCs w:val="16"/>
          <w:lang w:val="hy-AM"/>
        </w:rPr>
        <w:t>չի</w:t>
      </w:r>
      <w:r w:rsidRPr="00FE4A6D">
        <w:rPr>
          <w:rFonts w:ascii="Arial LatArm" w:hAnsi="Arial LatArm"/>
          <w:i/>
          <w:sz w:val="16"/>
          <w:szCs w:val="16"/>
          <w:lang w:val="hy-AM"/>
        </w:rPr>
        <w:t xml:space="preserve"> </w:t>
      </w:r>
      <w:r w:rsidRPr="00FE4A6D">
        <w:rPr>
          <w:rFonts w:ascii="GHEA Grapalat" w:hAnsi="GHEA Grapalat"/>
          <w:i/>
          <w:sz w:val="16"/>
          <w:szCs w:val="16"/>
          <w:lang w:val="hy-AM"/>
        </w:rPr>
        <w:t>ներկայացվում</w:t>
      </w:r>
      <w:r w:rsidRPr="00FE4A6D">
        <w:rPr>
          <w:rFonts w:ascii="Arial LatArm" w:hAnsi="Arial LatArm"/>
          <w:i/>
          <w:sz w:val="16"/>
          <w:szCs w:val="16"/>
          <w:lang w:val="hy-AM"/>
        </w:rPr>
        <w:t xml:space="preserve"> </w:t>
      </w:r>
      <w:r w:rsidRPr="00FE4A6D">
        <w:rPr>
          <w:rFonts w:ascii="GHEA Grapalat" w:hAnsi="GHEA Grapalat"/>
          <w:i/>
          <w:sz w:val="16"/>
          <w:szCs w:val="16"/>
          <w:lang w:val="hy-AM"/>
        </w:rPr>
        <w:t>մասնակցի</w:t>
      </w:r>
      <w:r w:rsidRPr="00FE4A6D">
        <w:rPr>
          <w:rFonts w:ascii="Arial LatArm" w:hAnsi="Arial LatArm"/>
          <w:i/>
          <w:sz w:val="16"/>
          <w:szCs w:val="16"/>
          <w:lang w:val="hy-AM"/>
        </w:rPr>
        <w:t xml:space="preserve"> </w:t>
      </w:r>
      <w:r w:rsidRPr="00FE4A6D">
        <w:rPr>
          <w:rFonts w:ascii="GHEA Grapalat" w:hAnsi="GHEA Grapalat"/>
          <w:i/>
          <w:sz w:val="16"/>
          <w:szCs w:val="16"/>
          <w:lang w:val="hy-AM"/>
        </w:rPr>
        <w:t>կողմից</w:t>
      </w:r>
      <w:r w:rsidRPr="00FE4A6D">
        <w:rPr>
          <w:rFonts w:ascii="Arial LatArm" w:hAnsi="Arial LatArm"/>
          <w:i/>
          <w:sz w:val="16"/>
          <w:szCs w:val="16"/>
          <w:lang w:val="hy-AM"/>
        </w:rPr>
        <w:t xml:space="preserve"> </w:t>
      </w:r>
      <w:r w:rsidRPr="00FE4A6D">
        <w:rPr>
          <w:rFonts w:ascii="GHEA Grapalat" w:hAnsi="GHEA Grapalat"/>
          <w:i/>
          <w:sz w:val="16"/>
          <w:szCs w:val="16"/>
          <w:lang w:val="hy-AM"/>
        </w:rPr>
        <w:t>եթե</w:t>
      </w:r>
      <w:r w:rsidRPr="00FE4A6D">
        <w:rPr>
          <w:rFonts w:ascii="Arial LatArm" w:hAnsi="Arial LatArm"/>
          <w:i/>
          <w:sz w:val="16"/>
          <w:szCs w:val="16"/>
          <w:lang w:val="hy-AM"/>
        </w:rPr>
        <w:t xml:space="preserve"> </w:t>
      </w:r>
      <w:r w:rsidRPr="00FE4A6D">
        <w:rPr>
          <w:rFonts w:ascii="GHEA Grapalat" w:hAnsi="GHEA Grapalat"/>
          <w:i/>
          <w:sz w:val="16"/>
          <w:szCs w:val="16"/>
          <w:lang w:val="hy-AM"/>
        </w:rPr>
        <w:t>կրառելի</w:t>
      </w:r>
      <w:r w:rsidRPr="00FE4A6D">
        <w:rPr>
          <w:rFonts w:ascii="Arial LatArm" w:hAnsi="Arial LatArm"/>
          <w:i/>
          <w:sz w:val="16"/>
          <w:szCs w:val="16"/>
          <w:lang w:val="hy-AM"/>
        </w:rPr>
        <w:t xml:space="preserve"> </w:t>
      </w:r>
      <w:r w:rsidRPr="00FE4A6D">
        <w:rPr>
          <w:rFonts w:ascii="GHEA Grapalat" w:hAnsi="GHEA Grapalat"/>
          <w:i/>
          <w:sz w:val="16"/>
          <w:szCs w:val="16"/>
          <w:lang w:val="hy-AM"/>
        </w:rPr>
        <w:t>է</w:t>
      </w:r>
      <w:r w:rsidRPr="00FE4A6D">
        <w:rPr>
          <w:rFonts w:ascii="Arial LatArm" w:hAnsi="Arial LatArm"/>
          <w:i/>
          <w:sz w:val="16"/>
          <w:szCs w:val="16"/>
          <w:lang w:val="hy-AM"/>
        </w:rPr>
        <w:t xml:space="preserve"> </w:t>
      </w:r>
      <w:r w:rsidRPr="00FE4A6D">
        <w:rPr>
          <w:rFonts w:ascii="GHEA Grapalat" w:hAnsi="GHEA Grapalat"/>
          <w:i/>
          <w:sz w:val="16"/>
          <w:szCs w:val="16"/>
          <w:lang w:val="hy-AM"/>
        </w:rPr>
        <w:t>սույն</w:t>
      </w:r>
      <w:r w:rsidRPr="00FE4A6D">
        <w:rPr>
          <w:rFonts w:ascii="Arial LatArm" w:hAnsi="Arial LatArm"/>
          <w:i/>
          <w:sz w:val="16"/>
          <w:szCs w:val="16"/>
          <w:lang w:val="hy-AM"/>
        </w:rPr>
        <w:t xml:space="preserve"> </w:t>
      </w:r>
      <w:r w:rsidRPr="00FE4A6D">
        <w:rPr>
          <w:rFonts w:ascii="GHEA Grapalat" w:hAnsi="GHEA Grapalat"/>
          <w:i/>
          <w:sz w:val="16"/>
          <w:szCs w:val="16"/>
          <w:lang w:val="hy-AM"/>
        </w:rPr>
        <w:t>հրավերի</w:t>
      </w:r>
      <w:r w:rsidRPr="00FE4A6D">
        <w:rPr>
          <w:rFonts w:ascii="Arial LatArm" w:hAnsi="Arial LatArm"/>
          <w:i/>
          <w:sz w:val="16"/>
          <w:szCs w:val="16"/>
          <w:lang w:val="hy-AM"/>
        </w:rPr>
        <w:t xml:space="preserve"> N 1 </w:t>
      </w:r>
      <w:r w:rsidRPr="00FE4A6D">
        <w:rPr>
          <w:rFonts w:ascii="GHEA Grapalat" w:hAnsi="GHEA Grapalat"/>
          <w:i/>
          <w:sz w:val="16"/>
          <w:szCs w:val="16"/>
          <w:lang w:val="hy-AM"/>
        </w:rPr>
        <w:t>հավելվածով</w:t>
      </w:r>
      <w:r w:rsidRPr="00FE4A6D">
        <w:rPr>
          <w:rFonts w:ascii="Arial LatArm" w:hAnsi="Arial LatArm"/>
          <w:i/>
          <w:sz w:val="16"/>
          <w:szCs w:val="16"/>
          <w:lang w:val="hy-AM"/>
        </w:rPr>
        <w:t xml:space="preserve"> </w:t>
      </w:r>
      <w:r w:rsidRPr="00FE4A6D">
        <w:rPr>
          <w:rFonts w:ascii="GHEA Grapalat" w:hAnsi="GHEA Grapalat"/>
          <w:i/>
          <w:sz w:val="16"/>
          <w:szCs w:val="16"/>
          <w:lang w:val="hy-AM"/>
        </w:rPr>
        <w:t>սահմանված՝</w:t>
      </w:r>
      <w:r w:rsidRPr="00FE4A6D">
        <w:rPr>
          <w:rFonts w:ascii="Arial LatArm" w:hAnsi="Arial LatArm"/>
          <w:i/>
          <w:sz w:val="16"/>
          <w:szCs w:val="16"/>
          <w:lang w:val="hy-AM"/>
        </w:rPr>
        <w:t xml:space="preserve"> </w:t>
      </w:r>
      <w:r w:rsidRPr="00FE4A6D">
        <w:rPr>
          <w:rFonts w:ascii="GHEA Grapalat" w:hAnsi="GHEA Grapalat"/>
          <w:i/>
          <w:sz w:val="16"/>
          <w:szCs w:val="16"/>
          <w:lang w:val="hy-AM"/>
        </w:rPr>
        <w:t>իրավաբանական</w:t>
      </w:r>
      <w:r w:rsidRPr="00FE4A6D">
        <w:rPr>
          <w:rFonts w:ascii="Arial LatArm" w:hAnsi="Arial LatArm"/>
          <w:i/>
          <w:sz w:val="16"/>
          <w:szCs w:val="16"/>
          <w:lang w:val="hy-AM"/>
        </w:rPr>
        <w:t xml:space="preserve"> </w:t>
      </w:r>
      <w:r w:rsidRPr="00FE4A6D">
        <w:rPr>
          <w:rFonts w:ascii="GHEA Grapalat" w:hAnsi="GHEA Grapalat"/>
          <w:i/>
          <w:sz w:val="16"/>
          <w:szCs w:val="16"/>
          <w:lang w:val="hy-AM"/>
        </w:rPr>
        <w:t>անձի</w:t>
      </w:r>
      <w:r w:rsidRPr="00FE4A6D">
        <w:rPr>
          <w:rFonts w:ascii="Arial LatArm" w:hAnsi="Arial LatArm"/>
          <w:i/>
          <w:sz w:val="16"/>
          <w:szCs w:val="16"/>
          <w:lang w:val="hy-AM"/>
        </w:rPr>
        <w:t xml:space="preserve"> </w:t>
      </w:r>
      <w:r w:rsidRPr="00FE4A6D">
        <w:rPr>
          <w:rFonts w:ascii="GHEA Grapalat" w:hAnsi="GHEA Grapalat"/>
          <w:i/>
          <w:sz w:val="16"/>
          <w:szCs w:val="16"/>
          <w:lang w:val="hy-AM"/>
        </w:rPr>
        <w:t>իրական</w:t>
      </w:r>
      <w:r w:rsidRPr="00FE4A6D">
        <w:rPr>
          <w:rFonts w:ascii="Arial LatArm" w:hAnsi="Arial LatArm"/>
          <w:i/>
          <w:sz w:val="16"/>
          <w:szCs w:val="16"/>
          <w:lang w:val="hy-AM"/>
        </w:rPr>
        <w:t xml:space="preserve"> </w:t>
      </w:r>
      <w:r w:rsidRPr="00FE4A6D">
        <w:rPr>
          <w:rFonts w:ascii="GHEA Grapalat" w:hAnsi="GHEA Grapalat"/>
          <w:i/>
          <w:sz w:val="16"/>
          <w:szCs w:val="16"/>
          <w:lang w:val="hy-AM"/>
        </w:rPr>
        <w:t>շահառուների</w:t>
      </w:r>
      <w:r w:rsidRPr="00FE4A6D">
        <w:rPr>
          <w:rFonts w:ascii="Arial LatArm" w:hAnsi="Arial LatArm"/>
          <w:i/>
          <w:sz w:val="16"/>
          <w:szCs w:val="16"/>
          <w:lang w:val="hy-AM"/>
        </w:rPr>
        <w:t xml:space="preserve"> </w:t>
      </w:r>
      <w:r w:rsidRPr="00FE4A6D">
        <w:rPr>
          <w:rFonts w:ascii="GHEA Grapalat" w:hAnsi="GHEA Grapalat"/>
          <w:i/>
          <w:sz w:val="16"/>
          <w:szCs w:val="16"/>
          <w:lang w:val="hy-AM"/>
        </w:rPr>
        <w:t>վերաբերյալ</w:t>
      </w:r>
      <w:r w:rsidRPr="00FE4A6D">
        <w:rPr>
          <w:rFonts w:ascii="Arial LatArm" w:hAnsi="Arial LatArm"/>
          <w:i/>
          <w:sz w:val="16"/>
          <w:szCs w:val="16"/>
          <w:lang w:val="hy-AM"/>
        </w:rPr>
        <w:t xml:space="preserve"> </w:t>
      </w:r>
      <w:r w:rsidRPr="00FE4A6D">
        <w:rPr>
          <w:rFonts w:ascii="GHEA Grapalat" w:hAnsi="GHEA Grapalat"/>
          <w:i/>
          <w:sz w:val="16"/>
          <w:szCs w:val="16"/>
          <w:lang w:val="hy-AM"/>
        </w:rPr>
        <w:t>տեղեկություններ</w:t>
      </w:r>
      <w:r w:rsidRPr="00FE4A6D">
        <w:rPr>
          <w:rFonts w:ascii="Arial LatArm" w:hAnsi="Arial LatArm"/>
          <w:i/>
          <w:sz w:val="16"/>
          <w:szCs w:val="16"/>
          <w:lang w:val="hy-AM"/>
        </w:rPr>
        <w:t xml:space="preserve"> </w:t>
      </w:r>
      <w:r w:rsidRPr="00FE4A6D">
        <w:rPr>
          <w:rFonts w:ascii="GHEA Grapalat" w:hAnsi="GHEA Grapalat"/>
          <w:i/>
          <w:sz w:val="16"/>
          <w:szCs w:val="16"/>
          <w:lang w:val="hy-AM"/>
        </w:rPr>
        <w:t>պարունակող</w:t>
      </w:r>
      <w:r w:rsidRPr="00FE4A6D">
        <w:rPr>
          <w:rFonts w:ascii="Arial LatArm" w:hAnsi="Arial LatArm"/>
          <w:i/>
          <w:sz w:val="16"/>
          <w:szCs w:val="16"/>
          <w:lang w:val="hy-AM"/>
        </w:rPr>
        <w:t xml:space="preserve"> </w:t>
      </w:r>
      <w:r w:rsidRPr="00FE4A6D">
        <w:rPr>
          <w:rFonts w:ascii="GHEA Grapalat" w:hAnsi="GHEA Grapalat"/>
          <w:i/>
          <w:sz w:val="16"/>
          <w:szCs w:val="16"/>
          <w:lang w:val="hy-AM"/>
        </w:rPr>
        <w:t>կայքէջի</w:t>
      </w:r>
      <w:r w:rsidRPr="00FE4A6D">
        <w:rPr>
          <w:rFonts w:ascii="Arial LatArm" w:hAnsi="Arial LatArm"/>
          <w:i/>
          <w:sz w:val="16"/>
          <w:szCs w:val="16"/>
          <w:lang w:val="hy-AM"/>
        </w:rPr>
        <w:t xml:space="preserve"> </w:t>
      </w:r>
      <w:r w:rsidRPr="00FE4A6D">
        <w:rPr>
          <w:rFonts w:ascii="GHEA Grapalat" w:hAnsi="GHEA Grapalat"/>
          <w:i/>
          <w:sz w:val="16"/>
          <w:szCs w:val="16"/>
          <w:lang w:val="hy-AM"/>
        </w:rPr>
        <w:t>հղումը</w:t>
      </w:r>
      <w:r w:rsidRPr="00FE4A6D">
        <w:rPr>
          <w:rFonts w:ascii="Arial LatArm" w:hAnsi="Arial LatArm"/>
          <w:i/>
          <w:sz w:val="16"/>
          <w:szCs w:val="16"/>
          <w:lang w:val="hy-AM"/>
        </w:rPr>
        <w:t xml:space="preserve"> </w:t>
      </w:r>
      <w:r w:rsidRPr="00FE4A6D">
        <w:rPr>
          <w:rFonts w:ascii="GHEA Grapalat" w:hAnsi="GHEA Grapalat"/>
          <w:i/>
          <w:sz w:val="16"/>
          <w:szCs w:val="16"/>
          <w:lang w:val="hy-AM"/>
        </w:rPr>
        <w:t>ներկայացնելու</w:t>
      </w:r>
      <w:r w:rsidRPr="00FE4A6D">
        <w:rPr>
          <w:rFonts w:ascii="Arial LatArm" w:hAnsi="Arial LatArm"/>
          <w:i/>
          <w:sz w:val="16"/>
          <w:szCs w:val="16"/>
          <w:lang w:val="hy-AM"/>
        </w:rPr>
        <w:t xml:space="preserve"> </w:t>
      </w:r>
      <w:r w:rsidRPr="00FE4A6D">
        <w:rPr>
          <w:rFonts w:ascii="GHEA Grapalat" w:hAnsi="GHEA Grapalat"/>
          <w:i/>
          <w:sz w:val="16"/>
          <w:szCs w:val="16"/>
          <w:lang w:val="hy-AM"/>
        </w:rPr>
        <w:t>վերաբերյալ</w:t>
      </w:r>
      <w:r w:rsidRPr="00FE4A6D">
        <w:rPr>
          <w:rFonts w:ascii="Arial LatArm" w:hAnsi="Arial LatArm"/>
          <w:i/>
          <w:sz w:val="16"/>
          <w:szCs w:val="16"/>
          <w:lang w:val="hy-AM"/>
        </w:rPr>
        <w:t xml:space="preserve"> </w:t>
      </w:r>
      <w:r w:rsidRPr="00FE4A6D">
        <w:rPr>
          <w:rFonts w:ascii="GHEA Grapalat" w:hAnsi="GHEA Grapalat"/>
          <w:i/>
          <w:sz w:val="16"/>
          <w:szCs w:val="16"/>
          <w:lang w:val="hy-AM"/>
        </w:rPr>
        <w:t>կարգավորո</w:t>
      </w:r>
      <w:r w:rsidR="00332561" w:rsidRPr="00FE4A6D">
        <w:rPr>
          <w:rFonts w:ascii="GHEA Grapalat" w:hAnsi="GHEA Grapalat"/>
          <w:i/>
          <w:sz w:val="16"/>
          <w:szCs w:val="16"/>
          <w:lang w:val="hy-AM"/>
        </w:rPr>
        <w:t>ւմը</w:t>
      </w:r>
      <w:r w:rsidR="00332561" w:rsidRPr="00FE4A6D">
        <w:rPr>
          <w:rFonts w:ascii="Arial LatArm" w:hAnsi="Arial LatArm"/>
          <w:i/>
          <w:sz w:val="16"/>
          <w:szCs w:val="16"/>
          <w:lang w:val="hy-AM"/>
        </w:rPr>
        <w:t xml:space="preserve">, </w:t>
      </w:r>
      <w:r w:rsidR="00332561" w:rsidRPr="00FE4A6D">
        <w:rPr>
          <w:rFonts w:ascii="GHEA Grapalat" w:hAnsi="GHEA Grapalat"/>
          <w:i/>
          <w:sz w:val="16"/>
          <w:szCs w:val="16"/>
          <w:lang w:val="hy-AM"/>
        </w:rPr>
        <w:t>ինչպես</w:t>
      </w:r>
      <w:r w:rsidR="00332561" w:rsidRPr="00FE4A6D">
        <w:rPr>
          <w:rFonts w:ascii="Arial LatArm" w:hAnsi="Arial LatArm"/>
          <w:i/>
          <w:sz w:val="16"/>
          <w:szCs w:val="16"/>
          <w:lang w:val="hy-AM"/>
        </w:rPr>
        <w:t xml:space="preserve"> </w:t>
      </w:r>
      <w:r w:rsidR="00332561" w:rsidRPr="00FE4A6D">
        <w:rPr>
          <w:rFonts w:ascii="GHEA Grapalat" w:hAnsi="GHEA Grapalat"/>
          <w:i/>
          <w:sz w:val="16"/>
          <w:szCs w:val="16"/>
          <w:lang w:val="hy-AM"/>
        </w:rPr>
        <w:t>նաև</w:t>
      </w:r>
      <w:r w:rsidR="00332561" w:rsidRPr="00FE4A6D">
        <w:rPr>
          <w:rFonts w:ascii="Arial LatArm" w:hAnsi="Arial LatArm"/>
          <w:i/>
          <w:sz w:val="16"/>
          <w:szCs w:val="16"/>
          <w:lang w:val="hy-AM"/>
        </w:rPr>
        <w:t xml:space="preserve"> </w:t>
      </w:r>
      <w:r w:rsidR="00332561" w:rsidRPr="00FE4A6D">
        <w:rPr>
          <w:rFonts w:ascii="GHEA Grapalat" w:hAnsi="GHEA Grapalat"/>
          <w:i/>
          <w:sz w:val="16"/>
          <w:szCs w:val="16"/>
          <w:lang w:val="hy-AM"/>
        </w:rPr>
        <w:t>եթե</w:t>
      </w:r>
      <w:r w:rsidR="00332561" w:rsidRPr="00FE4A6D">
        <w:rPr>
          <w:rFonts w:ascii="Arial LatArm" w:hAnsi="Arial LatArm"/>
          <w:i/>
          <w:sz w:val="16"/>
          <w:szCs w:val="16"/>
          <w:lang w:val="hy-AM"/>
        </w:rPr>
        <w:t xml:space="preserve"> </w:t>
      </w:r>
      <w:r w:rsidR="00332561" w:rsidRPr="00FE4A6D">
        <w:rPr>
          <w:rFonts w:ascii="GHEA Grapalat" w:hAnsi="GHEA Grapalat"/>
          <w:i/>
          <w:sz w:val="16"/>
          <w:szCs w:val="16"/>
          <w:lang w:val="hy-AM"/>
        </w:rPr>
        <w:t>մասնակիցը</w:t>
      </w:r>
      <w:r w:rsidR="00332561" w:rsidRPr="00FE4A6D">
        <w:rPr>
          <w:rFonts w:ascii="Arial LatArm" w:hAnsi="Arial LatArm"/>
          <w:i/>
          <w:sz w:val="16"/>
          <w:szCs w:val="16"/>
          <w:lang w:val="hy-AM"/>
        </w:rPr>
        <w:t xml:space="preserve"> </w:t>
      </w:r>
      <w:r w:rsidR="00332561" w:rsidRPr="00FE4A6D">
        <w:rPr>
          <w:rFonts w:ascii="GHEA Grapalat" w:hAnsi="GHEA Grapalat"/>
          <w:i/>
          <w:sz w:val="16"/>
          <w:szCs w:val="16"/>
          <w:lang w:val="hy-AM"/>
        </w:rPr>
        <w:t>անհատ</w:t>
      </w:r>
      <w:r w:rsidR="00332561" w:rsidRPr="00FE4A6D">
        <w:rPr>
          <w:rFonts w:ascii="Arial LatArm" w:hAnsi="Arial LatArm"/>
          <w:i/>
          <w:sz w:val="16"/>
          <w:szCs w:val="16"/>
          <w:lang w:val="hy-AM"/>
        </w:rPr>
        <w:t xml:space="preserve"> </w:t>
      </w:r>
      <w:r w:rsidR="00332561" w:rsidRPr="00FE4A6D">
        <w:rPr>
          <w:rFonts w:ascii="GHEA Grapalat" w:hAnsi="GHEA Grapalat"/>
          <w:i/>
          <w:sz w:val="16"/>
          <w:szCs w:val="16"/>
          <w:lang w:val="hy-AM"/>
        </w:rPr>
        <w:t>ձեռնարկատեր</w:t>
      </w:r>
      <w:r w:rsidRPr="00FE4A6D">
        <w:rPr>
          <w:rFonts w:ascii="Arial LatArm" w:hAnsi="Arial LatArm"/>
          <w:i/>
          <w:sz w:val="16"/>
          <w:szCs w:val="16"/>
          <w:lang w:val="hy-AM"/>
        </w:rPr>
        <w:t xml:space="preserve"> </w:t>
      </w:r>
      <w:r w:rsidRPr="00FE4A6D">
        <w:rPr>
          <w:rFonts w:ascii="GHEA Grapalat" w:hAnsi="GHEA Grapalat"/>
          <w:i/>
          <w:sz w:val="16"/>
          <w:szCs w:val="16"/>
          <w:lang w:val="hy-AM"/>
        </w:rPr>
        <w:t>է</w:t>
      </w:r>
      <w:r w:rsidRPr="00FE4A6D">
        <w:rPr>
          <w:rFonts w:ascii="Arial LatArm" w:hAnsi="Arial LatArm"/>
          <w:i/>
          <w:sz w:val="16"/>
          <w:szCs w:val="16"/>
          <w:lang w:val="hy-AM"/>
        </w:rPr>
        <w:t xml:space="preserve"> </w:t>
      </w:r>
      <w:r w:rsidRPr="00FE4A6D">
        <w:rPr>
          <w:rFonts w:ascii="GHEA Grapalat" w:hAnsi="GHEA Grapalat"/>
          <w:i/>
          <w:sz w:val="16"/>
          <w:szCs w:val="16"/>
          <w:lang w:val="hy-AM"/>
        </w:rPr>
        <w:t>կամ</w:t>
      </w:r>
      <w:r w:rsidRPr="00FE4A6D">
        <w:rPr>
          <w:rFonts w:ascii="Arial LatArm" w:hAnsi="Arial LatArm"/>
          <w:i/>
          <w:sz w:val="16"/>
          <w:szCs w:val="16"/>
          <w:lang w:val="hy-AM"/>
        </w:rPr>
        <w:t xml:space="preserve"> </w:t>
      </w:r>
      <w:r w:rsidRPr="00FE4A6D">
        <w:rPr>
          <w:rFonts w:ascii="GHEA Grapalat" w:hAnsi="GHEA Grapalat"/>
          <w:i/>
          <w:sz w:val="16"/>
          <w:szCs w:val="16"/>
          <w:lang w:val="hy-AM"/>
        </w:rPr>
        <w:t>ֆիզիկական</w:t>
      </w:r>
      <w:r w:rsidRPr="00FE4A6D">
        <w:rPr>
          <w:rFonts w:ascii="Arial LatArm" w:hAnsi="Arial LatArm"/>
          <w:i/>
          <w:sz w:val="16"/>
          <w:szCs w:val="16"/>
          <w:lang w:val="hy-AM"/>
        </w:rPr>
        <w:t xml:space="preserve"> </w:t>
      </w:r>
      <w:r w:rsidRPr="00FE4A6D">
        <w:rPr>
          <w:rFonts w:ascii="GHEA Grapalat" w:hAnsi="GHEA Grapalat"/>
          <w:i/>
          <w:sz w:val="16"/>
          <w:szCs w:val="16"/>
          <w:lang w:val="hy-AM"/>
        </w:rPr>
        <w:t>անձ։</w:t>
      </w:r>
    </w:p>
    <w:p w14:paraId="5E7A9688" w14:textId="77777777" w:rsidR="00B2572B" w:rsidRPr="00FE4A6D" w:rsidRDefault="000B1088" w:rsidP="000B1088">
      <w:pPr>
        <w:pStyle w:val="31"/>
        <w:spacing w:line="240" w:lineRule="auto"/>
        <w:ind w:firstLine="0"/>
        <w:jc w:val="right"/>
        <w:rPr>
          <w:rFonts w:ascii="Arial LatArm" w:hAnsi="Arial LatArm" w:cs="Arial"/>
          <w:b/>
          <w:lang w:val="hy-AM"/>
        </w:rPr>
      </w:pPr>
      <w:r w:rsidRPr="00FE4A6D">
        <w:rPr>
          <w:rFonts w:ascii="Arial LatArm" w:hAnsi="Arial LatArm"/>
          <w:b/>
          <w:lang w:val="hy-AM"/>
        </w:rPr>
        <w:t xml:space="preserve"> </w:t>
      </w:r>
      <w:r w:rsidRPr="00FE4A6D">
        <w:rPr>
          <w:rFonts w:ascii="Arial LatArm" w:hAnsi="Arial LatArm"/>
          <w:b/>
          <w:lang w:val="hy-AM"/>
        </w:rPr>
        <w:br w:type="page"/>
      </w:r>
      <w:r w:rsidR="00B2572B" w:rsidRPr="00FE4A6D">
        <w:rPr>
          <w:rFonts w:ascii="GHEA Grapalat" w:hAnsi="GHEA Grapalat" w:cs="Sylfaen"/>
          <w:b/>
          <w:lang w:val="hy-AM"/>
        </w:rPr>
        <w:lastRenderedPageBreak/>
        <w:t>Հավելված</w:t>
      </w:r>
      <w:r w:rsidR="00B2572B" w:rsidRPr="00FE4A6D">
        <w:rPr>
          <w:rFonts w:ascii="Arial LatArm" w:hAnsi="Arial LatArm" w:cs="Arial"/>
          <w:b/>
          <w:lang w:val="hy-AM"/>
        </w:rPr>
        <w:t xml:space="preserve"> </w:t>
      </w:r>
      <w:r w:rsidR="00DA0240" w:rsidRPr="00FE4A6D">
        <w:rPr>
          <w:rFonts w:ascii="Arial LatArm" w:hAnsi="Arial LatArm" w:cs="Arial"/>
          <w:b/>
          <w:lang w:val="hy-AM"/>
        </w:rPr>
        <w:t>2</w:t>
      </w:r>
    </w:p>
    <w:p w14:paraId="1FEDDA11" w14:textId="03713576" w:rsidR="00B2572B" w:rsidRPr="00FE4A6D" w:rsidRDefault="00F12339" w:rsidP="00EF3662">
      <w:pPr>
        <w:pStyle w:val="31"/>
        <w:spacing w:line="240" w:lineRule="auto"/>
        <w:jc w:val="right"/>
        <w:rPr>
          <w:rFonts w:ascii="Arial LatArm" w:hAnsi="Arial LatArm" w:cs="Arial"/>
          <w:b/>
          <w:lang w:val="hy-AM"/>
        </w:rPr>
      </w:pPr>
      <w:r w:rsidRPr="00566EDB">
        <w:rPr>
          <w:rFonts w:ascii="Sylfaen" w:hAnsi="Sylfaen"/>
          <w:b/>
          <w:bCs/>
          <w:lang w:val="hy-AM"/>
        </w:rPr>
        <w:t>ՀՀԿՄԱ</w:t>
      </w:r>
      <w:r w:rsidRPr="00F12339">
        <w:rPr>
          <w:rFonts w:ascii="Sylfaen" w:hAnsi="Sylfaen"/>
          <w:b/>
          <w:bCs/>
          <w:lang w:val="af-ZA"/>
        </w:rPr>
        <w:t>7</w:t>
      </w:r>
      <w:r w:rsidRPr="00566EDB">
        <w:rPr>
          <w:rFonts w:ascii="Sylfaen" w:hAnsi="Sylfaen"/>
          <w:b/>
          <w:bCs/>
          <w:lang w:val="hy-AM"/>
        </w:rPr>
        <w:t>ՀԴ</w:t>
      </w:r>
      <w:r w:rsidRPr="00F12339">
        <w:rPr>
          <w:rFonts w:ascii="Sylfaen" w:hAnsi="Sylfaen"/>
          <w:b/>
          <w:bCs/>
          <w:lang w:val="af-ZA"/>
        </w:rPr>
        <w:t xml:space="preserve">-ԳՀ- </w:t>
      </w:r>
      <w:r w:rsidRPr="00566EDB">
        <w:rPr>
          <w:rFonts w:ascii="Sylfaen" w:hAnsi="Sylfaen"/>
          <w:b/>
          <w:bCs/>
          <w:lang w:val="hy-AM"/>
        </w:rPr>
        <w:t>ԱՊՁԲ</w:t>
      </w:r>
      <w:r w:rsidRPr="00F12339">
        <w:rPr>
          <w:rFonts w:ascii="Sylfaen" w:hAnsi="Sylfaen"/>
          <w:b/>
          <w:bCs/>
          <w:lang w:val="af-ZA"/>
        </w:rPr>
        <w:t>-202</w:t>
      </w:r>
      <w:r w:rsidR="004E1957">
        <w:rPr>
          <w:rFonts w:ascii="Sylfaen" w:hAnsi="Sylfaen"/>
          <w:b/>
          <w:bCs/>
          <w:lang w:val="af-ZA"/>
        </w:rPr>
        <w:t>6</w:t>
      </w:r>
      <w:r w:rsidRPr="00F12339">
        <w:rPr>
          <w:rFonts w:ascii="Sylfaen" w:hAnsi="Sylfaen"/>
          <w:b/>
          <w:bCs/>
          <w:lang w:val="af-ZA"/>
        </w:rPr>
        <w:t>/0</w:t>
      </w:r>
      <w:r w:rsidR="004E1957">
        <w:rPr>
          <w:rFonts w:ascii="Sylfaen" w:hAnsi="Sylfaen"/>
          <w:b/>
          <w:bCs/>
          <w:lang w:val="af-ZA"/>
        </w:rPr>
        <w:t>1</w:t>
      </w:r>
      <w:r>
        <w:rPr>
          <w:rFonts w:ascii="GHEA Grapalat" w:hAnsi="GHEA Grapalat"/>
          <w:b/>
          <w:lang w:val="af-ZA"/>
        </w:rPr>
        <w:t xml:space="preserve">   </w:t>
      </w:r>
      <w:r w:rsidR="00603A61">
        <w:rPr>
          <w:rFonts w:ascii="Arial Unicode" w:hAnsi="Arial Unicode"/>
          <w:lang w:val="es-ES"/>
        </w:rPr>
        <w:t xml:space="preserve"> </w:t>
      </w:r>
      <w:r w:rsidR="00B2572B" w:rsidRPr="00FE4A6D">
        <w:rPr>
          <w:rFonts w:ascii="GHEA Grapalat" w:hAnsi="GHEA Grapalat" w:cs="Sylfaen"/>
          <w:b/>
          <w:lang w:val="hy-AM"/>
        </w:rPr>
        <w:t>ծածկագրով</w:t>
      </w:r>
    </w:p>
    <w:p w14:paraId="02D37EEB" w14:textId="77777777" w:rsidR="00B2572B" w:rsidRPr="00FE4A6D" w:rsidRDefault="00FD6146" w:rsidP="00EF3662">
      <w:pPr>
        <w:pStyle w:val="31"/>
        <w:spacing w:line="240" w:lineRule="auto"/>
        <w:jc w:val="right"/>
        <w:rPr>
          <w:rFonts w:ascii="Arial LatArm" w:hAnsi="Arial LatArm" w:cs="Arial"/>
          <w:b/>
          <w:lang w:val="hy-AM"/>
        </w:rPr>
      </w:pPr>
      <w:r w:rsidRPr="00FE4A6D">
        <w:rPr>
          <w:rFonts w:ascii="GHEA Grapalat" w:hAnsi="GHEA Grapalat" w:cs="Sylfaen"/>
          <w:b/>
          <w:lang w:val="hy-AM"/>
        </w:rPr>
        <w:t>Գնանաշման</w:t>
      </w:r>
      <w:r w:rsidRPr="00FE4A6D">
        <w:rPr>
          <w:rFonts w:ascii="Arial LatArm" w:hAnsi="Arial LatArm" w:cs="Sylfaen"/>
          <w:b/>
          <w:lang w:val="hy-AM"/>
        </w:rPr>
        <w:t xml:space="preserve"> </w:t>
      </w:r>
      <w:r w:rsidRPr="00FE4A6D">
        <w:rPr>
          <w:rFonts w:ascii="GHEA Grapalat" w:hAnsi="GHEA Grapalat" w:cs="Sylfaen"/>
          <w:b/>
          <w:lang w:val="hy-AM"/>
        </w:rPr>
        <w:t>հարցման</w:t>
      </w:r>
      <w:r w:rsidR="00B2572B" w:rsidRPr="00FE4A6D">
        <w:rPr>
          <w:rFonts w:ascii="Arial LatArm" w:hAnsi="Arial LatArm" w:cs="Arial"/>
          <w:b/>
          <w:lang w:val="hy-AM"/>
        </w:rPr>
        <w:t xml:space="preserve"> </w:t>
      </w:r>
      <w:r w:rsidR="00B2572B" w:rsidRPr="00FE4A6D">
        <w:rPr>
          <w:rFonts w:ascii="GHEA Grapalat" w:hAnsi="GHEA Grapalat" w:cs="Sylfaen"/>
          <w:b/>
          <w:lang w:val="hy-AM"/>
        </w:rPr>
        <w:t>հրավերի</w:t>
      </w:r>
    </w:p>
    <w:p w14:paraId="06B8AE74" w14:textId="77777777" w:rsidR="00B2572B" w:rsidRPr="00FE4A6D" w:rsidRDefault="00B2572B" w:rsidP="00EF3662">
      <w:pPr>
        <w:rPr>
          <w:rFonts w:ascii="Arial LatArm" w:hAnsi="Arial LatArm"/>
          <w:lang w:val="hy-AM"/>
        </w:rPr>
      </w:pPr>
    </w:p>
    <w:p w14:paraId="76094AA4" w14:textId="77777777" w:rsidR="00B2572B" w:rsidRPr="00FE4A6D" w:rsidRDefault="00B2572B" w:rsidP="00EF3662">
      <w:pPr>
        <w:ind w:firstLine="567"/>
        <w:jc w:val="center"/>
        <w:rPr>
          <w:rFonts w:ascii="Arial LatArm" w:hAnsi="Arial LatArm"/>
          <w:sz w:val="20"/>
          <w:lang w:val="hy-AM"/>
        </w:rPr>
      </w:pPr>
    </w:p>
    <w:p w14:paraId="5D8176BE" w14:textId="77777777" w:rsidR="00B2572B" w:rsidRPr="00FE4A6D" w:rsidRDefault="00B2572B" w:rsidP="00EF3662">
      <w:pPr>
        <w:ind w:left="-66"/>
        <w:jc w:val="center"/>
        <w:rPr>
          <w:rFonts w:ascii="Arial LatArm" w:hAnsi="Arial LatArm"/>
          <w:b/>
          <w:sz w:val="20"/>
          <w:lang w:val="hy-AM"/>
        </w:rPr>
      </w:pPr>
      <w:r w:rsidRPr="00FE4A6D">
        <w:rPr>
          <w:rFonts w:ascii="GHEA Grapalat" w:hAnsi="GHEA Grapalat"/>
          <w:b/>
          <w:sz w:val="20"/>
          <w:lang w:val="hy-AM"/>
        </w:rPr>
        <w:t>Գ</w:t>
      </w:r>
      <w:r w:rsidRPr="00FE4A6D">
        <w:rPr>
          <w:rFonts w:ascii="Arial LatArm" w:hAnsi="Arial LatArm"/>
          <w:b/>
          <w:sz w:val="20"/>
          <w:lang w:val="hy-AM"/>
        </w:rPr>
        <w:t xml:space="preserve"> </w:t>
      </w:r>
      <w:r w:rsidRPr="00FE4A6D">
        <w:rPr>
          <w:rFonts w:ascii="GHEA Grapalat" w:hAnsi="GHEA Grapalat"/>
          <w:b/>
          <w:sz w:val="20"/>
          <w:lang w:val="hy-AM"/>
        </w:rPr>
        <w:t>Ն</w:t>
      </w:r>
      <w:r w:rsidRPr="00FE4A6D">
        <w:rPr>
          <w:rFonts w:ascii="Arial LatArm" w:hAnsi="Arial LatArm"/>
          <w:b/>
          <w:sz w:val="20"/>
          <w:lang w:val="hy-AM"/>
        </w:rPr>
        <w:t xml:space="preserve"> </w:t>
      </w:r>
      <w:r w:rsidRPr="00FE4A6D">
        <w:rPr>
          <w:rFonts w:ascii="GHEA Grapalat" w:hAnsi="GHEA Grapalat"/>
          <w:b/>
          <w:sz w:val="20"/>
          <w:lang w:val="hy-AM"/>
        </w:rPr>
        <w:t>Ա</w:t>
      </w:r>
      <w:r w:rsidRPr="00FE4A6D">
        <w:rPr>
          <w:rFonts w:ascii="Arial LatArm" w:hAnsi="Arial LatArm"/>
          <w:b/>
          <w:sz w:val="20"/>
          <w:lang w:val="hy-AM"/>
        </w:rPr>
        <w:t xml:space="preserve"> </w:t>
      </w:r>
      <w:r w:rsidRPr="00FE4A6D">
        <w:rPr>
          <w:rFonts w:ascii="GHEA Grapalat" w:hAnsi="GHEA Grapalat"/>
          <w:b/>
          <w:sz w:val="20"/>
          <w:lang w:val="hy-AM"/>
        </w:rPr>
        <w:t>Յ</w:t>
      </w:r>
      <w:r w:rsidRPr="00FE4A6D">
        <w:rPr>
          <w:rFonts w:ascii="Arial LatArm" w:hAnsi="Arial LatArm"/>
          <w:b/>
          <w:sz w:val="20"/>
          <w:lang w:val="hy-AM"/>
        </w:rPr>
        <w:t xml:space="preserve"> </w:t>
      </w:r>
      <w:r w:rsidRPr="00FE4A6D">
        <w:rPr>
          <w:rFonts w:ascii="GHEA Grapalat" w:hAnsi="GHEA Grapalat"/>
          <w:b/>
          <w:sz w:val="20"/>
          <w:lang w:val="hy-AM"/>
        </w:rPr>
        <w:t>Ի</w:t>
      </w:r>
      <w:r w:rsidRPr="00FE4A6D">
        <w:rPr>
          <w:rFonts w:ascii="Arial LatArm" w:hAnsi="Arial LatArm"/>
          <w:b/>
          <w:sz w:val="20"/>
          <w:lang w:val="hy-AM"/>
        </w:rPr>
        <w:t xml:space="preserve"> </w:t>
      </w:r>
      <w:r w:rsidRPr="00FE4A6D">
        <w:rPr>
          <w:rFonts w:ascii="GHEA Grapalat" w:hAnsi="GHEA Grapalat"/>
          <w:b/>
          <w:sz w:val="20"/>
          <w:lang w:val="hy-AM"/>
        </w:rPr>
        <w:t>Ն</w:t>
      </w:r>
      <w:r w:rsidRPr="00FE4A6D">
        <w:rPr>
          <w:rFonts w:ascii="Arial LatArm" w:hAnsi="Arial LatArm"/>
          <w:b/>
          <w:sz w:val="20"/>
          <w:lang w:val="hy-AM"/>
        </w:rPr>
        <w:t xml:space="preserve">   </w:t>
      </w:r>
      <w:r w:rsidRPr="00FE4A6D">
        <w:rPr>
          <w:rFonts w:ascii="GHEA Grapalat" w:hAnsi="GHEA Grapalat"/>
          <w:b/>
          <w:sz w:val="20"/>
          <w:lang w:val="hy-AM"/>
        </w:rPr>
        <w:t>Ա</w:t>
      </w:r>
      <w:r w:rsidRPr="00FE4A6D">
        <w:rPr>
          <w:rFonts w:ascii="Arial LatArm" w:hAnsi="Arial LatArm"/>
          <w:b/>
          <w:sz w:val="20"/>
          <w:lang w:val="hy-AM"/>
        </w:rPr>
        <w:t xml:space="preserve"> </w:t>
      </w:r>
      <w:r w:rsidRPr="00FE4A6D">
        <w:rPr>
          <w:rFonts w:ascii="GHEA Grapalat" w:hAnsi="GHEA Grapalat"/>
          <w:b/>
          <w:sz w:val="20"/>
          <w:lang w:val="hy-AM"/>
        </w:rPr>
        <w:t>Ռ</w:t>
      </w:r>
      <w:r w:rsidRPr="00FE4A6D">
        <w:rPr>
          <w:rFonts w:ascii="Arial LatArm" w:hAnsi="Arial LatArm"/>
          <w:b/>
          <w:sz w:val="20"/>
          <w:lang w:val="hy-AM"/>
        </w:rPr>
        <w:t xml:space="preserve"> </w:t>
      </w:r>
      <w:r w:rsidRPr="00FE4A6D">
        <w:rPr>
          <w:rFonts w:ascii="GHEA Grapalat" w:hAnsi="GHEA Grapalat"/>
          <w:b/>
          <w:sz w:val="20"/>
          <w:lang w:val="hy-AM"/>
        </w:rPr>
        <w:t>Ա</w:t>
      </w:r>
      <w:r w:rsidRPr="00FE4A6D">
        <w:rPr>
          <w:rFonts w:ascii="Arial LatArm" w:hAnsi="Arial LatArm"/>
          <w:b/>
          <w:sz w:val="20"/>
          <w:lang w:val="hy-AM"/>
        </w:rPr>
        <w:t xml:space="preserve"> </w:t>
      </w:r>
      <w:r w:rsidRPr="00FE4A6D">
        <w:rPr>
          <w:rFonts w:ascii="GHEA Grapalat" w:hAnsi="GHEA Grapalat"/>
          <w:b/>
          <w:sz w:val="20"/>
          <w:lang w:val="hy-AM"/>
        </w:rPr>
        <w:t>Ջ</w:t>
      </w:r>
      <w:r w:rsidRPr="00FE4A6D">
        <w:rPr>
          <w:rFonts w:ascii="Arial LatArm" w:hAnsi="Arial LatArm"/>
          <w:b/>
          <w:sz w:val="20"/>
          <w:lang w:val="hy-AM"/>
        </w:rPr>
        <w:t xml:space="preserve"> </w:t>
      </w:r>
      <w:r w:rsidRPr="00FE4A6D">
        <w:rPr>
          <w:rFonts w:ascii="GHEA Grapalat" w:hAnsi="GHEA Grapalat"/>
          <w:b/>
          <w:sz w:val="20"/>
          <w:lang w:val="hy-AM"/>
        </w:rPr>
        <w:t>Ա</w:t>
      </w:r>
      <w:r w:rsidRPr="00FE4A6D">
        <w:rPr>
          <w:rFonts w:ascii="Arial LatArm" w:hAnsi="Arial LatArm"/>
          <w:b/>
          <w:sz w:val="20"/>
          <w:lang w:val="hy-AM"/>
        </w:rPr>
        <w:t xml:space="preserve"> </w:t>
      </w:r>
      <w:r w:rsidRPr="00FE4A6D">
        <w:rPr>
          <w:rFonts w:ascii="GHEA Grapalat" w:hAnsi="GHEA Grapalat"/>
          <w:b/>
          <w:sz w:val="20"/>
          <w:lang w:val="hy-AM"/>
        </w:rPr>
        <w:t>Ր</w:t>
      </w:r>
      <w:r w:rsidRPr="00FE4A6D">
        <w:rPr>
          <w:rFonts w:ascii="Arial LatArm" w:hAnsi="Arial LatArm"/>
          <w:b/>
          <w:sz w:val="20"/>
          <w:lang w:val="hy-AM"/>
        </w:rPr>
        <w:t xml:space="preserve"> </w:t>
      </w:r>
      <w:r w:rsidRPr="00FE4A6D">
        <w:rPr>
          <w:rFonts w:ascii="GHEA Grapalat" w:hAnsi="GHEA Grapalat"/>
          <w:b/>
          <w:sz w:val="20"/>
          <w:lang w:val="hy-AM"/>
        </w:rPr>
        <w:t>Կ</w:t>
      </w:r>
    </w:p>
    <w:p w14:paraId="4AB54DC9" w14:textId="77777777" w:rsidR="00B2572B" w:rsidRPr="00FE4A6D" w:rsidRDefault="00B2572B" w:rsidP="00EF3662">
      <w:pPr>
        <w:ind w:firstLine="567"/>
        <w:rPr>
          <w:rFonts w:ascii="Arial LatArm" w:hAnsi="Arial LatArm"/>
          <w:lang w:val="hy-AM"/>
        </w:rPr>
      </w:pPr>
    </w:p>
    <w:p w14:paraId="2875EE0A" w14:textId="2FD6DB4A" w:rsidR="00B2572B" w:rsidRPr="00FE4A6D" w:rsidRDefault="00B2572B" w:rsidP="00EF3662">
      <w:pPr>
        <w:ind w:firstLine="567"/>
        <w:jc w:val="both"/>
        <w:rPr>
          <w:rFonts w:ascii="Arial LatArm" w:hAnsi="Arial LatArm" w:cs="Arial"/>
          <w:lang w:val="hy-AM"/>
        </w:rPr>
      </w:pPr>
      <w:r w:rsidRPr="00FE4A6D">
        <w:rPr>
          <w:rFonts w:ascii="GHEA Grapalat" w:hAnsi="GHEA Grapalat" w:cs="Arial"/>
          <w:sz w:val="20"/>
          <w:szCs w:val="20"/>
          <w:lang w:val="es-ES"/>
        </w:rPr>
        <w:t>Ուսումնասիրելով</w:t>
      </w:r>
      <w:r w:rsidRPr="00FE4A6D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="00F12339" w:rsidRPr="00F12339">
        <w:rPr>
          <w:rFonts w:ascii="Sylfaen" w:hAnsi="Sylfaen"/>
          <w:b/>
          <w:bCs/>
          <w:lang w:val="hy-AM"/>
        </w:rPr>
        <w:t>ՀՀԿՄԱ</w:t>
      </w:r>
      <w:r w:rsidR="00F12339" w:rsidRPr="00F12339">
        <w:rPr>
          <w:rFonts w:ascii="Sylfaen" w:hAnsi="Sylfaen"/>
          <w:b/>
          <w:bCs/>
          <w:lang w:val="af-ZA"/>
        </w:rPr>
        <w:t>7</w:t>
      </w:r>
      <w:r w:rsidR="00F12339" w:rsidRPr="00F12339">
        <w:rPr>
          <w:rFonts w:ascii="Sylfaen" w:hAnsi="Sylfaen"/>
          <w:b/>
          <w:bCs/>
          <w:lang w:val="hy-AM"/>
        </w:rPr>
        <w:t>ՀԴ</w:t>
      </w:r>
      <w:r w:rsidR="00F12339" w:rsidRPr="00F12339">
        <w:rPr>
          <w:rFonts w:ascii="Sylfaen" w:hAnsi="Sylfaen"/>
          <w:b/>
          <w:bCs/>
          <w:lang w:val="af-ZA"/>
        </w:rPr>
        <w:t xml:space="preserve">-ԳՀ- </w:t>
      </w:r>
      <w:r w:rsidR="00F12339" w:rsidRPr="00F12339">
        <w:rPr>
          <w:rFonts w:ascii="Sylfaen" w:hAnsi="Sylfaen"/>
          <w:b/>
          <w:bCs/>
          <w:lang w:val="hy-AM"/>
        </w:rPr>
        <w:t>ԱՊՁԲ</w:t>
      </w:r>
      <w:r w:rsidR="00F12339" w:rsidRPr="00F12339">
        <w:rPr>
          <w:rFonts w:ascii="Sylfaen" w:hAnsi="Sylfaen"/>
          <w:b/>
          <w:bCs/>
          <w:lang w:val="af-ZA"/>
        </w:rPr>
        <w:t>-202</w:t>
      </w:r>
      <w:r w:rsidR="004E1957">
        <w:rPr>
          <w:rFonts w:ascii="Sylfaen" w:hAnsi="Sylfaen"/>
          <w:b/>
          <w:bCs/>
          <w:lang w:val="af-ZA"/>
        </w:rPr>
        <w:t>6</w:t>
      </w:r>
      <w:r w:rsidR="00F12339" w:rsidRPr="00F12339">
        <w:rPr>
          <w:rFonts w:ascii="Sylfaen" w:hAnsi="Sylfaen"/>
          <w:b/>
          <w:bCs/>
          <w:lang w:val="af-ZA"/>
        </w:rPr>
        <w:t>/0</w:t>
      </w:r>
      <w:r w:rsidR="004E1957">
        <w:rPr>
          <w:rFonts w:ascii="Sylfaen" w:hAnsi="Sylfaen"/>
          <w:b/>
          <w:bCs/>
          <w:lang w:val="af-ZA"/>
        </w:rPr>
        <w:t>1</w:t>
      </w:r>
      <w:r w:rsidR="00F12339">
        <w:rPr>
          <w:rFonts w:ascii="GHEA Grapalat" w:hAnsi="GHEA Grapalat"/>
          <w:b/>
          <w:lang w:val="af-ZA"/>
        </w:rPr>
        <w:t xml:space="preserve">   </w:t>
      </w:r>
      <w:r w:rsidRPr="00FE4A6D">
        <w:rPr>
          <w:rFonts w:ascii="GHEA Grapalat" w:hAnsi="GHEA Grapalat" w:cs="Arial"/>
          <w:sz w:val="20"/>
          <w:szCs w:val="20"/>
          <w:lang w:val="es-ES"/>
        </w:rPr>
        <w:t>ծածկագրով</w:t>
      </w:r>
      <w:r w:rsidRPr="00FE4A6D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="00FD6146" w:rsidRPr="00FE4A6D">
        <w:rPr>
          <w:rFonts w:ascii="GHEA Grapalat" w:hAnsi="GHEA Grapalat" w:cs="Arial"/>
          <w:sz w:val="20"/>
          <w:szCs w:val="20"/>
          <w:lang w:val="es-ES"/>
        </w:rPr>
        <w:t>Գնանաշման</w:t>
      </w:r>
      <w:r w:rsidR="00FD6146" w:rsidRPr="00FE4A6D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="00FD6146" w:rsidRPr="00FE4A6D">
        <w:rPr>
          <w:rFonts w:ascii="GHEA Grapalat" w:hAnsi="GHEA Grapalat" w:cs="Arial"/>
          <w:sz w:val="20"/>
          <w:szCs w:val="20"/>
          <w:lang w:val="es-ES"/>
        </w:rPr>
        <w:t>հարցման</w:t>
      </w:r>
      <w:r w:rsidRPr="00FE4A6D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Arial"/>
          <w:sz w:val="20"/>
          <w:szCs w:val="20"/>
          <w:lang w:val="es-ES"/>
        </w:rPr>
        <w:t>հրավերը</w:t>
      </w:r>
      <w:r w:rsidRPr="00FE4A6D">
        <w:rPr>
          <w:rFonts w:ascii="Arial LatArm" w:hAnsi="Arial LatArm" w:cs="Arial"/>
          <w:sz w:val="20"/>
          <w:szCs w:val="20"/>
          <w:lang w:val="es-ES"/>
        </w:rPr>
        <w:t xml:space="preserve">, </w:t>
      </w:r>
      <w:r w:rsidRPr="00FE4A6D">
        <w:rPr>
          <w:rFonts w:ascii="GHEA Grapalat" w:hAnsi="GHEA Grapalat" w:cs="Arial"/>
          <w:sz w:val="20"/>
          <w:szCs w:val="20"/>
          <w:lang w:val="es-ES"/>
        </w:rPr>
        <w:t>այդ</w:t>
      </w:r>
      <w:r w:rsidRPr="00FE4A6D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Arial"/>
          <w:sz w:val="20"/>
          <w:szCs w:val="20"/>
          <w:lang w:val="es-ES"/>
        </w:rPr>
        <w:t>թվում</w:t>
      </w:r>
      <w:r w:rsidRPr="00FE4A6D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Arial"/>
          <w:sz w:val="20"/>
          <w:szCs w:val="20"/>
          <w:lang w:val="es-ES"/>
        </w:rPr>
        <w:t>կնքվելիք</w:t>
      </w:r>
      <w:r w:rsidRPr="00FE4A6D">
        <w:rPr>
          <w:rFonts w:ascii="Arial LatArm" w:hAnsi="Arial LatArm" w:cs="Arial"/>
          <w:sz w:val="20"/>
          <w:szCs w:val="20"/>
          <w:lang w:val="es-ES"/>
        </w:rPr>
        <w:t xml:space="preserve">  </w:t>
      </w:r>
      <w:r w:rsidRPr="00FE4A6D">
        <w:rPr>
          <w:rFonts w:ascii="GHEA Grapalat" w:hAnsi="GHEA Grapalat" w:cs="Arial"/>
          <w:sz w:val="20"/>
          <w:szCs w:val="20"/>
          <w:lang w:val="es-ES"/>
        </w:rPr>
        <w:t>պայմանագրի</w:t>
      </w:r>
      <w:r w:rsidRPr="00FE4A6D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Arial"/>
          <w:sz w:val="20"/>
          <w:szCs w:val="20"/>
          <w:lang w:val="es-ES"/>
        </w:rPr>
        <w:t>նախագիծը</w:t>
      </w:r>
      <w:r w:rsidRPr="00FE4A6D">
        <w:rPr>
          <w:rFonts w:ascii="Arial LatArm" w:hAnsi="Arial LatArm" w:cs="Arial"/>
          <w:lang w:val="hy-AM"/>
        </w:rPr>
        <w:t xml:space="preserve">, </w:t>
      </w:r>
      <w:r w:rsidRPr="00FE4A6D">
        <w:rPr>
          <w:rFonts w:ascii="Arial LatArm" w:hAnsi="Arial LatArm"/>
          <w:sz w:val="20"/>
          <w:u w:val="single"/>
          <w:lang w:val="hy-AM"/>
        </w:rPr>
        <w:t xml:space="preserve">                  </w:t>
      </w:r>
      <w:r w:rsidRPr="00FE4A6D">
        <w:rPr>
          <w:rFonts w:ascii="Arial LatArm" w:hAnsi="Arial LatArm"/>
          <w:sz w:val="20"/>
          <w:u w:val="single"/>
          <w:lang w:val="hy-AM"/>
        </w:rPr>
        <w:tab/>
      </w:r>
      <w:r w:rsidRPr="00FE4A6D">
        <w:rPr>
          <w:rFonts w:ascii="Arial LatArm" w:hAnsi="Arial LatArm"/>
          <w:sz w:val="20"/>
          <w:u w:val="single"/>
          <w:lang w:val="hy-AM"/>
        </w:rPr>
        <w:tab/>
      </w:r>
      <w:r w:rsidRPr="00FE4A6D">
        <w:rPr>
          <w:rFonts w:ascii="Arial LatArm" w:hAnsi="Arial LatArm"/>
          <w:sz w:val="20"/>
          <w:u w:val="single"/>
          <w:lang w:val="hy-AM"/>
        </w:rPr>
        <w:tab/>
      </w:r>
      <w:r w:rsidRPr="00FE4A6D">
        <w:rPr>
          <w:rFonts w:ascii="Arial LatArm" w:hAnsi="Arial LatArm"/>
          <w:sz w:val="20"/>
          <w:u w:val="single"/>
          <w:lang w:val="hy-AM"/>
        </w:rPr>
        <w:tab/>
        <w:t xml:space="preserve">     </w:t>
      </w:r>
      <w:r w:rsidRPr="00FE4A6D">
        <w:rPr>
          <w:rFonts w:ascii="Arial LatArm" w:hAnsi="Arial LatArm"/>
          <w:sz w:val="20"/>
          <w:u w:val="single"/>
          <w:lang w:val="hy-AM"/>
        </w:rPr>
        <w:tab/>
      </w:r>
      <w:r w:rsidRPr="00FE4A6D">
        <w:rPr>
          <w:rFonts w:ascii="Arial LatArm" w:hAnsi="Arial LatArm"/>
          <w:sz w:val="20"/>
          <w:u w:val="single"/>
          <w:lang w:val="hy-AM"/>
        </w:rPr>
        <w:tab/>
        <w:t xml:space="preserve">           </w:t>
      </w:r>
      <w:r w:rsidRPr="00FE4A6D">
        <w:rPr>
          <w:rFonts w:ascii="Arial LatArm" w:hAnsi="Arial LatArm" w:cs="Arial"/>
          <w:sz w:val="20"/>
          <w:szCs w:val="20"/>
          <w:lang w:val="es-ES"/>
        </w:rPr>
        <w:t>-</w:t>
      </w:r>
      <w:r w:rsidRPr="00FE4A6D">
        <w:rPr>
          <w:rFonts w:ascii="GHEA Grapalat" w:hAnsi="GHEA Grapalat" w:cs="Arial"/>
          <w:sz w:val="20"/>
          <w:szCs w:val="20"/>
          <w:lang w:val="es-ES"/>
        </w:rPr>
        <w:t>ն</w:t>
      </w:r>
      <w:r w:rsidRPr="00FE4A6D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Arial"/>
          <w:sz w:val="20"/>
          <w:szCs w:val="20"/>
          <w:lang w:val="es-ES"/>
        </w:rPr>
        <w:t>առաջարկում</w:t>
      </w:r>
      <w:r w:rsidRPr="00FE4A6D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Arial"/>
          <w:sz w:val="20"/>
          <w:szCs w:val="20"/>
          <w:lang w:val="es-ES"/>
        </w:rPr>
        <w:t>է</w:t>
      </w:r>
      <w:r w:rsidRPr="00FE4A6D">
        <w:rPr>
          <w:rFonts w:ascii="Arial LatArm" w:hAnsi="Arial LatArm" w:cs="Arial"/>
          <w:lang w:val="hy-AM"/>
        </w:rPr>
        <w:t xml:space="preserve">   </w:t>
      </w:r>
    </w:p>
    <w:p w14:paraId="4F39BD30" w14:textId="77777777" w:rsidR="00B2572B" w:rsidRPr="00FE4A6D" w:rsidRDefault="00B2572B" w:rsidP="00EF3662">
      <w:pPr>
        <w:ind w:firstLine="567"/>
        <w:jc w:val="both"/>
        <w:rPr>
          <w:rFonts w:ascii="Arial LatArm" w:hAnsi="Arial LatArm" w:cs="Arial"/>
        </w:rPr>
      </w:pPr>
      <w:bookmarkStart w:id="7" w:name="_Hlk23147299"/>
      <w:r w:rsidRPr="00FE4A6D">
        <w:rPr>
          <w:rFonts w:ascii="Arial LatArm" w:hAnsi="Arial LatArm" w:cs="Sylfaen"/>
          <w:vertAlign w:val="superscript"/>
          <w:lang w:val="hy-AM"/>
        </w:rPr>
        <w:t xml:space="preserve">                                                                                     </w:t>
      </w:r>
      <w:r w:rsidRPr="00FE4A6D">
        <w:rPr>
          <w:rFonts w:ascii="GHEA Grapalat" w:hAnsi="GHEA Grapalat" w:cs="Sylfaen"/>
          <w:vertAlign w:val="superscript"/>
          <w:lang w:val="hy-AM"/>
        </w:rPr>
        <w:t>մասնակցի</w:t>
      </w:r>
      <w:r w:rsidRPr="00FE4A6D">
        <w:rPr>
          <w:rFonts w:ascii="Arial LatArm" w:hAnsi="Arial LatArm" w:cs="Sylfaen"/>
          <w:vertAlign w:val="superscript"/>
          <w:lang w:val="hy-AM"/>
        </w:rPr>
        <w:t xml:space="preserve"> </w:t>
      </w:r>
      <w:r w:rsidRPr="00FE4A6D">
        <w:rPr>
          <w:rFonts w:ascii="GHEA Grapalat" w:hAnsi="GHEA Grapalat" w:cs="Sylfaen"/>
          <w:vertAlign w:val="superscript"/>
          <w:lang w:val="hy-AM"/>
        </w:rPr>
        <w:t>անվանումը</w:t>
      </w:r>
    </w:p>
    <w:bookmarkEnd w:id="7"/>
    <w:p w14:paraId="751BC62E" w14:textId="77777777" w:rsidR="00B2572B" w:rsidRPr="00FE4A6D" w:rsidRDefault="00B2572B" w:rsidP="00EF3662">
      <w:pPr>
        <w:jc w:val="both"/>
        <w:rPr>
          <w:rFonts w:ascii="Arial LatArm" w:hAnsi="Arial LatArm"/>
          <w:sz w:val="20"/>
          <w:lang w:val="hy-AM"/>
        </w:rPr>
      </w:pPr>
      <w:r w:rsidRPr="00FE4A6D">
        <w:rPr>
          <w:rFonts w:ascii="GHEA Grapalat" w:hAnsi="GHEA Grapalat" w:cs="Arial"/>
          <w:sz w:val="20"/>
          <w:szCs w:val="20"/>
          <w:lang w:val="es-ES"/>
        </w:rPr>
        <w:t>պայմանագիրը</w:t>
      </w:r>
      <w:r w:rsidRPr="00FE4A6D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Arial"/>
          <w:sz w:val="20"/>
          <w:szCs w:val="20"/>
          <w:lang w:val="es-ES"/>
        </w:rPr>
        <w:t>կատարել</w:t>
      </w:r>
      <w:r w:rsidRPr="00FE4A6D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Arial"/>
          <w:sz w:val="20"/>
          <w:szCs w:val="20"/>
          <w:lang w:val="es-ES"/>
        </w:rPr>
        <w:t>ներքոհիշյալ</w:t>
      </w:r>
      <w:r w:rsidRPr="00FE4A6D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Arial"/>
          <w:sz w:val="20"/>
          <w:szCs w:val="20"/>
          <w:lang w:val="es-ES"/>
        </w:rPr>
        <w:t>ընդհանուր</w:t>
      </w:r>
      <w:r w:rsidRPr="00FE4A6D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FE4A6D">
        <w:rPr>
          <w:rFonts w:ascii="GHEA Grapalat" w:hAnsi="GHEA Grapalat" w:cs="Arial"/>
          <w:sz w:val="20"/>
          <w:szCs w:val="20"/>
          <w:lang w:val="es-ES"/>
        </w:rPr>
        <w:t>գներով</w:t>
      </w:r>
      <w:r w:rsidRPr="00FE4A6D">
        <w:rPr>
          <w:rFonts w:ascii="Arial LatArm" w:hAnsi="Arial LatArm" w:cs="Arial"/>
          <w:sz w:val="20"/>
          <w:szCs w:val="20"/>
          <w:lang w:val="es-ES"/>
        </w:rPr>
        <w:t>.</w:t>
      </w:r>
    </w:p>
    <w:p w14:paraId="458EDA8E" w14:textId="77777777" w:rsidR="00B2572B" w:rsidRPr="00FE4A6D" w:rsidRDefault="00B2572B" w:rsidP="00EF3662">
      <w:pPr>
        <w:jc w:val="center"/>
        <w:rPr>
          <w:rFonts w:ascii="Arial LatArm" w:hAnsi="Arial LatArm"/>
          <w:sz w:val="20"/>
          <w:lang w:val="hy-AM"/>
        </w:rPr>
      </w:pPr>
      <w:r w:rsidRPr="00FE4A6D">
        <w:rPr>
          <w:rFonts w:ascii="Arial LatArm" w:hAnsi="Arial LatArm"/>
          <w:sz w:val="20"/>
          <w:szCs w:val="20"/>
          <w:lang w:val="es-ES"/>
        </w:rPr>
        <w:t xml:space="preserve">                                                                                                                                   </w:t>
      </w:r>
      <w:r w:rsidRPr="00FE4A6D">
        <w:rPr>
          <w:rFonts w:ascii="GHEA Grapalat" w:hAnsi="GHEA Grapalat"/>
          <w:sz w:val="20"/>
          <w:lang w:val="es-ES"/>
        </w:rPr>
        <w:t>ՀՀ</w:t>
      </w:r>
      <w:r w:rsidRPr="00FE4A6D">
        <w:rPr>
          <w:rFonts w:ascii="Arial LatArm" w:hAnsi="Arial LatArm"/>
          <w:sz w:val="20"/>
          <w:lang w:val="es-ES"/>
        </w:rPr>
        <w:t xml:space="preserve"> </w:t>
      </w:r>
      <w:r w:rsidRPr="00FE4A6D">
        <w:rPr>
          <w:rFonts w:ascii="GHEA Grapalat" w:hAnsi="GHEA Grapalat"/>
          <w:sz w:val="20"/>
          <w:lang w:val="es-ES"/>
        </w:rPr>
        <w:t>դրամ</w:t>
      </w:r>
    </w:p>
    <w:tbl>
      <w:tblPr>
        <w:tblW w:w="90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6"/>
        <w:gridCol w:w="3259"/>
        <w:gridCol w:w="2000"/>
        <w:gridCol w:w="1276"/>
        <w:gridCol w:w="1332"/>
      </w:tblGrid>
      <w:tr w:rsidR="00885B93" w:rsidRPr="00AF55F5" w14:paraId="20542052" w14:textId="77777777" w:rsidTr="00886593">
        <w:trPr>
          <w:cantSplit/>
          <w:trHeight w:val="916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635F91" w14:textId="77777777" w:rsidR="00885B93" w:rsidRPr="00FE4A6D" w:rsidRDefault="00885B93" w:rsidP="00EF3662">
            <w:pPr>
              <w:jc w:val="center"/>
              <w:rPr>
                <w:rFonts w:ascii="Arial LatArm" w:hAnsi="Arial LatArm"/>
                <w:b/>
                <w:bCs/>
                <w:sz w:val="16"/>
                <w:szCs w:val="18"/>
                <w:lang w:val="es-ES"/>
              </w:rPr>
            </w:pPr>
            <w:r w:rsidRPr="00FE4A6D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>Չափա</w:t>
            </w:r>
            <w:r w:rsidRPr="00FE4A6D">
              <w:rPr>
                <w:rFonts w:ascii="Arial LatArm" w:hAnsi="Arial LatArm"/>
                <w:b/>
                <w:bCs/>
                <w:sz w:val="16"/>
                <w:szCs w:val="18"/>
                <w:lang w:val="es-ES"/>
              </w:rPr>
              <w:t>-</w:t>
            </w:r>
          </w:p>
          <w:p w14:paraId="4355F952" w14:textId="77777777" w:rsidR="00885B93" w:rsidRPr="00FE4A6D" w:rsidRDefault="00885B93" w:rsidP="00EF3662">
            <w:pPr>
              <w:jc w:val="center"/>
              <w:rPr>
                <w:rFonts w:ascii="Arial LatArm" w:hAnsi="Arial LatArm"/>
                <w:b/>
                <w:bCs/>
                <w:sz w:val="16"/>
                <w:lang w:val="es-ES"/>
              </w:rPr>
            </w:pPr>
            <w:r w:rsidRPr="00FE4A6D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>բաժինների</w:t>
            </w:r>
            <w:r w:rsidRPr="00FE4A6D">
              <w:rPr>
                <w:rFonts w:ascii="Arial LatArm" w:hAnsi="Arial LatArm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FE4A6D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>համարները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4A88BE" w14:textId="77777777" w:rsidR="00885B93" w:rsidRPr="00FE4A6D" w:rsidRDefault="00885B93" w:rsidP="00EF3662">
            <w:pPr>
              <w:jc w:val="center"/>
              <w:rPr>
                <w:rFonts w:ascii="Arial LatArm" w:hAnsi="Arial LatArm"/>
                <w:b/>
                <w:bCs/>
                <w:sz w:val="16"/>
                <w:szCs w:val="18"/>
                <w:lang w:val="es-ES"/>
              </w:rPr>
            </w:pPr>
            <w:r w:rsidRPr="00FE4A6D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>Ապրանքի</w:t>
            </w:r>
            <w:r w:rsidRPr="00FE4A6D">
              <w:rPr>
                <w:rFonts w:ascii="Arial LatArm" w:hAnsi="Arial LatArm"/>
                <w:b/>
                <w:bCs/>
                <w:sz w:val="16"/>
                <w:szCs w:val="18"/>
                <w:lang w:val="es-ES"/>
              </w:rPr>
              <w:t xml:space="preserve">  </w:t>
            </w:r>
            <w:r w:rsidRPr="00FE4A6D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>անվանումը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6CC594" w14:textId="77777777" w:rsidR="00482F6F" w:rsidRPr="00FE4A6D" w:rsidRDefault="00482F6F" w:rsidP="00EF3662">
            <w:pPr>
              <w:jc w:val="center"/>
              <w:rPr>
                <w:rFonts w:ascii="Arial LatArm" w:hAnsi="Arial LatArm"/>
                <w:b/>
                <w:bCs/>
                <w:sz w:val="16"/>
                <w:szCs w:val="18"/>
                <w:lang w:val="hy-AM"/>
              </w:rPr>
            </w:pPr>
            <w:r w:rsidRPr="00FE4A6D"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  <w:t>Ա</w:t>
            </w:r>
            <w:r w:rsidR="00885B93" w:rsidRPr="00FE4A6D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>րժեք</w:t>
            </w:r>
          </w:p>
          <w:p w14:paraId="49E48F77" w14:textId="77777777" w:rsidR="00C41159" w:rsidRPr="00FE4A6D" w:rsidRDefault="00C41159" w:rsidP="00EF3662">
            <w:pPr>
              <w:jc w:val="center"/>
              <w:rPr>
                <w:rFonts w:ascii="Arial LatArm" w:hAnsi="Arial LatArm" w:cs="Sylfaen"/>
                <w:sz w:val="16"/>
                <w:szCs w:val="16"/>
                <w:lang w:val="hy-AM"/>
              </w:rPr>
            </w:pPr>
            <w:r w:rsidRPr="00FE4A6D">
              <w:rPr>
                <w:rFonts w:ascii="Arial LatArm" w:hAnsi="Arial LatArm" w:cs="Sylfaen"/>
                <w:sz w:val="16"/>
                <w:szCs w:val="16"/>
                <w:lang w:val="af-ZA"/>
              </w:rPr>
              <w:t>(</w:t>
            </w:r>
            <w:r w:rsidRPr="00FE4A6D">
              <w:rPr>
                <w:rFonts w:ascii="GHEA Grapalat" w:hAnsi="GHEA Grapalat" w:cs="Sylfaen"/>
                <w:sz w:val="16"/>
                <w:szCs w:val="16"/>
                <w:lang w:val="af-ZA"/>
              </w:rPr>
              <w:t>ինքնարժեքի</w:t>
            </w:r>
            <w:r w:rsidRPr="00FE4A6D">
              <w:rPr>
                <w:rFonts w:ascii="Arial LatArm" w:hAnsi="Arial LatArm" w:cs="Sylfaen"/>
                <w:sz w:val="16"/>
                <w:szCs w:val="16"/>
                <w:lang w:val="af-ZA"/>
              </w:rPr>
              <w:t xml:space="preserve"> </w:t>
            </w:r>
            <w:r w:rsidRPr="00FE4A6D">
              <w:rPr>
                <w:rFonts w:ascii="GHEA Grapalat" w:hAnsi="GHEA Grapalat" w:cs="Sylfaen"/>
                <w:sz w:val="16"/>
                <w:szCs w:val="16"/>
                <w:lang w:val="af-ZA"/>
              </w:rPr>
              <w:t>և</w:t>
            </w:r>
            <w:r w:rsidRPr="00FE4A6D">
              <w:rPr>
                <w:rFonts w:ascii="Arial LatArm" w:hAnsi="Arial LatArm" w:cs="Sylfaen"/>
                <w:sz w:val="16"/>
                <w:szCs w:val="16"/>
                <w:lang w:val="af-ZA"/>
              </w:rPr>
              <w:t xml:space="preserve"> </w:t>
            </w:r>
            <w:r w:rsidRPr="00FE4A6D">
              <w:rPr>
                <w:rFonts w:ascii="GHEA Grapalat" w:hAnsi="GHEA Grapalat" w:cs="Sylfaen"/>
                <w:sz w:val="16"/>
                <w:szCs w:val="16"/>
                <w:lang w:val="af-ZA"/>
              </w:rPr>
              <w:t>կանխատեսվող</w:t>
            </w:r>
            <w:r w:rsidRPr="00FE4A6D">
              <w:rPr>
                <w:rFonts w:ascii="Arial LatArm" w:hAnsi="Arial LatArm" w:cs="Sylfaen"/>
                <w:sz w:val="16"/>
                <w:szCs w:val="16"/>
                <w:lang w:val="af-ZA"/>
              </w:rPr>
              <w:t xml:space="preserve"> </w:t>
            </w:r>
            <w:r w:rsidRPr="00FE4A6D">
              <w:rPr>
                <w:rFonts w:ascii="GHEA Grapalat" w:hAnsi="GHEA Grapalat" w:cs="Sylfaen"/>
                <w:sz w:val="16"/>
                <w:szCs w:val="16"/>
                <w:lang w:val="af-ZA"/>
              </w:rPr>
              <w:t>շահույթի</w:t>
            </w:r>
            <w:r w:rsidRPr="00FE4A6D">
              <w:rPr>
                <w:rFonts w:ascii="Arial LatArm" w:hAnsi="Arial LatArm" w:cs="Sylfaen"/>
                <w:sz w:val="16"/>
                <w:szCs w:val="16"/>
                <w:lang w:val="af-ZA"/>
              </w:rPr>
              <w:t xml:space="preserve"> </w:t>
            </w:r>
            <w:r w:rsidRPr="00FE4A6D">
              <w:rPr>
                <w:rFonts w:ascii="GHEA Grapalat" w:hAnsi="GHEA Grapalat" w:cs="Sylfaen"/>
                <w:sz w:val="16"/>
                <w:szCs w:val="16"/>
                <w:lang w:val="af-ZA"/>
              </w:rPr>
              <w:t>հանրագումարը</w:t>
            </w:r>
            <w:r w:rsidRPr="00FE4A6D">
              <w:rPr>
                <w:rFonts w:ascii="Arial LatArm" w:hAnsi="Arial LatArm" w:cs="Sylfaen"/>
                <w:sz w:val="16"/>
                <w:szCs w:val="16"/>
                <w:lang w:val="af-ZA"/>
              </w:rPr>
              <w:t>)</w:t>
            </w:r>
          </w:p>
          <w:p w14:paraId="606093C2" w14:textId="77777777" w:rsidR="00885B93" w:rsidRPr="00FE4A6D" w:rsidRDefault="00885B93" w:rsidP="00EF3662">
            <w:pPr>
              <w:jc w:val="center"/>
              <w:rPr>
                <w:rFonts w:ascii="Arial LatArm" w:hAnsi="Arial LatArm"/>
                <w:b/>
                <w:bCs/>
                <w:sz w:val="16"/>
                <w:szCs w:val="18"/>
                <w:lang w:val="es-ES"/>
              </w:rPr>
            </w:pPr>
            <w:r w:rsidRPr="00FE4A6D">
              <w:rPr>
                <w:rFonts w:ascii="Arial LatArm" w:hAnsi="Arial LatArm"/>
                <w:b/>
                <w:bCs/>
                <w:sz w:val="16"/>
                <w:szCs w:val="18"/>
                <w:lang w:val="es-ES"/>
              </w:rPr>
              <w:t>/</w:t>
            </w:r>
            <w:r w:rsidRPr="00FE4A6D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>տառերով</w:t>
            </w:r>
            <w:r w:rsidRPr="00FE4A6D">
              <w:rPr>
                <w:rFonts w:ascii="Arial LatArm" w:hAnsi="Arial LatArm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FE4A6D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>և</w:t>
            </w:r>
            <w:r w:rsidRPr="00FE4A6D">
              <w:rPr>
                <w:rFonts w:ascii="Arial LatArm" w:hAnsi="Arial LatArm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FE4A6D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>թվերով</w:t>
            </w:r>
            <w:r w:rsidRPr="00FE4A6D">
              <w:rPr>
                <w:rFonts w:ascii="Arial LatArm" w:hAnsi="Arial LatArm"/>
                <w:b/>
                <w:bCs/>
                <w:sz w:val="16"/>
                <w:szCs w:val="18"/>
                <w:lang w:val="es-ES"/>
              </w:rPr>
              <w:t>/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1156E9" w14:textId="77777777" w:rsidR="00885B93" w:rsidRPr="00FE4A6D" w:rsidRDefault="00885B93" w:rsidP="00EF3662">
            <w:pPr>
              <w:jc w:val="center"/>
              <w:rPr>
                <w:rFonts w:ascii="Arial LatArm" w:hAnsi="Arial LatArm"/>
                <w:b/>
                <w:bCs/>
                <w:sz w:val="16"/>
                <w:szCs w:val="18"/>
                <w:lang w:val="es-ES"/>
              </w:rPr>
            </w:pPr>
            <w:r w:rsidRPr="00FE4A6D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>ԱԱՀ</w:t>
            </w:r>
            <w:r w:rsidRPr="00FE4A6D">
              <w:rPr>
                <w:rFonts w:ascii="Arial LatArm" w:hAnsi="Arial LatArm"/>
                <w:b/>
                <w:bCs/>
                <w:sz w:val="16"/>
                <w:szCs w:val="18"/>
                <w:lang w:val="es-ES"/>
              </w:rPr>
              <w:t>**</w:t>
            </w:r>
          </w:p>
          <w:p w14:paraId="584015E4" w14:textId="77777777" w:rsidR="00885B93" w:rsidRPr="00FE4A6D" w:rsidRDefault="00885B93" w:rsidP="00EF3662">
            <w:pPr>
              <w:jc w:val="center"/>
              <w:rPr>
                <w:rFonts w:ascii="Arial LatArm" w:hAnsi="Arial LatArm"/>
                <w:b/>
                <w:bCs/>
                <w:sz w:val="16"/>
                <w:szCs w:val="18"/>
                <w:lang w:val="es-ES"/>
              </w:rPr>
            </w:pPr>
            <w:r w:rsidRPr="00FE4A6D">
              <w:rPr>
                <w:rFonts w:ascii="Arial LatArm" w:hAnsi="Arial LatArm"/>
                <w:b/>
                <w:bCs/>
                <w:sz w:val="16"/>
                <w:szCs w:val="18"/>
                <w:lang w:val="es-ES"/>
              </w:rPr>
              <w:t>/</w:t>
            </w:r>
            <w:r w:rsidRPr="00FE4A6D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>տառերով</w:t>
            </w:r>
            <w:r w:rsidRPr="00FE4A6D">
              <w:rPr>
                <w:rFonts w:ascii="Arial LatArm" w:hAnsi="Arial LatArm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FE4A6D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>և</w:t>
            </w:r>
            <w:r w:rsidRPr="00FE4A6D">
              <w:rPr>
                <w:rFonts w:ascii="Arial LatArm" w:hAnsi="Arial LatArm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FE4A6D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>թվերով</w:t>
            </w:r>
            <w:r w:rsidRPr="00FE4A6D">
              <w:rPr>
                <w:rFonts w:ascii="Arial LatArm" w:hAnsi="Arial LatArm"/>
                <w:b/>
                <w:bCs/>
                <w:sz w:val="16"/>
                <w:szCs w:val="18"/>
                <w:lang w:val="es-ES"/>
              </w:rPr>
              <w:t>/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949F60" w14:textId="77777777" w:rsidR="00885B93" w:rsidRPr="00FE4A6D" w:rsidRDefault="00885B93" w:rsidP="00EF3662">
            <w:pPr>
              <w:jc w:val="center"/>
              <w:rPr>
                <w:rFonts w:ascii="Arial LatArm" w:hAnsi="Arial LatArm"/>
                <w:b/>
                <w:bCs/>
                <w:sz w:val="16"/>
                <w:szCs w:val="18"/>
                <w:lang w:val="es-ES"/>
              </w:rPr>
            </w:pPr>
            <w:r w:rsidRPr="00FE4A6D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>Ընդհանուր</w:t>
            </w:r>
            <w:r w:rsidRPr="00FE4A6D">
              <w:rPr>
                <w:rFonts w:ascii="Arial LatArm" w:hAnsi="Arial LatArm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FE4A6D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>գինը</w:t>
            </w:r>
          </w:p>
          <w:p w14:paraId="39B2EDA8" w14:textId="77777777" w:rsidR="00885B93" w:rsidRPr="00FE4A6D" w:rsidRDefault="00885B93" w:rsidP="00EF3662">
            <w:pPr>
              <w:jc w:val="center"/>
              <w:rPr>
                <w:rFonts w:ascii="Arial LatArm" w:hAnsi="Arial LatArm"/>
                <w:b/>
                <w:bCs/>
                <w:sz w:val="16"/>
                <w:szCs w:val="18"/>
                <w:lang w:val="es-ES"/>
              </w:rPr>
            </w:pPr>
            <w:r w:rsidRPr="00FE4A6D">
              <w:rPr>
                <w:rFonts w:ascii="Arial LatArm" w:hAnsi="Arial LatArm"/>
                <w:b/>
                <w:bCs/>
                <w:sz w:val="16"/>
                <w:szCs w:val="18"/>
                <w:lang w:val="es-ES"/>
              </w:rPr>
              <w:t xml:space="preserve"> /</w:t>
            </w:r>
            <w:r w:rsidRPr="00FE4A6D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>տառերով</w:t>
            </w:r>
            <w:r w:rsidRPr="00FE4A6D">
              <w:rPr>
                <w:rFonts w:ascii="Arial LatArm" w:hAnsi="Arial LatArm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FE4A6D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>և</w:t>
            </w:r>
            <w:r w:rsidRPr="00FE4A6D">
              <w:rPr>
                <w:rFonts w:ascii="Arial LatArm" w:hAnsi="Arial LatArm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FE4A6D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>թվերով</w:t>
            </w:r>
            <w:r w:rsidRPr="00FE4A6D">
              <w:rPr>
                <w:rFonts w:ascii="Arial LatArm" w:hAnsi="Arial LatArm"/>
                <w:b/>
                <w:bCs/>
                <w:sz w:val="16"/>
                <w:szCs w:val="18"/>
                <w:lang w:val="es-ES"/>
              </w:rPr>
              <w:t>/</w:t>
            </w:r>
          </w:p>
        </w:tc>
      </w:tr>
      <w:tr w:rsidR="00885B93" w:rsidRPr="00FE4A6D" w14:paraId="5349B5D2" w14:textId="77777777" w:rsidTr="00886593">
        <w:trPr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5668BEE8" w14:textId="77777777" w:rsidR="00885B93" w:rsidRPr="00FE4A6D" w:rsidRDefault="00885B93" w:rsidP="00EF3662">
            <w:pPr>
              <w:jc w:val="center"/>
              <w:rPr>
                <w:rFonts w:ascii="Arial LatArm" w:hAnsi="Arial LatArm"/>
                <w:b/>
                <w:i/>
                <w:sz w:val="16"/>
                <w:lang w:val="es-ES"/>
              </w:rPr>
            </w:pPr>
            <w:r w:rsidRPr="00FE4A6D">
              <w:rPr>
                <w:rFonts w:ascii="Arial LatArm" w:hAnsi="Arial LatArm"/>
                <w:b/>
                <w:i/>
                <w:sz w:val="16"/>
                <w:lang w:val="es-ES"/>
              </w:rPr>
              <w:t>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14:paraId="0B70B150" w14:textId="77777777" w:rsidR="00885B93" w:rsidRPr="00FE4A6D" w:rsidRDefault="00885B93" w:rsidP="00EF3662">
            <w:pPr>
              <w:jc w:val="center"/>
              <w:rPr>
                <w:rFonts w:ascii="Arial LatArm" w:hAnsi="Arial LatArm"/>
                <w:b/>
                <w:i/>
                <w:sz w:val="16"/>
                <w:lang w:val="es-ES"/>
              </w:rPr>
            </w:pPr>
            <w:r w:rsidRPr="00FE4A6D">
              <w:rPr>
                <w:rFonts w:ascii="Arial LatArm" w:hAnsi="Arial LatArm"/>
                <w:b/>
                <w:i/>
                <w:sz w:val="16"/>
                <w:lang w:val="es-ES"/>
              </w:rPr>
              <w:t>2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14:paraId="7D4EF42B" w14:textId="77777777" w:rsidR="00885B93" w:rsidRPr="00FE4A6D" w:rsidRDefault="00885B93" w:rsidP="00EF3662">
            <w:pPr>
              <w:jc w:val="center"/>
              <w:rPr>
                <w:rFonts w:ascii="Arial LatArm" w:hAnsi="Arial LatArm"/>
                <w:i/>
                <w:sz w:val="16"/>
                <w:lang w:val="es-ES"/>
              </w:rPr>
            </w:pPr>
            <w:r w:rsidRPr="00FE4A6D">
              <w:rPr>
                <w:rFonts w:ascii="Arial LatArm" w:hAnsi="Arial LatArm"/>
                <w:b/>
                <w:i/>
                <w:sz w:val="16"/>
                <w:lang w:val="es-E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14:paraId="58FA18F8" w14:textId="77777777" w:rsidR="00885B93" w:rsidRPr="00FE4A6D" w:rsidRDefault="00885B93" w:rsidP="00EF3662">
            <w:pPr>
              <w:jc w:val="center"/>
              <w:rPr>
                <w:rFonts w:ascii="Arial LatArm" w:hAnsi="Arial LatArm"/>
                <w:i/>
                <w:sz w:val="16"/>
                <w:lang w:val="hy-AM"/>
              </w:rPr>
            </w:pPr>
            <w:r w:rsidRPr="00FE4A6D">
              <w:rPr>
                <w:rFonts w:ascii="Arial LatArm" w:hAnsi="Arial LatArm"/>
                <w:b/>
                <w:i/>
                <w:sz w:val="16"/>
                <w:lang w:val="hy-AM"/>
              </w:rPr>
              <w:t>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14:paraId="0D9CCBF9" w14:textId="77777777" w:rsidR="00885B93" w:rsidRPr="00FE4A6D" w:rsidRDefault="00885B93" w:rsidP="00885B93">
            <w:pPr>
              <w:jc w:val="center"/>
              <w:rPr>
                <w:rFonts w:ascii="Arial LatArm" w:hAnsi="Arial LatArm"/>
                <w:i/>
                <w:sz w:val="16"/>
                <w:lang w:val="es-ES"/>
              </w:rPr>
            </w:pPr>
            <w:r w:rsidRPr="00FE4A6D">
              <w:rPr>
                <w:rFonts w:ascii="Arial LatArm" w:hAnsi="Arial LatArm"/>
                <w:b/>
                <w:i/>
                <w:sz w:val="16"/>
                <w:lang w:val="hy-AM"/>
              </w:rPr>
              <w:t>5</w:t>
            </w:r>
            <w:r w:rsidRPr="00FE4A6D">
              <w:rPr>
                <w:rFonts w:ascii="Arial LatArm" w:hAnsi="Arial LatArm"/>
                <w:b/>
                <w:i/>
                <w:sz w:val="16"/>
                <w:lang w:val="es-ES"/>
              </w:rPr>
              <w:t>=3+4</w:t>
            </w:r>
          </w:p>
        </w:tc>
      </w:tr>
      <w:tr w:rsidR="00885B93" w:rsidRPr="00AF55F5" w14:paraId="5364E68F" w14:textId="77777777" w:rsidTr="00886593">
        <w:trPr>
          <w:trHeight w:val="20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11321" w14:textId="77777777" w:rsidR="00885B93" w:rsidRPr="00FE4A6D" w:rsidRDefault="00885B93" w:rsidP="00EF3662">
            <w:pPr>
              <w:jc w:val="center"/>
              <w:rPr>
                <w:rFonts w:ascii="Arial LatArm" w:hAnsi="Arial LatArm"/>
                <w:b/>
                <w:bCs/>
                <w:sz w:val="18"/>
                <w:lang w:val="es-ES"/>
              </w:rPr>
            </w:pPr>
            <w:r w:rsidRPr="00FE4A6D">
              <w:rPr>
                <w:rFonts w:ascii="Arial LatArm" w:hAnsi="Arial LatArm"/>
                <w:b/>
                <w:bCs/>
                <w:sz w:val="18"/>
                <w:lang w:val="es-ES"/>
              </w:rPr>
              <w:t>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7AAA8" w14:textId="77777777" w:rsidR="00885B93" w:rsidRPr="00FE4A6D" w:rsidRDefault="00885B93" w:rsidP="00EF3662">
            <w:pPr>
              <w:rPr>
                <w:rFonts w:ascii="Arial LatArm" w:hAnsi="Arial LatArm"/>
                <w:sz w:val="18"/>
                <w:lang w:val="es-ES"/>
              </w:rPr>
            </w:pPr>
            <w:r w:rsidRPr="00FE4A6D">
              <w:rPr>
                <w:rFonts w:ascii="Arial LatArm" w:hAnsi="Arial LatArm"/>
                <w:sz w:val="20"/>
                <w:u w:val="single"/>
                <w:vertAlign w:val="subscript"/>
                <w:lang w:val="es-ES"/>
              </w:rPr>
              <w:t>&lt;&lt;</w:t>
            </w:r>
            <w:r w:rsidRPr="00FE4A6D">
              <w:rPr>
                <w:rFonts w:ascii="GHEA Grapalat" w:hAnsi="GHEA Grapalat"/>
                <w:sz w:val="20"/>
                <w:u w:val="single"/>
                <w:vertAlign w:val="subscript"/>
                <w:lang w:val="es-ES"/>
              </w:rPr>
              <w:t>Գնման</w:t>
            </w:r>
            <w:r w:rsidRPr="00FE4A6D">
              <w:rPr>
                <w:rFonts w:ascii="Arial LatArm" w:hAnsi="Arial LatArm"/>
                <w:sz w:val="20"/>
                <w:u w:val="single"/>
                <w:vertAlign w:val="subscript"/>
                <w:lang w:val="es-ES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u w:val="single"/>
                <w:vertAlign w:val="subscript"/>
                <w:lang w:val="es-ES"/>
              </w:rPr>
              <w:t>առարկայի</w:t>
            </w:r>
            <w:r w:rsidRPr="00FE4A6D">
              <w:rPr>
                <w:rFonts w:ascii="Arial LatArm" w:hAnsi="Arial LatArm"/>
                <w:sz w:val="20"/>
                <w:u w:val="single"/>
                <w:vertAlign w:val="subscript"/>
                <w:lang w:val="es-ES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u w:val="single"/>
                <w:vertAlign w:val="subscript"/>
                <w:lang w:val="es-ES"/>
              </w:rPr>
              <w:t>չափաբաժնի</w:t>
            </w:r>
            <w:r w:rsidRPr="00FE4A6D">
              <w:rPr>
                <w:rFonts w:ascii="Arial LatArm" w:hAnsi="Arial LatArm"/>
                <w:sz w:val="20"/>
                <w:u w:val="single"/>
                <w:vertAlign w:val="subscript"/>
                <w:lang w:val="es-ES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u w:val="single"/>
                <w:vertAlign w:val="subscript"/>
                <w:lang w:val="es-ES"/>
              </w:rPr>
              <w:t>անվանում</w:t>
            </w:r>
            <w:r w:rsidRPr="00FE4A6D">
              <w:rPr>
                <w:rFonts w:ascii="Arial LatArm" w:hAnsi="Arial LatArm"/>
                <w:sz w:val="20"/>
                <w:u w:val="single"/>
                <w:vertAlign w:val="subscript"/>
                <w:lang w:val="es-ES"/>
              </w:rPr>
              <w:t xml:space="preserve"> N1&gt;&gt;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AEEC9" w14:textId="77777777" w:rsidR="00885B93" w:rsidRPr="00FE4A6D" w:rsidRDefault="00885B93" w:rsidP="00EF3662">
            <w:pPr>
              <w:jc w:val="center"/>
              <w:rPr>
                <w:rFonts w:ascii="Arial LatArm" w:hAnsi="Arial LatArm"/>
                <w:lang w:val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76340" w14:textId="77777777" w:rsidR="00885B93" w:rsidRPr="00FE4A6D" w:rsidRDefault="00885B93" w:rsidP="00EF3662">
            <w:pPr>
              <w:jc w:val="center"/>
              <w:rPr>
                <w:rFonts w:ascii="Arial LatArm" w:hAnsi="Arial LatArm"/>
                <w:lang w:val="es-E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733A3" w14:textId="77777777" w:rsidR="00885B93" w:rsidRPr="00FE4A6D" w:rsidRDefault="00885B93" w:rsidP="00EF3662">
            <w:pPr>
              <w:jc w:val="center"/>
              <w:rPr>
                <w:rFonts w:ascii="Arial LatArm" w:hAnsi="Arial LatArm"/>
                <w:lang w:val="es-ES"/>
              </w:rPr>
            </w:pPr>
          </w:p>
        </w:tc>
      </w:tr>
      <w:tr w:rsidR="00885B93" w:rsidRPr="00AF55F5" w14:paraId="77803665" w14:textId="77777777" w:rsidTr="00886593">
        <w:trPr>
          <w:trHeight w:val="521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DCD78" w14:textId="77777777" w:rsidR="00885B93" w:rsidRPr="00FE4A6D" w:rsidRDefault="00885B93" w:rsidP="00EF3662">
            <w:pPr>
              <w:jc w:val="center"/>
              <w:rPr>
                <w:rFonts w:ascii="Arial LatArm" w:hAnsi="Arial LatArm"/>
                <w:b/>
                <w:bCs/>
                <w:sz w:val="18"/>
                <w:lang w:val="es-ES"/>
              </w:rPr>
            </w:pPr>
            <w:r w:rsidRPr="00FE4A6D">
              <w:rPr>
                <w:rFonts w:ascii="Arial LatArm" w:hAnsi="Arial LatArm"/>
                <w:b/>
                <w:bCs/>
                <w:sz w:val="18"/>
                <w:lang w:val="es-ES"/>
              </w:rPr>
              <w:t>2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0666A" w14:textId="77777777" w:rsidR="00885B93" w:rsidRPr="00FE4A6D" w:rsidRDefault="00885B93" w:rsidP="00EF3662">
            <w:pPr>
              <w:rPr>
                <w:rFonts w:ascii="Arial LatArm" w:hAnsi="Arial LatArm"/>
                <w:sz w:val="18"/>
                <w:lang w:val="es-ES"/>
              </w:rPr>
            </w:pPr>
            <w:r w:rsidRPr="00FE4A6D">
              <w:rPr>
                <w:rFonts w:ascii="Arial LatArm" w:hAnsi="Arial LatArm"/>
                <w:sz w:val="20"/>
                <w:u w:val="single"/>
                <w:vertAlign w:val="subscript"/>
                <w:lang w:val="es-ES"/>
              </w:rPr>
              <w:t>&lt;&lt;</w:t>
            </w:r>
            <w:r w:rsidRPr="00FE4A6D">
              <w:rPr>
                <w:rFonts w:ascii="GHEA Grapalat" w:hAnsi="GHEA Grapalat"/>
                <w:sz w:val="20"/>
                <w:u w:val="single"/>
                <w:vertAlign w:val="subscript"/>
                <w:lang w:val="es-ES"/>
              </w:rPr>
              <w:t>Գնման</w:t>
            </w:r>
            <w:r w:rsidRPr="00FE4A6D">
              <w:rPr>
                <w:rFonts w:ascii="Arial LatArm" w:hAnsi="Arial LatArm"/>
                <w:sz w:val="20"/>
                <w:u w:val="single"/>
                <w:vertAlign w:val="subscript"/>
                <w:lang w:val="es-ES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u w:val="single"/>
                <w:vertAlign w:val="subscript"/>
                <w:lang w:val="es-ES"/>
              </w:rPr>
              <w:t>առարկայի</w:t>
            </w:r>
            <w:r w:rsidRPr="00FE4A6D">
              <w:rPr>
                <w:rFonts w:ascii="Arial LatArm" w:hAnsi="Arial LatArm"/>
                <w:sz w:val="20"/>
                <w:u w:val="single"/>
                <w:vertAlign w:val="subscript"/>
                <w:lang w:val="es-ES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u w:val="single"/>
                <w:vertAlign w:val="subscript"/>
                <w:lang w:val="es-ES"/>
              </w:rPr>
              <w:t>չափաբաժնի</w:t>
            </w:r>
            <w:r w:rsidRPr="00FE4A6D">
              <w:rPr>
                <w:rFonts w:ascii="Arial LatArm" w:hAnsi="Arial LatArm"/>
                <w:sz w:val="20"/>
                <w:u w:val="single"/>
                <w:vertAlign w:val="subscript"/>
                <w:lang w:val="es-ES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u w:val="single"/>
                <w:vertAlign w:val="subscript"/>
                <w:lang w:val="es-ES"/>
              </w:rPr>
              <w:t>անվանում</w:t>
            </w:r>
            <w:r w:rsidRPr="00FE4A6D">
              <w:rPr>
                <w:rFonts w:ascii="Arial LatArm" w:hAnsi="Arial LatArm"/>
                <w:sz w:val="20"/>
                <w:u w:val="single"/>
                <w:vertAlign w:val="subscript"/>
                <w:lang w:val="es-ES"/>
              </w:rPr>
              <w:t xml:space="preserve"> N2&gt;&gt;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5A09D" w14:textId="77777777" w:rsidR="00885B93" w:rsidRPr="00FE4A6D" w:rsidRDefault="00885B93" w:rsidP="00EF3662">
            <w:pPr>
              <w:jc w:val="center"/>
              <w:rPr>
                <w:rFonts w:ascii="Arial LatArm" w:hAnsi="Arial LatArm"/>
                <w:lang w:val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F720A" w14:textId="77777777" w:rsidR="00885B93" w:rsidRPr="00FE4A6D" w:rsidRDefault="00885B93" w:rsidP="00EF3662">
            <w:pPr>
              <w:jc w:val="center"/>
              <w:rPr>
                <w:rFonts w:ascii="Arial LatArm" w:hAnsi="Arial LatArm"/>
                <w:lang w:val="es-E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6BCA8" w14:textId="77777777" w:rsidR="00885B93" w:rsidRPr="00FE4A6D" w:rsidRDefault="00885B93" w:rsidP="00EF3662">
            <w:pPr>
              <w:rPr>
                <w:rFonts w:ascii="Arial LatArm" w:hAnsi="Arial LatArm"/>
                <w:lang w:val="es-ES"/>
              </w:rPr>
            </w:pPr>
          </w:p>
        </w:tc>
      </w:tr>
      <w:tr w:rsidR="00885B93" w:rsidRPr="00AF55F5" w14:paraId="36FFC411" w14:textId="77777777" w:rsidTr="00886593">
        <w:trPr>
          <w:cantSplit/>
          <w:trHeight w:val="20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3B7D5" w14:textId="77777777" w:rsidR="00885B93" w:rsidRPr="00FE4A6D" w:rsidRDefault="00885B93" w:rsidP="00EF3662">
            <w:pPr>
              <w:jc w:val="center"/>
              <w:rPr>
                <w:rFonts w:ascii="Arial LatArm" w:hAnsi="Arial LatArm"/>
                <w:b/>
                <w:bCs/>
                <w:sz w:val="18"/>
                <w:lang w:val="es-ES"/>
              </w:rPr>
            </w:pPr>
            <w:r w:rsidRPr="00FE4A6D">
              <w:rPr>
                <w:rFonts w:ascii="Arial LatArm" w:hAnsi="Arial LatArm"/>
                <w:b/>
                <w:bCs/>
                <w:sz w:val="18"/>
                <w:lang w:val="es-ES"/>
              </w:rPr>
              <w:t>3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012A9" w14:textId="77777777" w:rsidR="00885B93" w:rsidRPr="00FE4A6D" w:rsidRDefault="00885B93" w:rsidP="00EF3662">
            <w:pPr>
              <w:rPr>
                <w:rFonts w:ascii="Arial LatArm" w:hAnsi="Arial LatArm"/>
                <w:sz w:val="18"/>
                <w:lang w:val="es-ES"/>
              </w:rPr>
            </w:pPr>
            <w:r w:rsidRPr="00FE4A6D">
              <w:rPr>
                <w:rFonts w:ascii="Arial LatArm" w:hAnsi="Arial LatArm"/>
                <w:sz w:val="20"/>
                <w:u w:val="single"/>
                <w:vertAlign w:val="subscript"/>
                <w:lang w:val="es-ES"/>
              </w:rPr>
              <w:t>&lt;&lt;</w:t>
            </w:r>
            <w:r w:rsidRPr="00FE4A6D">
              <w:rPr>
                <w:rFonts w:ascii="GHEA Grapalat" w:hAnsi="GHEA Grapalat"/>
                <w:sz w:val="20"/>
                <w:u w:val="single"/>
                <w:vertAlign w:val="subscript"/>
                <w:lang w:val="es-ES"/>
              </w:rPr>
              <w:t>Գնման</w:t>
            </w:r>
            <w:r w:rsidRPr="00FE4A6D">
              <w:rPr>
                <w:rFonts w:ascii="Arial LatArm" w:hAnsi="Arial LatArm"/>
                <w:sz w:val="20"/>
                <w:u w:val="single"/>
                <w:vertAlign w:val="subscript"/>
                <w:lang w:val="es-ES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u w:val="single"/>
                <w:vertAlign w:val="subscript"/>
                <w:lang w:val="es-ES"/>
              </w:rPr>
              <w:t>առարկայի</w:t>
            </w:r>
            <w:r w:rsidRPr="00FE4A6D">
              <w:rPr>
                <w:rFonts w:ascii="Arial LatArm" w:hAnsi="Arial LatArm"/>
                <w:sz w:val="20"/>
                <w:u w:val="single"/>
                <w:vertAlign w:val="subscript"/>
                <w:lang w:val="es-ES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u w:val="single"/>
                <w:vertAlign w:val="subscript"/>
                <w:lang w:val="es-ES"/>
              </w:rPr>
              <w:t>չափաբաժնի</w:t>
            </w:r>
            <w:r w:rsidRPr="00FE4A6D">
              <w:rPr>
                <w:rFonts w:ascii="Arial LatArm" w:hAnsi="Arial LatArm"/>
                <w:sz w:val="20"/>
                <w:u w:val="single"/>
                <w:vertAlign w:val="subscript"/>
                <w:lang w:val="es-ES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u w:val="single"/>
                <w:vertAlign w:val="subscript"/>
                <w:lang w:val="es-ES"/>
              </w:rPr>
              <w:t>անվանում</w:t>
            </w:r>
            <w:r w:rsidRPr="00FE4A6D">
              <w:rPr>
                <w:rFonts w:ascii="Arial LatArm" w:hAnsi="Arial LatArm"/>
                <w:sz w:val="20"/>
                <w:u w:val="single"/>
                <w:vertAlign w:val="subscript"/>
                <w:lang w:val="es-ES"/>
              </w:rPr>
              <w:t xml:space="preserve"> N3&gt;&gt;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8C4A5" w14:textId="77777777" w:rsidR="00885B93" w:rsidRPr="00FE4A6D" w:rsidRDefault="00885B93" w:rsidP="00EF3662">
            <w:pPr>
              <w:jc w:val="center"/>
              <w:rPr>
                <w:rFonts w:ascii="Arial LatArm" w:hAnsi="Arial LatArm"/>
                <w:lang w:val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CD353" w14:textId="77777777" w:rsidR="00885B93" w:rsidRPr="00FE4A6D" w:rsidRDefault="00885B93" w:rsidP="00EF3662">
            <w:pPr>
              <w:jc w:val="center"/>
              <w:rPr>
                <w:rFonts w:ascii="Arial LatArm" w:hAnsi="Arial LatArm"/>
                <w:lang w:val="es-E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3C16A" w14:textId="77777777" w:rsidR="00885B93" w:rsidRPr="00FE4A6D" w:rsidRDefault="00885B93" w:rsidP="00EF3662">
            <w:pPr>
              <w:jc w:val="center"/>
              <w:rPr>
                <w:rFonts w:ascii="Arial LatArm" w:hAnsi="Arial LatArm"/>
                <w:lang w:val="es-ES"/>
              </w:rPr>
            </w:pPr>
          </w:p>
        </w:tc>
      </w:tr>
      <w:tr w:rsidR="00885B93" w:rsidRPr="00FE4A6D" w14:paraId="37A245F1" w14:textId="77777777" w:rsidTr="00886593">
        <w:trPr>
          <w:cantSplit/>
          <w:trHeight w:val="20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1A1BC" w14:textId="77777777" w:rsidR="00885B93" w:rsidRPr="00FE4A6D" w:rsidRDefault="00885B93" w:rsidP="00EF3662">
            <w:pPr>
              <w:jc w:val="center"/>
              <w:rPr>
                <w:rFonts w:ascii="Arial LatArm" w:hAnsi="Arial LatArm"/>
                <w:b/>
                <w:bCs/>
                <w:sz w:val="18"/>
                <w:lang w:val="es-ES"/>
              </w:rPr>
            </w:pPr>
            <w:r w:rsidRPr="00FE4A6D">
              <w:rPr>
                <w:rFonts w:ascii="Arial LatArm" w:hAnsi="Arial LatArm"/>
                <w:b/>
                <w:bCs/>
                <w:sz w:val="18"/>
                <w:lang w:val="es-ES"/>
              </w:rPr>
              <w:t>…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66FCD" w14:textId="77777777" w:rsidR="00885B93" w:rsidRPr="00FE4A6D" w:rsidRDefault="00885B93" w:rsidP="00EF3662">
            <w:pPr>
              <w:rPr>
                <w:rFonts w:ascii="Arial LatArm" w:hAnsi="Arial LatArm"/>
                <w:sz w:val="18"/>
                <w:lang w:val="es-ES"/>
              </w:rPr>
            </w:pPr>
            <w:r w:rsidRPr="00FE4A6D">
              <w:rPr>
                <w:rFonts w:ascii="Arial LatArm" w:hAnsi="Arial LatArm"/>
                <w:sz w:val="20"/>
              </w:rPr>
              <w:t>...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C08C0" w14:textId="77777777" w:rsidR="00885B93" w:rsidRPr="00FE4A6D" w:rsidRDefault="00885B93" w:rsidP="00EF3662">
            <w:pPr>
              <w:jc w:val="center"/>
              <w:rPr>
                <w:rFonts w:ascii="Arial LatArm" w:hAnsi="Arial LatArm"/>
                <w:lang w:val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8A290" w14:textId="77777777" w:rsidR="00885B93" w:rsidRPr="00FE4A6D" w:rsidRDefault="00885B93" w:rsidP="00EF3662">
            <w:pPr>
              <w:jc w:val="center"/>
              <w:rPr>
                <w:rFonts w:ascii="Arial LatArm" w:hAnsi="Arial LatArm"/>
                <w:lang w:val="es-E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14F0C" w14:textId="77777777" w:rsidR="00885B93" w:rsidRPr="00FE4A6D" w:rsidRDefault="00885B93" w:rsidP="00EF3662">
            <w:pPr>
              <w:jc w:val="center"/>
              <w:rPr>
                <w:rFonts w:ascii="Arial LatArm" w:hAnsi="Arial LatArm"/>
                <w:lang w:val="es-ES"/>
              </w:rPr>
            </w:pPr>
          </w:p>
        </w:tc>
      </w:tr>
      <w:tr w:rsidR="00885B93" w:rsidRPr="00FE4A6D" w14:paraId="6ED14687" w14:textId="77777777" w:rsidTr="00886593">
        <w:trPr>
          <w:trHeight w:val="270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20C6F" w14:textId="77777777" w:rsidR="00885B93" w:rsidRPr="00FE4A6D" w:rsidRDefault="00885B93" w:rsidP="00EF3662">
            <w:pPr>
              <w:jc w:val="center"/>
              <w:rPr>
                <w:rFonts w:ascii="Arial LatArm" w:hAnsi="Arial LatArm"/>
                <w:b/>
                <w:bCs/>
                <w:sz w:val="18"/>
                <w:lang w:val="es-ES"/>
              </w:rPr>
            </w:pPr>
            <w:r w:rsidRPr="00FE4A6D">
              <w:rPr>
                <w:rFonts w:ascii="Arial LatArm" w:hAnsi="Arial LatArm"/>
                <w:b/>
                <w:sz w:val="18"/>
                <w:lang w:val="es-ES"/>
              </w:rPr>
              <w:t>…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3EF04" w14:textId="77777777" w:rsidR="00885B93" w:rsidRPr="00FE4A6D" w:rsidRDefault="00885B93" w:rsidP="00EF3662">
            <w:pPr>
              <w:rPr>
                <w:rFonts w:ascii="Arial LatArm" w:hAnsi="Arial LatArm"/>
                <w:sz w:val="18"/>
                <w:lang w:val="es-ES"/>
              </w:rPr>
            </w:pPr>
            <w:r w:rsidRPr="00FE4A6D">
              <w:rPr>
                <w:rFonts w:ascii="Arial LatArm" w:hAnsi="Arial LatArm"/>
                <w:sz w:val="20"/>
              </w:rPr>
              <w:t>...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54D7C" w14:textId="77777777" w:rsidR="00885B93" w:rsidRPr="00FE4A6D" w:rsidRDefault="00885B93" w:rsidP="00EF3662">
            <w:pPr>
              <w:jc w:val="center"/>
              <w:rPr>
                <w:rFonts w:ascii="Arial LatArm" w:hAnsi="Arial LatArm"/>
                <w:sz w:val="20"/>
                <w:lang w:val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A7081" w14:textId="77777777" w:rsidR="00885B93" w:rsidRPr="00FE4A6D" w:rsidRDefault="00885B93" w:rsidP="00EF3662">
            <w:pPr>
              <w:jc w:val="center"/>
              <w:rPr>
                <w:rFonts w:ascii="Arial LatArm" w:hAnsi="Arial LatArm"/>
                <w:sz w:val="20"/>
                <w:lang w:val="es-E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AD243" w14:textId="77777777" w:rsidR="00885B93" w:rsidRPr="00FE4A6D" w:rsidRDefault="00885B93" w:rsidP="00EF3662">
            <w:pPr>
              <w:jc w:val="center"/>
              <w:rPr>
                <w:rFonts w:ascii="Arial LatArm" w:hAnsi="Arial LatArm"/>
                <w:sz w:val="20"/>
                <w:lang w:val="es-ES"/>
              </w:rPr>
            </w:pPr>
          </w:p>
        </w:tc>
      </w:tr>
    </w:tbl>
    <w:p w14:paraId="6D8BA259" w14:textId="77777777" w:rsidR="00B2572B" w:rsidRPr="00FE4A6D" w:rsidRDefault="00B2572B" w:rsidP="00EF3662">
      <w:pPr>
        <w:rPr>
          <w:rFonts w:ascii="Arial LatArm" w:hAnsi="Arial LatArm"/>
          <w:sz w:val="18"/>
          <w:szCs w:val="18"/>
          <w:lang w:val="es-ES"/>
        </w:rPr>
      </w:pPr>
    </w:p>
    <w:p w14:paraId="20E03389" w14:textId="77777777" w:rsidR="00B2572B" w:rsidRPr="00FE4A6D" w:rsidRDefault="00B2572B" w:rsidP="00EF3662">
      <w:pPr>
        <w:rPr>
          <w:rFonts w:ascii="Arial LatArm" w:hAnsi="Arial LatArm"/>
          <w:sz w:val="18"/>
          <w:szCs w:val="18"/>
          <w:lang w:val="es-ES"/>
        </w:rPr>
      </w:pPr>
    </w:p>
    <w:p w14:paraId="5425C458" w14:textId="77777777" w:rsidR="00B2572B" w:rsidRPr="00FE4A6D" w:rsidRDefault="00B2572B" w:rsidP="00EF3662">
      <w:pPr>
        <w:rPr>
          <w:rFonts w:ascii="Arial LatArm" w:hAnsi="Arial LatArm"/>
          <w:sz w:val="18"/>
          <w:szCs w:val="18"/>
          <w:lang w:val="hy-AM"/>
        </w:rPr>
      </w:pPr>
    </w:p>
    <w:p w14:paraId="47EA38F0" w14:textId="77777777" w:rsidR="00B2572B" w:rsidRPr="00FE4A6D" w:rsidRDefault="00B2572B" w:rsidP="00EF3662">
      <w:pPr>
        <w:ind w:left="720" w:firstLine="720"/>
        <w:jc w:val="both"/>
        <w:rPr>
          <w:rFonts w:ascii="Arial LatArm" w:hAnsi="Arial LatArm"/>
          <w:sz w:val="20"/>
          <w:lang w:val="hy-AM"/>
        </w:rPr>
      </w:pPr>
      <w:r w:rsidRPr="00FE4A6D">
        <w:rPr>
          <w:rFonts w:ascii="Arial LatArm" w:hAnsi="Arial LatArm"/>
          <w:sz w:val="20"/>
        </w:rPr>
        <w:t xml:space="preserve">     </w:t>
      </w:r>
      <w:r w:rsidRPr="00FE4A6D">
        <w:rPr>
          <w:rFonts w:ascii="Arial LatArm" w:hAnsi="Arial LatArm"/>
          <w:sz w:val="20"/>
          <w:lang w:val="hy-AM"/>
        </w:rPr>
        <w:t xml:space="preserve">___________________________________________ </w:t>
      </w:r>
      <w:r w:rsidRPr="00FE4A6D">
        <w:rPr>
          <w:rFonts w:ascii="Arial LatArm" w:hAnsi="Arial LatArm"/>
          <w:sz w:val="20"/>
          <w:lang w:val="hy-AM"/>
        </w:rPr>
        <w:tab/>
        <w:t xml:space="preserve">                </w:t>
      </w:r>
      <w:r w:rsidRPr="00FE4A6D">
        <w:rPr>
          <w:rFonts w:ascii="Arial LatArm" w:hAnsi="Arial LatArm"/>
          <w:sz w:val="20"/>
        </w:rPr>
        <w:t xml:space="preserve">       </w:t>
      </w:r>
      <w:r w:rsidRPr="00FE4A6D">
        <w:rPr>
          <w:rFonts w:ascii="Arial LatArm" w:hAnsi="Arial LatArm"/>
          <w:sz w:val="20"/>
          <w:lang w:val="hy-AM"/>
        </w:rPr>
        <w:t xml:space="preserve">_____________ </w:t>
      </w:r>
    </w:p>
    <w:p w14:paraId="7F972846" w14:textId="77777777" w:rsidR="00B2572B" w:rsidRPr="00FE4A6D" w:rsidRDefault="00B2572B" w:rsidP="00EF3662">
      <w:pPr>
        <w:jc w:val="both"/>
        <w:rPr>
          <w:rFonts w:ascii="Arial LatArm" w:hAnsi="Arial LatArm"/>
          <w:sz w:val="20"/>
          <w:vertAlign w:val="superscript"/>
          <w:lang w:val="hy-AM"/>
        </w:rPr>
      </w:pPr>
      <w:r w:rsidRPr="00FE4A6D">
        <w:rPr>
          <w:rFonts w:ascii="Arial LatArm" w:hAnsi="Arial LatArm"/>
          <w:sz w:val="20"/>
          <w:vertAlign w:val="superscript"/>
          <w:lang w:val="hy-AM"/>
        </w:rPr>
        <w:t xml:space="preserve">                                                      </w:t>
      </w:r>
      <w:r w:rsidRPr="00FE4A6D">
        <w:rPr>
          <w:rFonts w:ascii="GHEA Grapalat" w:hAnsi="GHEA Grapalat"/>
          <w:sz w:val="20"/>
          <w:vertAlign w:val="superscript"/>
          <w:lang w:val="hy-AM"/>
        </w:rPr>
        <w:t>մասնակցի</w:t>
      </w:r>
      <w:r w:rsidRPr="00FE4A6D">
        <w:rPr>
          <w:rFonts w:ascii="Arial LatArm" w:hAnsi="Arial LatArm"/>
          <w:sz w:val="20"/>
          <w:vertAlign w:val="superscript"/>
          <w:lang w:val="hy-AM"/>
        </w:rPr>
        <w:t xml:space="preserve"> </w:t>
      </w:r>
      <w:r w:rsidRPr="00FE4A6D">
        <w:rPr>
          <w:rFonts w:ascii="GHEA Grapalat" w:hAnsi="GHEA Grapalat"/>
          <w:sz w:val="20"/>
          <w:vertAlign w:val="superscript"/>
          <w:lang w:val="hy-AM"/>
        </w:rPr>
        <w:t>անվանումը</w:t>
      </w:r>
      <w:r w:rsidRPr="00FE4A6D">
        <w:rPr>
          <w:rFonts w:ascii="Arial LatArm" w:hAnsi="Arial LatArm"/>
          <w:sz w:val="20"/>
          <w:vertAlign w:val="superscript"/>
          <w:lang w:val="hy-AM"/>
        </w:rPr>
        <w:t xml:space="preserve"> (</w:t>
      </w:r>
      <w:r w:rsidRPr="00FE4A6D">
        <w:rPr>
          <w:rFonts w:ascii="GHEA Grapalat" w:hAnsi="GHEA Grapalat"/>
          <w:sz w:val="20"/>
          <w:vertAlign w:val="superscript"/>
          <w:lang w:val="hy-AM"/>
        </w:rPr>
        <w:t>ղեկավարի</w:t>
      </w:r>
      <w:r w:rsidRPr="00FE4A6D">
        <w:rPr>
          <w:rFonts w:ascii="Arial LatArm" w:hAnsi="Arial LatArm"/>
          <w:sz w:val="20"/>
          <w:vertAlign w:val="superscript"/>
          <w:lang w:val="hy-AM"/>
        </w:rPr>
        <w:t xml:space="preserve"> </w:t>
      </w:r>
      <w:r w:rsidRPr="00FE4A6D">
        <w:rPr>
          <w:rFonts w:ascii="GHEA Grapalat" w:hAnsi="GHEA Grapalat"/>
          <w:sz w:val="20"/>
          <w:vertAlign w:val="superscript"/>
          <w:lang w:val="hy-AM"/>
        </w:rPr>
        <w:t>պաշտոնը</w:t>
      </w:r>
      <w:r w:rsidRPr="00FE4A6D">
        <w:rPr>
          <w:rFonts w:ascii="Arial LatArm" w:hAnsi="Arial LatArm"/>
          <w:sz w:val="20"/>
          <w:vertAlign w:val="superscript"/>
          <w:lang w:val="hy-AM"/>
        </w:rPr>
        <w:t xml:space="preserve">, </w:t>
      </w:r>
      <w:r w:rsidRPr="00FE4A6D">
        <w:rPr>
          <w:rFonts w:ascii="GHEA Grapalat" w:hAnsi="GHEA Grapalat"/>
          <w:sz w:val="20"/>
          <w:vertAlign w:val="superscript"/>
          <w:lang w:val="hy-AM"/>
        </w:rPr>
        <w:t>անուն</w:t>
      </w:r>
      <w:r w:rsidRPr="00FE4A6D">
        <w:rPr>
          <w:rFonts w:ascii="Arial LatArm" w:hAnsi="Arial LatArm"/>
          <w:sz w:val="20"/>
          <w:vertAlign w:val="superscript"/>
          <w:lang w:val="hy-AM"/>
        </w:rPr>
        <w:t xml:space="preserve"> </w:t>
      </w:r>
      <w:r w:rsidRPr="00FE4A6D">
        <w:rPr>
          <w:rFonts w:ascii="GHEA Grapalat" w:hAnsi="GHEA Grapalat"/>
          <w:sz w:val="20"/>
          <w:vertAlign w:val="superscript"/>
          <w:lang w:val="hy-AM"/>
        </w:rPr>
        <w:t>ազգանունը</w:t>
      </w:r>
      <w:r w:rsidRPr="00FE4A6D">
        <w:rPr>
          <w:rFonts w:ascii="Arial LatArm" w:hAnsi="Arial LatArm"/>
          <w:sz w:val="20"/>
          <w:vertAlign w:val="superscript"/>
          <w:lang w:val="hy-AM"/>
        </w:rPr>
        <w:t xml:space="preserve">)                                                       </w:t>
      </w:r>
      <w:r w:rsidRPr="00FE4A6D">
        <w:rPr>
          <w:rFonts w:ascii="GHEA Grapalat" w:hAnsi="GHEA Grapalat"/>
          <w:sz w:val="20"/>
          <w:vertAlign w:val="superscript"/>
          <w:lang w:val="hy-AM"/>
        </w:rPr>
        <w:t>ստորագրությունը</w:t>
      </w:r>
      <w:r w:rsidRPr="00FE4A6D">
        <w:rPr>
          <w:rFonts w:ascii="Arial LatArm" w:hAnsi="Arial LatArm"/>
          <w:sz w:val="20"/>
          <w:vertAlign w:val="superscript"/>
          <w:lang w:val="hy-AM"/>
        </w:rPr>
        <w:tab/>
      </w:r>
    </w:p>
    <w:p w14:paraId="64F10482" w14:textId="77777777" w:rsidR="00B2572B" w:rsidRPr="00FE4A6D" w:rsidRDefault="00B2572B" w:rsidP="00EF3662">
      <w:pPr>
        <w:jc w:val="right"/>
        <w:rPr>
          <w:rFonts w:ascii="Arial LatArm" w:hAnsi="Arial LatArm"/>
          <w:sz w:val="20"/>
          <w:lang w:val="hy-AM"/>
        </w:rPr>
      </w:pPr>
      <w:r w:rsidRPr="00FE4A6D">
        <w:rPr>
          <w:rFonts w:ascii="Arial LatArm" w:hAnsi="Arial LatArm"/>
          <w:sz w:val="20"/>
          <w:lang w:val="hy-AM"/>
        </w:rPr>
        <w:t xml:space="preserve">    </w:t>
      </w:r>
    </w:p>
    <w:p w14:paraId="0D46CB77" w14:textId="77777777" w:rsidR="00B2572B" w:rsidRPr="00FE4A6D" w:rsidRDefault="00B2572B" w:rsidP="00EF3662">
      <w:pPr>
        <w:jc w:val="right"/>
        <w:rPr>
          <w:rFonts w:ascii="Arial LatArm" w:hAnsi="Arial LatArm"/>
          <w:sz w:val="20"/>
          <w:lang w:val="hy-AM"/>
        </w:rPr>
      </w:pPr>
      <w:r w:rsidRPr="00FE4A6D">
        <w:rPr>
          <w:rFonts w:ascii="GHEA Grapalat" w:hAnsi="GHEA Grapalat"/>
          <w:sz w:val="20"/>
          <w:lang w:val="hy-AM"/>
        </w:rPr>
        <w:t>Կ</w:t>
      </w:r>
      <w:r w:rsidRPr="00FE4A6D">
        <w:rPr>
          <w:rFonts w:ascii="Arial LatArm" w:hAnsi="Arial LatArm"/>
          <w:sz w:val="20"/>
          <w:lang w:val="hy-AM"/>
        </w:rPr>
        <w:t xml:space="preserve">. </w:t>
      </w:r>
      <w:r w:rsidRPr="00FE4A6D">
        <w:rPr>
          <w:rFonts w:ascii="GHEA Grapalat" w:hAnsi="GHEA Grapalat"/>
          <w:sz w:val="20"/>
          <w:lang w:val="hy-AM"/>
        </w:rPr>
        <w:t>Տ</w:t>
      </w:r>
      <w:r w:rsidRPr="00FE4A6D">
        <w:rPr>
          <w:rFonts w:ascii="Arial LatArm" w:hAnsi="Arial LatArm"/>
          <w:sz w:val="20"/>
          <w:lang w:val="hy-AM"/>
        </w:rPr>
        <w:t>.</w:t>
      </w:r>
      <w:r w:rsidRPr="00FE4A6D">
        <w:rPr>
          <w:rStyle w:val="af6"/>
          <w:rFonts w:ascii="Arial LatArm" w:hAnsi="Arial LatArm"/>
          <w:color w:val="FFFFFF"/>
          <w:sz w:val="20"/>
          <w:lang w:val="hy-AM"/>
        </w:rPr>
        <w:footnoteReference w:id="9"/>
      </w:r>
      <w:r w:rsidRPr="00FE4A6D">
        <w:rPr>
          <w:rFonts w:ascii="Arial LatArm" w:hAnsi="Arial LatArm"/>
          <w:sz w:val="20"/>
          <w:lang w:val="hy-AM"/>
        </w:rPr>
        <w:tab/>
      </w:r>
      <w:r w:rsidRPr="00FE4A6D">
        <w:rPr>
          <w:rFonts w:ascii="Arial LatArm" w:hAnsi="Arial LatArm"/>
          <w:sz w:val="20"/>
          <w:lang w:val="hy-AM"/>
        </w:rPr>
        <w:tab/>
        <w:t xml:space="preserve"> </w:t>
      </w:r>
    </w:p>
    <w:p w14:paraId="6FF85EB5" w14:textId="77777777" w:rsidR="00B2572B" w:rsidRPr="00FE4A6D" w:rsidRDefault="00B2572B" w:rsidP="00EF3662">
      <w:pPr>
        <w:jc w:val="right"/>
        <w:rPr>
          <w:rFonts w:ascii="Arial LatArm" w:hAnsi="Arial LatArm"/>
          <w:sz w:val="20"/>
          <w:lang w:val="hy-AM"/>
        </w:rPr>
      </w:pPr>
    </w:p>
    <w:p w14:paraId="265634B9" w14:textId="77777777" w:rsidR="00B2572B" w:rsidRPr="00FE4A6D" w:rsidRDefault="00B2572B" w:rsidP="00EF3662">
      <w:pPr>
        <w:rPr>
          <w:rFonts w:ascii="Arial LatArm" w:hAnsi="Arial LatArm" w:cs="Sylfaen"/>
          <w:i/>
          <w:sz w:val="16"/>
          <w:szCs w:val="16"/>
          <w:lang w:val="hy-AM" w:eastAsia="ru-RU"/>
        </w:rPr>
      </w:pPr>
    </w:p>
    <w:p w14:paraId="5431777F" w14:textId="77777777" w:rsidR="00B2572B" w:rsidRPr="00FE4A6D" w:rsidRDefault="00B2572B" w:rsidP="00EF3662">
      <w:pPr>
        <w:rPr>
          <w:rFonts w:ascii="Arial LatArm" w:hAnsi="Arial LatArm" w:cs="Sylfaen"/>
          <w:i/>
          <w:sz w:val="16"/>
          <w:szCs w:val="16"/>
          <w:lang w:val="hy-AM" w:eastAsia="ru-RU"/>
        </w:rPr>
      </w:pPr>
    </w:p>
    <w:p w14:paraId="08C21842" w14:textId="77777777" w:rsidR="00B2572B" w:rsidRPr="00FE4A6D" w:rsidRDefault="00B2572B" w:rsidP="00EF3662">
      <w:pPr>
        <w:rPr>
          <w:rFonts w:ascii="Arial LatArm" w:hAnsi="Arial LatArm" w:cs="Sylfaen"/>
          <w:i/>
          <w:sz w:val="16"/>
          <w:szCs w:val="16"/>
          <w:lang w:val="hy-AM" w:eastAsia="ru-RU"/>
        </w:rPr>
      </w:pPr>
    </w:p>
    <w:p w14:paraId="19295CA4" w14:textId="77777777" w:rsidR="00B2572B" w:rsidRPr="00FE4A6D" w:rsidRDefault="00B2572B" w:rsidP="00EF3662">
      <w:pPr>
        <w:rPr>
          <w:rFonts w:ascii="Arial LatArm" w:hAnsi="Arial LatArm" w:cs="Sylfaen"/>
          <w:i/>
          <w:sz w:val="16"/>
          <w:szCs w:val="16"/>
          <w:lang w:val="hy-AM" w:eastAsia="ru-RU"/>
        </w:rPr>
      </w:pPr>
    </w:p>
    <w:p w14:paraId="62D3D00D" w14:textId="77777777" w:rsidR="00B2572B" w:rsidRPr="00FE4A6D" w:rsidRDefault="00B2572B" w:rsidP="00EF3662">
      <w:pPr>
        <w:rPr>
          <w:rFonts w:ascii="Arial LatArm" w:hAnsi="Arial LatArm" w:cs="Sylfaen"/>
          <w:i/>
          <w:sz w:val="16"/>
          <w:szCs w:val="16"/>
          <w:lang w:val="hy-AM" w:eastAsia="ru-RU"/>
        </w:rPr>
      </w:pPr>
    </w:p>
    <w:p w14:paraId="72E15FB5" w14:textId="77777777" w:rsidR="00B2572B" w:rsidRPr="00FE4A6D" w:rsidRDefault="00B2572B" w:rsidP="00EF3662">
      <w:pPr>
        <w:rPr>
          <w:rFonts w:ascii="Arial LatArm" w:hAnsi="Arial LatArm" w:cs="Sylfaen"/>
          <w:i/>
          <w:sz w:val="16"/>
          <w:szCs w:val="16"/>
          <w:lang w:val="hy-AM" w:eastAsia="ru-RU"/>
        </w:rPr>
      </w:pPr>
    </w:p>
    <w:p w14:paraId="4B218C8D" w14:textId="77777777" w:rsidR="00B2572B" w:rsidRPr="00FE4A6D" w:rsidRDefault="00B2572B" w:rsidP="00EF3662">
      <w:pPr>
        <w:rPr>
          <w:rFonts w:ascii="Arial LatArm" w:hAnsi="Arial LatArm" w:cs="Sylfaen"/>
          <w:i/>
          <w:sz w:val="16"/>
          <w:szCs w:val="16"/>
          <w:lang w:val="hy-AM" w:eastAsia="ru-RU"/>
        </w:rPr>
      </w:pPr>
    </w:p>
    <w:p w14:paraId="6119E958" w14:textId="77777777" w:rsidR="00B2572B" w:rsidRPr="00FE4A6D" w:rsidRDefault="00B2572B" w:rsidP="00EF3662">
      <w:pPr>
        <w:rPr>
          <w:rFonts w:ascii="Arial LatArm" w:hAnsi="Arial LatArm" w:cs="Sylfaen"/>
          <w:i/>
          <w:sz w:val="16"/>
          <w:szCs w:val="16"/>
          <w:lang w:val="hy-AM" w:eastAsia="ru-RU"/>
        </w:rPr>
      </w:pPr>
    </w:p>
    <w:p w14:paraId="3A19B2EE" w14:textId="77777777" w:rsidR="00B2572B" w:rsidRPr="00FE4A6D" w:rsidRDefault="00B2572B" w:rsidP="00EF3662">
      <w:pPr>
        <w:rPr>
          <w:rFonts w:ascii="Arial LatArm" w:hAnsi="Arial LatArm" w:cs="Sylfaen"/>
          <w:i/>
          <w:sz w:val="16"/>
          <w:szCs w:val="16"/>
          <w:lang w:val="hy-AM" w:eastAsia="ru-RU"/>
        </w:rPr>
      </w:pPr>
    </w:p>
    <w:p w14:paraId="06F225C3" w14:textId="77777777" w:rsidR="00B2572B" w:rsidRPr="00FE4A6D" w:rsidRDefault="00B2572B" w:rsidP="00EF3662">
      <w:pPr>
        <w:rPr>
          <w:rFonts w:ascii="Arial LatArm" w:hAnsi="Arial LatArm" w:cs="Sylfaen"/>
          <w:i/>
          <w:sz w:val="16"/>
          <w:szCs w:val="16"/>
          <w:lang w:val="hy-AM" w:eastAsia="ru-RU"/>
        </w:rPr>
      </w:pPr>
    </w:p>
    <w:p w14:paraId="129F6064" w14:textId="77777777" w:rsidR="00B2572B" w:rsidRPr="00FE4A6D" w:rsidRDefault="00B2572B" w:rsidP="00EF3662">
      <w:pPr>
        <w:rPr>
          <w:rFonts w:ascii="Arial LatArm" w:hAnsi="Arial LatArm" w:cs="Sylfaen"/>
          <w:i/>
          <w:sz w:val="16"/>
          <w:szCs w:val="16"/>
          <w:lang w:val="hy-AM" w:eastAsia="ru-RU"/>
        </w:rPr>
      </w:pPr>
    </w:p>
    <w:p w14:paraId="074198CD" w14:textId="77777777" w:rsidR="00B2572B" w:rsidRPr="00FE4A6D" w:rsidRDefault="00B2572B" w:rsidP="00EF3662">
      <w:pPr>
        <w:rPr>
          <w:rFonts w:ascii="Arial LatArm" w:hAnsi="Arial LatArm" w:cs="Sylfaen"/>
          <w:i/>
          <w:sz w:val="16"/>
          <w:szCs w:val="16"/>
          <w:lang w:val="hy-AM" w:eastAsia="ru-RU"/>
        </w:rPr>
      </w:pPr>
    </w:p>
    <w:p w14:paraId="7A8F93FC" w14:textId="77777777" w:rsidR="00B2572B" w:rsidRPr="00FE4A6D" w:rsidRDefault="00B2572B" w:rsidP="00EF3662">
      <w:pPr>
        <w:pStyle w:val="31"/>
        <w:spacing w:line="240" w:lineRule="auto"/>
        <w:jc w:val="right"/>
        <w:rPr>
          <w:rFonts w:ascii="Arial LatArm" w:hAnsi="Arial LatArm"/>
          <w:i/>
          <w:lang w:val="hy-AM"/>
        </w:rPr>
      </w:pPr>
    </w:p>
    <w:p w14:paraId="712D2E7E" w14:textId="77777777" w:rsidR="00B2572B" w:rsidRPr="00FE4A6D" w:rsidRDefault="00B2572B" w:rsidP="00EF3662">
      <w:pPr>
        <w:pStyle w:val="31"/>
        <w:spacing w:line="240" w:lineRule="auto"/>
        <w:jc w:val="right"/>
        <w:rPr>
          <w:rFonts w:ascii="Arial LatArm" w:hAnsi="Arial LatArm"/>
          <w:i/>
          <w:lang w:val="hy-AM"/>
        </w:rPr>
      </w:pPr>
    </w:p>
    <w:p w14:paraId="6D5D9307" w14:textId="77777777" w:rsidR="00B2572B" w:rsidRPr="00FE4A6D" w:rsidRDefault="00B2572B" w:rsidP="00EF3662">
      <w:pPr>
        <w:pStyle w:val="31"/>
        <w:spacing w:line="240" w:lineRule="auto"/>
        <w:jc w:val="right"/>
        <w:rPr>
          <w:rFonts w:ascii="Arial LatArm" w:hAnsi="Arial LatArm"/>
          <w:i/>
          <w:lang w:val="hy-AM"/>
        </w:rPr>
      </w:pPr>
    </w:p>
    <w:p w14:paraId="39DE6C1A" w14:textId="77777777" w:rsidR="00B2572B" w:rsidRPr="00FE4A6D" w:rsidRDefault="00B2572B" w:rsidP="00EF3662">
      <w:pPr>
        <w:pStyle w:val="31"/>
        <w:spacing w:line="240" w:lineRule="auto"/>
        <w:jc w:val="right"/>
        <w:rPr>
          <w:rFonts w:ascii="Arial LatArm" w:hAnsi="Arial LatArm"/>
          <w:i/>
          <w:lang w:val="es-ES" w:eastAsia="ru-RU"/>
        </w:rPr>
      </w:pPr>
    </w:p>
    <w:p w14:paraId="24E60554" w14:textId="77777777" w:rsidR="000B1088" w:rsidRPr="00FE4A6D" w:rsidDel="000B1088" w:rsidRDefault="00B2572B" w:rsidP="000B1088">
      <w:pPr>
        <w:pStyle w:val="31"/>
        <w:spacing w:line="240" w:lineRule="auto"/>
        <w:jc w:val="right"/>
        <w:rPr>
          <w:rFonts w:ascii="Arial LatArm" w:hAnsi="Arial LatArm"/>
          <w:i/>
          <w:lang w:val="es-ES" w:eastAsia="ru-RU"/>
        </w:rPr>
      </w:pPr>
      <w:r w:rsidRPr="00FE4A6D">
        <w:rPr>
          <w:rFonts w:ascii="Arial LatArm" w:hAnsi="Arial LatArm"/>
          <w:i/>
          <w:lang w:val="es-ES" w:eastAsia="ru-RU"/>
        </w:rPr>
        <w:br w:type="page"/>
      </w:r>
    </w:p>
    <w:p w14:paraId="27671FDD" w14:textId="77777777" w:rsidR="007862B1" w:rsidRPr="00FE4A6D" w:rsidRDefault="007862B1" w:rsidP="00DC5233">
      <w:pPr>
        <w:pStyle w:val="31"/>
        <w:spacing w:line="240" w:lineRule="auto"/>
        <w:jc w:val="right"/>
        <w:rPr>
          <w:rFonts w:ascii="Arial LatArm" w:hAnsi="Arial LatArm" w:cs="Arial"/>
          <w:b/>
          <w:lang w:val="hy-AM"/>
        </w:rPr>
      </w:pPr>
      <w:r w:rsidRPr="00FE4A6D">
        <w:rPr>
          <w:rFonts w:ascii="GHEA Grapalat" w:hAnsi="GHEA Grapalat" w:cs="Sylfaen"/>
          <w:b/>
          <w:lang w:val="hy-AM"/>
        </w:rPr>
        <w:lastRenderedPageBreak/>
        <w:t>Հավելված</w:t>
      </w:r>
      <w:r w:rsidRPr="00FE4A6D">
        <w:rPr>
          <w:rFonts w:ascii="Arial LatArm" w:hAnsi="Arial LatArm" w:cs="Arial"/>
          <w:b/>
          <w:lang w:val="hy-AM"/>
        </w:rPr>
        <w:t xml:space="preserve"> 4.</w:t>
      </w:r>
      <w:r w:rsidR="0069263C" w:rsidRPr="00FE4A6D">
        <w:rPr>
          <w:rFonts w:ascii="Arial LatArm" w:hAnsi="Arial LatArm" w:cs="Arial"/>
          <w:b/>
          <w:lang w:val="hy-AM"/>
        </w:rPr>
        <w:t>2</w:t>
      </w:r>
    </w:p>
    <w:p w14:paraId="3A3E2B8A" w14:textId="328CFE16" w:rsidR="007862B1" w:rsidRPr="00FE4A6D" w:rsidRDefault="00F12339" w:rsidP="007862B1">
      <w:pPr>
        <w:pStyle w:val="31"/>
        <w:spacing w:line="240" w:lineRule="auto"/>
        <w:jc w:val="right"/>
        <w:rPr>
          <w:rFonts w:ascii="Arial LatArm" w:hAnsi="Arial LatArm" w:cs="Arial"/>
          <w:b/>
          <w:lang w:val="hy-AM"/>
        </w:rPr>
      </w:pPr>
      <w:r w:rsidRPr="00566EDB">
        <w:rPr>
          <w:rFonts w:ascii="Sylfaen" w:hAnsi="Sylfaen"/>
          <w:b/>
          <w:bCs/>
          <w:lang w:val="hy-AM"/>
        </w:rPr>
        <w:t>ՀՀԿՄԱ</w:t>
      </w:r>
      <w:r w:rsidRPr="00F12339">
        <w:rPr>
          <w:rFonts w:ascii="Sylfaen" w:hAnsi="Sylfaen"/>
          <w:b/>
          <w:bCs/>
          <w:lang w:val="af-ZA"/>
        </w:rPr>
        <w:t>7</w:t>
      </w:r>
      <w:r w:rsidRPr="00566EDB">
        <w:rPr>
          <w:rFonts w:ascii="Sylfaen" w:hAnsi="Sylfaen"/>
          <w:b/>
          <w:bCs/>
          <w:lang w:val="hy-AM"/>
        </w:rPr>
        <w:t>ՀԴ</w:t>
      </w:r>
      <w:r w:rsidRPr="00F12339">
        <w:rPr>
          <w:rFonts w:ascii="Sylfaen" w:hAnsi="Sylfaen"/>
          <w:b/>
          <w:bCs/>
          <w:lang w:val="af-ZA"/>
        </w:rPr>
        <w:t xml:space="preserve">-ԳՀ- </w:t>
      </w:r>
      <w:r w:rsidRPr="00566EDB">
        <w:rPr>
          <w:rFonts w:ascii="Sylfaen" w:hAnsi="Sylfaen"/>
          <w:b/>
          <w:bCs/>
          <w:lang w:val="hy-AM"/>
        </w:rPr>
        <w:t>ԱՊՁԲ</w:t>
      </w:r>
      <w:r w:rsidRPr="00F12339">
        <w:rPr>
          <w:rFonts w:ascii="Sylfaen" w:hAnsi="Sylfaen"/>
          <w:b/>
          <w:bCs/>
          <w:lang w:val="af-ZA"/>
        </w:rPr>
        <w:t>-202</w:t>
      </w:r>
      <w:r w:rsidR="004E1957">
        <w:rPr>
          <w:rFonts w:ascii="Sylfaen" w:hAnsi="Sylfaen"/>
          <w:b/>
          <w:bCs/>
          <w:lang w:val="af-ZA"/>
        </w:rPr>
        <w:t>6</w:t>
      </w:r>
      <w:r w:rsidRPr="00F12339">
        <w:rPr>
          <w:rFonts w:ascii="Sylfaen" w:hAnsi="Sylfaen"/>
          <w:b/>
          <w:bCs/>
          <w:lang w:val="af-ZA"/>
        </w:rPr>
        <w:t>/0</w:t>
      </w:r>
      <w:r w:rsidR="004E1957">
        <w:rPr>
          <w:rFonts w:ascii="Sylfaen" w:hAnsi="Sylfaen"/>
          <w:b/>
          <w:bCs/>
          <w:lang w:val="af-ZA"/>
        </w:rPr>
        <w:t>1</w:t>
      </w:r>
      <w:r>
        <w:rPr>
          <w:rFonts w:ascii="Sylfaen" w:hAnsi="Sylfaen"/>
          <w:lang w:val="af-ZA"/>
        </w:rPr>
        <w:t xml:space="preserve"> </w:t>
      </w:r>
      <w:r>
        <w:rPr>
          <w:rFonts w:ascii="GHEA Grapalat" w:hAnsi="GHEA Grapalat"/>
          <w:b/>
          <w:lang w:val="af-ZA"/>
        </w:rPr>
        <w:t xml:space="preserve">   </w:t>
      </w:r>
      <w:r w:rsidR="007862B1" w:rsidRPr="00FE4A6D">
        <w:rPr>
          <w:rFonts w:ascii="GHEA Grapalat" w:hAnsi="GHEA Grapalat" w:cs="Sylfaen"/>
          <w:b/>
          <w:lang w:val="hy-AM"/>
        </w:rPr>
        <w:t>ծածկագրով</w:t>
      </w:r>
    </w:p>
    <w:p w14:paraId="7E192731" w14:textId="77777777" w:rsidR="007862B1" w:rsidRPr="00FE4A6D" w:rsidRDefault="00FD6146" w:rsidP="007862B1">
      <w:pPr>
        <w:pStyle w:val="31"/>
        <w:spacing w:line="240" w:lineRule="auto"/>
        <w:jc w:val="right"/>
        <w:rPr>
          <w:rFonts w:ascii="Arial LatArm" w:hAnsi="Arial LatArm" w:cs="Sylfaen"/>
          <w:b/>
          <w:lang w:val="hy-AM"/>
        </w:rPr>
      </w:pPr>
      <w:r w:rsidRPr="00FE4A6D">
        <w:rPr>
          <w:rFonts w:ascii="GHEA Grapalat" w:hAnsi="GHEA Grapalat" w:cs="Sylfaen"/>
          <w:b/>
          <w:lang w:val="hy-AM"/>
        </w:rPr>
        <w:t>Գնանաշման</w:t>
      </w:r>
      <w:r w:rsidRPr="00FE4A6D">
        <w:rPr>
          <w:rFonts w:ascii="Arial LatArm" w:hAnsi="Arial LatArm" w:cs="Sylfaen"/>
          <w:b/>
          <w:lang w:val="hy-AM"/>
        </w:rPr>
        <w:t xml:space="preserve"> </w:t>
      </w:r>
      <w:r w:rsidRPr="00FE4A6D">
        <w:rPr>
          <w:rFonts w:ascii="GHEA Grapalat" w:hAnsi="GHEA Grapalat" w:cs="Sylfaen"/>
          <w:b/>
          <w:lang w:val="hy-AM"/>
        </w:rPr>
        <w:t>հարցման</w:t>
      </w:r>
      <w:r w:rsidR="007862B1" w:rsidRPr="00FE4A6D">
        <w:rPr>
          <w:rFonts w:ascii="Arial LatArm" w:hAnsi="Arial LatArm" w:cs="Arial"/>
          <w:b/>
          <w:lang w:val="hy-AM"/>
        </w:rPr>
        <w:t xml:space="preserve"> </w:t>
      </w:r>
      <w:r w:rsidR="007862B1" w:rsidRPr="00FE4A6D">
        <w:rPr>
          <w:rFonts w:ascii="GHEA Grapalat" w:hAnsi="GHEA Grapalat" w:cs="Sylfaen"/>
          <w:b/>
          <w:lang w:val="hy-AM"/>
        </w:rPr>
        <w:t>հրավերի</w:t>
      </w:r>
    </w:p>
    <w:p w14:paraId="26018FBE" w14:textId="77777777" w:rsidR="007862B1" w:rsidRPr="00FE4A6D" w:rsidRDefault="007862B1" w:rsidP="007862B1">
      <w:pPr>
        <w:pStyle w:val="31"/>
        <w:spacing w:line="240" w:lineRule="auto"/>
        <w:jc w:val="right"/>
        <w:rPr>
          <w:rFonts w:ascii="Arial LatArm" w:hAnsi="Arial LatArm" w:cs="Sylfaen"/>
          <w:b/>
          <w:lang w:val="hy-AM"/>
        </w:rPr>
      </w:pPr>
    </w:p>
    <w:p w14:paraId="24F43920" w14:textId="77777777" w:rsidR="007862B1" w:rsidRPr="00FE4A6D" w:rsidRDefault="007862B1" w:rsidP="007862B1">
      <w:pPr>
        <w:jc w:val="center"/>
        <w:rPr>
          <w:rFonts w:ascii="Arial LatArm" w:hAnsi="Arial LatArm" w:cs="GHEA Grapalat"/>
          <w:b/>
          <w:sz w:val="20"/>
          <w:szCs w:val="20"/>
          <w:lang w:val="hy-AM"/>
        </w:rPr>
      </w:pPr>
      <w:r w:rsidRPr="00FE4A6D">
        <w:rPr>
          <w:rFonts w:ascii="Arial LatArm" w:hAnsi="Arial LatArm" w:cs="GHEA Grapalat"/>
          <w:b/>
          <w:sz w:val="18"/>
          <w:szCs w:val="18"/>
          <w:lang w:val="hy-AM"/>
        </w:rPr>
        <w:t xml:space="preserve">       </w:t>
      </w:r>
      <w:r w:rsidRPr="00FE4A6D">
        <w:rPr>
          <w:rFonts w:ascii="GHEA Grapalat" w:hAnsi="GHEA Grapalat" w:cs="GHEA Grapalat"/>
          <w:b/>
          <w:sz w:val="20"/>
          <w:szCs w:val="20"/>
          <w:lang w:val="hy-AM"/>
        </w:rPr>
        <w:t>ՏՈւԺԱՆՔԻ</w:t>
      </w:r>
      <w:r w:rsidRPr="00FE4A6D">
        <w:rPr>
          <w:rFonts w:ascii="Arial LatArm" w:hAnsi="Arial LatArm" w:cs="GHEA Grapalat"/>
          <w:b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b/>
          <w:sz w:val="20"/>
          <w:szCs w:val="20"/>
          <w:lang w:val="hy-AM"/>
        </w:rPr>
        <w:t>ՄԱՍԻՆ</w:t>
      </w:r>
      <w:r w:rsidRPr="00FE4A6D">
        <w:rPr>
          <w:rFonts w:ascii="Arial LatArm" w:hAnsi="Arial LatArm" w:cs="GHEA Grapalat"/>
          <w:b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b/>
          <w:sz w:val="20"/>
          <w:szCs w:val="20"/>
          <w:lang w:val="hy-AM"/>
        </w:rPr>
        <w:t>ՀԱՄԱՁԱՅՆԱԳԻՐ</w:t>
      </w:r>
      <w:r w:rsidRPr="00FE4A6D">
        <w:rPr>
          <w:rFonts w:ascii="Arial LatArm" w:hAnsi="Arial LatArm" w:cs="GHEA Grapalat"/>
          <w:b/>
          <w:sz w:val="20"/>
          <w:szCs w:val="20"/>
          <w:lang w:val="hy-AM"/>
        </w:rPr>
        <w:t xml:space="preserve"> </w:t>
      </w:r>
    </w:p>
    <w:p w14:paraId="484056F1" w14:textId="77777777" w:rsidR="00631658" w:rsidRPr="00FE4A6D" w:rsidRDefault="00631658" w:rsidP="007862B1">
      <w:pPr>
        <w:jc w:val="center"/>
        <w:rPr>
          <w:rFonts w:ascii="Arial LatArm" w:hAnsi="Arial LatArm" w:cs="GHEA Grapalat"/>
          <w:b/>
          <w:sz w:val="20"/>
          <w:szCs w:val="20"/>
          <w:lang w:val="hy-AM"/>
        </w:rPr>
      </w:pPr>
      <w:r w:rsidRPr="00FE4A6D">
        <w:rPr>
          <w:rFonts w:ascii="Arial LatArm" w:hAnsi="Arial LatArm" w:cs="GHEA Grapalat"/>
          <w:b/>
          <w:sz w:val="18"/>
          <w:szCs w:val="18"/>
          <w:lang w:val="hy-AM"/>
        </w:rPr>
        <w:t xml:space="preserve">         (</w:t>
      </w:r>
      <w:r w:rsidR="001C7C1A" w:rsidRPr="00FE4A6D">
        <w:rPr>
          <w:rFonts w:ascii="GHEA Grapalat" w:hAnsi="GHEA Grapalat" w:cs="GHEA Grapalat"/>
          <w:b/>
          <w:sz w:val="18"/>
          <w:szCs w:val="18"/>
          <w:lang w:val="hy-AM"/>
        </w:rPr>
        <w:t>որակավորման</w:t>
      </w:r>
      <w:r w:rsidR="001C7C1A" w:rsidRPr="00FE4A6D">
        <w:rPr>
          <w:rFonts w:ascii="Arial LatArm" w:hAnsi="Arial LatArm" w:cs="GHEA Grapalat"/>
          <w:b/>
          <w:sz w:val="18"/>
          <w:szCs w:val="18"/>
          <w:lang w:val="hy-AM"/>
        </w:rPr>
        <w:t xml:space="preserve"> </w:t>
      </w:r>
      <w:r w:rsidRPr="00FE4A6D">
        <w:rPr>
          <w:rFonts w:ascii="GHEA Grapalat" w:hAnsi="GHEA Grapalat" w:cs="GHEA Grapalat"/>
          <w:b/>
          <w:sz w:val="18"/>
          <w:szCs w:val="18"/>
          <w:lang w:val="hy-AM"/>
        </w:rPr>
        <w:t>ապահովում</w:t>
      </w:r>
      <w:r w:rsidRPr="00FE4A6D">
        <w:rPr>
          <w:rFonts w:ascii="Arial LatArm" w:hAnsi="Arial LatArm" w:cs="GHEA Grapalat"/>
          <w:b/>
          <w:sz w:val="18"/>
          <w:szCs w:val="18"/>
          <w:lang w:val="hy-AM"/>
        </w:rPr>
        <w:t>)</w:t>
      </w:r>
    </w:p>
    <w:p w14:paraId="67543EFB" w14:textId="77777777" w:rsidR="007862B1" w:rsidRPr="00FE4A6D" w:rsidRDefault="007862B1" w:rsidP="007862B1">
      <w:pPr>
        <w:rPr>
          <w:rFonts w:ascii="Arial LatArm" w:hAnsi="Arial LatArm" w:cs="GHEA Grapalat"/>
          <w:b/>
          <w:sz w:val="20"/>
          <w:szCs w:val="20"/>
          <w:lang w:val="hy-AM"/>
        </w:rPr>
      </w:pPr>
      <w:r w:rsidRPr="00FE4A6D">
        <w:rPr>
          <w:rFonts w:ascii="Arial LatArm" w:hAnsi="Arial LatArm" w:cs="GHEA Grapalat"/>
          <w:color w:val="FF0000"/>
          <w:sz w:val="20"/>
          <w:szCs w:val="20"/>
          <w:shd w:val="clear" w:color="auto" w:fill="92CDDC"/>
          <w:lang w:val="hy-AM"/>
        </w:rPr>
        <w:t xml:space="preserve">                                                              </w:t>
      </w:r>
    </w:p>
    <w:p w14:paraId="2600FE73" w14:textId="77777777" w:rsidR="007862B1" w:rsidRPr="00FE4A6D" w:rsidRDefault="007862B1" w:rsidP="007862B1">
      <w:pPr>
        <w:rPr>
          <w:rFonts w:ascii="Arial LatArm" w:hAnsi="Arial LatArm" w:cs="GHEA Grapalat"/>
          <w:sz w:val="20"/>
          <w:szCs w:val="20"/>
          <w:lang w:val="hy-AM"/>
        </w:rPr>
      </w:pP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   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ք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.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Երևան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ab/>
      </w:r>
      <w:r w:rsidRPr="00FE4A6D">
        <w:rPr>
          <w:rFonts w:ascii="Arial LatArm" w:hAnsi="Arial LatArm" w:cs="GHEA Grapalat"/>
          <w:sz w:val="20"/>
          <w:szCs w:val="20"/>
          <w:lang w:val="hy-AM"/>
        </w:rPr>
        <w:tab/>
      </w:r>
      <w:r w:rsidRPr="00FE4A6D">
        <w:rPr>
          <w:rFonts w:ascii="Arial LatArm" w:hAnsi="Arial LatArm" w:cs="GHEA Grapalat"/>
          <w:sz w:val="20"/>
          <w:szCs w:val="20"/>
          <w:lang w:val="hy-AM"/>
        </w:rPr>
        <w:tab/>
      </w:r>
      <w:r w:rsidRPr="00FE4A6D">
        <w:rPr>
          <w:rFonts w:ascii="Arial LatArm" w:hAnsi="Arial LatArm" w:cs="GHEA Grapalat"/>
          <w:sz w:val="20"/>
          <w:szCs w:val="20"/>
          <w:lang w:val="hy-AM"/>
        </w:rPr>
        <w:tab/>
      </w:r>
      <w:r w:rsidRPr="00FE4A6D">
        <w:rPr>
          <w:rFonts w:ascii="Arial LatArm" w:hAnsi="Arial LatArm" w:cs="GHEA Grapalat"/>
          <w:sz w:val="20"/>
          <w:szCs w:val="20"/>
          <w:lang w:val="hy-AM"/>
        </w:rPr>
        <w:tab/>
      </w:r>
      <w:r w:rsidRPr="00FE4A6D">
        <w:rPr>
          <w:rFonts w:ascii="Arial LatArm" w:hAnsi="Arial LatArm" w:cs="GHEA Grapalat"/>
          <w:sz w:val="20"/>
          <w:szCs w:val="20"/>
          <w:lang w:val="hy-AM"/>
        </w:rPr>
        <w:tab/>
        <w:t xml:space="preserve">            </w:t>
      </w:r>
      <w:r w:rsidRPr="00FE4A6D">
        <w:rPr>
          <w:rFonts w:ascii="Arial LatArm" w:hAnsi="Arial LatArm"/>
          <w:sz w:val="20"/>
          <w:szCs w:val="20"/>
          <w:lang w:val="hy-AM"/>
        </w:rPr>
        <w:t>«</w:t>
      </w:r>
      <w:r w:rsidRPr="00FE4A6D">
        <w:rPr>
          <w:rFonts w:ascii="Arial LatArm" w:hAnsi="Arial LatArm" w:cs="GHEA Grapalat"/>
          <w:sz w:val="20"/>
          <w:szCs w:val="20"/>
          <w:u w:val="single"/>
          <w:lang w:val="hy-AM"/>
        </w:rPr>
        <w:t xml:space="preserve">         </w:t>
      </w:r>
      <w:r w:rsidRPr="00FE4A6D">
        <w:rPr>
          <w:rFonts w:ascii="Arial LatArm" w:hAnsi="Arial LatArm"/>
          <w:sz w:val="20"/>
          <w:szCs w:val="20"/>
          <w:lang w:val="hy-AM"/>
        </w:rPr>
        <w:t>»</w:t>
      </w:r>
      <w:r w:rsidRPr="00FE4A6D">
        <w:rPr>
          <w:rFonts w:ascii="Arial LatArm" w:hAnsi="Arial LatArm" w:cs="GHEA Grapalat"/>
          <w:sz w:val="20"/>
          <w:szCs w:val="20"/>
          <w:u w:val="single"/>
          <w:lang w:val="hy-AM"/>
        </w:rPr>
        <w:t xml:space="preserve"> </w:t>
      </w:r>
      <w:r w:rsidRPr="00FE4A6D">
        <w:rPr>
          <w:rFonts w:ascii="Arial LatArm" w:hAnsi="Arial LatArm" w:cs="GHEA Grapalat"/>
          <w:sz w:val="20"/>
          <w:szCs w:val="20"/>
          <w:u w:val="single"/>
          <w:lang w:val="hy-AM"/>
        </w:rPr>
        <w:tab/>
      </w:r>
      <w:r w:rsidRPr="00FE4A6D">
        <w:rPr>
          <w:rFonts w:ascii="Arial LatArm" w:hAnsi="Arial LatArm" w:cs="GHEA Grapalat"/>
          <w:sz w:val="20"/>
          <w:szCs w:val="20"/>
          <w:u w:val="single"/>
          <w:lang w:val="hy-AM"/>
        </w:rPr>
        <w:tab/>
      </w:r>
      <w:r w:rsidRPr="00FE4A6D">
        <w:rPr>
          <w:rFonts w:ascii="Arial LatArm" w:hAnsi="Arial LatArm" w:cs="GHEA Grapalat"/>
          <w:sz w:val="20"/>
          <w:szCs w:val="20"/>
          <w:u w:val="single"/>
          <w:lang w:val="hy-AM"/>
        </w:rPr>
        <w:tab/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20  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թ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>.**</w:t>
      </w:r>
    </w:p>
    <w:p w14:paraId="0F2E3E66" w14:textId="77777777" w:rsidR="007862B1" w:rsidRPr="00FE4A6D" w:rsidRDefault="007862B1" w:rsidP="007862B1">
      <w:pPr>
        <w:rPr>
          <w:rFonts w:ascii="Arial LatArm" w:hAnsi="Arial LatArm" w:cs="GHEA Grapalat"/>
          <w:sz w:val="20"/>
          <w:szCs w:val="20"/>
          <w:lang w:val="hy-AM"/>
        </w:rPr>
      </w:pPr>
    </w:p>
    <w:p w14:paraId="7C1C8081" w14:textId="77777777" w:rsidR="007862B1" w:rsidRPr="00FE4A6D" w:rsidRDefault="007862B1" w:rsidP="007862B1">
      <w:pPr>
        <w:jc w:val="both"/>
        <w:rPr>
          <w:rFonts w:ascii="Arial LatArm" w:hAnsi="Arial LatArm" w:cs="GHEA Grapalat"/>
          <w:sz w:val="20"/>
          <w:szCs w:val="20"/>
          <w:u w:val="single"/>
          <w:vertAlign w:val="subscript"/>
          <w:lang w:val="hy-AM"/>
        </w:rPr>
      </w:pPr>
      <w:r w:rsidRPr="00FE4A6D">
        <w:rPr>
          <w:rFonts w:ascii="Arial LatArm" w:hAnsi="Arial LatArm" w:cs="GHEA Grapalat"/>
          <w:sz w:val="20"/>
          <w:szCs w:val="20"/>
          <w:u w:val="single"/>
          <w:vertAlign w:val="subscript"/>
          <w:lang w:val="hy-AM"/>
        </w:rPr>
        <w:tab/>
      </w:r>
      <w:r w:rsidRPr="00FE4A6D">
        <w:rPr>
          <w:rFonts w:ascii="Arial LatArm" w:hAnsi="Arial LatArm" w:cs="GHEA Grapalat"/>
          <w:sz w:val="20"/>
          <w:szCs w:val="20"/>
          <w:u w:val="single"/>
          <w:vertAlign w:val="subscript"/>
          <w:lang w:val="hy-AM"/>
        </w:rPr>
        <w:tab/>
      </w:r>
      <w:r w:rsidRPr="00FE4A6D">
        <w:rPr>
          <w:rFonts w:ascii="Arial LatArm" w:hAnsi="Arial LatArm" w:cs="GHEA Grapalat"/>
          <w:sz w:val="20"/>
          <w:szCs w:val="20"/>
          <w:u w:val="single"/>
          <w:vertAlign w:val="subscript"/>
          <w:lang w:val="hy-AM"/>
        </w:rPr>
        <w:tab/>
      </w:r>
      <w:r w:rsidRPr="00FE4A6D">
        <w:rPr>
          <w:rFonts w:ascii="Arial LatArm" w:hAnsi="Arial LatArm" w:cs="GHEA Grapalat"/>
          <w:sz w:val="20"/>
          <w:szCs w:val="20"/>
          <w:vertAlign w:val="subscript"/>
          <w:lang w:val="hy-AM"/>
        </w:rPr>
        <w:t xml:space="preserve">,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ի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դեմս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Ընկերության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տնօրեն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Arial LatArm" w:hAnsi="Arial LatArm" w:cs="GHEA Grapalat"/>
          <w:sz w:val="20"/>
          <w:szCs w:val="20"/>
          <w:u w:val="single"/>
          <w:lang w:val="hy-AM"/>
        </w:rPr>
        <w:tab/>
      </w:r>
      <w:r w:rsidRPr="00FE4A6D">
        <w:rPr>
          <w:rFonts w:ascii="Arial LatArm" w:hAnsi="Arial LatArm" w:cs="GHEA Grapalat"/>
          <w:sz w:val="20"/>
          <w:szCs w:val="20"/>
          <w:u w:val="single"/>
          <w:lang w:val="hy-AM"/>
        </w:rPr>
        <w:tab/>
      </w:r>
      <w:r w:rsidRPr="00FE4A6D">
        <w:rPr>
          <w:rFonts w:ascii="Arial LatArm" w:hAnsi="Arial LatArm" w:cs="GHEA Grapalat"/>
          <w:sz w:val="20"/>
          <w:szCs w:val="20"/>
          <w:u w:val="single"/>
          <w:lang w:val="hy-AM"/>
        </w:rPr>
        <w:tab/>
      </w:r>
      <w:r w:rsidRPr="00FE4A6D">
        <w:rPr>
          <w:rFonts w:ascii="Arial LatArm" w:hAnsi="Arial LatArm" w:cs="GHEA Grapalat"/>
          <w:sz w:val="20"/>
          <w:szCs w:val="20"/>
          <w:u w:val="single"/>
          <w:lang w:val="hy-AM"/>
        </w:rPr>
        <w:tab/>
      </w:r>
      <w:r w:rsidRPr="00FE4A6D">
        <w:rPr>
          <w:rFonts w:ascii="Arial LatArm" w:hAnsi="Arial LatArm" w:cs="GHEA Grapalat"/>
          <w:sz w:val="20"/>
          <w:szCs w:val="20"/>
          <w:u w:val="single"/>
          <w:lang w:val="hy-AM"/>
        </w:rPr>
        <w:tab/>
      </w:r>
      <w:r w:rsidRPr="00FE4A6D">
        <w:rPr>
          <w:rFonts w:ascii="Arial LatArm" w:hAnsi="Arial LatArm" w:cs="GHEA Grapalat"/>
          <w:sz w:val="20"/>
          <w:szCs w:val="20"/>
          <w:u w:val="single"/>
          <w:lang w:val="hy-AM"/>
        </w:rPr>
        <w:tab/>
      </w:r>
      <w:r w:rsidRPr="00FE4A6D">
        <w:rPr>
          <w:rFonts w:ascii="Arial LatArm" w:hAnsi="Arial LatArm" w:cs="GHEA Grapalat"/>
          <w:sz w:val="20"/>
          <w:szCs w:val="20"/>
          <w:u w:val="single"/>
          <w:lang w:val="hy-AM"/>
        </w:rPr>
        <w:tab/>
      </w:r>
    </w:p>
    <w:p w14:paraId="6C7AD091" w14:textId="77777777" w:rsidR="007862B1" w:rsidRPr="00FE4A6D" w:rsidRDefault="007862B1" w:rsidP="007862B1">
      <w:pPr>
        <w:jc w:val="both"/>
        <w:rPr>
          <w:rFonts w:ascii="Arial LatArm" w:hAnsi="Arial LatArm" w:cs="GHEA Grapalat"/>
          <w:sz w:val="20"/>
          <w:szCs w:val="20"/>
          <w:lang w:val="hy-AM"/>
        </w:rPr>
      </w:pPr>
      <w:r w:rsidRPr="00FE4A6D">
        <w:rPr>
          <w:rFonts w:ascii="Arial LatArm" w:hAnsi="Arial LatArm"/>
          <w:sz w:val="20"/>
          <w:szCs w:val="20"/>
          <w:vertAlign w:val="superscript"/>
          <w:lang w:val="hy-AM"/>
        </w:rPr>
        <w:t xml:space="preserve">       </w:t>
      </w:r>
      <w:r w:rsidRPr="00FE4A6D">
        <w:rPr>
          <w:rFonts w:ascii="GHEA Grapalat" w:hAnsi="GHEA Grapalat"/>
          <w:sz w:val="20"/>
          <w:szCs w:val="20"/>
          <w:vertAlign w:val="superscript"/>
          <w:lang w:val="hy-AM"/>
        </w:rPr>
        <w:t>Ընկերության</w:t>
      </w:r>
      <w:r w:rsidRPr="00FE4A6D">
        <w:rPr>
          <w:rFonts w:ascii="Arial LatArm" w:hAnsi="Arial LatArm"/>
          <w:sz w:val="20"/>
          <w:szCs w:val="20"/>
          <w:vertAlign w:val="superscript"/>
          <w:lang w:val="hy-AM"/>
        </w:rPr>
        <w:t xml:space="preserve"> </w:t>
      </w:r>
      <w:r w:rsidRPr="00FE4A6D">
        <w:rPr>
          <w:rFonts w:ascii="GHEA Grapalat" w:hAnsi="GHEA Grapalat"/>
          <w:sz w:val="20"/>
          <w:szCs w:val="20"/>
          <w:vertAlign w:val="superscript"/>
          <w:lang w:val="hy-AM"/>
        </w:rPr>
        <w:t>անվանումը</w:t>
      </w:r>
      <w:r w:rsidRPr="00FE4A6D">
        <w:rPr>
          <w:rFonts w:ascii="Arial LatArm" w:hAnsi="Arial LatArm" w:cs="GHEA Grapalat"/>
          <w:sz w:val="20"/>
          <w:szCs w:val="20"/>
          <w:vertAlign w:val="subscript"/>
          <w:lang w:val="hy-AM"/>
        </w:rPr>
        <w:tab/>
      </w:r>
      <w:r w:rsidRPr="00FE4A6D">
        <w:rPr>
          <w:rFonts w:ascii="Arial LatArm" w:hAnsi="Arial LatArm" w:cs="GHEA Grapalat"/>
          <w:sz w:val="20"/>
          <w:szCs w:val="20"/>
          <w:vertAlign w:val="subscript"/>
          <w:lang w:val="hy-AM"/>
        </w:rPr>
        <w:tab/>
      </w:r>
      <w:r w:rsidRPr="00FE4A6D">
        <w:rPr>
          <w:rFonts w:ascii="Arial LatArm" w:hAnsi="Arial LatArm" w:cs="GHEA Grapalat"/>
          <w:sz w:val="20"/>
          <w:szCs w:val="20"/>
          <w:vertAlign w:val="subscript"/>
          <w:lang w:val="hy-AM"/>
        </w:rPr>
        <w:tab/>
      </w:r>
      <w:r w:rsidRPr="00FE4A6D">
        <w:rPr>
          <w:rFonts w:ascii="Arial LatArm" w:hAnsi="Arial LatArm" w:cs="GHEA Grapalat"/>
          <w:sz w:val="20"/>
          <w:szCs w:val="20"/>
          <w:vertAlign w:val="subscript"/>
          <w:lang w:val="hy-AM"/>
        </w:rPr>
        <w:tab/>
      </w:r>
      <w:r w:rsidRPr="00FE4A6D">
        <w:rPr>
          <w:rFonts w:ascii="Arial LatArm" w:hAnsi="Arial LatArm" w:cs="GHEA Grapalat"/>
          <w:sz w:val="20"/>
          <w:szCs w:val="20"/>
          <w:vertAlign w:val="subscript"/>
          <w:lang w:val="hy-AM"/>
        </w:rPr>
        <w:tab/>
        <w:t xml:space="preserve">    </w:t>
      </w:r>
      <w:r w:rsidRPr="00FE4A6D">
        <w:rPr>
          <w:rFonts w:ascii="GHEA Grapalat" w:hAnsi="GHEA Grapalat"/>
          <w:sz w:val="20"/>
          <w:szCs w:val="20"/>
          <w:vertAlign w:val="superscript"/>
          <w:lang w:val="hy-AM"/>
        </w:rPr>
        <w:t>Ընկերության</w:t>
      </w:r>
      <w:r w:rsidRPr="00FE4A6D">
        <w:rPr>
          <w:rFonts w:ascii="Arial LatArm" w:hAnsi="Arial LatArm"/>
          <w:sz w:val="20"/>
          <w:szCs w:val="20"/>
          <w:vertAlign w:val="superscript"/>
          <w:lang w:val="hy-AM"/>
        </w:rPr>
        <w:t xml:space="preserve"> </w:t>
      </w:r>
      <w:r w:rsidRPr="00FE4A6D">
        <w:rPr>
          <w:rFonts w:ascii="GHEA Grapalat" w:hAnsi="GHEA Grapalat"/>
          <w:sz w:val="20"/>
          <w:szCs w:val="20"/>
          <w:vertAlign w:val="superscript"/>
          <w:lang w:val="hy-AM"/>
        </w:rPr>
        <w:t>տնօրենի</w:t>
      </w:r>
      <w:r w:rsidRPr="00FE4A6D">
        <w:rPr>
          <w:rFonts w:ascii="Arial LatArm" w:hAnsi="Arial LatArm"/>
          <w:sz w:val="20"/>
          <w:szCs w:val="20"/>
          <w:vertAlign w:val="superscript"/>
          <w:lang w:val="hy-AM"/>
        </w:rPr>
        <w:t xml:space="preserve"> </w:t>
      </w:r>
      <w:r w:rsidRPr="00FE4A6D">
        <w:rPr>
          <w:rFonts w:ascii="GHEA Grapalat" w:hAnsi="GHEA Grapalat"/>
          <w:sz w:val="20"/>
          <w:szCs w:val="20"/>
          <w:vertAlign w:val="superscript"/>
          <w:lang w:val="hy-AM"/>
        </w:rPr>
        <w:t>անուն</w:t>
      </w:r>
      <w:r w:rsidRPr="00FE4A6D">
        <w:rPr>
          <w:rFonts w:ascii="Arial LatArm" w:hAnsi="Arial LatArm"/>
          <w:sz w:val="20"/>
          <w:szCs w:val="20"/>
          <w:vertAlign w:val="superscript"/>
          <w:lang w:val="hy-AM"/>
        </w:rPr>
        <w:t xml:space="preserve"> </w:t>
      </w:r>
      <w:r w:rsidRPr="00FE4A6D">
        <w:rPr>
          <w:rFonts w:ascii="GHEA Grapalat" w:hAnsi="GHEA Grapalat"/>
          <w:sz w:val="20"/>
          <w:szCs w:val="20"/>
          <w:vertAlign w:val="superscript"/>
          <w:lang w:val="hy-AM"/>
        </w:rPr>
        <w:t>ազգանունը</w:t>
      </w:r>
      <w:r w:rsidRPr="00FE4A6D">
        <w:rPr>
          <w:rFonts w:ascii="Arial LatArm" w:hAnsi="Arial LatArm"/>
          <w:sz w:val="20"/>
          <w:szCs w:val="20"/>
          <w:vertAlign w:val="superscript"/>
          <w:lang w:val="hy-AM"/>
        </w:rPr>
        <w:t xml:space="preserve">, </w:t>
      </w:r>
      <w:r w:rsidRPr="00FE4A6D">
        <w:rPr>
          <w:rFonts w:ascii="GHEA Grapalat" w:hAnsi="GHEA Grapalat"/>
          <w:sz w:val="20"/>
          <w:szCs w:val="20"/>
          <w:vertAlign w:val="superscript"/>
          <w:lang w:val="hy-AM"/>
        </w:rPr>
        <w:t>անձնագրային</w:t>
      </w:r>
      <w:r w:rsidRPr="00FE4A6D">
        <w:rPr>
          <w:rFonts w:ascii="Arial LatArm" w:hAnsi="Arial LatArm"/>
          <w:sz w:val="20"/>
          <w:szCs w:val="20"/>
          <w:vertAlign w:val="superscript"/>
          <w:lang w:val="hy-AM"/>
        </w:rPr>
        <w:t xml:space="preserve"> </w:t>
      </w:r>
      <w:r w:rsidRPr="00FE4A6D">
        <w:rPr>
          <w:rFonts w:ascii="GHEA Grapalat" w:hAnsi="GHEA Grapalat"/>
          <w:sz w:val="20"/>
          <w:szCs w:val="20"/>
          <w:vertAlign w:val="superscript"/>
          <w:lang w:val="hy-AM"/>
        </w:rPr>
        <w:t>տվյալները</w:t>
      </w:r>
      <w:r w:rsidRPr="00FE4A6D">
        <w:rPr>
          <w:rFonts w:ascii="Arial LatArm" w:hAnsi="Arial LatArm" w:cs="GHEA Grapalat"/>
          <w:sz w:val="20"/>
          <w:szCs w:val="20"/>
          <w:vertAlign w:val="subscript"/>
          <w:lang w:val="hy-AM"/>
        </w:rPr>
        <w:t xml:space="preserve">,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որը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գործում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է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Ընկերության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կանոնադրության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հիման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վրա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>` (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այսուհետև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`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Ընկերություն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),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սույնով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միակողմանի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սահմանում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է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հետևյալ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տուժանքի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վճարման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համաձայնությունը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>.</w:t>
      </w:r>
    </w:p>
    <w:p w14:paraId="3EA046AF" w14:textId="77777777" w:rsidR="007862B1" w:rsidRPr="00FE4A6D" w:rsidRDefault="007862B1" w:rsidP="007862B1">
      <w:pPr>
        <w:ind w:firstLine="708"/>
        <w:jc w:val="both"/>
        <w:rPr>
          <w:rFonts w:ascii="Arial LatArm" w:hAnsi="Arial LatArm" w:cs="GHEA Grapalat"/>
          <w:sz w:val="20"/>
          <w:szCs w:val="20"/>
          <w:lang w:val="hy-AM"/>
        </w:rPr>
      </w:pPr>
    </w:p>
    <w:p w14:paraId="25C472BB" w14:textId="77777777" w:rsidR="007862B1" w:rsidRPr="00FE4A6D" w:rsidRDefault="007862B1" w:rsidP="007862B1">
      <w:pPr>
        <w:numPr>
          <w:ilvl w:val="0"/>
          <w:numId w:val="6"/>
        </w:numPr>
        <w:jc w:val="center"/>
        <w:rPr>
          <w:rFonts w:ascii="Arial LatArm" w:hAnsi="Arial LatArm" w:cs="GHEA Grapalat"/>
          <w:b/>
          <w:bCs/>
          <w:sz w:val="20"/>
          <w:szCs w:val="20"/>
          <w:lang w:val="pt-BR"/>
        </w:rPr>
      </w:pPr>
      <w:r w:rsidRPr="00FE4A6D">
        <w:rPr>
          <w:rFonts w:ascii="Arial LatArm" w:hAnsi="Arial LatArm" w:cs="GHEA Grapalat"/>
          <w:b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b/>
          <w:sz w:val="20"/>
          <w:szCs w:val="20"/>
          <w:lang w:val="hy-AM"/>
        </w:rPr>
        <w:t>Հ</w:t>
      </w:r>
      <w:r w:rsidRPr="00FE4A6D">
        <w:rPr>
          <w:rFonts w:ascii="GHEA Grapalat" w:hAnsi="GHEA Grapalat" w:cs="GHEA Grapalat"/>
          <w:b/>
          <w:sz w:val="20"/>
          <w:szCs w:val="20"/>
        </w:rPr>
        <w:t>ամաձայնության</w:t>
      </w:r>
      <w:r w:rsidRPr="00FE4A6D">
        <w:rPr>
          <w:rFonts w:ascii="Arial LatArm" w:hAnsi="Arial LatArm" w:cs="GHEA Grapalat"/>
          <w:b/>
          <w:sz w:val="20"/>
          <w:szCs w:val="20"/>
        </w:rPr>
        <w:t xml:space="preserve"> </w:t>
      </w:r>
      <w:r w:rsidRPr="00FE4A6D">
        <w:rPr>
          <w:rFonts w:ascii="GHEA Grapalat" w:hAnsi="GHEA Grapalat" w:cs="GHEA Grapalat"/>
          <w:b/>
          <w:sz w:val="20"/>
          <w:szCs w:val="20"/>
        </w:rPr>
        <w:t>առարկան</w:t>
      </w:r>
    </w:p>
    <w:p w14:paraId="7C722A86" w14:textId="77777777" w:rsidR="007862B1" w:rsidRPr="00FE4A6D" w:rsidRDefault="007862B1" w:rsidP="007862B1">
      <w:pPr>
        <w:jc w:val="both"/>
        <w:rPr>
          <w:rFonts w:ascii="Arial LatArm" w:hAnsi="Arial LatArm" w:cs="GHEA Grapalat"/>
          <w:b/>
          <w:bCs/>
          <w:sz w:val="20"/>
          <w:szCs w:val="20"/>
          <w:lang w:val="pt-BR"/>
        </w:rPr>
      </w:pPr>
      <w:r w:rsidRPr="00FE4A6D">
        <w:rPr>
          <w:rFonts w:ascii="Arial LatArm" w:hAnsi="Arial LatArm" w:cs="GHEA Grapalat"/>
          <w:sz w:val="20"/>
          <w:szCs w:val="20"/>
          <w:lang w:val="pt-BR"/>
        </w:rPr>
        <w:tab/>
      </w:r>
      <w:r w:rsidRPr="00FE4A6D">
        <w:rPr>
          <w:rFonts w:ascii="Arial LatArm" w:hAnsi="Arial LatArm" w:cs="GHEA Grapalat"/>
          <w:sz w:val="20"/>
          <w:szCs w:val="20"/>
          <w:lang w:val="pt-BR"/>
        </w:rPr>
        <w:tab/>
        <w:t xml:space="preserve">                               </w:t>
      </w:r>
    </w:p>
    <w:p w14:paraId="42D65888" w14:textId="77777777" w:rsidR="007862B1" w:rsidRPr="00FE4A6D" w:rsidRDefault="007862B1" w:rsidP="007862B1">
      <w:pPr>
        <w:numPr>
          <w:ilvl w:val="1"/>
          <w:numId w:val="7"/>
        </w:numPr>
        <w:ind w:left="0" w:firstLine="426"/>
        <w:jc w:val="both"/>
        <w:rPr>
          <w:rFonts w:ascii="Arial LatArm" w:hAnsi="Arial LatArm" w:cs="GHEA Grapalat"/>
          <w:sz w:val="20"/>
          <w:szCs w:val="20"/>
          <w:lang w:val="pt-BR"/>
        </w:rPr>
      </w:pPr>
      <w:r w:rsidRPr="00FE4A6D">
        <w:rPr>
          <w:rFonts w:ascii="GHEA Grapalat" w:hAnsi="GHEA Grapalat" w:cs="GHEA Grapalat"/>
          <w:sz w:val="20"/>
          <w:szCs w:val="20"/>
          <w:lang w:val="pt-BR"/>
        </w:rPr>
        <w:t>Ընկերությունը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մասնակցում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է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Arial LatArm" w:hAnsi="Arial LatArm" w:cs="GHEA Grapalat"/>
          <w:sz w:val="20"/>
          <w:szCs w:val="20"/>
          <w:u w:val="single"/>
          <w:lang w:val="pt-BR"/>
        </w:rPr>
        <w:tab/>
      </w:r>
      <w:r w:rsidRPr="00FE4A6D">
        <w:rPr>
          <w:rFonts w:ascii="Arial LatArm" w:hAnsi="Arial LatArm" w:cs="GHEA Grapalat"/>
          <w:sz w:val="20"/>
          <w:szCs w:val="20"/>
          <w:u w:val="single"/>
          <w:lang w:val="pt-BR"/>
        </w:rPr>
        <w:tab/>
      </w:r>
      <w:r w:rsidRPr="00FE4A6D">
        <w:rPr>
          <w:rFonts w:ascii="Arial LatArm" w:hAnsi="Arial LatArm" w:cs="GHEA Grapalat"/>
          <w:sz w:val="20"/>
          <w:szCs w:val="20"/>
          <w:u w:val="single"/>
          <w:lang w:val="pt-BR"/>
        </w:rPr>
        <w:tab/>
        <w:t xml:space="preserve">    </w:t>
      </w:r>
      <w:r w:rsidRPr="00FE4A6D">
        <w:rPr>
          <w:rFonts w:ascii="Arial LatArm" w:hAnsi="Arial LatArm" w:cs="GHEA Grapalat"/>
          <w:sz w:val="20"/>
          <w:szCs w:val="20"/>
          <w:u w:val="single"/>
          <w:lang w:val="pt-BR"/>
        </w:rPr>
        <w:tab/>
        <w:t xml:space="preserve">           </w:t>
      </w:r>
      <w:r w:rsidRPr="00FE4A6D">
        <w:rPr>
          <w:rFonts w:ascii="Arial LatArm" w:hAnsi="Arial LatArm" w:cs="GHEA Grapalat"/>
          <w:sz w:val="20"/>
          <w:szCs w:val="20"/>
          <w:u w:val="single"/>
          <w:lang w:val="pt-BR"/>
        </w:rPr>
        <w:tab/>
      </w:r>
      <w:r w:rsidRPr="00FE4A6D">
        <w:rPr>
          <w:rFonts w:ascii="Arial LatArm" w:hAnsi="Arial LatArm" w:cs="GHEA Grapalat"/>
          <w:sz w:val="20"/>
          <w:szCs w:val="20"/>
          <w:lang w:val="pt-BR"/>
        </w:rPr>
        <w:t>*  (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այսուհետ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` 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Պատվիրատու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) 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կողմից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</w:p>
    <w:p w14:paraId="340F2B01" w14:textId="77777777" w:rsidR="007862B1" w:rsidRPr="00FE4A6D" w:rsidRDefault="007862B1" w:rsidP="007862B1">
      <w:pPr>
        <w:ind w:left="426"/>
        <w:jc w:val="both"/>
        <w:rPr>
          <w:rFonts w:ascii="Arial LatArm" w:hAnsi="Arial LatArm" w:cs="GHEA Grapalat"/>
          <w:sz w:val="20"/>
          <w:szCs w:val="20"/>
          <w:lang w:val="pt-BR"/>
        </w:rPr>
      </w:pP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                                                                </w:t>
      </w:r>
      <w:r w:rsidRPr="00FE4A6D">
        <w:rPr>
          <w:rFonts w:ascii="GHEA Grapalat" w:hAnsi="GHEA Grapalat"/>
          <w:sz w:val="20"/>
          <w:szCs w:val="20"/>
          <w:vertAlign w:val="superscript"/>
          <w:lang w:val="hy-AM"/>
        </w:rPr>
        <w:t>պատվիրատուի</w:t>
      </w:r>
      <w:r w:rsidRPr="00FE4A6D">
        <w:rPr>
          <w:rFonts w:ascii="Arial LatArm" w:hAnsi="Arial LatArm"/>
          <w:sz w:val="20"/>
          <w:szCs w:val="20"/>
          <w:vertAlign w:val="superscript"/>
          <w:lang w:val="hy-AM"/>
        </w:rPr>
        <w:t xml:space="preserve"> </w:t>
      </w:r>
      <w:r w:rsidRPr="00FE4A6D">
        <w:rPr>
          <w:rFonts w:ascii="GHEA Grapalat" w:hAnsi="GHEA Grapalat"/>
          <w:sz w:val="20"/>
          <w:szCs w:val="20"/>
          <w:vertAlign w:val="superscript"/>
          <w:lang w:val="hy-AM"/>
        </w:rPr>
        <w:t>անվանումը</w:t>
      </w:r>
    </w:p>
    <w:p w14:paraId="44F197C9" w14:textId="77777777" w:rsidR="007862B1" w:rsidRPr="00FE4A6D" w:rsidRDefault="007862B1" w:rsidP="007862B1">
      <w:pPr>
        <w:jc w:val="both"/>
        <w:rPr>
          <w:rFonts w:ascii="Arial LatArm" w:hAnsi="Arial LatArm" w:cs="GHEA Grapalat"/>
          <w:sz w:val="20"/>
          <w:szCs w:val="20"/>
          <w:lang w:val="pt-BR"/>
        </w:rPr>
      </w:pPr>
      <w:r w:rsidRPr="00FE4A6D">
        <w:rPr>
          <w:rFonts w:ascii="GHEA Grapalat" w:hAnsi="GHEA Grapalat" w:cs="GHEA Grapalat"/>
          <w:sz w:val="20"/>
          <w:szCs w:val="20"/>
          <w:lang w:val="pt-BR"/>
        </w:rPr>
        <w:t>կազմակերպված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` </w:t>
      </w:r>
      <w:r w:rsidRPr="00FE4A6D">
        <w:rPr>
          <w:rFonts w:ascii="Arial LatArm" w:hAnsi="Arial LatArm" w:cs="GHEA Grapalat"/>
          <w:sz w:val="20"/>
          <w:szCs w:val="20"/>
          <w:u w:val="single"/>
          <w:lang w:val="pt-BR"/>
        </w:rPr>
        <w:t xml:space="preserve"> </w:t>
      </w:r>
      <w:r w:rsidRPr="00FE4A6D">
        <w:rPr>
          <w:rFonts w:ascii="Arial LatArm" w:hAnsi="Arial LatArm" w:cs="GHEA Grapalat"/>
          <w:sz w:val="20"/>
          <w:szCs w:val="20"/>
          <w:u w:val="single"/>
          <w:lang w:val="pt-BR"/>
        </w:rPr>
        <w:tab/>
        <w:t xml:space="preserve">                                             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* 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ծածկագրով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գնման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ընթացակարգին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>:</w:t>
      </w:r>
    </w:p>
    <w:p w14:paraId="0358CC5F" w14:textId="77777777" w:rsidR="007862B1" w:rsidRPr="00FE4A6D" w:rsidRDefault="007862B1" w:rsidP="007862B1">
      <w:pPr>
        <w:ind w:left="426"/>
        <w:jc w:val="both"/>
        <w:rPr>
          <w:rFonts w:ascii="Arial LatArm" w:hAnsi="Arial LatArm" w:cs="GHEA Grapalat"/>
          <w:sz w:val="20"/>
          <w:szCs w:val="20"/>
          <w:lang w:val="pt-BR"/>
        </w:rPr>
      </w:pPr>
      <w:r w:rsidRPr="00FE4A6D">
        <w:rPr>
          <w:rFonts w:ascii="Arial LatArm" w:hAnsi="Arial LatArm"/>
          <w:sz w:val="20"/>
          <w:szCs w:val="20"/>
          <w:vertAlign w:val="superscript"/>
          <w:lang w:val="pt-BR"/>
        </w:rPr>
        <w:t xml:space="preserve">                                                        </w:t>
      </w:r>
      <w:r w:rsidRPr="00FE4A6D">
        <w:rPr>
          <w:rFonts w:ascii="GHEA Grapalat" w:hAnsi="GHEA Grapalat"/>
          <w:sz w:val="20"/>
          <w:szCs w:val="20"/>
          <w:vertAlign w:val="superscript"/>
          <w:lang w:val="hy-AM"/>
        </w:rPr>
        <w:t>ընթացակարգի</w:t>
      </w:r>
      <w:r w:rsidRPr="00FE4A6D">
        <w:rPr>
          <w:rFonts w:ascii="Arial LatArm" w:hAnsi="Arial LatArm"/>
          <w:sz w:val="20"/>
          <w:szCs w:val="20"/>
          <w:vertAlign w:val="superscript"/>
          <w:lang w:val="hy-AM"/>
        </w:rPr>
        <w:t xml:space="preserve"> </w:t>
      </w:r>
      <w:r w:rsidRPr="00FE4A6D">
        <w:rPr>
          <w:rFonts w:ascii="GHEA Grapalat" w:hAnsi="GHEA Grapalat"/>
          <w:sz w:val="20"/>
          <w:szCs w:val="20"/>
          <w:vertAlign w:val="superscript"/>
          <w:lang w:val="hy-AM"/>
        </w:rPr>
        <w:t>ծածկագիրը</w:t>
      </w:r>
    </w:p>
    <w:p w14:paraId="00A4FD88" w14:textId="77777777" w:rsidR="007862B1" w:rsidRPr="00FE4A6D" w:rsidRDefault="006E35C3" w:rsidP="006E35C3">
      <w:pPr>
        <w:ind w:firstLine="360"/>
        <w:jc w:val="both"/>
        <w:rPr>
          <w:rFonts w:ascii="Arial LatArm" w:hAnsi="Arial LatArm" w:cs="GHEA Grapalat"/>
          <w:color w:val="5B9BD5"/>
          <w:sz w:val="20"/>
          <w:szCs w:val="20"/>
          <w:lang w:val="hy-AM"/>
        </w:rPr>
      </w:pPr>
      <w:r w:rsidRPr="00FE4A6D">
        <w:rPr>
          <w:rFonts w:ascii="Arial LatArm" w:hAnsi="Arial LatArm" w:cs="GHEA Grapalat"/>
          <w:sz w:val="20"/>
          <w:szCs w:val="20"/>
          <w:lang w:val="pt-BR"/>
        </w:rPr>
        <w:t>1.</w:t>
      </w:r>
      <w:r w:rsidR="000149F3" w:rsidRPr="00FE4A6D">
        <w:rPr>
          <w:rFonts w:ascii="Arial LatArm" w:hAnsi="Arial LatArm" w:cs="GHEA Grapalat"/>
          <w:sz w:val="20"/>
          <w:szCs w:val="20"/>
          <w:lang w:val="pt-BR"/>
        </w:rPr>
        <w:t>2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pt-BR"/>
        </w:rPr>
        <w:t>Որպես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pt-BR"/>
        </w:rPr>
        <w:t>գնման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pt-BR"/>
        </w:rPr>
        <w:t>ընթացակարգի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pt-BR"/>
        </w:rPr>
        <w:t>արդյունքում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ընտրված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մասնակից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, 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կնքվելիք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պայմանագրով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նախատեսված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պարտավորությունների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pt-BR"/>
        </w:rPr>
        <w:t>կատարման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համար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անհրաժեշտ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որակավորման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pt-BR"/>
        </w:rPr>
        <w:t>ապահովում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, </w:t>
      </w:r>
      <w:r w:rsidR="007862B1" w:rsidRPr="00FE4A6D">
        <w:rPr>
          <w:rFonts w:ascii="GHEA Grapalat" w:hAnsi="GHEA Grapalat" w:cs="GHEA Grapalat"/>
          <w:sz w:val="20"/>
          <w:szCs w:val="20"/>
          <w:lang w:val="pt-BR"/>
        </w:rPr>
        <w:t>Ընկերությունը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, </w:t>
      </w:r>
      <w:r w:rsidR="007862B1" w:rsidRPr="00FE4A6D">
        <w:rPr>
          <w:rFonts w:ascii="GHEA Grapalat" w:hAnsi="GHEA Grapalat" w:cs="GHEA Grapalat"/>
          <w:sz w:val="20"/>
          <w:szCs w:val="20"/>
          <w:lang w:val="pt-BR"/>
        </w:rPr>
        <w:t>Պատվիրատուին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pt-BR"/>
        </w:rPr>
        <w:t>է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pt-BR"/>
        </w:rPr>
        <w:t>ներկայացնում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pt-BR"/>
        </w:rPr>
        <w:t>սույն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pt-BR"/>
        </w:rPr>
        <w:t>տուժանքի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pt-BR"/>
        </w:rPr>
        <w:t>համաձայնագիրը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pt-BR"/>
        </w:rPr>
        <w:t>և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pt-BR"/>
        </w:rPr>
        <w:t>կից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pt-BR"/>
        </w:rPr>
        <w:t>վճարման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pt-BR"/>
        </w:rPr>
        <w:t>պահանջագիրը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` </w:t>
      </w:r>
      <w:r w:rsidR="007862B1" w:rsidRPr="00FE4A6D">
        <w:rPr>
          <w:rFonts w:ascii="GHEA Grapalat" w:hAnsi="GHEA Grapalat" w:cs="GHEA Grapalat"/>
          <w:sz w:val="20"/>
          <w:szCs w:val="20"/>
          <w:lang w:val="pt-BR"/>
        </w:rPr>
        <w:t>լրացված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pt-BR"/>
        </w:rPr>
        <w:t>և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pt-BR"/>
        </w:rPr>
        <w:t>հաստատված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pt-BR"/>
        </w:rPr>
        <w:t>Ընկերության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pt-BR"/>
        </w:rPr>
        <w:t>կողմից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: </w:t>
      </w:r>
    </w:p>
    <w:p w14:paraId="549EF38A" w14:textId="77777777" w:rsidR="007862B1" w:rsidRPr="00FE4A6D" w:rsidRDefault="000149F3" w:rsidP="000149F3">
      <w:pPr>
        <w:ind w:firstLine="360"/>
        <w:jc w:val="both"/>
        <w:rPr>
          <w:rFonts w:ascii="Arial LatArm" w:hAnsi="Arial LatArm" w:cs="GHEA Grapalat"/>
          <w:color w:val="000000"/>
          <w:sz w:val="20"/>
          <w:szCs w:val="20"/>
          <w:lang w:val="pt-BR"/>
        </w:rPr>
      </w:pPr>
      <w:r w:rsidRPr="00FE4A6D">
        <w:rPr>
          <w:rFonts w:ascii="Arial LatArm" w:hAnsi="Arial LatArm" w:cs="GHEA Grapalat"/>
          <w:color w:val="000000"/>
          <w:sz w:val="20"/>
          <w:szCs w:val="20"/>
          <w:lang w:val="pt-BR"/>
        </w:rPr>
        <w:t xml:space="preserve">1.3 </w:t>
      </w:r>
      <w:r w:rsidR="007862B1" w:rsidRPr="00FE4A6D">
        <w:rPr>
          <w:rFonts w:ascii="GHEA Grapalat" w:hAnsi="GHEA Grapalat" w:cs="GHEA Grapalat"/>
          <w:color w:val="000000"/>
          <w:sz w:val="20"/>
          <w:szCs w:val="20"/>
          <w:lang w:val="pt-BR"/>
        </w:rPr>
        <w:t>Ընկերությունը</w:t>
      </w:r>
      <w:r w:rsidR="007862B1"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="007862B1"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սույն</w:t>
      </w:r>
      <w:r w:rsidR="007862B1"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="007862B1" w:rsidRPr="00FE4A6D">
        <w:rPr>
          <w:rFonts w:ascii="GHEA Grapalat" w:hAnsi="GHEA Grapalat" w:cs="GHEA Grapalat"/>
          <w:color w:val="000000"/>
          <w:sz w:val="20"/>
          <w:szCs w:val="20"/>
          <w:lang w:val="pt-BR"/>
        </w:rPr>
        <w:t>տուժանքի</w:t>
      </w:r>
      <w:r w:rsidR="007862B1" w:rsidRPr="00FE4A6D">
        <w:rPr>
          <w:rFonts w:ascii="Arial LatArm" w:hAnsi="Arial LatArm" w:cs="GHEA Grapalat"/>
          <w:color w:val="000000"/>
          <w:sz w:val="20"/>
          <w:szCs w:val="20"/>
          <w:lang w:val="pt-BR"/>
        </w:rPr>
        <w:t xml:space="preserve"> </w:t>
      </w:r>
      <w:r w:rsidR="007862B1" w:rsidRPr="00FE4A6D">
        <w:rPr>
          <w:rFonts w:ascii="GHEA Grapalat" w:hAnsi="GHEA Grapalat" w:cs="GHEA Grapalat"/>
          <w:color w:val="000000"/>
          <w:sz w:val="20"/>
          <w:szCs w:val="20"/>
          <w:lang w:val="pt-BR"/>
        </w:rPr>
        <w:t>համաձայնագ</w:t>
      </w:r>
      <w:r w:rsidR="007862B1"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ր</w:t>
      </w:r>
      <w:r w:rsidR="007862B1" w:rsidRPr="00FE4A6D">
        <w:rPr>
          <w:rFonts w:ascii="GHEA Grapalat" w:hAnsi="GHEA Grapalat" w:cs="GHEA Grapalat"/>
          <w:color w:val="000000"/>
          <w:sz w:val="20"/>
          <w:szCs w:val="20"/>
          <w:lang w:val="pt-BR"/>
        </w:rPr>
        <w:t>ի</w:t>
      </w:r>
      <w:r w:rsidR="007862B1"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ն</w:t>
      </w:r>
      <w:r w:rsidR="007862B1"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="007862B1"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կից</w:t>
      </w:r>
      <w:r w:rsidR="007862B1"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="007862B1"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ներկայացվող</w:t>
      </w:r>
      <w:r w:rsidR="007862B1"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="007862B1"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վճարման</w:t>
      </w:r>
      <w:r w:rsidR="007862B1"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="007862B1"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պահանջագրի</w:t>
      </w:r>
      <w:r w:rsidR="007862B1"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="006E35C3"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>(</w:t>
      </w:r>
      <w:r w:rsidR="007862B1"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այսուհետ</w:t>
      </w:r>
      <w:r w:rsidR="007862B1"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` </w:t>
      </w:r>
      <w:r w:rsidR="007862B1"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Պահանջագիր</w:t>
      </w:r>
      <w:r w:rsidR="006E35C3"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>)</w:t>
      </w:r>
      <w:r w:rsidR="007862B1"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="007862B1"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ստորագրմամբ</w:t>
      </w:r>
      <w:r w:rsidR="007862B1"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="007862B1"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անհետկանչելիորեն</w:t>
      </w:r>
      <w:r w:rsidR="007862B1"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 </w:t>
      </w:r>
      <w:r w:rsidR="007862B1"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համաձայնվում</w:t>
      </w:r>
      <w:r w:rsidR="007862B1"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="007862B1"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է</w:t>
      </w:r>
      <w:r w:rsidR="007862B1"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, </w:t>
      </w:r>
      <w:r w:rsidR="007862B1"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որ</w:t>
      </w:r>
      <w:r w:rsidR="006E35C3"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՝</w:t>
      </w:r>
      <w:r w:rsidR="007862B1"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</w:p>
    <w:p w14:paraId="70F1EA9E" w14:textId="77777777" w:rsidR="007862B1" w:rsidRPr="00FE4A6D" w:rsidRDefault="007862B1" w:rsidP="007862B1">
      <w:pPr>
        <w:ind w:firstLine="426"/>
        <w:jc w:val="both"/>
        <w:rPr>
          <w:rFonts w:ascii="Arial LatArm" w:hAnsi="Arial LatArm" w:cs="GHEA Grapalat"/>
          <w:color w:val="000000"/>
          <w:sz w:val="20"/>
          <w:szCs w:val="20"/>
          <w:lang w:val="hy-AM"/>
        </w:rPr>
      </w:pP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ա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)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Պահանջագրի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ստորագրմամբ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Ընկերությունը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տալիս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է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իր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հավաստումը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Պահանջագրի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«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Վճարման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պայմանները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»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դաշտում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լրացված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 «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ակցեպտավորված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վճարման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»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համար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,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որի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դեպքում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նշված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գումարի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գանձման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հետ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կապված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Ընկերությանը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սպասարկող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/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վճարող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/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Բանկը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>` /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այսուհետ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`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Վճարող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Բանկ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/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ստացված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Պահանջագիրը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չի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ներկայացնում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Ընկերությանը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լրացուցիչ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համաձայնություն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ստանալու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համար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,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քանի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որ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Ընկերության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կողմից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Պահանջագրի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վրա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արդեն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դրվել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է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ստորագրությունը՝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ակցեպտավորման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նպատակով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: </w:t>
      </w:r>
    </w:p>
    <w:p w14:paraId="0BC2B3E0" w14:textId="77777777" w:rsidR="007862B1" w:rsidRPr="00FE4A6D" w:rsidRDefault="007862B1" w:rsidP="007862B1">
      <w:pPr>
        <w:ind w:firstLine="426"/>
        <w:jc w:val="both"/>
        <w:rPr>
          <w:rFonts w:ascii="Arial LatArm" w:hAnsi="Arial LatArm" w:cs="GHEA Grapalat"/>
          <w:color w:val="000000"/>
          <w:sz w:val="20"/>
          <w:szCs w:val="20"/>
          <w:lang w:val="hy-AM"/>
        </w:rPr>
      </w:pP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բ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)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Պահանջագիրը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հիմք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է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հանդիսանում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Վճարող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Բանկի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համար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`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Պահանջագրով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նշված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ամբողջ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գումարը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pt-BR"/>
        </w:rPr>
        <w:t>Ընկերության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հաշվից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գանձելու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համար՝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առանց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լրացուցիչ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ակցեպտավորման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: </w:t>
      </w:r>
    </w:p>
    <w:p w14:paraId="477B513F" w14:textId="77777777" w:rsidR="007862B1" w:rsidRPr="00FE4A6D" w:rsidRDefault="007862B1" w:rsidP="007862B1">
      <w:pPr>
        <w:ind w:firstLine="426"/>
        <w:jc w:val="both"/>
        <w:rPr>
          <w:rFonts w:ascii="Arial LatArm" w:hAnsi="Arial LatArm" w:cs="GHEA Grapalat"/>
          <w:color w:val="000000"/>
          <w:sz w:val="20"/>
          <w:szCs w:val="20"/>
          <w:lang w:val="hy-AM"/>
        </w:rPr>
      </w:pP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գ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) 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pt-BR"/>
        </w:rPr>
        <w:t>Ընկերությունը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չի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կարող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գրավոր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կամ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այլ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եղանակով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Վճարող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Բանկին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կարգադրել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Պահանջագրի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վրա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դրված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իր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ակցեպտը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հետ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կանչելու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մասին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>:</w:t>
      </w:r>
    </w:p>
    <w:p w14:paraId="60E8B28E" w14:textId="77777777" w:rsidR="007862B1" w:rsidRPr="00FE4A6D" w:rsidRDefault="007862B1" w:rsidP="007862B1">
      <w:pPr>
        <w:ind w:left="426"/>
        <w:jc w:val="both"/>
        <w:rPr>
          <w:rFonts w:ascii="Arial LatArm" w:hAnsi="Arial LatArm" w:cs="GHEA Grapalat"/>
          <w:color w:val="000000"/>
          <w:sz w:val="20"/>
          <w:szCs w:val="20"/>
          <w:lang w:val="hy-AM"/>
        </w:rPr>
      </w:pP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դ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)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pt-BR"/>
        </w:rPr>
        <w:t>Ընկերությունը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հավաստում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է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,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որ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Պահանջագիրը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ակցեպտավորել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է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տուժանքի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ամբողջ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գումարով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>:</w:t>
      </w:r>
    </w:p>
    <w:p w14:paraId="5A16D52A" w14:textId="77777777" w:rsidR="007862B1" w:rsidRPr="00FE4A6D" w:rsidRDefault="007862B1" w:rsidP="007862B1">
      <w:pPr>
        <w:ind w:firstLine="426"/>
        <w:jc w:val="both"/>
        <w:rPr>
          <w:rFonts w:ascii="Arial LatArm" w:hAnsi="Arial LatArm" w:cs="GHEA Grapalat"/>
          <w:sz w:val="20"/>
          <w:szCs w:val="20"/>
          <w:lang w:val="hy-AM"/>
        </w:rPr>
      </w:pPr>
      <w:r w:rsidRPr="00FE4A6D">
        <w:rPr>
          <w:rFonts w:ascii="GHEA Grapalat" w:hAnsi="GHEA Grapalat" w:cs="GHEA Grapalat"/>
          <w:sz w:val="20"/>
          <w:szCs w:val="20"/>
          <w:lang w:val="hy-AM"/>
        </w:rPr>
        <w:t>ե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)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Ընկերությունը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սույնով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համաձայնում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է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,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որ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Վճարող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Բանկը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որևէ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պատասխանատվություն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չի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կրում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Պատվիրատուի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կողմից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ներկայացված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վճարման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պահանջի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և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Պահանջագրի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իրավաչափության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,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վավերականության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,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ներկայացման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ժամկետների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և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Պահանջագրի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կատարումն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ապահովելու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համար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Վճարող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Բանկի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կողմից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իրականացվող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գործողությունների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համար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: </w:t>
      </w:r>
    </w:p>
    <w:p w14:paraId="38FC9575" w14:textId="77777777" w:rsidR="007862B1" w:rsidRPr="00FE4A6D" w:rsidRDefault="000149F3" w:rsidP="000149F3">
      <w:pPr>
        <w:ind w:firstLine="426"/>
        <w:jc w:val="both"/>
        <w:rPr>
          <w:rFonts w:ascii="Arial LatArm" w:hAnsi="Arial LatArm" w:cs="GHEA Grapalat"/>
          <w:sz w:val="20"/>
          <w:szCs w:val="20"/>
          <w:lang w:val="pt-BR"/>
        </w:rPr>
      </w:pPr>
      <w:r w:rsidRPr="00FE4A6D">
        <w:rPr>
          <w:rFonts w:ascii="Arial LatArm" w:hAnsi="Arial LatArm" w:cs="GHEA Grapalat"/>
          <w:sz w:val="20"/>
          <w:szCs w:val="20"/>
          <w:lang w:val="pt-BR"/>
        </w:rPr>
        <w:t>1.4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  </w:t>
      </w:r>
      <w:r w:rsidR="007862B1" w:rsidRPr="00FE4A6D">
        <w:rPr>
          <w:rFonts w:ascii="GHEA Grapalat" w:hAnsi="GHEA Grapalat" w:cs="GHEA Grapalat"/>
          <w:sz w:val="20"/>
          <w:szCs w:val="20"/>
          <w:lang w:val="pt-BR"/>
        </w:rPr>
        <w:t>Ընկերության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pt-BR"/>
        </w:rPr>
        <w:t>կողմից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pt-BR"/>
        </w:rPr>
        <w:t>գնման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pt-BR"/>
        </w:rPr>
        <w:t>ընթացակարգի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pt-BR"/>
        </w:rPr>
        <w:t>արդյունքում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pt-BR"/>
        </w:rPr>
        <w:t>կնքված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pt-BR"/>
        </w:rPr>
        <w:t>պայմանագիրը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pt-BR"/>
        </w:rPr>
        <w:t>չկատարելու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pt-BR"/>
        </w:rPr>
        <w:t>կամ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pt-BR"/>
        </w:rPr>
        <w:t>ոչ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pt-BR"/>
        </w:rPr>
        <w:t>պատշաճ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pt-BR"/>
        </w:rPr>
        <w:t>կատարելու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pt-BR"/>
        </w:rPr>
        <w:t>դեպքում</w:t>
      </w:r>
      <w:r w:rsidR="006E35C3" w:rsidRPr="00FE4A6D">
        <w:rPr>
          <w:rFonts w:ascii="Arial LatArm" w:hAnsi="Arial LatArm" w:cs="GHEA Grapalat"/>
          <w:sz w:val="20"/>
          <w:szCs w:val="20"/>
          <w:lang w:val="pt-BR"/>
        </w:rPr>
        <w:t xml:space="preserve">, </w:t>
      </w:r>
      <w:r w:rsidR="006E35C3" w:rsidRPr="00FE4A6D">
        <w:rPr>
          <w:rFonts w:ascii="GHEA Grapalat" w:hAnsi="GHEA Grapalat" w:cs="GHEA Grapalat"/>
          <w:sz w:val="20"/>
          <w:szCs w:val="20"/>
          <w:lang w:val="pt-BR"/>
        </w:rPr>
        <w:t>եթե</w:t>
      </w:r>
      <w:r w:rsidR="006E35C3"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6E35C3" w:rsidRPr="00FE4A6D">
        <w:rPr>
          <w:rFonts w:ascii="GHEA Grapalat" w:hAnsi="GHEA Grapalat" w:cs="GHEA Grapalat"/>
          <w:sz w:val="20"/>
          <w:szCs w:val="20"/>
          <w:lang w:val="pt-BR"/>
        </w:rPr>
        <w:t>այն</w:t>
      </w:r>
      <w:r w:rsidR="006E35C3"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6E35C3" w:rsidRPr="00FE4A6D">
        <w:rPr>
          <w:rFonts w:ascii="GHEA Grapalat" w:hAnsi="GHEA Grapalat" w:cs="GHEA Grapalat"/>
          <w:sz w:val="20"/>
          <w:szCs w:val="20"/>
          <w:lang w:val="pt-BR"/>
        </w:rPr>
        <w:t>հանգեցնում</w:t>
      </w:r>
      <w:r w:rsidR="006E35C3"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6E35C3" w:rsidRPr="00FE4A6D">
        <w:rPr>
          <w:rFonts w:ascii="GHEA Grapalat" w:hAnsi="GHEA Grapalat" w:cs="GHEA Grapalat"/>
          <w:sz w:val="20"/>
          <w:szCs w:val="20"/>
          <w:lang w:val="pt-BR"/>
        </w:rPr>
        <w:t>է</w:t>
      </w:r>
      <w:r w:rsidR="006E35C3"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6E35C3" w:rsidRPr="00FE4A6D">
        <w:rPr>
          <w:rFonts w:ascii="GHEA Grapalat" w:hAnsi="GHEA Grapalat" w:cs="GHEA Grapalat"/>
          <w:sz w:val="20"/>
          <w:szCs w:val="20"/>
          <w:lang w:val="pt-BR"/>
        </w:rPr>
        <w:t>Պատվիրատուի</w:t>
      </w:r>
      <w:r w:rsidR="006E35C3"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6E35C3" w:rsidRPr="00FE4A6D">
        <w:rPr>
          <w:rFonts w:ascii="GHEA Grapalat" w:hAnsi="GHEA Grapalat" w:cs="GHEA Grapalat"/>
          <w:sz w:val="20"/>
          <w:szCs w:val="20"/>
          <w:lang w:val="pt-BR"/>
        </w:rPr>
        <w:t>կողմից</w:t>
      </w:r>
      <w:r w:rsidR="006E35C3"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6E35C3" w:rsidRPr="00FE4A6D">
        <w:rPr>
          <w:rFonts w:ascii="GHEA Grapalat" w:hAnsi="GHEA Grapalat" w:cs="GHEA Grapalat"/>
          <w:sz w:val="20"/>
          <w:szCs w:val="20"/>
          <w:lang w:val="pt-BR"/>
        </w:rPr>
        <w:t>պայմանագրի</w:t>
      </w:r>
      <w:r w:rsidR="006E35C3"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6E35C3" w:rsidRPr="00FE4A6D">
        <w:rPr>
          <w:rFonts w:ascii="GHEA Grapalat" w:hAnsi="GHEA Grapalat" w:cs="GHEA Grapalat"/>
          <w:sz w:val="20"/>
          <w:szCs w:val="20"/>
          <w:lang w:val="pt-BR"/>
        </w:rPr>
        <w:t>միակողմանի</w:t>
      </w:r>
      <w:r w:rsidR="006E35C3"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6E35C3" w:rsidRPr="00FE4A6D">
        <w:rPr>
          <w:rFonts w:ascii="GHEA Grapalat" w:hAnsi="GHEA Grapalat" w:cs="GHEA Grapalat"/>
          <w:sz w:val="20"/>
          <w:szCs w:val="20"/>
          <w:lang w:val="pt-BR"/>
        </w:rPr>
        <w:t>լուծման</w:t>
      </w:r>
      <w:r w:rsidR="006E35C3" w:rsidRPr="00FE4A6D">
        <w:rPr>
          <w:rFonts w:ascii="Arial LatArm" w:hAnsi="Arial LatArm" w:cs="GHEA Grapalat"/>
          <w:sz w:val="20"/>
          <w:szCs w:val="20"/>
          <w:lang w:val="pt-BR"/>
        </w:rPr>
        <w:t>,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pt-BR"/>
        </w:rPr>
        <w:t>Պատվիրատուն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pt-BR"/>
        </w:rPr>
        <w:t>սույն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pt-BR"/>
        </w:rPr>
        <w:t>տուժանքի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pt-BR"/>
        </w:rPr>
        <w:t>համաձայնագիրը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pt-BR"/>
        </w:rPr>
        <w:t>և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pt-BR"/>
        </w:rPr>
        <w:t>կից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hy-AM"/>
        </w:rPr>
        <w:t>Պահանջագիրը</w:t>
      </w:r>
      <w:r w:rsidR="007862B1"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hy-AM"/>
        </w:rPr>
        <w:t>բնօրինակներով</w:t>
      </w:r>
      <w:r w:rsidR="007862B1"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pt-BR"/>
        </w:rPr>
        <w:t>ներկայացնում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pt-BR"/>
        </w:rPr>
        <w:t>է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hy-AM"/>
        </w:rPr>
        <w:t>Վճարող</w:t>
      </w:r>
      <w:r w:rsidR="007862B1"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hy-AM"/>
        </w:rPr>
        <w:t>Բանկին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` </w:t>
      </w:r>
      <w:r w:rsidR="007862B1" w:rsidRPr="00FE4A6D">
        <w:rPr>
          <w:rFonts w:ascii="GHEA Grapalat" w:hAnsi="GHEA Grapalat" w:cs="GHEA Grapalat"/>
          <w:sz w:val="20"/>
          <w:szCs w:val="20"/>
          <w:lang w:val="pt-BR"/>
        </w:rPr>
        <w:t>այդ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pt-BR"/>
        </w:rPr>
        <w:t>մասին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pt-BR"/>
        </w:rPr>
        <w:t>գրավոր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pt-BR"/>
        </w:rPr>
        <w:t>տեղեկացնելով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pt-BR"/>
        </w:rPr>
        <w:t>Ընկերությանը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: </w:t>
      </w:r>
      <w:r w:rsidR="007862B1" w:rsidRPr="00FE4A6D">
        <w:rPr>
          <w:rFonts w:ascii="GHEA Grapalat" w:hAnsi="GHEA Grapalat" w:cs="GHEA Grapalat"/>
          <w:sz w:val="20"/>
          <w:szCs w:val="20"/>
          <w:lang w:val="pt-BR"/>
        </w:rPr>
        <w:t>Սույն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pt-BR"/>
        </w:rPr>
        <w:t>տուժանքի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pt-BR"/>
        </w:rPr>
        <w:t>համաձայնագիրը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pt-BR"/>
        </w:rPr>
        <w:t>և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pt-BR"/>
        </w:rPr>
        <w:t>կից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hy-AM"/>
        </w:rPr>
        <w:t>Պահանջագիրը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hy-AM"/>
        </w:rPr>
        <w:t>էլեկտրոնային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hy-AM"/>
        </w:rPr>
        <w:t>թվային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hy-AM"/>
        </w:rPr>
        <w:t>ստորագրությամբ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hy-AM"/>
        </w:rPr>
        <w:t>հաստատված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hy-AM"/>
        </w:rPr>
        <w:t>լինելու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hy-AM"/>
        </w:rPr>
        <w:t>դեպքում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hy-AM"/>
        </w:rPr>
        <w:t>դրանք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hy-AM"/>
        </w:rPr>
        <w:t>Վճարող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hy-AM"/>
        </w:rPr>
        <w:t>Բանկին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hy-AM"/>
        </w:rPr>
        <w:t>են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hy-AM"/>
        </w:rPr>
        <w:t>ներկայացվում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hy-AM"/>
        </w:rPr>
        <w:t>էլեկտրոնային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hy-AM"/>
        </w:rPr>
        <w:t>կրիչներով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, </w:t>
      </w:r>
      <w:r w:rsidR="007862B1" w:rsidRPr="00FE4A6D">
        <w:rPr>
          <w:rFonts w:ascii="GHEA Grapalat" w:hAnsi="GHEA Grapalat" w:cs="GHEA Grapalat"/>
          <w:sz w:val="20"/>
          <w:szCs w:val="20"/>
          <w:lang w:val="hy-AM"/>
        </w:rPr>
        <w:t>ինչպես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hy-AM"/>
        </w:rPr>
        <w:t>նաև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hy-AM"/>
        </w:rPr>
        <w:t>դրանցից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hy-AM"/>
        </w:rPr>
        <w:t>արտատպված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hy-AM"/>
        </w:rPr>
        <w:t>թղթային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hy-AM"/>
        </w:rPr>
        <w:t>տարբերակներով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>:</w:t>
      </w:r>
    </w:p>
    <w:p w14:paraId="4CFE843E" w14:textId="77777777" w:rsidR="007862B1" w:rsidRPr="00FE4A6D" w:rsidRDefault="007862B1" w:rsidP="000149F3">
      <w:pPr>
        <w:numPr>
          <w:ilvl w:val="1"/>
          <w:numId w:val="25"/>
        </w:numPr>
        <w:jc w:val="both"/>
        <w:rPr>
          <w:rFonts w:ascii="Arial LatArm" w:hAnsi="Arial LatArm" w:cs="GHEA Grapalat"/>
          <w:color w:val="000000"/>
          <w:sz w:val="20"/>
          <w:szCs w:val="20"/>
          <w:lang w:val="hy-AM"/>
        </w:rPr>
      </w:pP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Պատվիրատուն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Վճարող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բանկին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կարող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է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ներկայացնել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այլ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լրացուցիչ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փաստաթղթեր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>:</w:t>
      </w:r>
    </w:p>
    <w:p w14:paraId="5B241716" w14:textId="77777777" w:rsidR="007862B1" w:rsidRPr="00FE4A6D" w:rsidRDefault="000149F3" w:rsidP="000149F3">
      <w:pPr>
        <w:ind w:firstLine="426"/>
        <w:jc w:val="both"/>
        <w:rPr>
          <w:rFonts w:ascii="Arial LatArm" w:hAnsi="Arial LatArm" w:cs="GHEA Grapalat"/>
          <w:sz w:val="20"/>
          <w:szCs w:val="20"/>
          <w:lang w:val="pt-BR"/>
        </w:rPr>
      </w:pP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1.6 </w:t>
      </w:r>
      <w:r w:rsidR="007862B1" w:rsidRPr="00FE4A6D">
        <w:rPr>
          <w:rFonts w:ascii="GHEA Grapalat" w:hAnsi="GHEA Grapalat" w:cs="GHEA Grapalat"/>
          <w:sz w:val="20"/>
          <w:szCs w:val="20"/>
          <w:lang w:val="hy-AM"/>
        </w:rPr>
        <w:t>Վճարող</w:t>
      </w:r>
      <w:r w:rsidR="007862B1"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hy-AM"/>
        </w:rPr>
        <w:t>Բանկի</w:t>
      </w:r>
      <w:r w:rsidR="007862B1"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hy-AM"/>
        </w:rPr>
        <w:t>կողմից</w:t>
      </w:r>
      <w:r w:rsidR="007862B1"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hy-AM"/>
        </w:rPr>
        <w:t>Պ</w:t>
      </w:r>
      <w:r w:rsidR="007862B1" w:rsidRPr="00FE4A6D">
        <w:rPr>
          <w:rFonts w:ascii="GHEA Grapalat" w:hAnsi="GHEA Grapalat" w:cs="GHEA Grapalat"/>
          <w:sz w:val="20"/>
          <w:szCs w:val="20"/>
          <w:lang w:val="pt-BR"/>
        </w:rPr>
        <w:t>ահանջագրում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pt-BR"/>
        </w:rPr>
        <w:t>նշված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pt-BR"/>
        </w:rPr>
        <w:t>գումարի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pt-BR"/>
        </w:rPr>
        <w:t>վճարման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pt-BR"/>
        </w:rPr>
        <w:t>հետևանքով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hy-AM"/>
        </w:rPr>
        <w:t>Ընկերության</w:t>
      </w:r>
      <w:r w:rsidR="007862B1"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pt-BR"/>
        </w:rPr>
        <w:t>առաջացած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pt-BR"/>
        </w:rPr>
        <w:t>ռիսկերի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 (</w:t>
      </w:r>
      <w:r w:rsidR="007862B1" w:rsidRPr="00FE4A6D">
        <w:rPr>
          <w:rFonts w:ascii="GHEA Grapalat" w:hAnsi="GHEA Grapalat" w:cs="GHEA Grapalat"/>
          <w:sz w:val="20"/>
          <w:szCs w:val="20"/>
          <w:lang w:val="pt-BR"/>
        </w:rPr>
        <w:t>Ընկերության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pt-BR"/>
        </w:rPr>
        <w:t>կրած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pt-BR"/>
        </w:rPr>
        <w:t>վնասների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) </w:t>
      </w:r>
      <w:r w:rsidR="007862B1" w:rsidRPr="00FE4A6D">
        <w:rPr>
          <w:rFonts w:ascii="GHEA Grapalat" w:hAnsi="GHEA Grapalat" w:cs="GHEA Grapalat"/>
          <w:sz w:val="20"/>
          <w:szCs w:val="20"/>
          <w:lang w:val="hy-AM"/>
        </w:rPr>
        <w:t>և</w:t>
      </w:r>
      <w:r w:rsidR="007862B1"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hy-AM"/>
        </w:rPr>
        <w:t>բացասական</w:t>
      </w:r>
      <w:r w:rsidR="007862B1"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hy-AM"/>
        </w:rPr>
        <w:t>հետևանքների</w:t>
      </w:r>
      <w:r w:rsidR="007862B1"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pt-BR"/>
        </w:rPr>
        <w:t>համար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pt-BR"/>
        </w:rPr>
        <w:t>Բանկը</w:t>
      </w:r>
      <w:r w:rsidR="007862B1"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hy-AM"/>
        </w:rPr>
        <w:t>որևէ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pt-BR"/>
        </w:rPr>
        <w:t>պատասխանատվություն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pt-BR"/>
        </w:rPr>
        <w:t>չի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pt-BR"/>
        </w:rPr>
        <w:t>կրում</w:t>
      </w:r>
      <w:r w:rsidR="007862B1" w:rsidRPr="00FE4A6D">
        <w:rPr>
          <w:rFonts w:ascii="Arial LatArm" w:hAnsi="Arial LatArm" w:cs="GHEA Grapalat"/>
          <w:sz w:val="20"/>
          <w:szCs w:val="20"/>
          <w:lang w:val="hy-AM"/>
        </w:rPr>
        <w:t>: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hy-AM"/>
        </w:rPr>
        <w:t>Բանկը</w:t>
      </w:r>
      <w:r w:rsidR="007862B1"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hy-AM"/>
        </w:rPr>
        <w:t>պարտավոր</w:t>
      </w:r>
      <w:r w:rsidR="007862B1"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hy-AM"/>
        </w:rPr>
        <w:t>չէ</w:t>
      </w:r>
      <w:r w:rsidR="007862B1"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hy-AM"/>
        </w:rPr>
        <w:t>ստուգելու</w:t>
      </w:r>
      <w:r w:rsidR="007862B1"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hy-AM"/>
        </w:rPr>
        <w:t>Ընկերության</w:t>
      </w:r>
      <w:r w:rsidR="007862B1"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hy-AM"/>
        </w:rPr>
        <w:t>կողմից</w:t>
      </w:r>
      <w:r w:rsidR="007862B1"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hy-AM"/>
        </w:rPr>
        <w:t>պայմանագրի</w:t>
      </w:r>
      <w:r w:rsidR="007862B1"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hy-AM"/>
        </w:rPr>
        <w:t>պայմանները</w:t>
      </w:r>
      <w:r w:rsidR="007862B1"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hy-AM"/>
        </w:rPr>
        <w:t>խախտելու</w:t>
      </w:r>
      <w:r w:rsidR="007862B1"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hy-AM"/>
        </w:rPr>
        <w:t>փաստերը</w:t>
      </w:r>
      <w:r w:rsidR="007862B1" w:rsidRPr="00FE4A6D">
        <w:rPr>
          <w:rFonts w:ascii="Arial LatArm" w:hAnsi="Arial LatArm" w:cs="GHEA Grapalat"/>
          <w:sz w:val="20"/>
          <w:szCs w:val="20"/>
          <w:lang w:val="hy-AM"/>
        </w:rPr>
        <w:t>:</w:t>
      </w:r>
    </w:p>
    <w:p w14:paraId="12969BA9" w14:textId="77777777" w:rsidR="007862B1" w:rsidRPr="00FE4A6D" w:rsidRDefault="000149F3" w:rsidP="000149F3">
      <w:pPr>
        <w:ind w:firstLine="426"/>
        <w:jc w:val="both"/>
        <w:rPr>
          <w:rFonts w:ascii="Arial LatArm" w:hAnsi="Arial LatArm" w:cs="GHEA Grapalat"/>
          <w:sz w:val="20"/>
          <w:szCs w:val="20"/>
          <w:lang w:val="pt-BR"/>
        </w:rPr>
      </w:pP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1.7 </w:t>
      </w:r>
      <w:r w:rsidR="007862B1" w:rsidRPr="00FE4A6D">
        <w:rPr>
          <w:rFonts w:ascii="GHEA Grapalat" w:hAnsi="GHEA Grapalat" w:cs="GHEA Grapalat"/>
          <w:sz w:val="20"/>
          <w:szCs w:val="20"/>
          <w:lang w:val="hy-AM"/>
        </w:rPr>
        <w:t>Այն</w:t>
      </w:r>
      <w:r w:rsidR="007862B1"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hy-AM"/>
        </w:rPr>
        <w:t>դեպքում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>,</w:t>
      </w:r>
      <w:r w:rsidR="007862B1"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hy-AM"/>
        </w:rPr>
        <w:t>երբ</w:t>
      </w:r>
      <w:r w:rsidR="007862B1"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hy-AM"/>
        </w:rPr>
        <w:t>Ընկերության</w:t>
      </w:r>
      <w:r w:rsidR="007862B1"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hy-AM"/>
        </w:rPr>
        <w:t>հաշվի</w:t>
      </w:r>
      <w:r w:rsidR="007862B1"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hy-AM"/>
        </w:rPr>
        <w:t>միջոցները</w:t>
      </w:r>
      <w:r w:rsidR="007862B1"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hy-AM"/>
        </w:rPr>
        <w:t>չեն</w:t>
      </w:r>
      <w:r w:rsidR="007862B1"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hy-AM"/>
        </w:rPr>
        <w:t>բավարարում</w:t>
      </w:r>
      <w:r w:rsidR="007862B1" w:rsidRPr="00FE4A6D">
        <w:rPr>
          <w:rFonts w:ascii="GHEA Grapalat" w:hAnsi="GHEA Grapalat" w:cs="GHEA Grapalat"/>
          <w:sz w:val="20"/>
          <w:szCs w:val="20"/>
        </w:rPr>
        <w:t>՝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</w:rPr>
        <w:t>Վճարող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</w:rPr>
        <w:t>բանկը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</w:rPr>
        <w:t>վճարման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</w:rPr>
        <w:t>պահանջագիրը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</w:rPr>
        <w:t>ստանալուց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</w:rPr>
        <w:t>հետո՝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 2 (</w:t>
      </w:r>
      <w:r w:rsidR="007862B1" w:rsidRPr="00FE4A6D">
        <w:rPr>
          <w:rFonts w:ascii="GHEA Grapalat" w:hAnsi="GHEA Grapalat" w:cs="GHEA Grapalat"/>
          <w:sz w:val="20"/>
          <w:szCs w:val="20"/>
        </w:rPr>
        <w:t>երկու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) </w:t>
      </w:r>
      <w:r w:rsidR="007862B1" w:rsidRPr="00FE4A6D">
        <w:rPr>
          <w:rFonts w:ascii="GHEA Grapalat" w:hAnsi="GHEA Grapalat" w:cs="GHEA Grapalat"/>
          <w:sz w:val="20"/>
          <w:szCs w:val="20"/>
        </w:rPr>
        <w:t>աշխատանքային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</w:rPr>
        <w:t>օրվա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</w:rPr>
        <w:t>ընթացքում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</w:rPr>
        <w:t>պետք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</w:rPr>
        <w:t>է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</w:rPr>
        <w:t>տեղեկացնի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</w:rPr>
        <w:t>Պատվիրատուին՝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</w:rPr>
        <w:t>գրավոր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</w:rPr>
        <w:t>ձևով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>:</w:t>
      </w:r>
    </w:p>
    <w:p w14:paraId="36DE4EC1" w14:textId="77777777" w:rsidR="007862B1" w:rsidRPr="00FE4A6D" w:rsidRDefault="000149F3" w:rsidP="000149F3">
      <w:pPr>
        <w:ind w:firstLine="360"/>
        <w:jc w:val="both"/>
        <w:rPr>
          <w:rFonts w:ascii="Arial LatArm" w:hAnsi="Arial LatArm" w:cs="GHEA Grapalat"/>
          <w:sz w:val="20"/>
          <w:szCs w:val="20"/>
          <w:lang w:val="pt-BR"/>
        </w:rPr>
      </w:pP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1.8 </w:t>
      </w:r>
      <w:r w:rsidR="007862B1" w:rsidRPr="00FE4A6D">
        <w:rPr>
          <w:rFonts w:ascii="GHEA Grapalat" w:hAnsi="GHEA Grapalat" w:cs="GHEA Grapalat"/>
          <w:sz w:val="20"/>
          <w:szCs w:val="20"/>
          <w:lang w:val="pt-BR"/>
        </w:rPr>
        <w:t>Սույն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pt-BR"/>
        </w:rPr>
        <w:t>համաձայնագիրը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pt-BR"/>
        </w:rPr>
        <w:t>և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pt-BR"/>
        </w:rPr>
        <w:t>կից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hy-AM"/>
        </w:rPr>
        <w:t>Պ</w:t>
      </w:r>
      <w:r w:rsidR="007862B1" w:rsidRPr="00FE4A6D">
        <w:rPr>
          <w:rFonts w:ascii="GHEA Grapalat" w:hAnsi="GHEA Grapalat" w:cs="GHEA Grapalat"/>
          <w:sz w:val="20"/>
          <w:szCs w:val="20"/>
          <w:lang w:val="pt-BR"/>
        </w:rPr>
        <w:t>ահանջագիրը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pt-BR"/>
        </w:rPr>
        <w:t>Բանկ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pt-BR"/>
        </w:rPr>
        <w:t>ներկայացնելուց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pt-BR"/>
        </w:rPr>
        <w:t>հետո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, </w:t>
      </w:r>
      <w:r w:rsidR="007862B1" w:rsidRPr="00FE4A6D">
        <w:rPr>
          <w:rFonts w:ascii="GHEA Grapalat" w:hAnsi="GHEA Grapalat" w:cs="GHEA Grapalat"/>
          <w:sz w:val="20"/>
          <w:szCs w:val="20"/>
          <w:lang w:val="pt-BR"/>
        </w:rPr>
        <w:t>Բանկից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pt-BR"/>
        </w:rPr>
        <w:t>անկախ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pt-BR"/>
        </w:rPr>
        <w:t>պատճառներով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, </w:t>
      </w:r>
      <w:r w:rsidR="007862B1" w:rsidRPr="00FE4A6D">
        <w:rPr>
          <w:rFonts w:ascii="GHEA Grapalat" w:hAnsi="GHEA Grapalat" w:cs="GHEA Grapalat"/>
          <w:sz w:val="20"/>
          <w:szCs w:val="20"/>
          <w:lang w:val="pt-BR"/>
        </w:rPr>
        <w:t>տասն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pt-BR"/>
        </w:rPr>
        <w:t>աշխատանքային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pt-BR"/>
        </w:rPr>
        <w:t>օրվա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pt-BR"/>
        </w:rPr>
        <w:t>ընթացքում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pt-BR"/>
        </w:rPr>
        <w:t>Պատվիրատուին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pt-BR"/>
        </w:rPr>
        <w:t>գումարը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pt-BR"/>
        </w:rPr>
        <w:t>չվճարվելու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pt-BR"/>
        </w:rPr>
        <w:t>դեպքում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, </w:t>
      </w:r>
      <w:r w:rsidR="007862B1" w:rsidRPr="00FE4A6D">
        <w:rPr>
          <w:rFonts w:ascii="GHEA Grapalat" w:hAnsi="GHEA Grapalat" w:cs="GHEA Grapalat"/>
          <w:sz w:val="20"/>
          <w:szCs w:val="20"/>
          <w:lang w:val="pt-BR"/>
        </w:rPr>
        <w:t>Պատվիրատուն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pt-BR"/>
        </w:rPr>
        <w:t>չվճարման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pt-BR"/>
        </w:rPr>
        <w:t>հետ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pt-BR"/>
        </w:rPr>
        <w:t>կապված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pt-BR"/>
        </w:rPr>
        <w:t>Ընկերության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pt-BR"/>
        </w:rPr>
        <w:t>մասին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pt-BR"/>
        </w:rPr>
        <w:t>տեղեկությունները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pt-BR"/>
        </w:rPr>
        <w:t>փոխանցում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pt-BR"/>
        </w:rPr>
        <w:t>է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 &lt;&lt;</w:t>
      </w:r>
      <w:r w:rsidR="007862B1" w:rsidRPr="00FE4A6D">
        <w:rPr>
          <w:rFonts w:ascii="GHEA Grapalat" w:hAnsi="GHEA Grapalat" w:cs="GHEA Grapalat"/>
          <w:sz w:val="20"/>
          <w:szCs w:val="20"/>
          <w:lang w:val="pt-BR"/>
        </w:rPr>
        <w:t>ԱՔՌԱ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pt-BR"/>
        </w:rPr>
        <w:t>Քրեդիթ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pt-BR"/>
        </w:rPr>
        <w:t>Ռեփորթինգ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&gt;&gt; </w:t>
      </w:r>
      <w:r w:rsidR="007862B1" w:rsidRPr="00FE4A6D">
        <w:rPr>
          <w:rFonts w:ascii="GHEA Grapalat" w:hAnsi="GHEA Grapalat" w:cs="GHEA Grapalat"/>
          <w:sz w:val="20"/>
          <w:szCs w:val="20"/>
          <w:lang w:val="pt-BR"/>
        </w:rPr>
        <w:t>ՓԲԸ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 (</w:t>
      </w:r>
      <w:r w:rsidR="007862B1" w:rsidRPr="00FE4A6D">
        <w:rPr>
          <w:rFonts w:ascii="GHEA Grapalat" w:hAnsi="GHEA Grapalat" w:cs="GHEA Grapalat"/>
          <w:sz w:val="20"/>
          <w:szCs w:val="20"/>
          <w:lang w:val="pt-BR"/>
        </w:rPr>
        <w:t>Վարկային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FE4A6D">
        <w:rPr>
          <w:rFonts w:ascii="GHEA Grapalat" w:hAnsi="GHEA Grapalat" w:cs="GHEA Grapalat"/>
          <w:sz w:val="20"/>
          <w:szCs w:val="20"/>
          <w:lang w:val="pt-BR"/>
        </w:rPr>
        <w:t>բյուրո</w:t>
      </w:r>
      <w:r w:rsidR="007862B1" w:rsidRPr="00FE4A6D">
        <w:rPr>
          <w:rFonts w:ascii="Arial LatArm" w:hAnsi="Arial LatArm" w:cs="GHEA Grapalat"/>
          <w:sz w:val="20"/>
          <w:szCs w:val="20"/>
          <w:lang w:val="pt-BR"/>
        </w:rPr>
        <w:t>):</w:t>
      </w:r>
    </w:p>
    <w:p w14:paraId="098009F9" w14:textId="77777777" w:rsidR="007862B1" w:rsidRPr="00FE4A6D" w:rsidRDefault="007862B1" w:rsidP="007862B1">
      <w:pPr>
        <w:jc w:val="both"/>
        <w:rPr>
          <w:rFonts w:ascii="Arial LatArm" w:hAnsi="Arial LatArm" w:cs="GHEA Grapalat"/>
          <w:sz w:val="20"/>
          <w:szCs w:val="20"/>
          <w:lang w:val="hy-AM"/>
        </w:rPr>
      </w:pPr>
    </w:p>
    <w:p w14:paraId="100B505B" w14:textId="77777777" w:rsidR="007862B1" w:rsidRPr="00FE4A6D" w:rsidRDefault="007862B1" w:rsidP="007862B1">
      <w:pPr>
        <w:numPr>
          <w:ilvl w:val="0"/>
          <w:numId w:val="6"/>
        </w:numPr>
        <w:jc w:val="center"/>
        <w:rPr>
          <w:rFonts w:ascii="Arial LatArm" w:hAnsi="Arial LatArm" w:cs="GHEA Grapalat"/>
          <w:b/>
          <w:bCs/>
          <w:sz w:val="20"/>
          <w:szCs w:val="20"/>
        </w:rPr>
      </w:pPr>
      <w:r w:rsidRPr="00FE4A6D">
        <w:rPr>
          <w:rFonts w:ascii="GHEA Grapalat" w:hAnsi="GHEA Grapalat" w:cs="GHEA Grapalat"/>
          <w:b/>
          <w:bCs/>
          <w:sz w:val="20"/>
          <w:szCs w:val="20"/>
        </w:rPr>
        <w:t>Այլ</w:t>
      </w:r>
      <w:r w:rsidRPr="00FE4A6D">
        <w:rPr>
          <w:rFonts w:ascii="Arial LatArm" w:hAnsi="Arial LatArm" w:cs="GHEA Grapalat"/>
          <w:b/>
          <w:bCs/>
          <w:sz w:val="20"/>
          <w:szCs w:val="20"/>
        </w:rPr>
        <w:t xml:space="preserve"> </w:t>
      </w:r>
      <w:r w:rsidRPr="00FE4A6D">
        <w:rPr>
          <w:rFonts w:ascii="GHEA Grapalat" w:hAnsi="GHEA Grapalat" w:cs="GHEA Grapalat"/>
          <w:b/>
          <w:bCs/>
          <w:sz w:val="20"/>
          <w:szCs w:val="20"/>
        </w:rPr>
        <w:t>պայմաններ</w:t>
      </w:r>
    </w:p>
    <w:p w14:paraId="1D165DB2" w14:textId="77777777" w:rsidR="007862B1" w:rsidRPr="00FE4A6D" w:rsidRDefault="007862B1" w:rsidP="007862B1">
      <w:pPr>
        <w:ind w:firstLine="567"/>
        <w:jc w:val="both"/>
        <w:rPr>
          <w:rFonts w:ascii="Arial LatArm" w:hAnsi="Arial LatArm" w:cs="GHEA Grapalat"/>
          <w:sz w:val="20"/>
          <w:szCs w:val="20"/>
          <w:lang w:val="hy-AM"/>
        </w:rPr>
      </w:pPr>
      <w:r w:rsidRPr="00FE4A6D">
        <w:rPr>
          <w:rFonts w:ascii="Arial LatArm" w:hAnsi="Arial LatArm" w:cs="GHEA Grapalat"/>
          <w:sz w:val="20"/>
          <w:szCs w:val="20"/>
        </w:rPr>
        <w:lastRenderedPageBreak/>
        <w:t xml:space="preserve">2.1 </w:t>
      </w:r>
      <w:r w:rsidRPr="00FE4A6D">
        <w:rPr>
          <w:rFonts w:ascii="GHEA Grapalat" w:hAnsi="GHEA Grapalat" w:cs="GHEA Grapalat"/>
          <w:sz w:val="20"/>
          <w:szCs w:val="20"/>
        </w:rPr>
        <w:t>Սույն</w:t>
      </w:r>
      <w:r w:rsidRPr="00FE4A6D">
        <w:rPr>
          <w:rFonts w:ascii="Arial LatArm" w:hAnsi="Arial LatArm" w:cs="GHEA Grapalat"/>
          <w:sz w:val="20"/>
          <w:szCs w:val="20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</w:rPr>
        <w:t>համաձայնագիրը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և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Պահանջագիրը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անհետկանչելի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են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>,</w:t>
      </w:r>
      <w:r w:rsidRPr="00FE4A6D">
        <w:rPr>
          <w:rFonts w:ascii="Arial LatArm" w:hAnsi="Arial LatArm" w:cs="GHEA Grapalat"/>
          <w:sz w:val="20"/>
          <w:szCs w:val="20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</w:rPr>
        <w:t>ուժի</w:t>
      </w:r>
      <w:r w:rsidRPr="00FE4A6D">
        <w:rPr>
          <w:rFonts w:ascii="Arial LatArm" w:hAnsi="Arial LatArm" w:cs="GHEA Grapalat"/>
          <w:sz w:val="20"/>
          <w:szCs w:val="20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</w:rPr>
        <w:t>մեջ</w:t>
      </w:r>
      <w:r w:rsidRPr="00FE4A6D">
        <w:rPr>
          <w:rFonts w:ascii="Arial LatArm" w:hAnsi="Arial LatArm" w:cs="GHEA Grapalat"/>
          <w:sz w:val="20"/>
          <w:szCs w:val="20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են</w:t>
      </w:r>
      <w:r w:rsidRPr="00FE4A6D">
        <w:rPr>
          <w:rFonts w:ascii="Arial LatArm" w:hAnsi="Arial LatArm" w:cs="GHEA Grapalat"/>
          <w:sz w:val="20"/>
          <w:szCs w:val="20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</w:rPr>
        <w:t>մտնում</w:t>
      </w:r>
      <w:r w:rsidRPr="00FE4A6D">
        <w:rPr>
          <w:rFonts w:ascii="Arial LatArm" w:hAnsi="Arial LatArm" w:cs="GHEA Grapalat"/>
          <w:sz w:val="20"/>
          <w:szCs w:val="20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</w:rPr>
        <w:t>Ընկերության</w:t>
      </w:r>
      <w:r w:rsidRPr="00FE4A6D">
        <w:rPr>
          <w:rFonts w:ascii="Arial LatArm" w:hAnsi="Arial LatArm" w:cs="GHEA Grapalat"/>
          <w:sz w:val="20"/>
          <w:szCs w:val="20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</w:rPr>
        <w:t>կողմից</w:t>
      </w:r>
      <w:r w:rsidRPr="00FE4A6D">
        <w:rPr>
          <w:rFonts w:ascii="Arial LatArm" w:hAnsi="Arial LatArm" w:cs="GHEA Grapalat"/>
          <w:sz w:val="20"/>
          <w:szCs w:val="20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</w:rPr>
        <w:t>վավերացման</w:t>
      </w:r>
      <w:r w:rsidRPr="00FE4A6D">
        <w:rPr>
          <w:rFonts w:ascii="Arial LatArm" w:hAnsi="Arial LatArm" w:cs="GHEA Grapalat"/>
          <w:sz w:val="20"/>
          <w:szCs w:val="20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</w:rPr>
        <w:t>պահից</w:t>
      </w:r>
      <w:r w:rsidRPr="00FE4A6D">
        <w:rPr>
          <w:rFonts w:ascii="Arial LatArm" w:hAnsi="Arial LatArm" w:cs="GHEA Grapalat"/>
          <w:sz w:val="20"/>
          <w:szCs w:val="20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</w:rPr>
        <w:t>և</w:t>
      </w:r>
      <w:r w:rsidRPr="00FE4A6D">
        <w:rPr>
          <w:rFonts w:ascii="Arial LatArm" w:hAnsi="Arial LatArm" w:cs="GHEA Grapalat"/>
          <w:sz w:val="20"/>
          <w:szCs w:val="20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</w:rPr>
        <w:t>ուժի</w:t>
      </w:r>
      <w:r w:rsidRPr="00FE4A6D">
        <w:rPr>
          <w:rFonts w:ascii="Arial LatArm" w:hAnsi="Arial LatArm" w:cs="GHEA Grapalat"/>
          <w:sz w:val="20"/>
          <w:szCs w:val="20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</w:rPr>
        <w:t>մեջ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են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մինչև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="00595213" w:rsidRPr="00FE4A6D">
        <w:rPr>
          <w:rFonts w:ascii="GHEA Grapalat" w:hAnsi="GHEA Grapalat" w:cs="GHEA Grapalat"/>
          <w:sz w:val="20"/>
          <w:szCs w:val="20"/>
        </w:rPr>
        <w:t>Պատվիրատուի</w:t>
      </w:r>
      <w:r w:rsidR="00595213" w:rsidRPr="00FE4A6D">
        <w:rPr>
          <w:rFonts w:ascii="Arial LatArm" w:hAnsi="Arial LatArm" w:cs="GHEA Grapalat"/>
          <w:sz w:val="20"/>
          <w:szCs w:val="20"/>
        </w:rPr>
        <w:t xml:space="preserve"> </w:t>
      </w:r>
      <w:r w:rsidR="00595213" w:rsidRPr="00FE4A6D">
        <w:rPr>
          <w:rFonts w:ascii="GHEA Grapalat" w:hAnsi="GHEA Grapalat" w:cs="GHEA Grapalat"/>
          <w:sz w:val="20"/>
          <w:szCs w:val="20"/>
        </w:rPr>
        <w:t>կողմից</w:t>
      </w:r>
      <w:r w:rsidR="00595213" w:rsidRPr="00FE4A6D">
        <w:rPr>
          <w:rFonts w:ascii="Arial LatArm" w:hAnsi="Arial LatArm" w:cs="GHEA Grapalat"/>
          <w:sz w:val="20"/>
          <w:szCs w:val="20"/>
        </w:rPr>
        <w:t xml:space="preserve"> </w:t>
      </w:r>
      <w:r w:rsidR="00595213" w:rsidRPr="00FE4A6D">
        <w:rPr>
          <w:rFonts w:ascii="GHEA Grapalat" w:hAnsi="GHEA Grapalat" w:cs="GHEA Grapalat"/>
          <w:sz w:val="20"/>
          <w:szCs w:val="20"/>
        </w:rPr>
        <w:t>կնքված</w:t>
      </w:r>
      <w:r w:rsidR="00595213" w:rsidRPr="00FE4A6D">
        <w:rPr>
          <w:rFonts w:ascii="Arial LatArm" w:hAnsi="Arial LatArm" w:cs="GHEA Grapalat"/>
          <w:sz w:val="20"/>
          <w:szCs w:val="20"/>
        </w:rPr>
        <w:t xml:space="preserve"> </w:t>
      </w:r>
      <w:r w:rsidR="00595213" w:rsidRPr="00FE4A6D">
        <w:rPr>
          <w:rFonts w:ascii="GHEA Grapalat" w:hAnsi="GHEA Grapalat" w:cs="GHEA Grapalat"/>
          <w:sz w:val="20"/>
          <w:szCs w:val="20"/>
        </w:rPr>
        <w:t>պայմանագրի</w:t>
      </w:r>
      <w:r w:rsidR="00595213" w:rsidRPr="00FE4A6D">
        <w:rPr>
          <w:rFonts w:ascii="Arial LatArm" w:hAnsi="Arial LatArm" w:cs="GHEA Grapalat"/>
          <w:sz w:val="20"/>
          <w:szCs w:val="20"/>
        </w:rPr>
        <w:t xml:space="preserve"> </w:t>
      </w:r>
      <w:r w:rsidR="00595213" w:rsidRPr="00FE4A6D">
        <w:rPr>
          <w:rFonts w:ascii="GHEA Grapalat" w:hAnsi="GHEA Grapalat" w:cs="GHEA Grapalat"/>
          <w:sz w:val="20"/>
          <w:szCs w:val="20"/>
        </w:rPr>
        <w:t>կատարման</w:t>
      </w:r>
      <w:r w:rsidR="00595213" w:rsidRPr="00FE4A6D">
        <w:rPr>
          <w:rFonts w:ascii="Arial LatArm" w:hAnsi="Arial LatArm" w:cs="GHEA Grapalat"/>
          <w:sz w:val="20"/>
          <w:szCs w:val="20"/>
        </w:rPr>
        <w:t xml:space="preserve"> </w:t>
      </w:r>
      <w:r w:rsidR="00595213" w:rsidRPr="00FE4A6D">
        <w:rPr>
          <w:rFonts w:ascii="GHEA Grapalat" w:hAnsi="GHEA Grapalat" w:cs="GHEA Grapalat"/>
          <w:sz w:val="20"/>
          <w:szCs w:val="20"/>
        </w:rPr>
        <w:t>արդյունքը</w:t>
      </w:r>
      <w:r w:rsidR="00595213" w:rsidRPr="00FE4A6D">
        <w:rPr>
          <w:rFonts w:ascii="Arial LatArm" w:hAnsi="Arial LatArm" w:cs="GHEA Grapalat"/>
          <w:sz w:val="20"/>
          <w:szCs w:val="20"/>
        </w:rPr>
        <w:t xml:space="preserve"> </w:t>
      </w:r>
      <w:r w:rsidR="00595213" w:rsidRPr="00FE4A6D">
        <w:rPr>
          <w:rFonts w:ascii="GHEA Grapalat" w:hAnsi="GHEA Grapalat" w:cs="GHEA Grapalat"/>
          <w:sz w:val="20"/>
          <w:szCs w:val="20"/>
        </w:rPr>
        <w:t>ամբողջական</w:t>
      </w:r>
      <w:r w:rsidR="00595213" w:rsidRPr="00FE4A6D">
        <w:rPr>
          <w:rFonts w:ascii="Arial LatArm" w:hAnsi="Arial LatArm" w:cs="GHEA Grapalat"/>
          <w:sz w:val="20"/>
          <w:szCs w:val="20"/>
        </w:rPr>
        <w:t xml:space="preserve"> </w:t>
      </w:r>
      <w:r w:rsidR="00595213" w:rsidRPr="00FE4A6D">
        <w:rPr>
          <w:rFonts w:ascii="GHEA Grapalat" w:hAnsi="GHEA Grapalat" w:cs="GHEA Grapalat"/>
          <w:sz w:val="20"/>
          <w:szCs w:val="20"/>
        </w:rPr>
        <w:t>ընդունվելու</w:t>
      </w:r>
      <w:r w:rsidR="00595213" w:rsidRPr="00FE4A6D">
        <w:rPr>
          <w:rFonts w:ascii="Arial LatArm" w:hAnsi="Arial LatArm" w:cs="GHEA Grapalat"/>
          <w:sz w:val="20"/>
          <w:szCs w:val="20"/>
        </w:rPr>
        <w:t xml:space="preserve"> </w:t>
      </w:r>
      <w:r w:rsidR="00595213" w:rsidRPr="00FE4A6D">
        <w:rPr>
          <w:rFonts w:ascii="GHEA Grapalat" w:hAnsi="GHEA Grapalat" w:cs="GHEA Grapalat"/>
          <w:sz w:val="20"/>
          <w:szCs w:val="20"/>
        </w:rPr>
        <w:t>օրվան</w:t>
      </w:r>
      <w:r w:rsidR="00595213" w:rsidRPr="00FE4A6D">
        <w:rPr>
          <w:rFonts w:ascii="Arial LatArm" w:hAnsi="Arial LatArm" w:cs="GHEA Grapalat"/>
          <w:sz w:val="20"/>
          <w:szCs w:val="20"/>
        </w:rPr>
        <w:t xml:space="preserve"> </w:t>
      </w:r>
      <w:r w:rsidR="00595213" w:rsidRPr="00FE4A6D">
        <w:rPr>
          <w:rFonts w:ascii="GHEA Grapalat" w:hAnsi="GHEA Grapalat" w:cs="GHEA Grapalat"/>
          <w:sz w:val="20"/>
          <w:szCs w:val="20"/>
        </w:rPr>
        <w:t>հաջորդող</w:t>
      </w:r>
      <w:r w:rsidR="00595213" w:rsidRPr="00FE4A6D">
        <w:rPr>
          <w:rFonts w:ascii="Arial LatArm" w:hAnsi="Arial LatArm" w:cs="GHEA Grapalat"/>
          <w:sz w:val="20"/>
          <w:szCs w:val="20"/>
        </w:rPr>
        <w:t xml:space="preserve"> </w:t>
      </w:r>
      <w:r w:rsidR="00595213" w:rsidRPr="00FE4A6D">
        <w:rPr>
          <w:rFonts w:ascii="GHEA Grapalat" w:hAnsi="GHEA Grapalat" w:cs="GHEA Grapalat"/>
          <w:sz w:val="20"/>
          <w:szCs w:val="20"/>
        </w:rPr>
        <w:t>քսաներորդ</w:t>
      </w:r>
      <w:r w:rsidR="00595213" w:rsidRPr="00FE4A6D">
        <w:rPr>
          <w:rFonts w:ascii="Arial LatArm" w:hAnsi="Arial LatArm" w:cs="GHEA Grapalat"/>
          <w:sz w:val="20"/>
          <w:szCs w:val="20"/>
        </w:rPr>
        <w:t xml:space="preserve"> </w:t>
      </w:r>
      <w:r w:rsidR="00595213" w:rsidRPr="00FE4A6D">
        <w:rPr>
          <w:rFonts w:ascii="GHEA Grapalat" w:hAnsi="GHEA Grapalat" w:cs="GHEA Grapalat"/>
          <w:sz w:val="20"/>
          <w:szCs w:val="20"/>
        </w:rPr>
        <w:t>աշխատանքային</w:t>
      </w:r>
      <w:r w:rsidR="00595213" w:rsidRPr="00FE4A6D">
        <w:rPr>
          <w:rFonts w:ascii="Arial LatArm" w:hAnsi="Arial LatArm" w:cs="GHEA Grapalat"/>
          <w:sz w:val="20"/>
          <w:szCs w:val="20"/>
        </w:rPr>
        <w:t xml:space="preserve"> </w:t>
      </w:r>
      <w:r w:rsidR="00595213" w:rsidRPr="00FE4A6D">
        <w:rPr>
          <w:rFonts w:ascii="GHEA Grapalat" w:hAnsi="GHEA Grapalat" w:cs="GHEA Grapalat"/>
          <w:sz w:val="20"/>
          <w:szCs w:val="20"/>
        </w:rPr>
        <w:t>օրը</w:t>
      </w:r>
      <w:r w:rsidR="00595213" w:rsidRPr="00FE4A6D">
        <w:rPr>
          <w:rFonts w:ascii="Arial LatArm" w:hAnsi="Arial LatArm" w:cs="GHEA Grapalat"/>
          <w:sz w:val="20"/>
          <w:szCs w:val="20"/>
        </w:rPr>
        <w:t xml:space="preserve"> </w:t>
      </w:r>
      <w:r w:rsidR="00595213" w:rsidRPr="00FE4A6D">
        <w:rPr>
          <w:rFonts w:ascii="GHEA Grapalat" w:hAnsi="GHEA Grapalat" w:cs="GHEA Grapalat"/>
          <w:sz w:val="20"/>
          <w:szCs w:val="20"/>
        </w:rPr>
        <w:t>ներառյալ</w:t>
      </w:r>
      <w:r w:rsidRPr="00FE4A6D">
        <w:rPr>
          <w:rFonts w:ascii="GHEA Grapalat" w:hAnsi="GHEA Grapalat" w:cs="GHEA Grapalat"/>
          <w:sz w:val="20"/>
          <w:szCs w:val="20"/>
        </w:rPr>
        <w:t>։</w:t>
      </w:r>
      <w:r w:rsidRPr="00FE4A6D">
        <w:rPr>
          <w:rFonts w:ascii="Arial LatArm" w:hAnsi="Arial LatArm" w:cs="GHEA Grapalat"/>
          <w:sz w:val="20"/>
          <w:szCs w:val="20"/>
        </w:rPr>
        <w:t xml:space="preserve"> </w:t>
      </w:r>
    </w:p>
    <w:p w14:paraId="7E1536B3" w14:textId="77777777" w:rsidR="007862B1" w:rsidRPr="00FE4A6D" w:rsidRDefault="007862B1" w:rsidP="007862B1">
      <w:pPr>
        <w:ind w:firstLine="567"/>
        <w:jc w:val="both"/>
        <w:rPr>
          <w:rFonts w:ascii="Arial LatArm" w:hAnsi="Arial LatArm" w:cs="GHEA Grapalat"/>
          <w:sz w:val="20"/>
          <w:szCs w:val="20"/>
          <w:lang w:val="hy-AM"/>
        </w:rPr>
      </w:pPr>
      <w:r w:rsidRPr="00FE4A6D">
        <w:rPr>
          <w:rFonts w:ascii="Arial LatArm" w:hAnsi="Arial LatArm" w:cs="GHEA Grapalat"/>
          <w:sz w:val="20"/>
          <w:szCs w:val="20"/>
          <w:lang w:val="hy-AM"/>
        </w:rPr>
        <w:t>2.2.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Սույն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համաձայնագիրը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և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կից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Պահանջագիրը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Պատվիրատուի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կողմից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Վճարող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Բանկին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ներկայացնելով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` </w:t>
      </w:r>
    </w:p>
    <w:p w14:paraId="0EE06458" w14:textId="77777777" w:rsidR="007862B1" w:rsidRPr="00FE4A6D" w:rsidRDefault="007862B1" w:rsidP="007862B1">
      <w:pPr>
        <w:ind w:firstLine="567"/>
        <w:jc w:val="both"/>
        <w:rPr>
          <w:rFonts w:ascii="Arial LatArm" w:hAnsi="Arial LatArm" w:cs="GHEA Grapalat"/>
          <w:sz w:val="20"/>
          <w:szCs w:val="20"/>
          <w:lang w:val="hy-AM"/>
        </w:rPr>
      </w:pP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2.2.1.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Պատվիրատուի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կողմից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հավաստվում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է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,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որ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Ընկերությունը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թույլ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է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տվել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պայմանագրային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պարտավորությունների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խախտում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,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իսկ</w:t>
      </w:r>
    </w:p>
    <w:p w14:paraId="51764C6C" w14:textId="77777777" w:rsidR="007862B1" w:rsidRPr="00FE4A6D" w:rsidDel="00A13215" w:rsidRDefault="007862B1" w:rsidP="007862B1">
      <w:pPr>
        <w:ind w:firstLine="567"/>
        <w:jc w:val="both"/>
        <w:rPr>
          <w:rFonts w:ascii="Arial LatArm" w:hAnsi="Arial LatArm" w:cs="GHEA Grapalat"/>
          <w:sz w:val="20"/>
          <w:szCs w:val="20"/>
          <w:lang w:val="hy-AM"/>
        </w:rPr>
      </w:pP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2.2.2.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Ընկերության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կողմից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հավաստվում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է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,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որ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սույն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տուժանքի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համաձայնագիրը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և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կից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Պահանջագիրը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պատշաճ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ստորագրված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է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Ընկերության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իրավասու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անձի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կողմից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>:</w:t>
      </w:r>
    </w:p>
    <w:p w14:paraId="425EBDE0" w14:textId="77777777" w:rsidR="007862B1" w:rsidRPr="00FE4A6D" w:rsidRDefault="007862B1" w:rsidP="007862B1">
      <w:pPr>
        <w:ind w:firstLine="567"/>
        <w:jc w:val="both"/>
        <w:rPr>
          <w:rFonts w:ascii="Arial LatArm" w:hAnsi="Arial LatArm" w:cs="GHEA Grapalat"/>
          <w:sz w:val="20"/>
          <w:szCs w:val="20"/>
          <w:lang w:val="hy-AM"/>
        </w:rPr>
      </w:pP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2.3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Սույն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Համաձայնագրի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կապակցությամբ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ծագած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վեճերը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լուծվում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են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բանակցությունների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միջոցով։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Համաձայնություն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ձեռք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չբերելու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դեպքում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վեճերը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լուծվում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են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դատական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կարգով։</w:t>
      </w:r>
    </w:p>
    <w:p w14:paraId="47A710C4" w14:textId="77777777" w:rsidR="007862B1" w:rsidRPr="00FE4A6D" w:rsidRDefault="007862B1" w:rsidP="007862B1">
      <w:pPr>
        <w:ind w:firstLine="567"/>
        <w:jc w:val="both"/>
        <w:rPr>
          <w:rFonts w:ascii="Arial LatArm" w:hAnsi="Arial LatArm" w:cs="GHEA Grapalat"/>
          <w:sz w:val="20"/>
          <w:szCs w:val="20"/>
          <w:lang w:val="hy-AM"/>
        </w:rPr>
      </w:pPr>
    </w:p>
    <w:p w14:paraId="6F3B1999" w14:textId="77777777" w:rsidR="007862B1" w:rsidRPr="00FE4A6D" w:rsidRDefault="007862B1" w:rsidP="007862B1">
      <w:pPr>
        <w:ind w:firstLine="567"/>
        <w:jc w:val="center"/>
        <w:rPr>
          <w:rFonts w:ascii="Arial LatArm" w:hAnsi="Arial LatArm" w:cs="GHEA Grapalat"/>
          <w:sz w:val="20"/>
          <w:szCs w:val="20"/>
          <w:lang w:val="hy-AM"/>
        </w:rPr>
      </w:pPr>
      <w:r w:rsidRPr="00FE4A6D">
        <w:rPr>
          <w:rFonts w:ascii="Arial LatArm" w:hAnsi="Arial LatArm" w:cs="GHEA Grapalat"/>
          <w:b/>
          <w:sz w:val="20"/>
          <w:szCs w:val="20"/>
          <w:lang w:val="hy-AM"/>
        </w:rPr>
        <w:t xml:space="preserve">3. </w:t>
      </w:r>
      <w:r w:rsidRPr="00FE4A6D">
        <w:rPr>
          <w:rFonts w:ascii="GHEA Grapalat" w:hAnsi="GHEA Grapalat" w:cs="GHEA Grapalat"/>
          <w:b/>
          <w:sz w:val="20"/>
          <w:szCs w:val="20"/>
          <w:lang w:val="hy-AM"/>
        </w:rPr>
        <w:t>Ընկերության</w:t>
      </w:r>
      <w:r w:rsidRPr="00FE4A6D">
        <w:rPr>
          <w:rFonts w:ascii="Arial LatArm" w:hAnsi="Arial LatArm" w:cs="GHEA Grapalat"/>
          <w:b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b/>
          <w:sz w:val="20"/>
          <w:szCs w:val="20"/>
          <w:lang w:val="hy-AM"/>
        </w:rPr>
        <w:t>հասցեն</w:t>
      </w:r>
      <w:r w:rsidRPr="00FE4A6D">
        <w:rPr>
          <w:rFonts w:ascii="Arial LatArm" w:hAnsi="Arial LatArm" w:cs="GHEA Grapalat"/>
          <w:b/>
          <w:sz w:val="20"/>
          <w:szCs w:val="20"/>
          <w:lang w:val="hy-AM"/>
        </w:rPr>
        <w:t xml:space="preserve">, </w:t>
      </w:r>
      <w:r w:rsidRPr="00FE4A6D">
        <w:rPr>
          <w:rFonts w:ascii="GHEA Grapalat" w:hAnsi="GHEA Grapalat" w:cs="GHEA Grapalat"/>
          <w:b/>
          <w:sz w:val="20"/>
          <w:szCs w:val="20"/>
          <w:lang w:val="hy-AM"/>
        </w:rPr>
        <w:t>բանկային</w:t>
      </w:r>
      <w:r w:rsidRPr="00FE4A6D">
        <w:rPr>
          <w:rFonts w:ascii="Arial LatArm" w:hAnsi="Arial LatArm" w:cs="GHEA Grapalat"/>
          <w:b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b/>
          <w:sz w:val="20"/>
          <w:szCs w:val="20"/>
          <w:lang w:val="hy-AM"/>
        </w:rPr>
        <w:t>վավերապայմանները</w:t>
      </w:r>
      <w:r w:rsidRPr="00FE4A6D">
        <w:rPr>
          <w:rFonts w:ascii="Arial LatArm" w:hAnsi="Arial LatArm" w:cs="GHEA Grapalat"/>
          <w:b/>
          <w:sz w:val="20"/>
          <w:szCs w:val="20"/>
          <w:lang w:val="hy-AM"/>
        </w:rPr>
        <w:t>`</w:t>
      </w:r>
    </w:p>
    <w:p w14:paraId="49520016" w14:textId="77777777" w:rsidR="007862B1" w:rsidRPr="00FE4A6D" w:rsidRDefault="007862B1" w:rsidP="007862B1">
      <w:pPr>
        <w:jc w:val="both"/>
        <w:rPr>
          <w:rFonts w:ascii="Arial LatArm" w:hAnsi="Arial LatArm" w:cs="GHEA Grapalat"/>
          <w:sz w:val="20"/>
          <w:szCs w:val="20"/>
          <w:u w:val="single"/>
          <w:lang w:val="hy-AM"/>
        </w:rPr>
      </w:pPr>
      <w:r w:rsidRPr="00FE4A6D">
        <w:rPr>
          <w:rFonts w:ascii="Arial LatArm" w:hAnsi="Arial LatArm" w:cs="GHEA Grapalat"/>
          <w:sz w:val="20"/>
          <w:szCs w:val="20"/>
          <w:u w:val="single"/>
          <w:lang w:val="hy-AM"/>
        </w:rPr>
        <w:tab/>
      </w:r>
      <w:r w:rsidRPr="00FE4A6D">
        <w:rPr>
          <w:rFonts w:ascii="Arial LatArm" w:hAnsi="Arial LatArm" w:cs="GHEA Grapalat"/>
          <w:sz w:val="20"/>
          <w:szCs w:val="20"/>
          <w:u w:val="single"/>
          <w:lang w:val="hy-AM"/>
        </w:rPr>
        <w:tab/>
      </w:r>
      <w:r w:rsidRPr="00FE4A6D">
        <w:rPr>
          <w:rFonts w:ascii="Arial LatArm" w:hAnsi="Arial LatArm" w:cs="GHEA Grapalat"/>
          <w:sz w:val="20"/>
          <w:szCs w:val="20"/>
          <w:u w:val="single"/>
          <w:lang w:val="hy-AM"/>
        </w:rPr>
        <w:tab/>
      </w:r>
      <w:r w:rsidRPr="00FE4A6D">
        <w:rPr>
          <w:rFonts w:ascii="Arial LatArm" w:hAnsi="Arial LatArm" w:cs="GHEA Grapalat"/>
          <w:sz w:val="20"/>
          <w:szCs w:val="20"/>
          <w:u w:val="single"/>
          <w:lang w:val="hy-AM"/>
        </w:rPr>
        <w:tab/>
      </w:r>
      <w:r w:rsidRPr="00FE4A6D">
        <w:rPr>
          <w:rFonts w:ascii="Arial LatArm" w:hAnsi="Arial LatArm" w:cs="GHEA Grapalat"/>
          <w:sz w:val="20"/>
          <w:szCs w:val="20"/>
          <w:u w:val="single"/>
          <w:lang w:val="hy-AM"/>
        </w:rPr>
        <w:tab/>
      </w:r>
    </w:p>
    <w:p w14:paraId="69DA2F6B" w14:textId="77777777" w:rsidR="007862B1" w:rsidRPr="00FE4A6D" w:rsidRDefault="007862B1" w:rsidP="007862B1">
      <w:pPr>
        <w:jc w:val="both"/>
        <w:rPr>
          <w:rFonts w:ascii="Arial LatArm" w:hAnsi="Arial LatArm"/>
          <w:sz w:val="18"/>
          <w:szCs w:val="18"/>
          <w:vertAlign w:val="superscript"/>
          <w:lang w:val="hy-AM"/>
        </w:rPr>
      </w:pPr>
      <w:r w:rsidRPr="00FE4A6D">
        <w:rPr>
          <w:rFonts w:ascii="Arial LatArm" w:hAnsi="Arial LatArm"/>
          <w:sz w:val="18"/>
          <w:szCs w:val="18"/>
          <w:vertAlign w:val="superscript"/>
          <w:lang w:val="hy-AM"/>
        </w:rPr>
        <w:t xml:space="preserve">                               </w:t>
      </w:r>
      <w:r w:rsidRPr="00FE4A6D">
        <w:rPr>
          <w:rFonts w:ascii="GHEA Grapalat" w:hAnsi="GHEA Grapalat"/>
          <w:sz w:val="18"/>
          <w:szCs w:val="18"/>
          <w:vertAlign w:val="superscript"/>
          <w:lang w:val="hy-AM"/>
        </w:rPr>
        <w:t>ընկերության</w:t>
      </w:r>
      <w:r w:rsidRPr="00FE4A6D">
        <w:rPr>
          <w:rFonts w:ascii="Arial LatArm" w:hAnsi="Arial LatArm"/>
          <w:sz w:val="18"/>
          <w:szCs w:val="18"/>
          <w:vertAlign w:val="superscript"/>
          <w:lang w:val="hy-AM"/>
        </w:rPr>
        <w:t xml:space="preserve"> </w:t>
      </w:r>
      <w:r w:rsidRPr="00FE4A6D">
        <w:rPr>
          <w:rFonts w:ascii="GHEA Grapalat" w:hAnsi="GHEA Grapalat"/>
          <w:sz w:val="18"/>
          <w:szCs w:val="18"/>
          <w:vertAlign w:val="superscript"/>
          <w:lang w:val="hy-AM"/>
        </w:rPr>
        <w:t>անվանումը</w:t>
      </w:r>
    </w:p>
    <w:p w14:paraId="725A1D7F" w14:textId="77777777" w:rsidR="007862B1" w:rsidRPr="00FE4A6D" w:rsidRDefault="007862B1" w:rsidP="007862B1">
      <w:pPr>
        <w:jc w:val="both"/>
        <w:rPr>
          <w:rFonts w:ascii="Arial LatArm" w:hAnsi="Arial LatArm"/>
          <w:sz w:val="18"/>
          <w:szCs w:val="18"/>
          <w:u w:val="single"/>
          <w:vertAlign w:val="superscript"/>
          <w:lang w:val="hy-AM"/>
        </w:rPr>
      </w:pPr>
      <w:r w:rsidRPr="00FE4A6D">
        <w:rPr>
          <w:rFonts w:ascii="Arial LatArm" w:hAnsi="Arial LatArm"/>
          <w:sz w:val="18"/>
          <w:szCs w:val="18"/>
          <w:vertAlign w:val="superscript"/>
          <w:lang w:val="hy-AM"/>
        </w:rPr>
        <w:t xml:space="preserve"> </w:t>
      </w:r>
      <w:r w:rsidRPr="00FE4A6D">
        <w:rPr>
          <w:rFonts w:ascii="Arial LatArm" w:hAnsi="Arial LatArm"/>
          <w:sz w:val="18"/>
          <w:szCs w:val="18"/>
          <w:u w:val="single"/>
          <w:vertAlign w:val="superscript"/>
          <w:lang w:val="hy-AM"/>
        </w:rPr>
        <w:tab/>
      </w:r>
      <w:r w:rsidRPr="00FE4A6D">
        <w:rPr>
          <w:rFonts w:ascii="Arial LatArm" w:hAnsi="Arial LatArm"/>
          <w:sz w:val="18"/>
          <w:szCs w:val="18"/>
          <w:u w:val="single"/>
          <w:vertAlign w:val="superscript"/>
          <w:lang w:val="hy-AM"/>
        </w:rPr>
        <w:tab/>
      </w:r>
      <w:r w:rsidRPr="00FE4A6D">
        <w:rPr>
          <w:rFonts w:ascii="Arial LatArm" w:hAnsi="Arial LatArm"/>
          <w:sz w:val="18"/>
          <w:szCs w:val="18"/>
          <w:u w:val="single"/>
          <w:vertAlign w:val="superscript"/>
          <w:lang w:val="hy-AM"/>
        </w:rPr>
        <w:tab/>
      </w:r>
      <w:r w:rsidRPr="00FE4A6D">
        <w:rPr>
          <w:rFonts w:ascii="Arial LatArm" w:hAnsi="Arial LatArm"/>
          <w:sz w:val="18"/>
          <w:szCs w:val="18"/>
          <w:u w:val="single"/>
          <w:vertAlign w:val="superscript"/>
          <w:lang w:val="hy-AM"/>
        </w:rPr>
        <w:tab/>
      </w:r>
      <w:r w:rsidRPr="00FE4A6D">
        <w:rPr>
          <w:rFonts w:ascii="Arial LatArm" w:hAnsi="Arial LatArm"/>
          <w:sz w:val="18"/>
          <w:szCs w:val="18"/>
          <w:u w:val="single"/>
          <w:vertAlign w:val="superscript"/>
          <w:lang w:val="hy-AM"/>
        </w:rPr>
        <w:tab/>
      </w:r>
    </w:p>
    <w:p w14:paraId="062A741F" w14:textId="77777777" w:rsidR="007862B1" w:rsidRPr="00FE4A6D" w:rsidRDefault="007862B1" w:rsidP="007862B1">
      <w:pPr>
        <w:jc w:val="both"/>
        <w:rPr>
          <w:rFonts w:ascii="Arial LatArm" w:hAnsi="Arial LatArm"/>
          <w:sz w:val="18"/>
          <w:szCs w:val="18"/>
          <w:vertAlign w:val="superscript"/>
          <w:lang w:val="hy-AM"/>
        </w:rPr>
      </w:pPr>
      <w:r w:rsidRPr="00FE4A6D">
        <w:rPr>
          <w:rFonts w:ascii="Arial LatArm" w:hAnsi="Arial LatArm"/>
          <w:sz w:val="18"/>
          <w:szCs w:val="18"/>
          <w:vertAlign w:val="superscript"/>
          <w:lang w:val="hy-AM"/>
        </w:rPr>
        <w:t xml:space="preserve">                              </w:t>
      </w:r>
      <w:r w:rsidRPr="00FE4A6D">
        <w:rPr>
          <w:rFonts w:ascii="GHEA Grapalat" w:hAnsi="GHEA Grapalat"/>
          <w:sz w:val="18"/>
          <w:szCs w:val="18"/>
          <w:vertAlign w:val="superscript"/>
          <w:lang w:val="hy-AM"/>
        </w:rPr>
        <w:t>ընկերության</w:t>
      </w:r>
      <w:r w:rsidRPr="00FE4A6D">
        <w:rPr>
          <w:rFonts w:ascii="Arial LatArm" w:hAnsi="Arial LatArm"/>
          <w:sz w:val="18"/>
          <w:szCs w:val="18"/>
          <w:vertAlign w:val="superscript"/>
          <w:lang w:val="hy-AM"/>
        </w:rPr>
        <w:t xml:space="preserve"> </w:t>
      </w:r>
      <w:r w:rsidRPr="00FE4A6D">
        <w:rPr>
          <w:rFonts w:ascii="GHEA Grapalat" w:hAnsi="GHEA Grapalat"/>
          <w:sz w:val="18"/>
          <w:szCs w:val="18"/>
          <w:vertAlign w:val="superscript"/>
          <w:lang w:val="hy-AM"/>
        </w:rPr>
        <w:t>հասցեն</w:t>
      </w:r>
    </w:p>
    <w:p w14:paraId="25B57ACB" w14:textId="77777777" w:rsidR="007862B1" w:rsidRPr="00FE4A6D" w:rsidRDefault="007862B1" w:rsidP="007862B1">
      <w:pPr>
        <w:jc w:val="both"/>
        <w:rPr>
          <w:rFonts w:ascii="Arial LatArm" w:hAnsi="Arial LatArm"/>
          <w:sz w:val="18"/>
          <w:szCs w:val="18"/>
          <w:u w:val="single"/>
          <w:vertAlign w:val="superscript"/>
          <w:lang w:val="hy-AM"/>
        </w:rPr>
      </w:pPr>
      <w:r w:rsidRPr="00FE4A6D">
        <w:rPr>
          <w:rFonts w:ascii="Arial LatArm" w:hAnsi="Arial LatArm"/>
          <w:sz w:val="18"/>
          <w:szCs w:val="18"/>
          <w:u w:val="single"/>
          <w:vertAlign w:val="superscript"/>
          <w:lang w:val="hy-AM"/>
        </w:rPr>
        <w:tab/>
      </w:r>
      <w:r w:rsidRPr="00FE4A6D">
        <w:rPr>
          <w:rFonts w:ascii="Arial LatArm" w:hAnsi="Arial LatArm"/>
          <w:sz w:val="18"/>
          <w:szCs w:val="18"/>
          <w:u w:val="single"/>
          <w:vertAlign w:val="superscript"/>
          <w:lang w:val="hy-AM"/>
        </w:rPr>
        <w:tab/>
      </w:r>
      <w:r w:rsidRPr="00FE4A6D">
        <w:rPr>
          <w:rFonts w:ascii="Arial LatArm" w:hAnsi="Arial LatArm"/>
          <w:sz w:val="18"/>
          <w:szCs w:val="18"/>
          <w:u w:val="single"/>
          <w:vertAlign w:val="superscript"/>
          <w:lang w:val="hy-AM"/>
        </w:rPr>
        <w:tab/>
      </w:r>
      <w:r w:rsidRPr="00FE4A6D">
        <w:rPr>
          <w:rFonts w:ascii="Arial LatArm" w:hAnsi="Arial LatArm"/>
          <w:sz w:val="18"/>
          <w:szCs w:val="18"/>
          <w:u w:val="single"/>
          <w:vertAlign w:val="superscript"/>
          <w:lang w:val="hy-AM"/>
        </w:rPr>
        <w:tab/>
      </w:r>
      <w:r w:rsidRPr="00FE4A6D">
        <w:rPr>
          <w:rFonts w:ascii="Arial LatArm" w:hAnsi="Arial LatArm"/>
          <w:sz w:val="18"/>
          <w:szCs w:val="18"/>
          <w:u w:val="single"/>
          <w:vertAlign w:val="superscript"/>
          <w:lang w:val="hy-AM"/>
        </w:rPr>
        <w:tab/>
      </w:r>
    </w:p>
    <w:p w14:paraId="3E3473B2" w14:textId="77777777" w:rsidR="007862B1" w:rsidRPr="00FE4A6D" w:rsidRDefault="007862B1" w:rsidP="007862B1">
      <w:pPr>
        <w:jc w:val="both"/>
        <w:rPr>
          <w:rFonts w:ascii="Arial LatArm" w:hAnsi="Arial LatArm"/>
          <w:sz w:val="18"/>
          <w:szCs w:val="18"/>
          <w:vertAlign w:val="superscript"/>
          <w:lang w:val="hy-AM"/>
        </w:rPr>
      </w:pPr>
      <w:r w:rsidRPr="00FE4A6D">
        <w:rPr>
          <w:rFonts w:ascii="Arial LatArm" w:hAnsi="Arial LatArm"/>
          <w:sz w:val="18"/>
          <w:szCs w:val="18"/>
          <w:vertAlign w:val="superscript"/>
          <w:lang w:val="hy-AM"/>
        </w:rPr>
        <w:t xml:space="preserve">              </w:t>
      </w:r>
      <w:r w:rsidRPr="00FE4A6D">
        <w:rPr>
          <w:rFonts w:ascii="GHEA Grapalat" w:hAnsi="GHEA Grapalat"/>
          <w:sz w:val="18"/>
          <w:szCs w:val="18"/>
          <w:vertAlign w:val="superscript"/>
          <w:lang w:val="hy-AM"/>
        </w:rPr>
        <w:t>ընկերությանը</w:t>
      </w:r>
      <w:r w:rsidRPr="00FE4A6D">
        <w:rPr>
          <w:rFonts w:ascii="Arial LatArm" w:hAnsi="Arial LatArm"/>
          <w:sz w:val="18"/>
          <w:szCs w:val="18"/>
          <w:vertAlign w:val="superscript"/>
          <w:lang w:val="hy-AM"/>
        </w:rPr>
        <w:t xml:space="preserve"> </w:t>
      </w:r>
      <w:r w:rsidRPr="00FE4A6D">
        <w:rPr>
          <w:rFonts w:ascii="GHEA Grapalat" w:hAnsi="GHEA Grapalat"/>
          <w:sz w:val="18"/>
          <w:szCs w:val="18"/>
          <w:vertAlign w:val="superscript"/>
          <w:lang w:val="hy-AM"/>
        </w:rPr>
        <w:t>սպասարկող</w:t>
      </w:r>
      <w:r w:rsidRPr="00FE4A6D">
        <w:rPr>
          <w:rFonts w:ascii="Arial LatArm" w:hAnsi="Arial LatArm"/>
          <w:sz w:val="18"/>
          <w:szCs w:val="18"/>
          <w:vertAlign w:val="superscript"/>
          <w:lang w:val="hy-AM"/>
        </w:rPr>
        <w:t xml:space="preserve"> </w:t>
      </w:r>
      <w:r w:rsidRPr="00FE4A6D">
        <w:rPr>
          <w:rFonts w:ascii="GHEA Grapalat" w:hAnsi="GHEA Grapalat"/>
          <w:sz w:val="18"/>
          <w:szCs w:val="18"/>
          <w:vertAlign w:val="superscript"/>
          <w:lang w:val="hy-AM"/>
        </w:rPr>
        <w:t>բանկի</w:t>
      </w:r>
      <w:r w:rsidRPr="00FE4A6D">
        <w:rPr>
          <w:rFonts w:ascii="Arial LatArm" w:hAnsi="Arial LatArm"/>
          <w:sz w:val="18"/>
          <w:szCs w:val="18"/>
          <w:vertAlign w:val="superscript"/>
          <w:lang w:val="hy-AM"/>
        </w:rPr>
        <w:t xml:space="preserve"> </w:t>
      </w:r>
      <w:r w:rsidRPr="00FE4A6D">
        <w:rPr>
          <w:rFonts w:ascii="GHEA Grapalat" w:hAnsi="GHEA Grapalat"/>
          <w:sz w:val="18"/>
          <w:szCs w:val="18"/>
          <w:vertAlign w:val="superscript"/>
          <w:lang w:val="hy-AM"/>
        </w:rPr>
        <w:t>անվանումը</w:t>
      </w:r>
    </w:p>
    <w:p w14:paraId="7D47451C" w14:textId="77777777" w:rsidR="007862B1" w:rsidRPr="00FE4A6D" w:rsidRDefault="007862B1" w:rsidP="007862B1">
      <w:pPr>
        <w:jc w:val="both"/>
        <w:rPr>
          <w:rFonts w:ascii="Arial LatArm" w:hAnsi="Arial LatArm"/>
          <w:sz w:val="18"/>
          <w:szCs w:val="18"/>
          <w:u w:val="single"/>
          <w:vertAlign w:val="superscript"/>
          <w:lang w:val="hy-AM"/>
        </w:rPr>
      </w:pPr>
      <w:r w:rsidRPr="00FE4A6D">
        <w:rPr>
          <w:rFonts w:ascii="Arial LatArm" w:hAnsi="Arial LatArm"/>
          <w:sz w:val="18"/>
          <w:szCs w:val="18"/>
          <w:u w:val="single"/>
          <w:vertAlign w:val="superscript"/>
          <w:lang w:val="hy-AM"/>
        </w:rPr>
        <w:tab/>
      </w:r>
      <w:r w:rsidRPr="00FE4A6D">
        <w:rPr>
          <w:rFonts w:ascii="Arial LatArm" w:hAnsi="Arial LatArm"/>
          <w:sz w:val="18"/>
          <w:szCs w:val="18"/>
          <w:u w:val="single"/>
          <w:vertAlign w:val="superscript"/>
          <w:lang w:val="hy-AM"/>
        </w:rPr>
        <w:tab/>
      </w:r>
      <w:r w:rsidRPr="00FE4A6D">
        <w:rPr>
          <w:rFonts w:ascii="Arial LatArm" w:hAnsi="Arial LatArm"/>
          <w:sz w:val="18"/>
          <w:szCs w:val="18"/>
          <w:u w:val="single"/>
          <w:vertAlign w:val="superscript"/>
          <w:lang w:val="hy-AM"/>
        </w:rPr>
        <w:tab/>
      </w:r>
      <w:r w:rsidRPr="00FE4A6D">
        <w:rPr>
          <w:rFonts w:ascii="Arial LatArm" w:hAnsi="Arial LatArm"/>
          <w:sz w:val="18"/>
          <w:szCs w:val="18"/>
          <w:u w:val="single"/>
          <w:vertAlign w:val="superscript"/>
          <w:lang w:val="hy-AM"/>
        </w:rPr>
        <w:tab/>
      </w:r>
      <w:r w:rsidRPr="00FE4A6D">
        <w:rPr>
          <w:rFonts w:ascii="Arial LatArm" w:hAnsi="Arial LatArm"/>
          <w:sz w:val="18"/>
          <w:szCs w:val="18"/>
          <w:u w:val="single"/>
          <w:vertAlign w:val="superscript"/>
          <w:lang w:val="hy-AM"/>
        </w:rPr>
        <w:tab/>
      </w:r>
    </w:p>
    <w:p w14:paraId="32332E05" w14:textId="77777777" w:rsidR="006E35C3" w:rsidRPr="00FE4A6D" w:rsidRDefault="006E35C3" w:rsidP="007862B1">
      <w:pPr>
        <w:jc w:val="both"/>
        <w:rPr>
          <w:rFonts w:ascii="Arial LatArm" w:hAnsi="Arial LatArm"/>
          <w:sz w:val="18"/>
          <w:szCs w:val="18"/>
          <w:u w:val="single"/>
          <w:vertAlign w:val="superscript"/>
          <w:lang w:val="hy-AM"/>
        </w:rPr>
      </w:pPr>
    </w:p>
    <w:p w14:paraId="7079508D" w14:textId="77777777" w:rsidR="00334B2F" w:rsidRPr="00FE4A6D" w:rsidRDefault="00334B2F" w:rsidP="00334B2F">
      <w:pPr>
        <w:jc w:val="both"/>
        <w:rPr>
          <w:rFonts w:ascii="Arial LatArm" w:hAnsi="Arial LatArm"/>
          <w:sz w:val="20"/>
          <w:szCs w:val="20"/>
          <w:lang w:val="hy-AM"/>
        </w:rPr>
      </w:pPr>
      <w:r w:rsidRPr="00FE4A6D">
        <w:rPr>
          <w:rFonts w:ascii="GHEA Grapalat" w:hAnsi="GHEA Grapalat"/>
          <w:sz w:val="20"/>
          <w:szCs w:val="20"/>
          <w:lang w:val="hy-AM"/>
        </w:rPr>
        <w:t>Կ</w:t>
      </w:r>
      <w:r w:rsidRPr="00FE4A6D">
        <w:rPr>
          <w:rFonts w:ascii="Arial LatArm" w:hAnsi="Arial LatArm"/>
          <w:sz w:val="20"/>
          <w:szCs w:val="20"/>
          <w:lang w:val="hy-AM"/>
        </w:rPr>
        <w:t>.</w:t>
      </w:r>
      <w:r w:rsidRPr="00FE4A6D">
        <w:rPr>
          <w:rFonts w:ascii="GHEA Grapalat" w:hAnsi="GHEA Grapalat"/>
          <w:sz w:val="20"/>
          <w:szCs w:val="20"/>
          <w:lang w:val="hy-AM"/>
        </w:rPr>
        <w:t>Տ</w:t>
      </w:r>
    </w:p>
    <w:p w14:paraId="79143026" w14:textId="77777777" w:rsidR="00334B2F" w:rsidRPr="00FE4A6D" w:rsidRDefault="00334B2F" w:rsidP="00334B2F">
      <w:pPr>
        <w:jc w:val="both"/>
        <w:rPr>
          <w:rFonts w:ascii="Arial LatArm" w:hAnsi="Arial LatArm"/>
          <w:sz w:val="20"/>
          <w:szCs w:val="20"/>
          <w:lang w:val="hy-AM"/>
        </w:rPr>
      </w:pPr>
    </w:p>
    <w:p w14:paraId="1688169F" w14:textId="77777777" w:rsidR="00334B2F" w:rsidRPr="00FE4A6D" w:rsidRDefault="00334B2F" w:rsidP="00334B2F">
      <w:pPr>
        <w:jc w:val="both"/>
        <w:rPr>
          <w:rFonts w:ascii="Arial LatArm" w:hAnsi="Arial LatArm"/>
          <w:sz w:val="20"/>
          <w:szCs w:val="20"/>
          <w:lang w:val="hy-AM"/>
        </w:rPr>
      </w:pPr>
      <w:r w:rsidRPr="00FE4A6D">
        <w:rPr>
          <w:rFonts w:ascii="GHEA Grapalat" w:hAnsi="GHEA Grapalat"/>
          <w:sz w:val="20"/>
          <w:szCs w:val="20"/>
          <w:lang w:val="hy-AM"/>
        </w:rPr>
        <w:t>Օր</w:t>
      </w:r>
      <w:r w:rsidRPr="00FE4A6D">
        <w:rPr>
          <w:rFonts w:ascii="Arial LatArm" w:hAnsi="Arial LatArm"/>
          <w:sz w:val="20"/>
          <w:szCs w:val="20"/>
          <w:lang w:val="hy-AM"/>
        </w:rPr>
        <w:t>/</w:t>
      </w:r>
      <w:r w:rsidRPr="00FE4A6D">
        <w:rPr>
          <w:rFonts w:ascii="GHEA Grapalat" w:hAnsi="GHEA Grapalat"/>
          <w:sz w:val="20"/>
          <w:szCs w:val="20"/>
          <w:lang w:val="hy-AM"/>
        </w:rPr>
        <w:t>ամիս</w:t>
      </w:r>
      <w:r w:rsidRPr="00FE4A6D">
        <w:rPr>
          <w:rFonts w:ascii="Arial LatArm" w:hAnsi="Arial LatArm"/>
          <w:sz w:val="20"/>
          <w:szCs w:val="20"/>
          <w:lang w:val="hy-AM"/>
        </w:rPr>
        <w:t>/</w:t>
      </w:r>
      <w:r w:rsidRPr="00FE4A6D">
        <w:rPr>
          <w:rFonts w:ascii="GHEA Grapalat" w:hAnsi="GHEA Grapalat"/>
          <w:sz w:val="20"/>
          <w:szCs w:val="20"/>
          <w:lang w:val="hy-AM"/>
        </w:rPr>
        <w:t>տարի</w:t>
      </w:r>
    </w:p>
    <w:p w14:paraId="7DD88C21" w14:textId="77777777" w:rsidR="006E35C3" w:rsidRPr="00FE4A6D" w:rsidRDefault="006E35C3" w:rsidP="007862B1">
      <w:pPr>
        <w:jc w:val="both"/>
        <w:rPr>
          <w:rFonts w:ascii="Arial LatArm" w:hAnsi="Arial LatArm"/>
          <w:sz w:val="18"/>
          <w:szCs w:val="18"/>
          <w:vertAlign w:val="superscript"/>
          <w:lang w:val="hy-AM"/>
        </w:rPr>
      </w:pPr>
    </w:p>
    <w:p w14:paraId="7784BAEE" w14:textId="77777777" w:rsidR="007862B1" w:rsidRPr="00FE4A6D" w:rsidRDefault="007862B1" w:rsidP="007862B1">
      <w:pPr>
        <w:jc w:val="both"/>
        <w:rPr>
          <w:rFonts w:ascii="Arial LatArm" w:hAnsi="Arial LatArm" w:cs="GHEA Grapalat"/>
          <w:i/>
          <w:sz w:val="18"/>
          <w:szCs w:val="18"/>
          <w:lang w:val="hy-AM"/>
        </w:rPr>
      </w:pPr>
    </w:p>
    <w:p w14:paraId="3A0440DC" w14:textId="77777777" w:rsidR="006E35C3" w:rsidRPr="00FE4A6D" w:rsidRDefault="006E35C3" w:rsidP="006E35C3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rial LatArm" w:hAnsi="Arial LatArm" w:cs="Sylfaen"/>
          <w:i/>
          <w:sz w:val="16"/>
          <w:szCs w:val="16"/>
          <w:lang w:val="hy-AM"/>
        </w:rPr>
      </w:pPr>
      <w:r w:rsidRPr="00FE4A6D">
        <w:rPr>
          <w:rFonts w:ascii="Arial LatArm" w:hAnsi="Arial LatArm" w:cs="Sylfaen"/>
          <w:i/>
          <w:sz w:val="16"/>
          <w:szCs w:val="16"/>
          <w:lang w:val="hy-AM"/>
        </w:rPr>
        <w:t xml:space="preserve">* </w:t>
      </w:r>
      <w:r w:rsidRPr="00FE4A6D">
        <w:rPr>
          <w:rFonts w:ascii="GHEA Grapalat" w:hAnsi="GHEA Grapalat"/>
          <w:i/>
          <w:sz w:val="16"/>
          <w:szCs w:val="16"/>
          <w:lang w:val="hy-AM"/>
        </w:rPr>
        <w:t>լրացվում</w:t>
      </w:r>
      <w:r w:rsidRPr="00FE4A6D">
        <w:rPr>
          <w:rFonts w:ascii="Arial LatArm" w:hAnsi="Arial LatArm"/>
          <w:i/>
          <w:sz w:val="16"/>
          <w:szCs w:val="16"/>
          <w:lang w:val="hy-AM"/>
        </w:rPr>
        <w:t xml:space="preserve"> </w:t>
      </w:r>
      <w:r w:rsidRPr="00FE4A6D">
        <w:rPr>
          <w:rFonts w:ascii="GHEA Grapalat" w:hAnsi="GHEA Grapalat"/>
          <w:i/>
          <w:sz w:val="16"/>
          <w:szCs w:val="16"/>
          <w:lang w:val="hy-AM"/>
        </w:rPr>
        <w:t>է</w:t>
      </w:r>
      <w:r w:rsidRPr="00FE4A6D">
        <w:rPr>
          <w:rFonts w:ascii="Arial LatArm" w:hAnsi="Arial LatArm"/>
          <w:i/>
          <w:sz w:val="16"/>
          <w:szCs w:val="16"/>
          <w:lang w:val="hy-AM"/>
        </w:rPr>
        <w:t xml:space="preserve"> </w:t>
      </w:r>
      <w:r w:rsidRPr="00FE4A6D">
        <w:rPr>
          <w:rFonts w:ascii="GHEA Grapalat" w:hAnsi="GHEA Grapalat"/>
          <w:i/>
          <w:sz w:val="16"/>
          <w:szCs w:val="16"/>
          <w:lang w:val="hy-AM"/>
        </w:rPr>
        <w:t>հանձնաժողովի</w:t>
      </w:r>
      <w:r w:rsidRPr="00FE4A6D">
        <w:rPr>
          <w:rFonts w:ascii="Arial LatArm" w:hAnsi="Arial LatArm"/>
          <w:i/>
          <w:sz w:val="16"/>
          <w:szCs w:val="16"/>
          <w:lang w:val="hy-AM"/>
        </w:rPr>
        <w:t xml:space="preserve"> </w:t>
      </w:r>
      <w:r w:rsidRPr="00FE4A6D">
        <w:rPr>
          <w:rFonts w:ascii="GHEA Grapalat" w:hAnsi="GHEA Grapalat"/>
          <w:i/>
          <w:sz w:val="16"/>
          <w:szCs w:val="16"/>
          <w:lang w:val="hy-AM"/>
        </w:rPr>
        <w:t>քարտուղարի</w:t>
      </w:r>
      <w:r w:rsidRPr="00FE4A6D">
        <w:rPr>
          <w:rFonts w:ascii="Arial LatArm" w:hAnsi="Arial LatArm"/>
          <w:i/>
          <w:sz w:val="16"/>
          <w:szCs w:val="16"/>
          <w:lang w:val="hy-AM"/>
        </w:rPr>
        <w:t xml:space="preserve"> </w:t>
      </w:r>
      <w:r w:rsidRPr="00FE4A6D">
        <w:rPr>
          <w:rFonts w:ascii="GHEA Grapalat" w:hAnsi="GHEA Grapalat"/>
          <w:i/>
          <w:sz w:val="16"/>
          <w:szCs w:val="16"/>
          <w:lang w:val="hy-AM"/>
        </w:rPr>
        <w:t>կողմից</w:t>
      </w:r>
      <w:r w:rsidRPr="00FE4A6D">
        <w:rPr>
          <w:rFonts w:ascii="Arial LatArm" w:hAnsi="Arial LatArm"/>
          <w:i/>
          <w:sz w:val="16"/>
          <w:szCs w:val="16"/>
          <w:lang w:val="hy-AM"/>
        </w:rPr>
        <w:t xml:space="preserve">` </w:t>
      </w:r>
      <w:r w:rsidRPr="00FE4A6D">
        <w:rPr>
          <w:rFonts w:ascii="GHEA Grapalat" w:hAnsi="GHEA Grapalat"/>
          <w:i/>
          <w:sz w:val="16"/>
          <w:szCs w:val="16"/>
          <w:lang w:val="hy-AM"/>
        </w:rPr>
        <w:t>մինչև</w:t>
      </w:r>
      <w:r w:rsidRPr="00FE4A6D">
        <w:rPr>
          <w:rFonts w:ascii="Arial LatArm" w:hAnsi="Arial LatArm"/>
          <w:i/>
          <w:sz w:val="16"/>
          <w:szCs w:val="16"/>
          <w:lang w:val="hy-AM"/>
        </w:rPr>
        <w:t xml:space="preserve"> </w:t>
      </w:r>
      <w:r w:rsidRPr="00FE4A6D">
        <w:rPr>
          <w:rFonts w:ascii="GHEA Grapalat" w:hAnsi="GHEA Grapalat"/>
          <w:i/>
          <w:sz w:val="16"/>
          <w:szCs w:val="16"/>
          <w:lang w:val="hy-AM"/>
        </w:rPr>
        <w:t>հրավերը</w:t>
      </w:r>
      <w:r w:rsidRPr="00FE4A6D">
        <w:rPr>
          <w:rFonts w:ascii="Arial LatArm" w:hAnsi="Arial LatArm"/>
          <w:i/>
          <w:sz w:val="16"/>
          <w:szCs w:val="16"/>
          <w:lang w:val="hy-AM"/>
        </w:rPr>
        <w:t xml:space="preserve"> </w:t>
      </w:r>
      <w:r w:rsidRPr="00FE4A6D">
        <w:rPr>
          <w:rFonts w:ascii="GHEA Grapalat" w:hAnsi="GHEA Grapalat"/>
          <w:i/>
          <w:sz w:val="16"/>
          <w:szCs w:val="16"/>
          <w:lang w:val="hy-AM"/>
        </w:rPr>
        <w:t>տեղեկագրում</w:t>
      </w:r>
      <w:r w:rsidRPr="00FE4A6D">
        <w:rPr>
          <w:rFonts w:ascii="Arial LatArm" w:hAnsi="Arial LatArm"/>
          <w:i/>
          <w:sz w:val="16"/>
          <w:szCs w:val="16"/>
          <w:lang w:val="hy-AM"/>
        </w:rPr>
        <w:t xml:space="preserve"> </w:t>
      </w:r>
      <w:r w:rsidRPr="00FE4A6D">
        <w:rPr>
          <w:rFonts w:ascii="GHEA Grapalat" w:hAnsi="GHEA Grapalat"/>
          <w:i/>
          <w:sz w:val="16"/>
          <w:szCs w:val="16"/>
          <w:lang w:val="hy-AM"/>
        </w:rPr>
        <w:t>հրապարակելը</w:t>
      </w:r>
      <w:r w:rsidRPr="00FE4A6D">
        <w:rPr>
          <w:rFonts w:ascii="Arial LatArm" w:hAnsi="Arial LatArm"/>
          <w:i/>
          <w:sz w:val="16"/>
          <w:szCs w:val="16"/>
          <w:lang w:val="hy-AM"/>
        </w:rPr>
        <w:t>:</w:t>
      </w:r>
    </w:p>
    <w:p w14:paraId="50391043" w14:textId="77777777" w:rsidR="00595213" w:rsidRPr="00FE4A6D" w:rsidRDefault="007862B1" w:rsidP="00091EBC">
      <w:pPr>
        <w:pStyle w:val="31"/>
        <w:spacing w:line="240" w:lineRule="auto"/>
        <w:jc w:val="right"/>
        <w:rPr>
          <w:rFonts w:ascii="Arial LatArm" w:hAnsi="Arial LatArm"/>
          <w:b/>
          <w:lang w:val="hy-AM"/>
        </w:rPr>
      </w:pPr>
      <w:r w:rsidRPr="00FE4A6D">
        <w:rPr>
          <w:rFonts w:ascii="Arial LatArm" w:hAnsi="Arial LatArm"/>
          <w:b/>
          <w:lang w:val="hy-AM"/>
        </w:rPr>
        <w:br w:type="page"/>
      </w:r>
    </w:p>
    <w:tbl>
      <w:tblPr>
        <w:tblpPr w:leftFromText="180" w:rightFromText="180" w:vertAnchor="page" w:horzAnchor="margin" w:tblpXSpec="center" w:tblpY="1003"/>
        <w:tblW w:w="10980" w:type="dxa"/>
        <w:tblLook w:val="0000" w:firstRow="0" w:lastRow="0" w:firstColumn="0" w:lastColumn="0" w:noHBand="0" w:noVBand="0"/>
      </w:tblPr>
      <w:tblGrid>
        <w:gridCol w:w="5616"/>
        <w:gridCol w:w="5364"/>
      </w:tblGrid>
      <w:tr w:rsidR="00595213" w:rsidRPr="00FE4A6D" w14:paraId="02EDA85C" w14:textId="77777777" w:rsidTr="00CB0ADE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3831BA19" w14:textId="77777777" w:rsidR="00595213" w:rsidRPr="00FE4A6D" w:rsidRDefault="00595213" w:rsidP="00CB0ADE">
            <w:pPr>
              <w:rPr>
                <w:rFonts w:ascii="Arial LatArm" w:hAnsi="Arial LatArm" w:cs="Sylfaen"/>
                <w:b/>
                <w:bCs/>
                <w:sz w:val="20"/>
                <w:szCs w:val="20"/>
                <w:lang w:val="hy-AM"/>
              </w:rPr>
            </w:pPr>
            <w:r w:rsidRPr="00FE4A6D">
              <w:rPr>
                <w:rFonts w:ascii="Arial LatArm" w:hAnsi="Arial LatArm" w:cs="Sylfaen"/>
                <w:sz w:val="20"/>
                <w:szCs w:val="20"/>
              </w:rPr>
              <w:lastRenderedPageBreak/>
              <w:t xml:space="preserve">1.                                                              </w:t>
            </w:r>
            <w:r w:rsidRPr="00FE4A6D">
              <w:rPr>
                <w:rFonts w:ascii="GHEA Grapalat" w:hAnsi="GHEA Grapalat" w:cs="Sylfaen"/>
                <w:b/>
                <w:bCs/>
                <w:sz w:val="20"/>
                <w:szCs w:val="20"/>
              </w:rPr>
              <w:t>ՎՃԱՐՄԱՆ</w:t>
            </w:r>
            <w:r w:rsidRPr="00FE4A6D">
              <w:rPr>
                <w:rFonts w:ascii="Arial LatArm" w:hAnsi="Arial LatArm" w:cs="Arial"/>
                <w:b/>
                <w:bCs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 w:cs="Sylfaen"/>
                <w:b/>
                <w:bCs/>
                <w:sz w:val="20"/>
                <w:szCs w:val="20"/>
              </w:rPr>
              <w:t>ՊԱՀԱՆՋԱԳԻՐ</w:t>
            </w:r>
            <w:r w:rsidRPr="00FE4A6D">
              <w:rPr>
                <w:rFonts w:ascii="Arial LatArm" w:hAnsi="Arial LatArm" w:cs="Sylfaen"/>
                <w:b/>
                <w:bCs/>
                <w:sz w:val="20"/>
                <w:szCs w:val="20"/>
              </w:rPr>
              <w:t xml:space="preserve">* </w:t>
            </w:r>
          </w:p>
          <w:p w14:paraId="66BD302A" w14:textId="77777777" w:rsidR="00595213" w:rsidRPr="00FE4A6D" w:rsidRDefault="00595213" w:rsidP="00CB0ADE">
            <w:pPr>
              <w:jc w:val="center"/>
              <w:rPr>
                <w:rFonts w:ascii="Arial LatArm" w:hAnsi="Arial LatArm" w:cs="Arial"/>
                <w:bCs/>
                <w:i/>
                <w:sz w:val="20"/>
                <w:szCs w:val="20"/>
              </w:rPr>
            </w:pPr>
          </w:p>
        </w:tc>
      </w:tr>
      <w:tr w:rsidR="00595213" w:rsidRPr="00FE4A6D" w14:paraId="78C96067" w14:textId="77777777" w:rsidTr="00CB0ADE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72607084" w14:textId="77777777" w:rsidR="00595213" w:rsidRPr="00FE4A6D" w:rsidRDefault="00595213" w:rsidP="00CB0ADE">
            <w:pPr>
              <w:rPr>
                <w:rFonts w:ascii="Arial LatArm" w:hAnsi="Arial LatArm" w:cs="Sylfaen"/>
                <w:sz w:val="20"/>
                <w:szCs w:val="20"/>
                <w:lang w:val="hy-AM"/>
              </w:rPr>
            </w:pP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>2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>.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Թիվ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</w:p>
        </w:tc>
      </w:tr>
      <w:tr w:rsidR="00595213" w:rsidRPr="00FE4A6D" w14:paraId="4DD5A52F" w14:textId="77777777" w:rsidTr="00CB0ADE">
        <w:trPr>
          <w:trHeight w:val="349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60844847" w14:textId="77777777" w:rsidR="00595213" w:rsidRPr="00FE4A6D" w:rsidRDefault="00595213" w:rsidP="00CB0ADE">
            <w:pPr>
              <w:rPr>
                <w:rFonts w:ascii="Arial LatArm" w:hAnsi="Arial LatArm" w:cs="Sylfaen"/>
                <w:sz w:val="20"/>
                <w:szCs w:val="20"/>
              </w:rPr>
            </w:pP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>3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 xml:space="preserve">.                                                         </w:t>
            </w:r>
            <w:r w:rsidRPr="00FE4A6D">
              <w:rPr>
                <w:rFonts w:ascii="GHEA Grapalat" w:hAnsi="GHEA Grapalat" w:cs="Sylfaen"/>
                <w:sz w:val="20"/>
                <w:szCs w:val="20"/>
              </w:rPr>
              <w:t>Ներկայացման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</w:rPr>
              <w:t>ամսաթիվը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` </w:t>
            </w:r>
            <w:r w:rsidRPr="00FE4A6D">
              <w:rPr>
                <w:rFonts w:ascii="Arial LatArm" w:hAnsi="Arial LatArm" w:cs="Tahoma"/>
                <w:color w:val="000000"/>
                <w:sz w:val="20"/>
                <w:szCs w:val="20"/>
              </w:rPr>
              <w:t xml:space="preserve">"___" </w:t>
            </w:r>
            <w:r w:rsidRPr="00FE4A6D">
              <w:rPr>
                <w:rFonts w:ascii="Arial LatArm" w:hAnsi="Arial LatArm" w:cs="Sylfaen"/>
                <w:color w:val="000000"/>
                <w:sz w:val="20"/>
                <w:szCs w:val="20"/>
              </w:rPr>
              <w:t xml:space="preserve">___ </w:t>
            </w:r>
            <w:r w:rsidRPr="00FE4A6D">
              <w:rPr>
                <w:rFonts w:ascii="Arial LatArm" w:hAnsi="Arial LatArm" w:cs="Tahoma"/>
                <w:color w:val="000000"/>
                <w:sz w:val="20"/>
                <w:szCs w:val="20"/>
              </w:rPr>
              <w:t>20___</w:t>
            </w:r>
            <w:r w:rsidRPr="00FE4A6D">
              <w:rPr>
                <w:rFonts w:ascii="GHEA Grapalat" w:hAnsi="GHEA Grapalat" w:cs="Sylfaen"/>
                <w:color w:val="000000"/>
                <w:sz w:val="20"/>
                <w:szCs w:val="20"/>
              </w:rPr>
              <w:t>թ</w:t>
            </w:r>
            <w:r w:rsidRPr="00FE4A6D">
              <w:rPr>
                <w:rFonts w:ascii="Arial LatArm" w:hAnsi="Arial LatArm" w:cs="Sylfaen"/>
                <w:color w:val="000000"/>
                <w:sz w:val="20"/>
                <w:szCs w:val="20"/>
              </w:rPr>
              <w:t>.</w:t>
            </w:r>
          </w:p>
        </w:tc>
      </w:tr>
      <w:tr w:rsidR="00595213" w:rsidRPr="00FE4A6D" w14:paraId="5613B7B9" w14:textId="77777777" w:rsidTr="00CB0ADE">
        <w:trPr>
          <w:trHeight w:val="345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182ECA4D" w14:textId="77777777" w:rsidR="00595213" w:rsidRPr="00FE4A6D" w:rsidRDefault="00595213" w:rsidP="00CB0ADE">
            <w:pPr>
              <w:rPr>
                <w:rFonts w:ascii="Arial LatArm" w:hAnsi="Arial LatArm" w:cs="Arial"/>
                <w:sz w:val="20"/>
                <w:szCs w:val="20"/>
              </w:rPr>
            </w:pP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>4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 xml:space="preserve">.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Վճարողի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անվանումը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>,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կամ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անուն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ազգանուն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>(</w:t>
            </w:r>
            <w:r w:rsidRPr="00FE4A6D">
              <w:rPr>
                <w:rFonts w:ascii="GHEA Grapalat" w:hAnsi="GHEA Grapalat" w:cs="Sylfaen"/>
                <w:sz w:val="20"/>
                <w:szCs w:val="20"/>
              </w:rPr>
              <w:t>Ընկերություն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 xml:space="preserve"> 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>`</w:t>
            </w:r>
          </w:p>
        </w:tc>
      </w:tr>
      <w:tr w:rsidR="00595213" w:rsidRPr="00FE4A6D" w14:paraId="2EDFA9BE" w14:textId="77777777" w:rsidTr="00CB0ADE">
        <w:trPr>
          <w:trHeight w:val="361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4D7C268C" w14:textId="77777777" w:rsidR="00595213" w:rsidRPr="00FE4A6D" w:rsidRDefault="00595213" w:rsidP="00CB0ADE">
            <w:pPr>
              <w:rPr>
                <w:rFonts w:ascii="Arial LatArm" w:hAnsi="Arial LatArm" w:cs="Arial"/>
                <w:sz w:val="20"/>
                <w:szCs w:val="20"/>
              </w:rPr>
            </w:pP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>5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 xml:space="preserve">. </w:t>
            </w:r>
            <w:r w:rsidRPr="00FE4A6D">
              <w:rPr>
                <w:rFonts w:ascii="GHEA Grapalat" w:hAnsi="GHEA Grapalat" w:cs="Sylfaen"/>
                <w:sz w:val="20"/>
                <w:szCs w:val="20"/>
              </w:rPr>
              <w:t>Վճարողի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ն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սպասարկող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Ֆինանսական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կազմակերպություն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>(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</w:rPr>
              <w:t>բանկ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>)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>`</w:t>
            </w:r>
          </w:p>
        </w:tc>
      </w:tr>
      <w:tr w:rsidR="00595213" w:rsidRPr="00FE4A6D" w14:paraId="1EF15424" w14:textId="77777777" w:rsidTr="00CB0ADE">
        <w:trPr>
          <w:trHeight w:val="43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557FB28B" w14:textId="77777777" w:rsidR="00595213" w:rsidRPr="00FE4A6D" w:rsidRDefault="00595213" w:rsidP="00CB0ADE">
            <w:pPr>
              <w:rPr>
                <w:rFonts w:ascii="Arial LatArm" w:hAnsi="Arial LatArm" w:cs="Arial"/>
                <w:sz w:val="20"/>
                <w:szCs w:val="20"/>
              </w:rPr>
            </w:pP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>6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 xml:space="preserve">. </w:t>
            </w:r>
            <w:r w:rsidRPr="00FE4A6D">
              <w:rPr>
                <w:rFonts w:ascii="GHEA Grapalat" w:hAnsi="GHEA Grapalat" w:cs="Sylfaen"/>
                <w:sz w:val="20"/>
                <w:szCs w:val="20"/>
              </w:rPr>
              <w:t>Վճարողի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</w:rPr>
              <w:t>հաշվի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</w:rPr>
              <w:t>համարը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>`</w:t>
            </w:r>
          </w:p>
        </w:tc>
      </w:tr>
      <w:tr w:rsidR="00595213" w:rsidRPr="00FE4A6D" w14:paraId="464D3C85" w14:textId="77777777" w:rsidTr="00CB0ADE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2B35B428" w14:textId="77777777" w:rsidR="00595213" w:rsidRPr="00FE4A6D" w:rsidRDefault="00595213" w:rsidP="00CB0ADE">
            <w:pPr>
              <w:rPr>
                <w:rFonts w:ascii="Arial LatArm" w:hAnsi="Arial LatArm" w:cs="Arial"/>
                <w:sz w:val="20"/>
                <w:szCs w:val="20"/>
              </w:rPr>
            </w:pP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>7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 xml:space="preserve">. </w:t>
            </w:r>
            <w:r w:rsidRPr="00FE4A6D">
              <w:rPr>
                <w:rFonts w:ascii="GHEA Grapalat" w:hAnsi="GHEA Grapalat" w:cs="Sylfaen"/>
                <w:sz w:val="20"/>
                <w:szCs w:val="20"/>
              </w:rPr>
              <w:t>Վճարողի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</w:rPr>
              <w:t>ՀՎՀՀ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>`</w:t>
            </w:r>
          </w:p>
        </w:tc>
      </w:tr>
      <w:tr w:rsidR="00595213" w:rsidRPr="00FE4A6D" w14:paraId="5078EA3F" w14:textId="77777777" w:rsidTr="00CB0ADE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1C1799ED" w14:textId="77777777" w:rsidR="00595213" w:rsidRPr="00FE4A6D" w:rsidRDefault="00595213" w:rsidP="00CB0ADE">
            <w:pPr>
              <w:rPr>
                <w:rFonts w:ascii="Arial LatArm" w:hAnsi="Arial LatArm" w:cs="Arial"/>
                <w:sz w:val="20"/>
                <w:szCs w:val="20"/>
              </w:rPr>
            </w:pP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>8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 xml:space="preserve">. </w:t>
            </w:r>
            <w:r w:rsidRPr="00FE4A6D">
              <w:rPr>
                <w:rFonts w:ascii="GHEA Grapalat" w:hAnsi="GHEA Grapalat" w:cs="Sylfaen"/>
                <w:sz w:val="20"/>
                <w:szCs w:val="20"/>
              </w:rPr>
              <w:t>Վճարողի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</w:rPr>
              <w:t>ՀԾՀ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>`</w:t>
            </w:r>
          </w:p>
        </w:tc>
      </w:tr>
      <w:tr w:rsidR="00946D69" w:rsidRPr="00FE4A6D" w14:paraId="494E7FFF" w14:textId="77777777" w:rsidTr="00DB31FA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49BF41DC" w14:textId="53A13B6C" w:rsidR="00946D69" w:rsidRPr="00603A61" w:rsidRDefault="00946D69" w:rsidP="00603A61">
            <w:pPr>
              <w:spacing w:line="360" w:lineRule="auto"/>
              <w:jc w:val="center"/>
              <w:rPr>
                <w:rFonts w:ascii="Sylfaen" w:hAnsi="Sylfaen"/>
                <w:i/>
                <w:iCs/>
                <w:sz w:val="20"/>
                <w:szCs w:val="20"/>
                <w:lang w:val="af-ZA"/>
              </w:rPr>
            </w:pP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>9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 xml:space="preserve">. </w:t>
            </w:r>
            <w:r w:rsidRPr="00FE4A6D">
              <w:rPr>
                <w:rFonts w:ascii="GHEA Grapalat" w:hAnsi="GHEA Grapalat" w:cs="Sylfaen"/>
                <w:sz w:val="20"/>
                <w:szCs w:val="20"/>
              </w:rPr>
              <w:t>Շահառու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ի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անվանումը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>,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կամ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անուն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ազգանուն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="00603A61" w:rsidRPr="00CE7502">
              <w:rPr>
                <w:rStyle w:val="aff7"/>
                <w:rFonts w:ascii="Sylfaen" w:hAnsi="Sylfaen"/>
                <w:sz w:val="20"/>
                <w:szCs w:val="20"/>
                <w:lang w:val="af-ZA"/>
              </w:rPr>
              <w:t xml:space="preserve">&lt;&lt; </w:t>
            </w:r>
            <w:r w:rsidR="00603A61" w:rsidRPr="00CE7502">
              <w:rPr>
                <w:rFonts w:ascii="Sylfaen" w:hAnsi="Sylfaen"/>
                <w:sz w:val="20"/>
                <w:szCs w:val="20"/>
                <w:lang w:val="hy-AM"/>
              </w:rPr>
              <w:t xml:space="preserve">Աբովյանի </w:t>
            </w:r>
            <w:r w:rsidR="00F12339">
              <w:rPr>
                <w:rFonts w:ascii="Sylfaen" w:hAnsi="Sylfaen"/>
                <w:sz w:val="20"/>
                <w:szCs w:val="20"/>
              </w:rPr>
              <w:t xml:space="preserve">թիվ 7 </w:t>
            </w:r>
            <w:r w:rsidR="00603A61" w:rsidRPr="00CE7502">
              <w:rPr>
                <w:rFonts w:ascii="Sylfaen" w:hAnsi="Sylfaen"/>
                <w:sz w:val="20"/>
                <w:szCs w:val="20"/>
                <w:lang w:val="hy-AM"/>
              </w:rPr>
              <w:t>հիմնական դպրոց</w:t>
            </w:r>
            <w:r w:rsidR="00603A61" w:rsidRPr="00CE7502">
              <w:rPr>
                <w:rStyle w:val="aff7"/>
                <w:rFonts w:ascii="Sylfaen" w:hAnsi="Sylfaen"/>
                <w:sz w:val="20"/>
                <w:szCs w:val="20"/>
                <w:lang w:val="af-ZA"/>
              </w:rPr>
              <w:t xml:space="preserve"> &gt;&gt;ՊՈԱԿ </w:t>
            </w:r>
          </w:p>
        </w:tc>
      </w:tr>
      <w:tr w:rsidR="00946D69" w:rsidRPr="00FE4A6D" w14:paraId="51EF9DD5" w14:textId="77777777" w:rsidTr="00CB0ADE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639122C4" w14:textId="77777777" w:rsidR="00946D69" w:rsidRPr="00FE4A6D" w:rsidRDefault="00946D69" w:rsidP="00946D69">
            <w:pPr>
              <w:rPr>
                <w:rFonts w:ascii="Arial LatArm" w:hAnsi="Arial LatArm" w:cs="Sylfaen"/>
                <w:sz w:val="20"/>
                <w:szCs w:val="20"/>
                <w:lang w:val="ru-RU"/>
              </w:rPr>
            </w:pPr>
            <w:r w:rsidRPr="00FE4A6D">
              <w:rPr>
                <w:rFonts w:ascii="Arial LatArm" w:hAnsi="Arial LatArm" w:cs="Sylfaen"/>
                <w:sz w:val="20"/>
                <w:szCs w:val="20"/>
                <w:lang w:val="ru-RU"/>
              </w:rPr>
              <w:t xml:space="preserve">10. 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</w:rPr>
              <w:t>Շահառուի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</w:rPr>
              <w:t>ՀԾՀ</w:t>
            </w:r>
            <w:r w:rsidRPr="00FE4A6D">
              <w:rPr>
                <w:rFonts w:ascii="Arial LatArm" w:hAnsi="Arial LatArm" w:cs="Sylfaen"/>
                <w:sz w:val="20"/>
                <w:szCs w:val="20"/>
                <w:lang w:val="ru-RU"/>
              </w:rPr>
              <w:t xml:space="preserve"> (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չի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լրացվում</w:t>
            </w:r>
            <w:r w:rsidRPr="00FE4A6D">
              <w:rPr>
                <w:rFonts w:ascii="Arial LatArm" w:hAnsi="Arial LatArm" w:cs="Sylfaen"/>
                <w:sz w:val="20"/>
                <w:szCs w:val="20"/>
                <w:lang w:val="ru-RU"/>
              </w:rPr>
              <w:t>)</w:t>
            </w:r>
          </w:p>
        </w:tc>
      </w:tr>
      <w:tr w:rsidR="00946D69" w:rsidRPr="00FE4A6D" w14:paraId="7E4EAFC3" w14:textId="77777777" w:rsidTr="00CB0ADE">
        <w:trPr>
          <w:trHeight w:val="34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7086CC0B" w14:textId="79EF33E2" w:rsidR="00946D69" w:rsidRPr="00FE4A6D" w:rsidRDefault="00946D69" w:rsidP="00946D69">
            <w:pPr>
              <w:rPr>
                <w:rFonts w:ascii="Arial LatArm" w:hAnsi="Arial LatArm" w:cs="Arial"/>
                <w:sz w:val="20"/>
                <w:szCs w:val="20"/>
              </w:rPr>
            </w:pP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>11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 xml:space="preserve">. </w:t>
            </w:r>
            <w:r w:rsidRPr="00FE4A6D">
              <w:rPr>
                <w:rFonts w:ascii="GHEA Grapalat" w:hAnsi="GHEA Grapalat" w:cs="Sylfaen"/>
                <w:sz w:val="20"/>
                <w:szCs w:val="20"/>
              </w:rPr>
              <w:t>Շահառուի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</w:rPr>
              <w:t>ՀՎՀՀ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>`</w:t>
            </w:r>
            <w:r w:rsidRPr="00FE4A6D">
              <w:rPr>
                <w:rFonts w:ascii="Arial LatArm" w:hAnsi="Arial LatArm" w:cs="Arial"/>
                <w:sz w:val="20"/>
                <w:szCs w:val="20"/>
                <w:lang w:val="ru-RU"/>
              </w:rPr>
              <w:t xml:space="preserve">  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 xml:space="preserve"> </w:t>
            </w:r>
          </w:p>
        </w:tc>
      </w:tr>
      <w:tr w:rsidR="00946D69" w:rsidRPr="00FE4A6D" w14:paraId="1270CCC3" w14:textId="77777777" w:rsidTr="00CB0ADE">
        <w:trPr>
          <w:trHeight w:val="361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2BB9D017" w14:textId="77777777" w:rsidR="00946D69" w:rsidRPr="00FE4A6D" w:rsidRDefault="00946D69" w:rsidP="00946D69">
            <w:pPr>
              <w:rPr>
                <w:rFonts w:ascii="Arial LatArm" w:hAnsi="Arial LatArm" w:cs="Arial"/>
                <w:sz w:val="20"/>
                <w:szCs w:val="20"/>
              </w:rPr>
            </w:pPr>
            <w:r w:rsidRPr="00FE4A6D">
              <w:rPr>
                <w:rFonts w:ascii="Arial LatArm" w:hAnsi="Arial LatArm" w:cs="Sylfaen"/>
                <w:sz w:val="20"/>
                <w:szCs w:val="20"/>
              </w:rPr>
              <w:t>1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>2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>.</w:t>
            </w:r>
            <w:r w:rsidRPr="00FE4A6D">
              <w:rPr>
                <w:rFonts w:ascii="GHEA Grapalat" w:hAnsi="GHEA Grapalat" w:cs="Sylfaen"/>
                <w:sz w:val="20"/>
                <w:szCs w:val="20"/>
              </w:rPr>
              <w:t>Շահառուի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ն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սպասարկող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Ֆինանսական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կազմակերպություն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 xml:space="preserve"> (</w:t>
            </w:r>
            <w:r w:rsidRPr="00FE4A6D">
              <w:rPr>
                <w:rFonts w:ascii="GHEA Grapalat" w:hAnsi="GHEA Grapalat" w:cs="Sylfaen"/>
                <w:sz w:val="20"/>
                <w:szCs w:val="20"/>
              </w:rPr>
              <w:t>բանկ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>)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` </w:t>
            </w:r>
            <w:r w:rsidRPr="00FE4A6D">
              <w:rPr>
                <w:rFonts w:ascii="Arial LatArm" w:hAnsi="Arial LatArm" w:cs="Sylfaen"/>
              </w:rPr>
              <w:t xml:space="preserve"> </w:t>
            </w:r>
            <w:r w:rsidRPr="00FE4A6D">
              <w:rPr>
                <w:rFonts w:ascii="Arial LatArm" w:hAnsi="Arial LatArm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ru-RU"/>
              </w:rPr>
              <w:t>ՀՀ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ru-RU"/>
              </w:rPr>
              <w:t>Ֆին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 xml:space="preserve">.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ru-RU"/>
              </w:rPr>
              <w:t>նախ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 xml:space="preserve">.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ru-RU"/>
              </w:rPr>
              <w:t>գործառնական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ru-RU"/>
              </w:rPr>
              <w:t>վարչություն</w:t>
            </w:r>
          </w:p>
        </w:tc>
      </w:tr>
      <w:tr w:rsidR="00946D69" w:rsidRPr="00FE4A6D" w14:paraId="29A724A8" w14:textId="77777777" w:rsidTr="00CB0ADE">
        <w:trPr>
          <w:trHeight w:val="43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0C6C167B" w14:textId="4654E19F" w:rsidR="00946D69" w:rsidRPr="00FE4A6D" w:rsidRDefault="00946D69" w:rsidP="00946D69">
            <w:pPr>
              <w:rPr>
                <w:rFonts w:ascii="Arial LatArm" w:hAnsi="Arial LatArm" w:cs="Arial"/>
                <w:sz w:val="20"/>
                <w:szCs w:val="20"/>
                <w:lang w:val="nb-NO"/>
              </w:rPr>
            </w:pPr>
            <w:r w:rsidRPr="00FE4A6D">
              <w:rPr>
                <w:rFonts w:ascii="Arial LatArm" w:hAnsi="Arial LatArm" w:cs="Sylfaen"/>
                <w:sz w:val="20"/>
                <w:szCs w:val="20"/>
              </w:rPr>
              <w:t>1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>3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>.</w:t>
            </w:r>
            <w:r w:rsidRPr="00FE4A6D">
              <w:rPr>
                <w:rFonts w:ascii="GHEA Grapalat" w:hAnsi="GHEA Grapalat" w:cs="Sylfaen"/>
                <w:sz w:val="20"/>
                <w:szCs w:val="20"/>
              </w:rPr>
              <w:t>Շահառուի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</w:rPr>
              <w:t>հաշվի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</w:rPr>
              <w:t>համարը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 (</w:t>
            </w:r>
            <w:r w:rsidRPr="00FE4A6D">
              <w:rPr>
                <w:rFonts w:ascii="GHEA Grapalat" w:hAnsi="GHEA Grapalat" w:cs="Sylfaen"/>
                <w:sz w:val="20"/>
                <w:szCs w:val="20"/>
              </w:rPr>
              <w:t>հշ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.N) </w:t>
            </w:r>
            <w:r w:rsidRPr="00FE4A6D">
              <w:rPr>
                <w:rFonts w:ascii="Arial LatArm" w:hAnsi="Arial LatArm" w:cs="Sylfaen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ru-RU"/>
              </w:rPr>
              <w:t>Հ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>/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ru-RU"/>
              </w:rPr>
              <w:t>Հ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FE4A6D">
              <w:rPr>
                <w:rFonts w:ascii="Arial LatArm" w:eastAsia="Calibri" w:hAnsi="Arial LatArm"/>
                <w:sz w:val="20"/>
                <w:szCs w:val="20"/>
              </w:rPr>
              <w:t xml:space="preserve"> </w:t>
            </w:r>
          </w:p>
        </w:tc>
      </w:tr>
      <w:tr w:rsidR="00595213" w:rsidRPr="00FE4A6D" w14:paraId="10E2E382" w14:textId="77777777" w:rsidTr="00CB0ADE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0C360ECF" w14:textId="77777777" w:rsidR="00595213" w:rsidRPr="00FE4A6D" w:rsidRDefault="00595213" w:rsidP="00CB0ADE">
            <w:pPr>
              <w:rPr>
                <w:rFonts w:ascii="Arial LatArm" w:hAnsi="Arial LatArm" w:cs="Arial"/>
                <w:sz w:val="20"/>
                <w:szCs w:val="20"/>
              </w:rPr>
            </w:pPr>
            <w:r w:rsidRPr="00FE4A6D">
              <w:rPr>
                <w:rFonts w:ascii="Arial LatArm" w:hAnsi="Arial LatArm" w:cs="Sylfaen"/>
                <w:sz w:val="20"/>
                <w:szCs w:val="20"/>
              </w:rPr>
              <w:t>1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>4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>.</w:t>
            </w:r>
            <w:r w:rsidRPr="00FE4A6D">
              <w:rPr>
                <w:rFonts w:ascii="GHEA Grapalat" w:hAnsi="GHEA Grapalat" w:cs="Sylfaen"/>
                <w:sz w:val="20"/>
                <w:szCs w:val="20"/>
              </w:rPr>
              <w:t>Գումարը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FE4A6D">
              <w:rPr>
                <w:rFonts w:ascii="Arial LatArm" w:hAnsi="Arial LatArm" w:cs="Arial"/>
                <w:sz w:val="20"/>
                <w:szCs w:val="20"/>
                <w:lang w:val="ru-RU"/>
              </w:rPr>
              <w:t>(</w:t>
            </w:r>
            <w:r w:rsidRPr="00FE4A6D">
              <w:rPr>
                <w:rFonts w:ascii="GHEA Grapalat" w:hAnsi="GHEA Grapalat" w:cs="Sylfaen"/>
                <w:sz w:val="20"/>
                <w:szCs w:val="20"/>
              </w:rPr>
              <w:t>թվերով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</w:rPr>
              <w:t>բառերով</w:t>
            </w:r>
            <w:r w:rsidRPr="00FE4A6D">
              <w:rPr>
                <w:rFonts w:ascii="Arial LatArm" w:hAnsi="Arial LatArm" w:cs="Sylfaen"/>
                <w:sz w:val="20"/>
                <w:szCs w:val="20"/>
                <w:lang w:val="ru-RU"/>
              </w:rPr>
              <w:t>)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>`</w:t>
            </w:r>
          </w:p>
        </w:tc>
      </w:tr>
      <w:tr w:rsidR="00595213" w:rsidRPr="00FE4A6D" w14:paraId="5F08894F" w14:textId="77777777" w:rsidTr="00CB0ADE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6B3EB091" w14:textId="77777777" w:rsidR="00595213" w:rsidRPr="00FE4A6D" w:rsidRDefault="00595213" w:rsidP="00CB0ADE">
            <w:pPr>
              <w:rPr>
                <w:rFonts w:ascii="Arial LatArm" w:hAnsi="Arial LatArm" w:cs="Sylfaen"/>
                <w:sz w:val="20"/>
                <w:szCs w:val="20"/>
              </w:rPr>
            </w:pPr>
            <w:r w:rsidRPr="00FE4A6D">
              <w:rPr>
                <w:rFonts w:ascii="Arial LatArm" w:hAnsi="Arial LatArm" w:cs="Sylfaen"/>
                <w:sz w:val="20"/>
                <w:szCs w:val="20"/>
              </w:rPr>
              <w:t xml:space="preserve">15.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Ակցեպտավորված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գումարը՝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 xml:space="preserve"> (</w:t>
            </w:r>
            <w:r w:rsidRPr="00FE4A6D">
              <w:rPr>
                <w:rFonts w:ascii="GHEA Grapalat" w:hAnsi="GHEA Grapalat" w:cs="Sylfaen"/>
                <w:sz w:val="20"/>
                <w:szCs w:val="20"/>
              </w:rPr>
              <w:t>թվերով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</w:rPr>
              <w:t>բառերով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>)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 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>(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նախատեսված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է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նշված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գումարի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մասնակի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ակցեպտի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համար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,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որը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չի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կիրառվում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>)</w:t>
            </w:r>
          </w:p>
        </w:tc>
      </w:tr>
      <w:tr w:rsidR="00595213" w:rsidRPr="00FE4A6D" w14:paraId="41736563" w14:textId="77777777" w:rsidTr="00CB0ADE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6588856C" w14:textId="77777777" w:rsidR="00595213" w:rsidRPr="00FE4A6D" w:rsidRDefault="00595213" w:rsidP="00CB0ADE">
            <w:pPr>
              <w:rPr>
                <w:rFonts w:ascii="Arial LatArm" w:hAnsi="Arial LatArm" w:cs="Arial"/>
                <w:sz w:val="20"/>
                <w:szCs w:val="20"/>
              </w:rPr>
            </w:pPr>
            <w:r w:rsidRPr="00FE4A6D">
              <w:rPr>
                <w:rFonts w:ascii="Arial LatArm" w:hAnsi="Arial LatArm" w:cs="Sylfaen"/>
                <w:sz w:val="20"/>
                <w:szCs w:val="20"/>
              </w:rPr>
              <w:t>1</w:t>
            </w:r>
            <w:r w:rsidRPr="00FE4A6D">
              <w:rPr>
                <w:rFonts w:ascii="Arial LatArm" w:hAnsi="Arial LatArm" w:cs="Sylfaen"/>
                <w:sz w:val="20"/>
                <w:szCs w:val="20"/>
                <w:lang w:val="ru-RU"/>
              </w:rPr>
              <w:t>6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>.</w:t>
            </w:r>
            <w:r w:rsidRPr="00FE4A6D">
              <w:rPr>
                <w:rFonts w:ascii="GHEA Grapalat" w:hAnsi="GHEA Grapalat" w:cs="Sylfaen"/>
                <w:sz w:val="20"/>
                <w:szCs w:val="20"/>
              </w:rPr>
              <w:t>Արժույթը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 (</w:t>
            </w:r>
            <w:r w:rsidRPr="00FE4A6D">
              <w:rPr>
                <w:rFonts w:ascii="GHEA Grapalat" w:hAnsi="GHEA Grapalat" w:cs="Sylfaen"/>
                <w:sz w:val="20"/>
                <w:szCs w:val="20"/>
              </w:rPr>
              <w:t>բառերով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</w:rPr>
              <w:t>կոդով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>)`</w:t>
            </w:r>
          </w:p>
        </w:tc>
      </w:tr>
      <w:tr w:rsidR="00595213" w:rsidRPr="00FE4A6D" w14:paraId="019BC249" w14:textId="77777777" w:rsidTr="00CB0ADE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0305690D" w14:textId="77777777" w:rsidR="00595213" w:rsidRPr="00FE4A6D" w:rsidRDefault="00595213" w:rsidP="00CB0ADE">
            <w:pPr>
              <w:rPr>
                <w:rFonts w:ascii="Arial LatArm" w:hAnsi="Arial LatArm" w:cs="Arial"/>
                <w:sz w:val="20"/>
                <w:szCs w:val="20"/>
                <w:lang w:val="hy-AM"/>
              </w:rPr>
            </w:pPr>
            <w:r w:rsidRPr="00FE4A6D">
              <w:rPr>
                <w:rFonts w:ascii="Arial LatArm" w:hAnsi="Arial LatArm" w:cs="Sylfaen"/>
                <w:sz w:val="20"/>
                <w:szCs w:val="20"/>
              </w:rPr>
              <w:t>1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>7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>.</w:t>
            </w:r>
            <w:r w:rsidRPr="00FE4A6D">
              <w:rPr>
                <w:rFonts w:ascii="GHEA Grapalat" w:hAnsi="GHEA Grapalat" w:cs="Sylfaen"/>
                <w:sz w:val="20"/>
                <w:szCs w:val="20"/>
              </w:rPr>
              <w:t>Գործարքի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 (</w:t>
            </w:r>
            <w:r w:rsidRPr="00FE4A6D">
              <w:rPr>
                <w:rFonts w:ascii="GHEA Grapalat" w:hAnsi="GHEA Grapalat" w:cs="Sylfaen"/>
                <w:sz w:val="20"/>
                <w:szCs w:val="20"/>
              </w:rPr>
              <w:t>վճարման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) </w:t>
            </w:r>
            <w:r w:rsidRPr="00FE4A6D">
              <w:rPr>
                <w:rFonts w:ascii="GHEA Grapalat" w:hAnsi="GHEA Grapalat" w:cs="Sylfaen"/>
                <w:sz w:val="20"/>
                <w:szCs w:val="20"/>
              </w:rPr>
              <w:t>նպատակը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>`</w:t>
            </w:r>
            <w:r w:rsidRPr="00FE4A6D">
              <w:rPr>
                <w:rFonts w:ascii="Arial LatArm" w:hAnsi="Arial LatArm" w:cs="Arial"/>
                <w:sz w:val="20"/>
                <w:szCs w:val="20"/>
                <w:lang w:val="hy-AM"/>
              </w:rPr>
              <w:t xml:space="preserve">  </w:t>
            </w:r>
            <w:r w:rsidRPr="00FE4A6D">
              <w:rPr>
                <w:rFonts w:ascii="Arial LatArm" w:hAnsi="Arial LatArm" w:cs="Sylfaen"/>
                <w:bCs/>
                <w:i/>
                <w:sz w:val="20"/>
                <w:szCs w:val="20"/>
              </w:rPr>
              <w:t>(</w:t>
            </w:r>
            <w:r w:rsidR="00631658" w:rsidRPr="00FE4A6D">
              <w:rPr>
                <w:rFonts w:ascii="GHEA Grapalat" w:hAnsi="GHEA Grapalat" w:cs="Sylfaen"/>
                <w:bCs/>
                <w:i/>
                <w:sz w:val="20"/>
                <w:szCs w:val="20"/>
              </w:rPr>
              <w:t>որակավորման</w:t>
            </w:r>
            <w:r w:rsidR="00631658" w:rsidRPr="00FE4A6D">
              <w:rPr>
                <w:rFonts w:ascii="Arial LatArm" w:hAnsi="Arial LatArm" w:cs="Sylfaen"/>
                <w:bCs/>
                <w:i/>
                <w:sz w:val="20"/>
                <w:szCs w:val="20"/>
              </w:rPr>
              <w:t xml:space="preserve"> </w:t>
            </w:r>
            <w:r w:rsidR="00631658" w:rsidRPr="00FE4A6D">
              <w:rPr>
                <w:rFonts w:ascii="GHEA Grapalat" w:hAnsi="GHEA Grapalat" w:cs="Sylfaen"/>
                <w:bCs/>
                <w:i/>
                <w:sz w:val="20"/>
                <w:szCs w:val="20"/>
              </w:rPr>
              <w:t>ա</w:t>
            </w:r>
            <w:r w:rsidRPr="00FE4A6D">
              <w:rPr>
                <w:rFonts w:ascii="GHEA Grapalat" w:hAnsi="GHEA Grapalat" w:cs="Sylfaen"/>
                <w:bCs/>
                <w:i/>
                <w:sz w:val="20"/>
                <w:szCs w:val="20"/>
              </w:rPr>
              <w:t>պահովմ</w:t>
            </w:r>
            <w:r w:rsidRPr="00FE4A6D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ան</w:t>
            </w:r>
            <w:r w:rsidRPr="00FE4A6D">
              <w:rPr>
                <w:rFonts w:ascii="Arial LatArm" w:hAnsi="Arial LatArm" w:cs="Sylfaen"/>
                <w:bCs/>
                <w:i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համար</w:t>
            </w:r>
            <w:r w:rsidRPr="00FE4A6D">
              <w:rPr>
                <w:rFonts w:ascii="Arial LatArm" w:hAnsi="Arial LatArm" w:cs="Sylfaen"/>
                <w:bCs/>
                <w:i/>
                <w:sz w:val="20"/>
                <w:szCs w:val="20"/>
              </w:rPr>
              <w:t>)</w:t>
            </w:r>
          </w:p>
        </w:tc>
      </w:tr>
      <w:tr w:rsidR="00595213" w:rsidRPr="00FE4A6D" w14:paraId="6EFA024B" w14:textId="77777777" w:rsidTr="00CB0ADE">
        <w:trPr>
          <w:trHeight w:val="42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noWrap/>
            <w:vAlign w:val="bottom"/>
          </w:tcPr>
          <w:p w14:paraId="4F792497" w14:textId="77777777" w:rsidR="00595213" w:rsidRPr="00FE4A6D" w:rsidRDefault="00595213" w:rsidP="00CB0ADE">
            <w:pPr>
              <w:rPr>
                <w:rFonts w:ascii="Arial LatArm" w:hAnsi="Arial LatArm" w:cs="Arial"/>
                <w:sz w:val="20"/>
                <w:szCs w:val="20"/>
              </w:rPr>
            </w:pPr>
            <w:r w:rsidRPr="00FE4A6D">
              <w:rPr>
                <w:rFonts w:ascii="Arial LatArm" w:hAnsi="Arial LatArm" w:cs="Sylfaen"/>
                <w:sz w:val="20"/>
                <w:szCs w:val="20"/>
              </w:rPr>
              <w:t>1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>8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 xml:space="preserve">.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Վճարման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կատարման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հիմքերը՝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>(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Փաստաթղթերի</w:t>
            </w:r>
            <w:r w:rsidRPr="00FE4A6D">
              <w:rPr>
                <w:rFonts w:ascii="Arial LatArm" w:hAnsi="Arial LatArm" w:cs="Arial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Arial"/>
                <w:sz w:val="20"/>
                <w:szCs w:val="20"/>
                <w:lang w:val="hy-AM"/>
              </w:rPr>
              <w:t>անվանումը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>,</w:t>
            </w:r>
            <w:r w:rsidRPr="00FE4A6D">
              <w:rPr>
                <w:rFonts w:ascii="Arial LatArm" w:hAnsi="Arial LatArm" w:cs="Arial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Arial"/>
                <w:sz w:val="20"/>
                <w:szCs w:val="20"/>
                <w:lang w:val="hy-AM"/>
              </w:rPr>
              <w:t>այդ</w:t>
            </w:r>
            <w:r w:rsidRPr="00FE4A6D">
              <w:rPr>
                <w:rFonts w:ascii="Arial LatArm" w:hAnsi="Arial LatArm" w:cs="Arial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Arial"/>
                <w:sz w:val="20"/>
                <w:szCs w:val="20"/>
                <w:lang w:val="hy-AM"/>
              </w:rPr>
              <w:t>թվում՝</w:t>
            </w:r>
            <w:r w:rsidRPr="00FE4A6D">
              <w:rPr>
                <w:rFonts w:ascii="Arial LatArm" w:hAnsi="Arial LatArm" w:cs="Arial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Arial"/>
                <w:sz w:val="20"/>
                <w:szCs w:val="20"/>
                <w:lang w:val="hy-AM"/>
              </w:rPr>
              <w:t>տուժանքի</w:t>
            </w:r>
            <w:r w:rsidRPr="00FE4A6D">
              <w:rPr>
                <w:rFonts w:ascii="Arial LatArm" w:hAnsi="Arial LatArm" w:cs="Arial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Arial"/>
                <w:sz w:val="20"/>
                <w:szCs w:val="20"/>
                <w:lang w:val="hy-AM"/>
              </w:rPr>
              <w:t>մասին</w:t>
            </w:r>
            <w:r w:rsidRPr="00FE4A6D">
              <w:rPr>
                <w:rFonts w:ascii="Arial LatArm" w:hAnsi="Arial LatArm" w:cs="Arial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Arial"/>
                <w:sz w:val="20"/>
                <w:szCs w:val="20"/>
                <w:lang w:val="hy-AM"/>
              </w:rPr>
              <w:t>համաձայնագիրը</w:t>
            </w:r>
            <w:r w:rsidRPr="00FE4A6D">
              <w:rPr>
                <w:rFonts w:ascii="Arial LatArm" w:hAnsi="Arial LatArm" w:cs="Arial"/>
                <w:sz w:val="20"/>
                <w:szCs w:val="20"/>
                <w:lang w:val="hy-AM"/>
              </w:rPr>
              <w:t xml:space="preserve">,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դրանց</w:t>
            </w:r>
            <w:r w:rsidRPr="00FE4A6D">
              <w:rPr>
                <w:rFonts w:ascii="Arial LatArm" w:hAnsi="Arial LatArm" w:cs="Arial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համարները</w:t>
            </w:r>
            <w:r w:rsidRPr="00FE4A6D">
              <w:rPr>
                <w:rFonts w:ascii="Arial LatArm" w:hAnsi="Arial LatArm" w:cs="Arial"/>
                <w:sz w:val="20"/>
                <w:szCs w:val="20"/>
                <w:lang w:val="hy-AM"/>
              </w:rPr>
              <w:t>,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պ</w:t>
            </w:r>
            <w:r w:rsidRPr="00FE4A6D">
              <w:rPr>
                <w:rFonts w:ascii="GHEA Grapalat" w:hAnsi="GHEA Grapalat" w:cs="Sylfaen"/>
                <w:sz w:val="20"/>
                <w:szCs w:val="20"/>
              </w:rPr>
              <w:t>այմանագրի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 xml:space="preserve"> 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</w:rPr>
              <w:t>ծածկագիրը</w:t>
            </w:r>
            <w:r w:rsidRPr="00FE4A6D">
              <w:rPr>
                <w:rFonts w:ascii="Arial LatArm" w:hAnsi="Arial LatArm" w:cs="Arial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Arial"/>
                <w:sz w:val="20"/>
                <w:szCs w:val="20"/>
                <w:lang w:val="hy-AM"/>
              </w:rPr>
              <w:t>որի</w:t>
            </w:r>
            <w:r w:rsidRPr="00FE4A6D">
              <w:rPr>
                <w:rFonts w:ascii="Arial LatArm" w:hAnsi="Arial LatArm" w:cs="Arial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Arial"/>
                <w:sz w:val="20"/>
                <w:szCs w:val="20"/>
                <w:lang w:val="hy-AM"/>
              </w:rPr>
              <w:t>հիման</w:t>
            </w:r>
            <w:r w:rsidRPr="00FE4A6D">
              <w:rPr>
                <w:rFonts w:ascii="Arial LatArm" w:hAnsi="Arial LatArm" w:cs="Arial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Arial"/>
                <w:sz w:val="20"/>
                <w:szCs w:val="20"/>
                <w:lang w:val="hy-AM"/>
              </w:rPr>
              <w:t>վրա</w:t>
            </w:r>
            <w:r w:rsidRPr="00FE4A6D">
              <w:rPr>
                <w:rFonts w:ascii="Arial LatArm" w:hAnsi="Arial LatArm" w:cs="Arial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Arial"/>
                <w:sz w:val="20"/>
                <w:szCs w:val="20"/>
                <w:lang w:val="hy-AM"/>
              </w:rPr>
              <w:t>կատարվում</w:t>
            </w:r>
            <w:r w:rsidRPr="00FE4A6D">
              <w:rPr>
                <w:rFonts w:ascii="Arial LatArm" w:hAnsi="Arial LatArm" w:cs="Arial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Arial"/>
                <w:sz w:val="20"/>
                <w:szCs w:val="20"/>
                <w:lang w:val="hy-AM"/>
              </w:rPr>
              <w:t>է</w:t>
            </w:r>
            <w:r w:rsidRPr="00FE4A6D">
              <w:rPr>
                <w:rFonts w:ascii="Arial LatArm" w:hAnsi="Arial LatArm" w:cs="Arial"/>
                <w:sz w:val="20"/>
                <w:szCs w:val="20"/>
                <w:lang w:val="hy-AM"/>
              </w:rPr>
              <w:t xml:space="preserve">  </w:t>
            </w:r>
            <w:r w:rsidRPr="00FE4A6D">
              <w:rPr>
                <w:rFonts w:ascii="GHEA Grapalat" w:hAnsi="GHEA Grapalat" w:cs="Arial"/>
                <w:sz w:val="20"/>
                <w:szCs w:val="20"/>
                <w:lang w:val="hy-AM"/>
              </w:rPr>
              <w:t>գանձումը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>)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>`</w:t>
            </w:r>
          </w:p>
          <w:p w14:paraId="757D9CEC" w14:textId="77777777" w:rsidR="00595213" w:rsidRPr="00FE4A6D" w:rsidRDefault="00595213" w:rsidP="00CB0ADE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</w:tr>
      <w:tr w:rsidR="00595213" w:rsidRPr="00FE4A6D" w14:paraId="3B813969" w14:textId="77777777" w:rsidTr="00CB0ADE">
        <w:trPr>
          <w:trHeight w:val="704"/>
        </w:trPr>
        <w:tc>
          <w:tcPr>
            <w:tcW w:w="109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0836DB21" w14:textId="77777777" w:rsidR="00595213" w:rsidRPr="00FE4A6D" w:rsidRDefault="00595213" w:rsidP="00CB0ADE">
            <w:pPr>
              <w:rPr>
                <w:rFonts w:ascii="Arial LatArm" w:hAnsi="Arial LatArm" w:cs="Arial"/>
                <w:sz w:val="20"/>
                <w:szCs w:val="20"/>
                <w:lang w:val="hy-AM"/>
              </w:rPr>
            </w:pPr>
          </w:p>
        </w:tc>
      </w:tr>
      <w:tr w:rsidR="00595213" w:rsidRPr="00FE4A6D" w14:paraId="1C71E74F" w14:textId="77777777" w:rsidTr="00CB0ADE">
        <w:trPr>
          <w:trHeight w:val="70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6784425D" w14:textId="77777777" w:rsidR="00595213" w:rsidRPr="00FE4A6D" w:rsidRDefault="00595213" w:rsidP="00CB0ADE">
            <w:pPr>
              <w:rPr>
                <w:rFonts w:ascii="Arial LatArm" w:hAnsi="Arial LatArm" w:cs="Sylfaen"/>
                <w:sz w:val="20"/>
                <w:szCs w:val="20"/>
                <w:lang w:val="hy-AM"/>
              </w:rPr>
            </w:pP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19.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Վճարման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պայմանները՝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                               &lt;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ակցեպտավորված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վճարում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>&gt;</w:t>
            </w:r>
          </w:p>
          <w:p w14:paraId="57F2E617" w14:textId="77777777" w:rsidR="00595213" w:rsidRPr="00FE4A6D" w:rsidRDefault="00595213" w:rsidP="00CB0ADE">
            <w:pPr>
              <w:rPr>
                <w:rFonts w:ascii="Arial LatArm" w:hAnsi="Arial LatArm" w:cs="Sylfaen"/>
                <w:sz w:val="20"/>
                <w:szCs w:val="20"/>
                <w:lang w:val="ru-RU"/>
              </w:rPr>
            </w:pPr>
          </w:p>
        </w:tc>
      </w:tr>
      <w:tr w:rsidR="00595213" w:rsidRPr="00FE4A6D" w14:paraId="473E6210" w14:textId="77777777" w:rsidTr="00CB0ADE">
        <w:trPr>
          <w:trHeight w:val="70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58C38B34" w14:textId="77777777" w:rsidR="00595213" w:rsidRPr="00FE4A6D" w:rsidRDefault="00595213" w:rsidP="00CB0ADE">
            <w:pPr>
              <w:rPr>
                <w:rFonts w:ascii="Arial LatArm" w:hAnsi="Arial LatArm" w:cs="Sylfaen"/>
                <w:sz w:val="20"/>
                <w:szCs w:val="20"/>
              </w:rPr>
            </w:pP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20.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Առդիր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էջերի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քանակը՝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   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--- </w:t>
            </w:r>
            <w:r w:rsidRPr="00FE4A6D">
              <w:rPr>
                <w:rFonts w:ascii="Arial LatArm" w:hAnsi="Arial LatArm" w:cs="Arial"/>
                <w:sz w:val="20"/>
                <w:szCs w:val="20"/>
                <w:lang w:val="hy-AM"/>
              </w:rPr>
              <w:t xml:space="preserve">    </w:t>
            </w:r>
            <w:r w:rsidRPr="00FE4A6D">
              <w:rPr>
                <w:rFonts w:ascii="GHEA Grapalat" w:hAnsi="GHEA Grapalat" w:cs="Sylfaen"/>
                <w:sz w:val="20"/>
                <w:szCs w:val="20"/>
              </w:rPr>
              <w:t>էջ</w:t>
            </w:r>
          </w:p>
          <w:p w14:paraId="60C02AFF" w14:textId="77777777" w:rsidR="00595213" w:rsidRPr="00FE4A6D" w:rsidRDefault="00595213" w:rsidP="00CB0ADE">
            <w:pPr>
              <w:rPr>
                <w:rFonts w:ascii="Arial LatArm" w:hAnsi="Arial LatArm" w:cs="Sylfaen"/>
                <w:sz w:val="20"/>
                <w:szCs w:val="20"/>
                <w:lang w:val="hy-AM"/>
              </w:rPr>
            </w:pPr>
          </w:p>
        </w:tc>
      </w:tr>
      <w:tr w:rsidR="00595213" w:rsidRPr="00FE4A6D" w14:paraId="56089D01" w14:textId="77777777" w:rsidTr="00CB0ADE">
        <w:trPr>
          <w:trHeight w:val="2194"/>
        </w:trPr>
        <w:tc>
          <w:tcPr>
            <w:tcW w:w="5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44C918" w14:textId="77777777" w:rsidR="00595213" w:rsidRPr="00FE4A6D" w:rsidRDefault="00595213" w:rsidP="00CB0ADE">
            <w:pPr>
              <w:rPr>
                <w:rFonts w:ascii="Arial LatArm" w:hAnsi="Arial LatArm" w:cs="Sylfaen"/>
                <w:sz w:val="20"/>
                <w:szCs w:val="20"/>
              </w:rPr>
            </w:pPr>
            <w:r w:rsidRPr="00FE4A6D">
              <w:rPr>
                <w:rFonts w:ascii="Arial LatArm" w:hAnsi="Arial LatArm" w:cs="Courier New"/>
                <w:sz w:val="20"/>
                <w:szCs w:val="20"/>
              </w:rPr>
              <w:t> </w:t>
            </w:r>
            <w:r w:rsidRPr="00FE4A6D">
              <w:rPr>
                <w:rFonts w:ascii="Arial LatArm" w:hAnsi="Arial LatArm" w:cs="Arial"/>
                <w:sz w:val="20"/>
                <w:szCs w:val="20"/>
                <w:lang w:val="hy-AM"/>
              </w:rPr>
              <w:t>22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>.</w:t>
            </w:r>
            <w:r w:rsidRPr="00FE4A6D">
              <w:rPr>
                <w:rFonts w:ascii="GHEA Grapalat" w:hAnsi="GHEA Grapalat" w:cs="Sylfaen"/>
                <w:sz w:val="20"/>
                <w:szCs w:val="20"/>
              </w:rPr>
              <w:t>ա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 xml:space="preserve">. </w:t>
            </w:r>
            <w:r w:rsidRPr="00FE4A6D">
              <w:rPr>
                <w:rFonts w:ascii="GHEA Grapalat" w:hAnsi="GHEA Grapalat" w:cs="Sylfaen"/>
                <w:sz w:val="20"/>
                <w:szCs w:val="20"/>
              </w:rPr>
              <w:t>Շահառուի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</w:rPr>
              <w:t>ստորագրությունները</w:t>
            </w:r>
          </w:p>
          <w:p w14:paraId="4CE369EC" w14:textId="77777777" w:rsidR="00595213" w:rsidRPr="00FE4A6D" w:rsidRDefault="00595213" w:rsidP="00CB0ADE">
            <w:pPr>
              <w:rPr>
                <w:rFonts w:ascii="Arial LatArm" w:hAnsi="Arial LatArm" w:cs="Sylfaen"/>
                <w:sz w:val="20"/>
                <w:szCs w:val="20"/>
              </w:rPr>
            </w:pPr>
          </w:p>
          <w:p w14:paraId="4B635228" w14:textId="77777777" w:rsidR="00595213" w:rsidRPr="00FE4A6D" w:rsidRDefault="00595213" w:rsidP="00CB0ADE">
            <w:pPr>
              <w:jc w:val="right"/>
              <w:rPr>
                <w:rFonts w:ascii="Arial LatArm" w:hAnsi="Arial LatArm" w:cs="Tahoma"/>
                <w:color w:val="000000"/>
                <w:sz w:val="20"/>
                <w:szCs w:val="20"/>
              </w:rPr>
            </w:pPr>
            <w:r w:rsidRPr="00FE4A6D">
              <w:rPr>
                <w:rFonts w:ascii="Arial LatArm" w:hAnsi="Arial LatArm" w:cs="Tahoma"/>
                <w:color w:val="000000"/>
                <w:sz w:val="20"/>
                <w:szCs w:val="20"/>
              </w:rPr>
              <w:t>/____________________/</w:t>
            </w:r>
          </w:p>
          <w:p w14:paraId="3C53B70D" w14:textId="77777777" w:rsidR="00595213" w:rsidRPr="00FE4A6D" w:rsidRDefault="00595213" w:rsidP="00CB0ADE">
            <w:pPr>
              <w:rPr>
                <w:rFonts w:ascii="Arial LatArm" w:hAnsi="Arial LatArm" w:cs="Tahoma"/>
                <w:color w:val="000000"/>
                <w:sz w:val="20"/>
                <w:szCs w:val="20"/>
              </w:rPr>
            </w:pPr>
          </w:p>
          <w:p w14:paraId="72A2447D" w14:textId="77777777" w:rsidR="00595213" w:rsidRPr="00FE4A6D" w:rsidRDefault="00595213" w:rsidP="00CB0ADE">
            <w:pPr>
              <w:rPr>
                <w:rFonts w:ascii="Arial LatArm" w:hAnsi="Arial LatArm" w:cs="Sylfaen"/>
                <w:sz w:val="20"/>
                <w:szCs w:val="20"/>
              </w:rPr>
            </w:pPr>
          </w:p>
          <w:p w14:paraId="562A5649" w14:textId="77777777" w:rsidR="00595213" w:rsidRPr="00FE4A6D" w:rsidRDefault="00595213" w:rsidP="00CB0ADE">
            <w:pPr>
              <w:jc w:val="right"/>
              <w:rPr>
                <w:rFonts w:ascii="Arial LatArm" w:hAnsi="Arial LatArm" w:cs="Sylfaen"/>
                <w:sz w:val="20"/>
                <w:szCs w:val="20"/>
              </w:rPr>
            </w:pPr>
            <w:r w:rsidRPr="00FE4A6D">
              <w:rPr>
                <w:rFonts w:ascii="Arial LatArm" w:hAnsi="Arial LatArm" w:cs="Tahoma"/>
                <w:color w:val="000000"/>
                <w:sz w:val="20"/>
                <w:szCs w:val="20"/>
              </w:rPr>
              <w:t>/____________________/</w:t>
            </w:r>
          </w:p>
          <w:p w14:paraId="313D177F" w14:textId="77777777" w:rsidR="00595213" w:rsidRPr="00FE4A6D" w:rsidRDefault="00595213" w:rsidP="00CB0ADE">
            <w:pPr>
              <w:rPr>
                <w:rFonts w:ascii="Arial LatArm" w:hAnsi="Arial LatArm" w:cs="Sylfaen"/>
                <w:sz w:val="20"/>
                <w:szCs w:val="20"/>
              </w:rPr>
            </w:pPr>
          </w:p>
          <w:p w14:paraId="0FBB28F9" w14:textId="77777777" w:rsidR="00595213" w:rsidRPr="00FE4A6D" w:rsidRDefault="00595213" w:rsidP="00CB0ADE">
            <w:pPr>
              <w:rPr>
                <w:rFonts w:ascii="Arial LatArm" w:hAnsi="Arial LatArm" w:cs="Sylfaen"/>
                <w:sz w:val="20"/>
                <w:szCs w:val="20"/>
              </w:rPr>
            </w:pP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>22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>.</w:t>
            </w:r>
            <w:r w:rsidRPr="00FE4A6D">
              <w:rPr>
                <w:rFonts w:ascii="GHEA Grapalat" w:hAnsi="GHEA Grapalat" w:cs="Sylfaen"/>
                <w:sz w:val="20"/>
                <w:szCs w:val="20"/>
              </w:rPr>
              <w:t>բ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>.</w:t>
            </w:r>
          </w:p>
          <w:p w14:paraId="1A1F9706" w14:textId="77777777" w:rsidR="00595213" w:rsidRPr="00FE4A6D" w:rsidRDefault="00595213" w:rsidP="00CB0ADE">
            <w:pPr>
              <w:rPr>
                <w:rFonts w:ascii="Arial LatArm" w:hAnsi="Arial LatArm" w:cs="Sylfaen"/>
                <w:sz w:val="20"/>
                <w:szCs w:val="20"/>
              </w:rPr>
            </w:pPr>
            <w:r w:rsidRPr="00FE4A6D">
              <w:rPr>
                <w:rFonts w:ascii="Arial LatArm" w:hAnsi="Arial LatArm" w:cs="Sylfaen"/>
                <w:sz w:val="20"/>
                <w:szCs w:val="20"/>
              </w:rPr>
              <w:t xml:space="preserve">                                                                             </w:t>
            </w:r>
            <w:r w:rsidRPr="00FE4A6D">
              <w:rPr>
                <w:rFonts w:ascii="GHEA Grapalat" w:hAnsi="GHEA Grapalat" w:cs="Sylfaen"/>
                <w:sz w:val="20"/>
                <w:szCs w:val="20"/>
              </w:rPr>
              <w:t>Կ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>.</w:t>
            </w:r>
            <w:r w:rsidRPr="00FE4A6D">
              <w:rPr>
                <w:rFonts w:ascii="GHEA Grapalat" w:hAnsi="GHEA Grapalat" w:cs="Sylfaen"/>
                <w:sz w:val="20"/>
                <w:szCs w:val="20"/>
              </w:rPr>
              <w:t>Տ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>.</w:t>
            </w:r>
          </w:p>
          <w:p w14:paraId="48F18E5B" w14:textId="77777777" w:rsidR="00595213" w:rsidRPr="00FE4A6D" w:rsidRDefault="00595213" w:rsidP="00CB0ADE">
            <w:pPr>
              <w:rPr>
                <w:rFonts w:ascii="Arial LatArm" w:hAnsi="Arial LatArm" w:cs="Sylfaen"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EF1657" w14:textId="77777777" w:rsidR="00595213" w:rsidRPr="00FE4A6D" w:rsidRDefault="00595213" w:rsidP="00CB0ADE">
            <w:pPr>
              <w:rPr>
                <w:rFonts w:ascii="Arial LatArm" w:hAnsi="Arial LatArm" w:cs="Sylfaen"/>
                <w:sz w:val="20"/>
                <w:szCs w:val="20"/>
              </w:rPr>
            </w:pPr>
            <w:r w:rsidRPr="00FE4A6D">
              <w:rPr>
                <w:rFonts w:ascii="Arial LatArm" w:hAnsi="Arial LatArm" w:cs="Arial"/>
                <w:sz w:val="20"/>
                <w:szCs w:val="20"/>
                <w:lang w:val="hy-AM"/>
              </w:rPr>
              <w:t>2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>1.</w:t>
            </w:r>
            <w:r w:rsidRPr="00FE4A6D">
              <w:rPr>
                <w:rFonts w:ascii="GHEA Grapalat" w:hAnsi="GHEA Grapalat" w:cs="Sylfaen"/>
                <w:sz w:val="20"/>
                <w:szCs w:val="20"/>
              </w:rPr>
              <w:t>ա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 xml:space="preserve">. </w:t>
            </w:r>
            <w:r w:rsidRPr="00FE4A6D">
              <w:rPr>
                <w:rFonts w:ascii="Arial LatArm" w:hAnsi="Arial LatArm" w:cs="Courier New"/>
                <w:sz w:val="20"/>
                <w:szCs w:val="20"/>
              </w:rPr>
              <w:t> </w:t>
            </w:r>
            <w:r w:rsidRPr="00FE4A6D">
              <w:rPr>
                <w:rFonts w:ascii="GHEA Grapalat" w:hAnsi="GHEA Grapalat" w:cs="Sylfaen"/>
                <w:sz w:val="20"/>
                <w:szCs w:val="20"/>
              </w:rPr>
              <w:t>Վճարողի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</w:rPr>
              <w:t>ստորագրությունները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>`</w:t>
            </w:r>
          </w:p>
          <w:p w14:paraId="70390D46" w14:textId="77777777" w:rsidR="00595213" w:rsidRPr="00FE4A6D" w:rsidRDefault="00595213" w:rsidP="00CB0ADE">
            <w:pPr>
              <w:jc w:val="right"/>
              <w:rPr>
                <w:rFonts w:ascii="Arial LatArm" w:hAnsi="Arial LatArm" w:cs="Sylfaen"/>
                <w:sz w:val="20"/>
                <w:szCs w:val="20"/>
              </w:rPr>
            </w:pPr>
          </w:p>
          <w:p w14:paraId="57BF386E" w14:textId="77777777" w:rsidR="00595213" w:rsidRPr="00FE4A6D" w:rsidRDefault="00595213" w:rsidP="00CB0ADE">
            <w:pPr>
              <w:rPr>
                <w:rFonts w:ascii="Arial LatArm" w:hAnsi="Arial LatArm" w:cs="Sylfaen"/>
                <w:sz w:val="20"/>
                <w:szCs w:val="20"/>
              </w:rPr>
            </w:pPr>
            <w:r w:rsidRPr="00FE4A6D">
              <w:rPr>
                <w:rFonts w:ascii="Arial LatArm" w:hAnsi="Arial LatArm" w:cs="Tahoma"/>
                <w:color w:val="000000"/>
                <w:sz w:val="20"/>
                <w:szCs w:val="20"/>
              </w:rPr>
              <w:t xml:space="preserve">                                               /____________________/</w:t>
            </w:r>
          </w:p>
          <w:p w14:paraId="5DE4B37E" w14:textId="77777777" w:rsidR="00595213" w:rsidRPr="00FE4A6D" w:rsidRDefault="00595213" w:rsidP="00CB0ADE">
            <w:pPr>
              <w:jc w:val="right"/>
              <w:rPr>
                <w:rFonts w:ascii="Arial LatArm" w:hAnsi="Arial LatArm" w:cs="Tahoma"/>
                <w:color w:val="000000"/>
                <w:sz w:val="20"/>
                <w:szCs w:val="20"/>
              </w:rPr>
            </w:pPr>
          </w:p>
          <w:p w14:paraId="29C6D951" w14:textId="77777777" w:rsidR="00595213" w:rsidRPr="00FE4A6D" w:rsidRDefault="00595213" w:rsidP="00CB0ADE">
            <w:pPr>
              <w:jc w:val="right"/>
              <w:rPr>
                <w:rFonts w:ascii="Arial LatArm" w:hAnsi="Arial LatArm" w:cs="Tahoma"/>
                <w:color w:val="000000"/>
                <w:sz w:val="20"/>
                <w:szCs w:val="20"/>
              </w:rPr>
            </w:pPr>
          </w:p>
          <w:p w14:paraId="4C8BCB85" w14:textId="77777777" w:rsidR="00595213" w:rsidRPr="00FE4A6D" w:rsidRDefault="00595213" w:rsidP="00CB0ADE">
            <w:pPr>
              <w:jc w:val="right"/>
              <w:rPr>
                <w:rFonts w:ascii="Arial LatArm" w:hAnsi="Arial LatArm" w:cs="Sylfaen"/>
                <w:sz w:val="20"/>
                <w:szCs w:val="20"/>
              </w:rPr>
            </w:pPr>
            <w:r w:rsidRPr="00FE4A6D">
              <w:rPr>
                <w:rFonts w:ascii="Arial LatArm" w:hAnsi="Arial LatArm" w:cs="Tahoma"/>
                <w:color w:val="000000"/>
                <w:sz w:val="20"/>
                <w:szCs w:val="20"/>
              </w:rPr>
              <w:t>/____________________/</w:t>
            </w:r>
          </w:p>
          <w:p w14:paraId="2A0B9804" w14:textId="77777777" w:rsidR="00595213" w:rsidRPr="00FE4A6D" w:rsidRDefault="00595213" w:rsidP="00CB0ADE">
            <w:pPr>
              <w:jc w:val="right"/>
              <w:rPr>
                <w:rFonts w:ascii="Arial LatArm" w:hAnsi="Arial LatArm" w:cs="Sylfaen"/>
                <w:sz w:val="20"/>
                <w:szCs w:val="20"/>
              </w:rPr>
            </w:pPr>
          </w:p>
          <w:p w14:paraId="19D39E1C" w14:textId="77777777" w:rsidR="00595213" w:rsidRPr="00FE4A6D" w:rsidRDefault="00595213" w:rsidP="00CB0ADE">
            <w:pPr>
              <w:jc w:val="right"/>
              <w:rPr>
                <w:rFonts w:ascii="Arial LatArm" w:hAnsi="Arial LatArm" w:cs="Sylfaen"/>
                <w:sz w:val="20"/>
                <w:szCs w:val="20"/>
              </w:rPr>
            </w:pP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>2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>1.</w:t>
            </w:r>
            <w:r w:rsidRPr="00FE4A6D">
              <w:rPr>
                <w:rFonts w:ascii="GHEA Grapalat" w:hAnsi="GHEA Grapalat" w:cs="Sylfaen"/>
                <w:sz w:val="20"/>
                <w:szCs w:val="20"/>
              </w:rPr>
              <w:t>բ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 xml:space="preserve">.                                                                    </w:t>
            </w:r>
            <w:r w:rsidRPr="00FE4A6D">
              <w:rPr>
                <w:rFonts w:ascii="GHEA Grapalat" w:hAnsi="GHEA Grapalat" w:cs="Sylfaen"/>
                <w:sz w:val="20"/>
                <w:szCs w:val="20"/>
              </w:rPr>
              <w:t>Կ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>.</w:t>
            </w:r>
            <w:r w:rsidRPr="00FE4A6D">
              <w:rPr>
                <w:rFonts w:ascii="GHEA Grapalat" w:hAnsi="GHEA Grapalat" w:cs="Sylfaen"/>
                <w:sz w:val="20"/>
                <w:szCs w:val="20"/>
              </w:rPr>
              <w:t>Տ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>.</w:t>
            </w:r>
          </w:p>
          <w:p w14:paraId="666544AD" w14:textId="77777777" w:rsidR="00595213" w:rsidRPr="00FE4A6D" w:rsidRDefault="00595213" w:rsidP="00CB0ADE">
            <w:pPr>
              <w:jc w:val="right"/>
              <w:rPr>
                <w:rFonts w:ascii="Arial LatArm" w:hAnsi="Arial LatArm" w:cs="Sylfaen"/>
                <w:sz w:val="20"/>
                <w:szCs w:val="20"/>
              </w:rPr>
            </w:pPr>
          </w:p>
        </w:tc>
      </w:tr>
      <w:tr w:rsidR="00595213" w:rsidRPr="00FE4A6D" w14:paraId="43EE140B" w14:textId="77777777" w:rsidTr="00CB0ADE">
        <w:trPr>
          <w:trHeight w:val="2058"/>
        </w:trPr>
        <w:tc>
          <w:tcPr>
            <w:tcW w:w="5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14:paraId="237C0861" w14:textId="77777777" w:rsidR="00595213" w:rsidRPr="00FE4A6D" w:rsidRDefault="00595213" w:rsidP="00CB0ADE">
            <w:pPr>
              <w:rPr>
                <w:rFonts w:ascii="Arial LatArm" w:hAnsi="Arial LatArm" w:cs="Tahoma"/>
                <w:color w:val="000000"/>
                <w:sz w:val="20"/>
                <w:szCs w:val="20"/>
              </w:rPr>
            </w:pPr>
            <w:r w:rsidRPr="00FE4A6D">
              <w:rPr>
                <w:rFonts w:ascii="Arial LatArm" w:hAnsi="Arial LatArm" w:cs="Tahoma"/>
                <w:color w:val="000000"/>
                <w:sz w:val="20"/>
                <w:szCs w:val="20"/>
              </w:rPr>
              <w:t>2</w:t>
            </w:r>
            <w:r w:rsidRPr="00FE4A6D">
              <w:rPr>
                <w:rFonts w:ascii="Arial LatArm" w:hAnsi="Arial LatArm" w:cs="Tahoma"/>
                <w:color w:val="000000"/>
                <w:sz w:val="20"/>
                <w:szCs w:val="20"/>
                <w:lang w:val="hy-AM"/>
              </w:rPr>
              <w:t>4</w:t>
            </w:r>
            <w:r w:rsidRPr="00FE4A6D">
              <w:rPr>
                <w:rFonts w:ascii="Arial LatArm" w:hAnsi="Arial LatArm" w:cs="Tahoma"/>
                <w:color w:val="000000"/>
                <w:sz w:val="20"/>
                <w:szCs w:val="20"/>
              </w:rPr>
              <w:t>.</w:t>
            </w:r>
            <w:r w:rsidRPr="00FE4A6D">
              <w:rPr>
                <w:rFonts w:ascii="GHEA Grapalat" w:hAnsi="GHEA Grapalat" w:cs="Tahoma"/>
                <w:color w:val="000000"/>
                <w:sz w:val="20"/>
                <w:szCs w:val="20"/>
              </w:rPr>
              <w:t>ա</w:t>
            </w:r>
            <w:r w:rsidRPr="00FE4A6D">
              <w:rPr>
                <w:rFonts w:ascii="Arial LatArm" w:hAnsi="Arial LatArm" w:cs="Tahoma"/>
                <w:color w:val="000000"/>
                <w:sz w:val="20"/>
                <w:szCs w:val="20"/>
              </w:rPr>
              <w:t xml:space="preserve">.   </w:t>
            </w:r>
            <w:r w:rsidRPr="00FE4A6D">
              <w:rPr>
                <w:rFonts w:ascii="GHEA Grapalat" w:hAnsi="GHEA Grapalat" w:cs="Tahoma"/>
                <w:color w:val="000000"/>
                <w:sz w:val="20"/>
                <w:szCs w:val="20"/>
                <w:lang w:val="hy-AM"/>
              </w:rPr>
              <w:t>Շահառուին</w:t>
            </w:r>
            <w:r w:rsidRPr="00FE4A6D">
              <w:rPr>
                <w:rFonts w:ascii="Arial LatArm" w:hAnsi="Arial LatArm" w:cs="Tahoma"/>
                <w:color w:val="000000"/>
                <w:sz w:val="20"/>
                <w:szCs w:val="20"/>
                <w:lang w:val="hy-AM"/>
              </w:rPr>
              <w:t xml:space="preserve">  </w:t>
            </w:r>
            <w:r w:rsidRPr="00FE4A6D">
              <w:rPr>
                <w:rFonts w:ascii="GHEA Grapalat" w:hAnsi="GHEA Grapalat" w:cs="Tahoma"/>
                <w:color w:val="000000"/>
                <w:sz w:val="20"/>
                <w:szCs w:val="20"/>
                <w:lang w:val="hy-AM"/>
              </w:rPr>
              <w:t>սպասարկող</w:t>
            </w:r>
            <w:r w:rsidRPr="00FE4A6D">
              <w:rPr>
                <w:rFonts w:ascii="Arial LatArm" w:hAnsi="Arial LatArm" w:cs="Tahoma"/>
                <w:color w:val="000000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Tahoma"/>
                <w:color w:val="000000"/>
                <w:sz w:val="20"/>
                <w:szCs w:val="20"/>
                <w:lang w:val="hy-AM"/>
              </w:rPr>
              <w:t>ֆինանսական</w:t>
            </w:r>
            <w:r w:rsidRPr="00FE4A6D">
              <w:rPr>
                <w:rFonts w:ascii="Arial LatArm" w:hAnsi="Arial LatArm" w:cs="Tahoma"/>
                <w:color w:val="000000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Tahoma"/>
                <w:color w:val="000000"/>
                <w:sz w:val="20"/>
                <w:szCs w:val="20"/>
                <w:lang w:val="hy-AM"/>
              </w:rPr>
              <w:t>կազմակերպություն</w:t>
            </w:r>
            <w:r w:rsidRPr="00FE4A6D">
              <w:rPr>
                <w:rFonts w:ascii="Arial LatArm" w:hAnsi="Arial LatArm" w:cs="Tahoma"/>
                <w:color w:val="000000"/>
                <w:sz w:val="20"/>
                <w:szCs w:val="20"/>
              </w:rPr>
              <w:t xml:space="preserve"> </w:t>
            </w:r>
          </w:p>
          <w:p w14:paraId="685A42FC" w14:textId="77777777" w:rsidR="00595213" w:rsidRPr="00FE4A6D" w:rsidRDefault="00595213" w:rsidP="00CB0ADE">
            <w:pPr>
              <w:rPr>
                <w:rFonts w:ascii="Arial LatArm" w:hAnsi="Arial LatArm" w:cs="Tahoma"/>
                <w:color w:val="000000"/>
                <w:sz w:val="20"/>
                <w:szCs w:val="20"/>
                <w:lang w:val="hy-AM"/>
              </w:rPr>
            </w:pPr>
            <w:r w:rsidRPr="00FE4A6D">
              <w:rPr>
                <w:rFonts w:ascii="Arial LatArm" w:hAnsi="Arial LatArm" w:cs="Tahoma"/>
                <w:color w:val="000000"/>
                <w:sz w:val="20"/>
                <w:szCs w:val="20"/>
              </w:rPr>
              <w:t xml:space="preserve">                             </w:t>
            </w:r>
            <w:r w:rsidRPr="00FE4A6D">
              <w:rPr>
                <w:rFonts w:ascii="Arial LatArm" w:hAnsi="Arial LatArm" w:cs="Tahoma"/>
                <w:color w:val="000000"/>
                <w:sz w:val="20"/>
                <w:szCs w:val="20"/>
                <w:lang w:val="hy-AM"/>
              </w:rPr>
              <w:t xml:space="preserve">                 </w:t>
            </w:r>
          </w:p>
          <w:p w14:paraId="69C89DE7" w14:textId="77777777" w:rsidR="00595213" w:rsidRPr="00FE4A6D" w:rsidRDefault="00595213" w:rsidP="00CB0ADE">
            <w:pPr>
              <w:rPr>
                <w:rFonts w:ascii="Arial LatArm" w:hAnsi="Arial LatArm" w:cs="Tahoma"/>
                <w:color w:val="000000"/>
                <w:sz w:val="20"/>
                <w:szCs w:val="20"/>
              </w:rPr>
            </w:pPr>
            <w:r w:rsidRPr="00FE4A6D">
              <w:rPr>
                <w:rFonts w:ascii="Arial LatArm" w:hAnsi="Arial LatArm" w:cs="Tahoma"/>
                <w:color w:val="000000"/>
                <w:sz w:val="20"/>
                <w:szCs w:val="20"/>
                <w:lang w:val="hy-AM"/>
              </w:rPr>
              <w:t xml:space="preserve">                                                 </w:t>
            </w:r>
            <w:r w:rsidRPr="00FE4A6D">
              <w:rPr>
                <w:rFonts w:ascii="Arial LatArm" w:hAnsi="Arial LatArm" w:cs="Tahoma"/>
                <w:color w:val="000000"/>
                <w:sz w:val="20"/>
                <w:szCs w:val="20"/>
              </w:rPr>
              <w:t xml:space="preserve">   /____________________/</w:t>
            </w:r>
          </w:p>
          <w:p w14:paraId="505E9762" w14:textId="77777777" w:rsidR="00595213" w:rsidRPr="00FE4A6D" w:rsidRDefault="00595213" w:rsidP="00CB0ADE">
            <w:pPr>
              <w:rPr>
                <w:rFonts w:ascii="Arial LatArm" w:hAnsi="Arial LatArm" w:cs="Sylfaen"/>
                <w:sz w:val="20"/>
                <w:szCs w:val="20"/>
              </w:rPr>
            </w:pPr>
            <w:r w:rsidRPr="00FE4A6D">
              <w:rPr>
                <w:rFonts w:ascii="Arial LatArm" w:hAnsi="Arial LatArm" w:cs="Sylfaen"/>
                <w:sz w:val="20"/>
                <w:szCs w:val="20"/>
              </w:rPr>
              <w:t xml:space="preserve">  </w:t>
            </w:r>
          </w:p>
          <w:p w14:paraId="57E27D17" w14:textId="77777777" w:rsidR="00595213" w:rsidRPr="00FE4A6D" w:rsidRDefault="00595213" w:rsidP="00CB0ADE">
            <w:pPr>
              <w:rPr>
                <w:rFonts w:ascii="Arial LatArm" w:hAnsi="Arial LatArm" w:cs="Sylfaen"/>
                <w:sz w:val="20"/>
                <w:szCs w:val="20"/>
              </w:rPr>
            </w:pPr>
            <w:r w:rsidRPr="00FE4A6D">
              <w:rPr>
                <w:rFonts w:ascii="Arial LatArm" w:hAnsi="Arial LatArm" w:cs="Sylfaen"/>
                <w:sz w:val="20"/>
                <w:szCs w:val="20"/>
              </w:rPr>
              <w:t xml:space="preserve">                                                       /</w:t>
            </w:r>
            <w:r w:rsidRPr="00FE4A6D">
              <w:rPr>
                <w:rFonts w:ascii="GHEA Grapalat" w:hAnsi="GHEA Grapalat" w:cs="Sylfaen"/>
                <w:sz w:val="20"/>
                <w:szCs w:val="20"/>
              </w:rPr>
              <w:t>ստորագրություն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>/</w:t>
            </w:r>
          </w:p>
          <w:p w14:paraId="26E5CA2D" w14:textId="77777777" w:rsidR="00595213" w:rsidRPr="00FE4A6D" w:rsidRDefault="00595213" w:rsidP="00CB0ADE">
            <w:pPr>
              <w:rPr>
                <w:rFonts w:ascii="Arial LatArm" w:hAnsi="Arial LatArm" w:cs="Tahoma"/>
                <w:color w:val="000000"/>
                <w:sz w:val="20"/>
                <w:szCs w:val="20"/>
              </w:rPr>
            </w:pPr>
          </w:p>
          <w:p w14:paraId="5889ECA0" w14:textId="77777777" w:rsidR="00595213" w:rsidRPr="00FE4A6D" w:rsidRDefault="00595213" w:rsidP="00CB0ADE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14:paraId="3E478C85" w14:textId="77777777" w:rsidR="00595213" w:rsidRPr="00FE4A6D" w:rsidRDefault="00595213" w:rsidP="00CB0ADE">
            <w:pPr>
              <w:rPr>
                <w:rFonts w:ascii="Arial LatArm" w:hAnsi="Arial LatArm" w:cs="Tahoma"/>
                <w:color w:val="000000"/>
                <w:sz w:val="20"/>
                <w:szCs w:val="20"/>
              </w:rPr>
            </w:pPr>
            <w:r w:rsidRPr="00FE4A6D">
              <w:rPr>
                <w:rFonts w:ascii="Arial LatArm" w:hAnsi="Arial LatArm" w:cs="Tahoma"/>
                <w:color w:val="000000"/>
                <w:sz w:val="20"/>
                <w:szCs w:val="20"/>
              </w:rPr>
              <w:t>2</w:t>
            </w:r>
            <w:r w:rsidRPr="00FE4A6D">
              <w:rPr>
                <w:rFonts w:ascii="Arial LatArm" w:hAnsi="Arial LatArm" w:cs="Tahoma"/>
                <w:color w:val="000000"/>
                <w:sz w:val="20"/>
                <w:szCs w:val="20"/>
                <w:lang w:val="hy-AM"/>
              </w:rPr>
              <w:t>3</w:t>
            </w:r>
            <w:r w:rsidRPr="00FE4A6D">
              <w:rPr>
                <w:rFonts w:ascii="Arial LatArm" w:hAnsi="Arial LatArm" w:cs="Tahoma"/>
                <w:color w:val="000000"/>
                <w:sz w:val="20"/>
                <w:szCs w:val="20"/>
              </w:rPr>
              <w:t>.</w:t>
            </w:r>
            <w:r w:rsidRPr="00FE4A6D">
              <w:rPr>
                <w:rFonts w:ascii="GHEA Grapalat" w:hAnsi="GHEA Grapalat" w:cs="Tahoma"/>
                <w:color w:val="000000"/>
                <w:sz w:val="20"/>
                <w:szCs w:val="20"/>
              </w:rPr>
              <w:t>ա</w:t>
            </w:r>
            <w:r w:rsidRPr="00FE4A6D">
              <w:rPr>
                <w:rFonts w:ascii="Arial LatArm" w:hAnsi="Arial LatArm" w:cs="Tahoma"/>
                <w:color w:val="000000"/>
                <w:sz w:val="20"/>
                <w:szCs w:val="20"/>
              </w:rPr>
              <w:t xml:space="preserve">.   </w:t>
            </w:r>
            <w:r w:rsidRPr="00FE4A6D">
              <w:rPr>
                <w:rFonts w:ascii="GHEA Grapalat" w:hAnsi="GHEA Grapalat" w:cs="Tahoma"/>
                <w:color w:val="000000"/>
                <w:sz w:val="20"/>
                <w:szCs w:val="20"/>
                <w:lang w:val="hy-AM"/>
              </w:rPr>
              <w:t>Վճարողին</w:t>
            </w:r>
            <w:r w:rsidRPr="00FE4A6D">
              <w:rPr>
                <w:rFonts w:ascii="Arial LatArm" w:hAnsi="Arial LatArm" w:cs="Tahoma"/>
                <w:color w:val="000000"/>
                <w:sz w:val="20"/>
                <w:szCs w:val="20"/>
                <w:lang w:val="hy-AM"/>
              </w:rPr>
              <w:t xml:space="preserve">  </w:t>
            </w:r>
            <w:r w:rsidRPr="00FE4A6D">
              <w:rPr>
                <w:rFonts w:ascii="GHEA Grapalat" w:hAnsi="GHEA Grapalat" w:cs="Tahoma"/>
                <w:color w:val="000000"/>
                <w:sz w:val="20"/>
                <w:szCs w:val="20"/>
                <w:lang w:val="hy-AM"/>
              </w:rPr>
              <w:t>սպասարկող</w:t>
            </w:r>
            <w:r w:rsidRPr="00FE4A6D">
              <w:rPr>
                <w:rFonts w:ascii="Arial LatArm" w:hAnsi="Arial LatArm" w:cs="Tahoma"/>
                <w:color w:val="000000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Tahoma"/>
                <w:color w:val="000000"/>
                <w:sz w:val="20"/>
                <w:szCs w:val="20"/>
                <w:lang w:val="hy-AM"/>
              </w:rPr>
              <w:t>ֆինանսական</w:t>
            </w:r>
            <w:r w:rsidRPr="00FE4A6D">
              <w:rPr>
                <w:rFonts w:ascii="Arial LatArm" w:hAnsi="Arial LatArm" w:cs="Tahoma"/>
                <w:color w:val="000000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Tahoma"/>
                <w:color w:val="000000"/>
                <w:sz w:val="20"/>
                <w:szCs w:val="20"/>
                <w:lang w:val="hy-AM"/>
              </w:rPr>
              <w:t>կազմակերպություն</w:t>
            </w:r>
            <w:r w:rsidRPr="00FE4A6D">
              <w:rPr>
                <w:rFonts w:ascii="Arial LatArm" w:hAnsi="Arial LatArm" w:cs="Tahoma"/>
                <w:color w:val="000000"/>
                <w:sz w:val="20"/>
                <w:szCs w:val="20"/>
              </w:rPr>
              <w:t xml:space="preserve"> </w:t>
            </w:r>
          </w:p>
          <w:p w14:paraId="59E68E5A" w14:textId="77777777" w:rsidR="00595213" w:rsidRPr="00FE4A6D" w:rsidRDefault="00595213" w:rsidP="00CB0ADE">
            <w:pPr>
              <w:jc w:val="right"/>
              <w:rPr>
                <w:rFonts w:ascii="Arial LatArm" w:hAnsi="Arial LatArm" w:cs="Tahoma"/>
                <w:color w:val="000000"/>
                <w:sz w:val="20"/>
                <w:szCs w:val="20"/>
              </w:rPr>
            </w:pPr>
          </w:p>
          <w:p w14:paraId="7CEFE9D5" w14:textId="77777777" w:rsidR="00595213" w:rsidRPr="00FE4A6D" w:rsidRDefault="00595213" w:rsidP="00CB0ADE">
            <w:pPr>
              <w:jc w:val="right"/>
              <w:rPr>
                <w:rFonts w:ascii="Arial LatArm" w:hAnsi="Arial LatArm" w:cs="Tahoma"/>
                <w:color w:val="000000"/>
                <w:sz w:val="20"/>
                <w:szCs w:val="20"/>
              </w:rPr>
            </w:pPr>
          </w:p>
          <w:p w14:paraId="1AEA9A1A" w14:textId="77777777" w:rsidR="00595213" w:rsidRPr="00FE4A6D" w:rsidRDefault="00595213" w:rsidP="00CB0ADE">
            <w:pPr>
              <w:jc w:val="right"/>
              <w:rPr>
                <w:rFonts w:ascii="Arial LatArm" w:hAnsi="Arial LatArm" w:cs="Tahoma"/>
                <w:color w:val="000000"/>
                <w:sz w:val="20"/>
                <w:szCs w:val="20"/>
              </w:rPr>
            </w:pPr>
            <w:r w:rsidRPr="00FE4A6D">
              <w:rPr>
                <w:rFonts w:ascii="Arial LatArm" w:hAnsi="Arial LatArm" w:cs="Tahoma"/>
                <w:color w:val="000000"/>
                <w:sz w:val="20"/>
                <w:szCs w:val="20"/>
              </w:rPr>
              <w:t>/____________________/</w:t>
            </w:r>
          </w:p>
          <w:p w14:paraId="35268587" w14:textId="77777777" w:rsidR="00595213" w:rsidRPr="00FE4A6D" w:rsidRDefault="00595213" w:rsidP="00CB0ADE">
            <w:pPr>
              <w:jc w:val="center"/>
              <w:rPr>
                <w:rFonts w:ascii="Arial LatArm" w:hAnsi="Arial LatArm" w:cs="Sylfaen"/>
                <w:sz w:val="20"/>
                <w:szCs w:val="20"/>
              </w:rPr>
            </w:pPr>
            <w:r w:rsidRPr="00FE4A6D">
              <w:rPr>
                <w:rFonts w:ascii="Arial LatArm" w:hAnsi="Arial LatArm" w:cs="Tahoma"/>
                <w:color w:val="000000"/>
                <w:sz w:val="20"/>
                <w:szCs w:val="20"/>
              </w:rPr>
              <w:t xml:space="preserve">                                                   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>/</w:t>
            </w:r>
            <w:r w:rsidRPr="00FE4A6D">
              <w:rPr>
                <w:rFonts w:ascii="GHEA Grapalat" w:hAnsi="GHEA Grapalat" w:cs="Sylfaen"/>
                <w:sz w:val="20"/>
                <w:szCs w:val="20"/>
              </w:rPr>
              <w:t>ստորագրություն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>/</w:t>
            </w:r>
          </w:p>
          <w:p w14:paraId="21DD5AB8" w14:textId="77777777" w:rsidR="00595213" w:rsidRPr="00FE4A6D" w:rsidRDefault="00595213" w:rsidP="00CB0ADE">
            <w:pPr>
              <w:jc w:val="right"/>
              <w:rPr>
                <w:rFonts w:ascii="Arial LatArm" w:hAnsi="Arial LatArm" w:cs="Arial"/>
                <w:sz w:val="20"/>
                <w:szCs w:val="20"/>
                <w:lang w:val="hy-AM"/>
              </w:rPr>
            </w:pPr>
          </w:p>
        </w:tc>
      </w:tr>
      <w:tr w:rsidR="00595213" w:rsidRPr="00FE4A6D" w14:paraId="1A243218" w14:textId="77777777" w:rsidTr="00CB0ADE">
        <w:trPr>
          <w:trHeight w:val="2194"/>
        </w:trPr>
        <w:tc>
          <w:tcPr>
            <w:tcW w:w="5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83C39D" w14:textId="77777777" w:rsidR="00595213" w:rsidRPr="00FE4A6D" w:rsidRDefault="00595213" w:rsidP="00CB0ADE">
            <w:pPr>
              <w:rPr>
                <w:rFonts w:ascii="Arial LatArm" w:hAnsi="Arial LatArm" w:cs="Sylfaen"/>
                <w:sz w:val="20"/>
                <w:szCs w:val="20"/>
              </w:rPr>
            </w:pPr>
            <w:r w:rsidRPr="00FE4A6D">
              <w:rPr>
                <w:rFonts w:ascii="Arial LatArm" w:hAnsi="Arial LatArm" w:cs="Sylfaen"/>
                <w:sz w:val="20"/>
                <w:szCs w:val="20"/>
              </w:rPr>
              <w:lastRenderedPageBreak/>
              <w:t>24.</w:t>
            </w:r>
            <w:r w:rsidRPr="00FE4A6D">
              <w:rPr>
                <w:rFonts w:ascii="GHEA Grapalat" w:hAnsi="GHEA Grapalat" w:cs="Sylfaen"/>
                <w:sz w:val="20"/>
                <w:szCs w:val="20"/>
              </w:rPr>
              <w:t>բ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 xml:space="preserve">.                                                       </w:t>
            </w:r>
            <w:r w:rsidRPr="00FE4A6D">
              <w:rPr>
                <w:rFonts w:ascii="GHEA Grapalat" w:hAnsi="GHEA Grapalat" w:cs="Sylfaen"/>
                <w:sz w:val="20"/>
                <w:szCs w:val="20"/>
              </w:rPr>
              <w:t>Կ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>.</w:t>
            </w:r>
            <w:r w:rsidRPr="00FE4A6D">
              <w:rPr>
                <w:rFonts w:ascii="GHEA Grapalat" w:hAnsi="GHEA Grapalat" w:cs="Sylfaen"/>
                <w:sz w:val="20"/>
                <w:szCs w:val="20"/>
              </w:rPr>
              <w:t>Տ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>.</w:t>
            </w:r>
          </w:p>
          <w:p w14:paraId="1CF41ACE" w14:textId="77777777" w:rsidR="00595213" w:rsidRPr="00FE4A6D" w:rsidRDefault="00595213" w:rsidP="00CB0ADE">
            <w:pPr>
              <w:rPr>
                <w:rFonts w:ascii="Arial LatArm" w:hAnsi="Arial LatArm" w:cs="Sylfaen"/>
                <w:sz w:val="20"/>
                <w:szCs w:val="20"/>
              </w:rPr>
            </w:pPr>
          </w:p>
          <w:p w14:paraId="5BB51039" w14:textId="77777777" w:rsidR="00595213" w:rsidRPr="00FE4A6D" w:rsidRDefault="00595213" w:rsidP="00CB0ADE">
            <w:pPr>
              <w:rPr>
                <w:rFonts w:ascii="Arial LatArm" w:hAnsi="Arial LatArm" w:cs="Sylfaen"/>
                <w:sz w:val="20"/>
                <w:szCs w:val="20"/>
              </w:rPr>
            </w:pPr>
          </w:p>
          <w:p w14:paraId="4C3C4E2C" w14:textId="77777777" w:rsidR="00595213" w:rsidRPr="00FE4A6D" w:rsidRDefault="00595213" w:rsidP="00CB0ADE">
            <w:pPr>
              <w:rPr>
                <w:rFonts w:ascii="Arial LatArm" w:hAnsi="Arial LatArm" w:cs="Sylfaen"/>
                <w:sz w:val="20"/>
                <w:szCs w:val="20"/>
              </w:rPr>
            </w:pPr>
            <w:r w:rsidRPr="00FE4A6D">
              <w:rPr>
                <w:rFonts w:ascii="Arial LatArm" w:hAnsi="Arial LatArm" w:cs="Tahoma"/>
                <w:color w:val="000000"/>
                <w:sz w:val="20"/>
                <w:szCs w:val="20"/>
              </w:rPr>
              <w:t xml:space="preserve"> 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>2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>4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>.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գ</w:t>
            </w:r>
            <w:r w:rsidRPr="00FE4A6D">
              <w:rPr>
                <w:rFonts w:ascii="Arial LatArm" w:hAnsi="Arial LatArm" w:cs="Tahoma"/>
                <w:color w:val="000000"/>
                <w:sz w:val="20"/>
                <w:szCs w:val="20"/>
              </w:rPr>
              <w:t xml:space="preserve">                                                 "___" </w:t>
            </w:r>
            <w:r w:rsidRPr="00FE4A6D">
              <w:rPr>
                <w:rFonts w:ascii="Arial LatArm" w:hAnsi="Arial LatArm" w:cs="Sylfaen"/>
                <w:color w:val="000000"/>
                <w:sz w:val="20"/>
                <w:szCs w:val="20"/>
              </w:rPr>
              <w:t xml:space="preserve">___ </w:t>
            </w:r>
            <w:r w:rsidRPr="00FE4A6D">
              <w:rPr>
                <w:rFonts w:ascii="Arial LatArm" w:hAnsi="Arial LatArm" w:cs="Tahoma"/>
                <w:color w:val="000000"/>
                <w:sz w:val="20"/>
                <w:szCs w:val="20"/>
              </w:rPr>
              <w:t xml:space="preserve">20___ </w:t>
            </w:r>
            <w:r w:rsidRPr="00FE4A6D">
              <w:rPr>
                <w:rFonts w:ascii="GHEA Grapalat" w:hAnsi="GHEA Grapalat" w:cs="Sylfaen"/>
                <w:color w:val="000000"/>
                <w:sz w:val="20"/>
                <w:szCs w:val="20"/>
              </w:rPr>
              <w:t>թ</w:t>
            </w:r>
            <w:r w:rsidRPr="00FE4A6D">
              <w:rPr>
                <w:rFonts w:ascii="Arial LatArm" w:hAnsi="Arial LatArm" w:cs="Sylfaen"/>
                <w:color w:val="000000"/>
                <w:sz w:val="20"/>
                <w:szCs w:val="20"/>
              </w:rPr>
              <w:t>.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 xml:space="preserve"> </w:t>
            </w:r>
          </w:p>
          <w:p w14:paraId="408FC44D" w14:textId="77777777" w:rsidR="00595213" w:rsidRPr="00FE4A6D" w:rsidRDefault="00595213" w:rsidP="00CB0ADE">
            <w:pPr>
              <w:rPr>
                <w:rFonts w:ascii="Arial LatArm" w:hAnsi="Arial LatArm" w:cs="Sylfaen"/>
                <w:sz w:val="20"/>
                <w:szCs w:val="20"/>
              </w:rPr>
            </w:pPr>
          </w:p>
          <w:p w14:paraId="666AA167" w14:textId="77777777" w:rsidR="00595213" w:rsidRPr="00FE4A6D" w:rsidRDefault="00595213" w:rsidP="00CB0ADE">
            <w:pPr>
              <w:rPr>
                <w:rFonts w:ascii="Arial LatArm" w:hAnsi="Arial LatArm" w:cs="Sylfaen"/>
                <w:sz w:val="20"/>
                <w:szCs w:val="20"/>
              </w:rPr>
            </w:pPr>
            <w:r w:rsidRPr="00FE4A6D">
              <w:rPr>
                <w:rFonts w:ascii="Arial LatArm" w:hAnsi="Arial LatArm" w:cs="Sylfaen"/>
                <w:sz w:val="20"/>
                <w:szCs w:val="20"/>
              </w:rPr>
              <w:t xml:space="preserve">  </w:t>
            </w:r>
          </w:p>
          <w:p w14:paraId="23BEC7AF" w14:textId="77777777" w:rsidR="00595213" w:rsidRPr="00FE4A6D" w:rsidRDefault="00595213" w:rsidP="00CB0ADE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FF4130" w14:textId="77777777" w:rsidR="00595213" w:rsidRPr="00FE4A6D" w:rsidRDefault="00595213" w:rsidP="00CB0ADE">
            <w:pPr>
              <w:rPr>
                <w:rFonts w:ascii="Arial LatArm" w:hAnsi="Arial LatArm" w:cs="Sylfaen"/>
                <w:sz w:val="20"/>
                <w:szCs w:val="20"/>
              </w:rPr>
            </w:pPr>
            <w:r w:rsidRPr="00FE4A6D">
              <w:rPr>
                <w:rFonts w:ascii="Arial LatArm" w:hAnsi="Arial LatArm" w:cs="Sylfaen"/>
                <w:sz w:val="20"/>
                <w:szCs w:val="20"/>
              </w:rPr>
              <w:t>23.</w:t>
            </w:r>
            <w:r w:rsidRPr="00FE4A6D">
              <w:rPr>
                <w:rFonts w:ascii="GHEA Grapalat" w:hAnsi="GHEA Grapalat" w:cs="Sylfaen"/>
                <w:sz w:val="20"/>
                <w:szCs w:val="20"/>
              </w:rPr>
              <w:t>բ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 xml:space="preserve">.                                                                 </w:t>
            </w:r>
            <w:r w:rsidRPr="00FE4A6D">
              <w:rPr>
                <w:rFonts w:ascii="GHEA Grapalat" w:hAnsi="GHEA Grapalat" w:cs="Sylfaen"/>
                <w:sz w:val="20"/>
                <w:szCs w:val="20"/>
              </w:rPr>
              <w:t>Կ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>.</w:t>
            </w:r>
            <w:r w:rsidRPr="00FE4A6D">
              <w:rPr>
                <w:rFonts w:ascii="GHEA Grapalat" w:hAnsi="GHEA Grapalat" w:cs="Sylfaen"/>
                <w:sz w:val="20"/>
                <w:szCs w:val="20"/>
              </w:rPr>
              <w:t>Տ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 xml:space="preserve">.    </w:t>
            </w:r>
          </w:p>
          <w:p w14:paraId="2374CC9E" w14:textId="77777777" w:rsidR="00595213" w:rsidRPr="00FE4A6D" w:rsidRDefault="00595213" w:rsidP="00CB0ADE">
            <w:pPr>
              <w:rPr>
                <w:rFonts w:ascii="Arial LatArm" w:hAnsi="Arial LatArm" w:cs="Sylfaen"/>
                <w:sz w:val="20"/>
                <w:szCs w:val="20"/>
              </w:rPr>
            </w:pPr>
          </w:p>
          <w:p w14:paraId="52DA9EBE" w14:textId="77777777" w:rsidR="00595213" w:rsidRPr="00FE4A6D" w:rsidRDefault="00595213" w:rsidP="00CB0ADE">
            <w:pPr>
              <w:rPr>
                <w:rFonts w:ascii="Arial LatArm" w:hAnsi="Arial LatArm" w:cs="Sylfaen"/>
                <w:sz w:val="20"/>
                <w:szCs w:val="20"/>
              </w:rPr>
            </w:pPr>
            <w:r w:rsidRPr="00FE4A6D">
              <w:rPr>
                <w:rFonts w:ascii="Arial LatArm" w:hAnsi="Arial LatArm" w:cs="Sylfaen"/>
                <w:sz w:val="20"/>
                <w:szCs w:val="20"/>
              </w:rPr>
              <w:t xml:space="preserve">                     </w:t>
            </w:r>
          </w:p>
          <w:p w14:paraId="2808B498" w14:textId="77777777" w:rsidR="00595213" w:rsidRPr="00FE4A6D" w:rsidRDefault="00595213" w:rsidP="00CB0ADE">
            <w:pPr>
              <w:rPr>
                <w:rFonts w:ascii="Arial LatArm" w:hAnsi="Arial LatArm" w:cs="Sylfaen"/>
                <w:color w:val="000000"/>
                <w:sz w:val="20"/>
                <w:szCs w:val="20"/>
              </w:rPr>
            </w:pPr>
            <w:r w:rsidRPr="00FE4A6D">
              <w:rPr>
                <w:rFonts w:ascii="Arial LatArm" w:hAnsi="Arial LatArm" w:cs="Sylfaen"/>
                <w:sz w:val="20"/>
                <w:szCs w:val="20"/>
              </w:rPr>
              <w:t>23.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գ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>.</w:t>
            </w:r>
            <w:r w:rsidRPr="00FE4A6D">
              <w:rPr>
                <w:rFonts w:ascii="GHEA Grapalat" w:hAnsi="GHEA Grapalat" w:cs="Sylfaen"/>
                <w:sz w:val="20"/>
                <w:szCs w:val="20"/>
              </w:rPr>
              <w:t>Կատարման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</w:rPr>
              <w:t>ամսաթիվը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 xml:space="preserve">`           </w:t>
            </w:r>
            <w:r w:rsidRPr="00FE4A6D">
              <w:rPr>
                <w:rFonts w:ascii="Arial LatArm" w:hAnsi="Arial LatArm" w:cs="Tahoma"/>
                <w:color w:val="000000"/>
                <w:sz w:val="20"/>
                <w:szCs w:val="20"/>
              </w:rPr>
              <w:t xml:space="preserve">"___" </w:t>
            </w:r>
            <w:r w:rsidRPr="00FE4A6D">
              <w:rPr>
                <w:rFonts w:ascii="Arial LatArm" w:hAnsi="Arial LatArm" w:cs="Sylfaen"/>
                <w:color w:val="000000"/>
                <w:sz w:val="20"/>
                <w:szCs w:val="20"/>
              </w:rPr>
              <w:t xml:space="preserve">___ </w:t>
            </w:r>
            <w:r w:rsidRPr="00FE4A6D">
              <w:rPr>
                <w:rFonts w:ascii="Arial LatArm" w:hAnsi="Arial LatArm" w:cs="Tahoma"/>
                <w:color w:val="000000"/>
                <w:sz w:val="20"/>
                <w:szCs w:val="20"/>
              </w:rPr>
              <w:t>20___</w:t>
            </w:r>
            <w:r w:rsidRPr="00FE4A6D">
              <w:rPr>
                <w:rFonts w:ascii="GHEA Grapalat" w:hAnsi="GHEA Grapalat" w:cs="Sylfaen"/>
                <w:color w:val="000000"/>
                <w:sz w:val="20"/>
                <w:szCs w:val="20"/>
              </w:rPr>
              <w:t>թ</w:t>
            </w:r>
            <w:r w:rsidRPr="00FE4A6D">
              <w:rPr>
                <w:rFonts w:ascii="Arial LatArm" w:hAnsi="Arial LatArm" w:cs="Sylfaen"/>
                <w:color w:val="000000"/>
                <w:sz w:val="20"/>
                <w:szCs w:val="20"/>
              </w:rPr>
              <w:t>.</w:t>
            </w:r>
          </w:p>
          <w:p w14:paraId="7104EF53" w14:textId="77777777" w:rsidR="00595213" w:rsidRPr="00FE4A6D" w:rsidRDefault="00595213" w:rsidP="00CB0ADE">
            <w:pPr>
              <w:rPr>
                <w:rFonts w:ascii="Arial LatArm" w:hAnsi="Arial LatArm" w:cs="Sylfaen"/>
                <w:color w:val="000000"/>
                <w:sz w:val="20"/>
                <w:szCs w:val="20"/>
              </w:rPr>
            </w:pPr>
          </w:p>
          <w:p w14:paraId="655E47A0" w14:textId="77777777" w:rsidR="00595213" w:rsidRPr="00FE4A6D" w:rsidRDefault="00595213" w:rsidP="00CB0ADE">
            <w:pPr>
              <w:rPr>
                <w:rFonts w:ascii="Arial LatArm" w:hAnsi="Arial LatArm" w:cs="Sylfaen"/>
                <w:sz w:val="20"/>
                <w:szCs w:val="20"/>
              </w:rPr>
            </w:pPr>
          </w:p>
          <w:p w14:paraId="6CEEA45B" w14:textId="77777777" w:rsidR="00595213" w:rsidRPr="00FE4A6D" w:rsidRDefault="00595213" w:rsidP="00CB0ADE">
            <w:pPr>
              <w:jc w:val="right"/>
              <w:rPr>
                <w:rFonts w:ascii="Arial LatArm" w:hAnsi="Arial LatArm" w:cs="Arial"/>
                <w:sz w:val="20"/>
                <w:szCs w:val="20"/>
              </w:rPr>
            </w:pPr>
          </w:p>
        </w:tc>
      </w:tr>
    </w:tbl>
    <w:p w14:paraId="79A28015" w14:textId="77777777" w:rsidR="00595213" w:rsidRPr="00FE4A6D" w:rsidRDefault="00595213" w:rsidP="00595213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rial LatArm" w:hAnsi="Arial LatArm"/>
          <w:i/>
          <w:sz w:val="16"/>
          <w:lang w:val="hy-AM"/>
        </w:rPr>
      </w:pPr>
    </w:p>
    <w:p w14:paraId="6A189CC3" w14:textId="77777777" w:rsidR="00595213" w:rsidRPr="00FE4A6D" w:rsidRDefault="00595213" w:rsidP="00595213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rial LatArm" w:hAnsi="Arial LatArm"/>
          <w:i/>
          <w:sz w:val="16"/>
          <w:lang w:val="hy-AM"/>
        </w:rPr>
      </w:pPr>
    </w:p>
    <w:p w14:paraId="4D42DDD9" w14:textId="77777777" w:rsidR="00595213" w:rsidRPr="00FE4A6D" w:rsidRDefault="00595213" w:rsidP="00595213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rial LatArm" w:hAnsi="Arial LatArm"/>
          <w:i/>
          <w:sz w:val="16"/>
          <w:lang w:val="hy-AM"/>
        </w:rPr>
      </w:pPr>
    </w:p>
    <w:p w14:paraId="1945B516" w14:textId="77777777" w:rsidR="00595213" w:rsidRPr="00FE4A6D" w:rsidRDefault="00595213" w:rsidP="00595213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rial LatArm" w:hAnsi="Arial LatArm"/>
          <w:i/>
          <w:sz w:val="16"/>
          <w:lang w:val="hy-AM"/>
        </w:rPr>
      </w:pPr>
    </w:p>
    <w:p w14:paraId="2240CC02" w14:textId="77777777" w:rsidR="00595213" w:rsidRPr="00FE4A6D" w:rsidRDefault="00595213" w:rsidP="00595213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rial LatArm" w:hAnsi="Arial LatArm"/>
          <w:i/>
          <w:sz w:val="16"/>
          <w:lang w:val="hy-AM"/>
        </w:rPr>
      </w:pPr>
    </w:p>
    <w:p w14:paraId="2ADF395A" w14:textId="77777777" w:rsidR="00595213" w:rsidRPr="00FE4A6D" w:rsidRDefault="00595213" w:rsidP="00595213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FE4A6D">
        <w:rPr>
          <w:rFonts w:ascii="Arial LatArm" w:hAnsi="Arial LatArm"/>
          <w:i/>
          <w:sz w:val="16"/>
          <w:lang w:val="hy-AM"/>
        </w:rPr>
        <w:t xml:space="preserve">* </w:t>
      </w:r>
      <w:r w:rsidRPr="00FE4A6D">
        <w:rPr>
          <w:rFonts w:ascii="GHEA Grapalat" w:hAnsi="GHEA Grapalat"/>
          <w:i/>
          <w:sz w:val="16"/>
          <w:lang w:val="hy-AM"/>
        </w:rPr>
        <w:t>Վճարման</w:t>
      </w:r>
      <w:r w:rsidRPr="00FE4A6D">
        <w:rPr>
          <w:rFonts w:ascii="Arial LatArm" w:hAnsi="Arial LatArm"/>
          <w:i/>
          <w:sz w:val="16"/>
          <w:lang w:val="hy-AM"/>
        </w:rPr>
        <w:t xml:space="preserve"> </w:t>
      </w:r>
      <w:r w:rsidRPr="00FE4A6D">
        <w:rPr>
          <w:rFonts w:ascii="GHEA Grapalat" w:hAnsi="GHEA Grapalat"/>
          <w:i/>
          <w:sz w:val="16"/>
          <w:lang w:val="hy-AM"/>
        </w:rPr>
        <w:t>պահանջագիրը</w:t>
      </w:r>
      <w:r w:rsidRPr="00FE4A6D">
        <w:rPr>
          <w:rFonts w:ascii="Arial LatArm" w:hAnsi="Arial LatArm"/>
          <w:i/>
          <w:sz w:val="16"/>
          <w:lang w:val="hy-AM"/>
        </w:rPr>
        <w:t xml:space="preserve"> </w:t>
      </w:r>
      <w:r w:rsidRPr="00FE4A6D">
        <w:rPr>
          <w:rFonts w:ascii="GHEA Grapalat" w:hAnsi="GHEA Grapalat"/>
          <w:i/>
          <w:sz w:val="16"/>
          <w:lang w:val="hy-AM"/>
        </w:rPr>
        <w:t>լրացվում</w:t>
      </w:r>
      <w:r w:rsidRPr="00FE4A6D">
        <w:rPr>
          <w:rFonts w:ascii="Arial LatArm" w:hAnsi="Arial LatArm"/>
          <w:i/>
          <w:sz w:val="16"/>
          <w:lang w:val="hy-AM"/>
        </w:rPr>
        <w:t xml:space="preserve"> </w:t>
      </w:r>
      <w:r w:rsidRPr="00FE4A6D">
        <w:rPr>
          <w:rFonts w:ascii="GHEA Grapalat" w:hAnsi="GHEA Grapalat"/>
          <w:i/>
          <w:sz w:val="16"/>
          <w:lang w:val="hy-AM"/>
        </w:rPr>
        <w:t>է</w:t>
      </w:r>
      <w:r w:rsidRPr="00FE4A6D">
        <w:rPr>
          <w:rFonts w:ascii="Arial LatArm" w:hAnsi="Arial LatArm"/>
          <w:i/>
          <w:sz w:val="16"/>
          <w:lang w:val="hy-AM"/>
        </w:rPr>
        <w:t xml:space="preserve"> </w:t>
      </w:r>
      <w:r w:rsidRPr="00FE4A6D">
        <w:rPr>
          <w:rFonts w:ascii="GHEA Grapalat" w:hAnsi="GHEA Grapalat"/>
          <w:i/>
          <w:sz w:val="16"/>
          <w:lang w:val="hy-AM"/>
        </w:rPr>
        <w:t>համաձայն</w:t>
      </w:r>
      <w:r w:rsidRPr="00FE4A6D">
        <w:rPr>
          <w:rFonts w:ascii="Arial LatArm" w:hAnsi="Arial LatArm"/>
          <w:i/>
          <w:sz w:val="16"/>
          <w:lang w:val="hy-AM"/>
        </w:rPr>
        <w:t xml:space="preserve"> </w:t>
      </w:r>
      <w:r w:rsidRPr="00FE4A6D">
        <w:rPr>
          <w:rFonts w:ascii="GHEA Grapalat" w:hAnsi="GHEA Grapalat"/>
          <w:i/>
          <w:sz w:val="16"/>
          <w:lang w:val="hy-AM"/>
        </w:rPr>
        <w:t>սույն</w:t>
      </w:r>
      <w:r w:rsidRPr="00FE4A6D">
        <w:rPr>
          <w:rFonts w:ascii="Arial LatArm" w:hAnsi="Arial LatArm"/>
          <w:i/>
          <w:sz w:val="16"/>
          <w:lang w:val="hy-AM"/>
        </w:rPr>
        <w:t xml:space="preserve"> </w:t>
      </w:r>
      <w:r w:rsidRPr="00FE4A6D">
        <w:rPr>
          <w:rFonts w:ascii="GHEA Grapalat" w:hAnsi="GHEA Grapalat"/>
          <w:i/>
          <w:sz w:val="16"/>
          <w:lang w:val="hy-AM"/>
        </w:rPr>
        <w:t>հրավերով</w:t>
      </w:r>
      <w:r w:rsidRPr="00FE4A6D">
        <w:rPr>
          <w:rFonts w:ascii="Arial LatArm" w:hAnsi="Arial LatArm"/>
          <w:i/>
          <w:sz w:val="16"/>
          <w:lang w:val="hy-AM"/>
        </w:rPr>
        <w:t xml:space="preserve"> </w:t>
      </w:r>
      <w:r w:rsidRPr="00FE4A6D">
        <w:rPr>
          <w:rFonts w:ascii="GHEA Grapalat" w:hAnsi="GHEA Grapalat"/>
          <w:i/>
          <w:sz w:val="16"/>
          <w:lang w:val="hy-AM"/>
        </w:rPr>
        <w:t>սահմանված</w:t>
      </w:r>
      <w:r w:rsidRPr="00FE4A6D">
        <w:rPr>
          <w:rFonts w:ascii="Arial LatArm" w:hAnsi="Arial LatArm"/>
          <w:i/>
          <w:sz w:val="16"/>
          <w:lang w:val="hy-AM"/>
        </w:rPr>
        <w:t xml:space="preserve"> «</w:t>
      </w:r>
      <w:r w:rsidRPr="00FE4A6D">
        <w:rPr>
          <w:rFonts w:ascii="GHEA Grapalat" w:hAnsi="GHEA Grapalat"/>
          <w:i/>
          <w:sz w:val="16"/>
          <w:lang w:val="hy-AM"/>
        </w:rPr>
        <w:t>Վճարման</w:t>
      </w:r>
      <w:r w:rsidRPr="00FE4A6D">
        <w:rPr>
          <w:rFonts w:ascii="Arial LatArm" w:hAnsi="Arial LatArm"/>
          <w:i/>
          <w:sz w:val="16"/>
          <w:lang w:val="hy-AM"/>
        </w:rPr>
        <w:t xml:space="preserve"> </w:t>
      </w:r>
      <w:r w:rsidRPr="00FE4A6D">
        <w:rPr>
          <w:rFonts w:ascii="GHEA Grapalat" w:hAnsi="GHEA Grapalat"/>
          <w:i/>
          <w:sz w:val="16"/>
          <w:lang w:val="hy-AM"/>
        </w:rPr>
        <w:t>պահանջագրի</w:t>
      </w:r>
      <w:r w:rsidRPr="00FE4A6D">
        <w:rPr>
          <w:rFonts w:ascii="Arial LatArm" w:hAnsi="Arial LatArm"/>
          <w:i/>
          <w:sz w:val="16"/>
          <w:lang w:val="hy-AM"/>
        </w:rPr>
        <w:t xml:space="preserve"> </w:t>
      </w:r>
      <w:r w:rsidRPr="00FE4A6D">
        <w:rPr>
          <w:rFonts w:ascii="GHEA Grapalat" w:hAnsi="GHEA Grapalat"/>
          <w:i/>
          <w:sz w:val="16"/>
          <w:lang w:val="hy-AM"/>
        </w:rPr>
        <w:t>պարտադիր</w:t>
      </w:r>
      <w:r w:rsidRPr="00FE4A6D">
        <w:rPr>
          <w:rFonts w:ascii="Arial LatArm" w:hAnsi="Arial LatArm"/>
          <w:i/>
          <w:sz w:val="16"/>
          <w:lang w:val="hy-AM"/>
        </w:rPr>
        <w:t xml:space="preserve"> </w:t>
      </w:r>
      <w:r w:rsidRPr="00FE4A6D">
        <w:rPr>
          <w:rFonts w:ascii="GHEA Grapalat" w:hAnsi="GHEA Grapalat"/>
          <w:i/>
          <w:sz w:val="16"/>
          <w:lang w:val="hy-AM"/>
        </w:rPr>
        <w:t>վավերապայմանների</w:t>
      </w:r>
      <w:r w:rsidRPr="00FE4A6D">
        <w:rPr>
          <w:rFonts w:ascii="Arial LatArm" w:hAnsi="Arial LatArm"/>
          <w:i/>
          <w:sz w:val="16"/>
          <w:lang w:val="hy-AM"/>
        </w:rPr>
        <w:t xml:space="preserve"> </w:t>
      </w:r>
      <w:r w:rsidRPr="00FE4A6D">
        <w:rPr>
          <w:rFonts w:ascii="GHEA Grapalat" w:hAnsi="GHEA Grapalat"/>
          <w:i/>
          <w:sz w:val="16"/>
          <w:lang w:val="hy-AM"/>
        </w:rPr>
        <w:t>և</w:t>
      </w:r>
      <w:r w:rsidRPr="00FE4A6D">
        <w:rPr>
          <w:rFonts w:ascii="Arial LatArm" w:hAnsi="Arial LatArm"/>
          <w:i/>
          <w:sz w:val="16"/>
          <w:lang w:val="hy-AM"/>
        </w:rPr>
        <w:t xml:space="preserve"> </w:t>
      </w:r>
      <w:r w:rsidRPr="00FE4A6D">
        <w:rPr>
          <w:rFonts w:ascii="GHEA Grapalat" w:hAnsi="GHEA Grapalat"/>
          <w:i/>
          <w:sz w:val="16"/>
          <w:lang w:val="hy-AM"/>
        </w:rPr>
        <w:t>լրացման</w:t>
      </w:r>
      <w:r w:rsidRPr="00FE4A6D">
        <w:rPr>
          <w:rFonts w:ascii="Arial LatArm" w:hAnsi="Arial LatArm"/>
          <w:i/>
          <w:sz w:val="16"/>
          <w:lang w:val="hy-AM"/>
        </w:rPr>
        <w:t xml:space="preserve"> </w:t>
      </w:r>
      <w:r w:rsidRPr="00FE4A6D">
        <w:rPr>
          <w:rFonts w:ascii="GHEA Grapalat" w:hAnsi="GHEA Grapalat"/>
          <w:i/>
          <w:sz w:val="16"/>
          <w:lang w:val="hy-AM"/>
        </w:rPr>
        <w:t>կարգի</w:t>
      </w:r>
      <w:r w:rsidRPr="00FE4A6D">
        <w:rPr>
          <w:rFonts w:ascii="Arial LatArm" w:hAnsi="Arial LatArm"/>
          <w:i/>
          <w:sz w:val="16"/>
          <w:lang w:val="hy-AM"/>
        </w:rPr>
        <w:t>»:</w:t>
      </w:r>
    </w:p>
    <w:p w14:paraId="50A7F641" w14:textId="77777777" w:rsidR="00631658" w:rsidRPr="00FE4A6D" w:rsidRDefault="00595213" w:rsidP="00631658">
      <w:pPr>
        <w:jc w:val="center"/>
        <w:rPr>
          <w:rFonts w:ascii="Arial LatArm" w:hAnsi="Arial LatArm"/>
          <w:b/>
          <w:sz w:val="22"/>
          <w:szCs w:val="22"/>
          <w:lang w:val="nl-NL"/>
        </w:rPr>
      </w:pPr>
      <w:r w:rsidRPr="00FE4A6D">
        <w:rPr>
          <w:rFonts w:ascii="Arial LatArm" w:hAnsi="Arial LatArm"/>
          <w:b/>
          <w:lang w:val="hy-AM"/>
        </w:rPr>
        <w:br w:type="page"/>
      </w:r>
      <w:r w:rsidR="00631658" w:rsidRPr="00FE4A6D">
        <w:rPr>
          <w:rFonts w:ascii="GHEA Grapalat" w:hAnsi="GHEA Grapalat"/>
          <w:b/>
          <w:sz w:val="22"/>
          <w:szCs w:val="22"/>
          <w:lang w:val="hy-AM"/>
        </w:rPr>
        <w:lastRenderedPageBreak/>
        <w:t>Վճարման</w:t>
      </w:r>
      <w:r w:rsidR="00631658" w:rsidRPr="00FE4A6D">
        <w:rPr>
          <w:rFonts w:ascii="Arial LatArm" w:hAnsi="Arial LatArm"/>
          <w:b/>
          <w:sz w:val="22"/>
          <w:szCs w:val="22"/>
          <w:lang w:val="nl-NL"/>
        </w:rPr>
        <w:t xml:space="preserve"> </w:t>
      </w:r>
      <w:r w:rsidR="00631658" w:rsidRPr="00FE4A6D">
        <w:rPr>
          <w:rFonts w:ascii="GHEA Grapalat" w:hAnsi="GHEA Grapalat"/>
          <w:b/>
          <w:sz w:val="22"/>
          <w:szCs w:val="22"/>
          <w:lang w:val="hy-AM"/>
        </w:rPr>
        <w:t>պահանջագրի</w:t>
      </w:r>
      <w:r w:rsidR="00631658" w:rsidRPr="00FE4A6D">
        <w:rPr>
          <w:rFonts w:ascii="Arial LatArm" w:hAnsi="Arial LatArm"/>
          <w:b/>
          <w:sz w:val="22"/>
          <w:szCs w:val="22"/>
          <w:lang w:val="nl-NL"/>
        </w:rPr>
        <w:t xml:space="preserve"> </w:t>
      </w:r>
      <w:r w:rsidR="00631658" w:rsidRPr="00FE4A6D">
        <w:rPr>
          <w:rFonts w:ascii="GHEA Grapalat" w:hAnsi="GHEA Grapalat"/>
          <w:b/>
          <w:sz w:val="22"/>
          <w:szCs w:val="22"/>
          <w:lang w:val="hy-AM"/>
        </w:rPr>
        <w:t>պարտադիր</w:t>
      </w:r>
      <w:r w:rsidR="00631658" w:rsidRPr="00FE4A6D">
        <w:rPr>
          <w:rFonts w:ascii="Arial LatArm" w:hAnsi="Arial LatArm"/>
          <w:b/>
          <w:sz w:val="22"/>
          <w:szCs w:val="22"/>
          <w:lang w:val="nl-NL"/>
        </w:rPr>
        <w:t xml:space="preserve"> </w:t>
      </w:r>
      <w:r w:rsidR="00631658" w:rsidRPr="00FE4A6D">
        <w:rPr>
          <w:rFonts w:ascii="GHEA Grapalat" w:hAnsi="GHEA Grapalat"/>
          <w:b/>
          <w:sz w:val="22"/>
          <w:szCs w:val="22"/>
          <w:lang w:val="hy-AM"/>
        </w:rPr>
        <w:t>վավերապայմանները</w:t>
      </w:r>
      <w:r w:rsidR="00631658" w:rsidRPr="00FE4A6D">
        <w:rPr>
          <w:rFonts w:ascii="Arial LatArm" w:hAnsi="Arial LatArm"/>
          <w:b/>
          <w:sz w:val="22"/>
          <w:szCs w:val="22"/>
          <w:lang w:val="nl-NL"/>
        </w:rPr>
        <w:t xml:space="preserve"> </w:t>
      </w:r>
      <w:r w:rsidR="00631658" w:rsidRPr="00FE4A6D">
        <w:rPr>
          <w:rFonts w:ascii="GHEA Grapalat" w:hAnsi="GHEA Grapalat"/>
          <w:b/>
          <w:sz w:val="22"/>
          <w:szCs w:val="22"/>
          <w:lang w:val="hy-AM"/>
        </w:rPr>
        <w:t>և</w:t>
      </w:r>
      <w:r w:rsidR="00631658" w:rsidRPr="00FE4A6D">
        <w:rPr>
          <w:rFonts w:ascii="Arial LatArm" w:hAnsi="Arial LatArm"/>
          <w:b/>
          <w:sz w:val="22"/>
          <w:szCs w:val="22"/>
          <w:lang w:val="nl-NL"/>
        </w:rPr>
        <w:t xml:space="preserve"> </w:t>
      </w:r>
      <w:r w:rsidR="00631658" w:rsidRPr="00FE4A6D">
        <w:rPr>
          <w:rFonts w:ascii="GHEA Grapalat" w:hAnsi="GHEA Grapalat"/>
          <w:b/>
          <w:sz w:val="22"/>
          <w:szCs w:val="22"/>
          <w:lang w:val="hy-AM"/>
        </w:rPr>
        <w:t>լրացման</w:t>
      </w:r>
      <w:r w:rsidR="00631658" w:rsidRPr="00FE4A6D">
        <w:rPr>
          <w:rFonts w:ascii="Arial LatArm" w:hAnsi="Arial LatArm"/>
          <w:b/>
          <w:sz w:val="22"/>
          <w:szCs w:val="22"/>
          <w:lang w:val="nl-NL"/>
        </w:rPr>
        <w:t xml:space="preserve"> </w:t>
      </w:r>
      <w:r w:rsidR="00631658" w:rsidRPr="00FE4A6D">
        <w:rPr>
          <w:rFonts w:ascii="GHEA Grapalat" w:hAnsi="GHEA Grapalat"/>
          <w:b/>
          <w:sz w:val="22"/>
          <w:szCs w:val="22"/>
          <w:lang w:val="hy-AM"/>
        </w:rPr>
        <w:t>ուղեցույցը</w:t>
      </w:r>
    </w:p>
    <w:p w14:paraId="569EFD2B" w14:textId="77777777" w:rsidR="00631658" w:rsidRPr="00FE4A6D" w:rsidRDefault="00631658" w:rsidP="00631658">
      <w:pPr>
        <w:jc w:val="center"/>
        <w:rPr>
          <w:rFonts w:ascii="Arial LatArm" w:hAnsi="Arial LatArm"/>
          <w:b/>
          <w:sz w:val="22"/>
          <w:szCs w:val="22"/>
          <w:lang w:val="nl-NL"/>
        </w:rPr>
      </w:pPr>
    </w:p>
    <w:tbl>
      <w:tblPr>
        <w:tblW w:w="10698" w:type="dxa"/>
        <w:tblInd w:w="-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938"/>
        <w:gridCol w:w="2050"/>
        <w:gridCol w:w="3350"/>
        <w:gridCol w:w="2640"/>
      </w:tblGrid>
      <w:tr w:rsidR="00631658" w:rsidRPr="00FE4A6D" w14:paraId="6C31CDB7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3477E" w14:textId="77777777" w:rsidR="00631658" w:rsidRPr="00FE4A6D" w:rsidRDefault="00631658" w:rsidP="00CB0ADE">
            <w:pPr>
              <w:jc w:val="both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GHEA Grapalat" w:hAnsi="GHEA Grapalat"/>
                <w:sz w:val="20"/>
                <w:szCs w:val="20"/>
              </w:rPr>
              <w:t>Հ</w:t>
            </w:r>
            <w:r w:rsidRPr="00FE4A6D">
              <w:rPr>
                <w:rFonts w:ascii="Arial LatArm" w:hAnsi="Arial LatArm"/>
                <w:sz w:val="20"/>
                <w:szCs w:val="20"/>
              </w:rPr>
              <w:t>/</w:t>
            </w:r>
            <w:r w:rsidRPr="00FE4A6D">
              <w:rPr>
                <w:rFonts w:ascii="GHEA Grapalat" w:hAnsi="GHEA Grapalat"/>
                <w:sz w:val="20"/>
                <w:szCs w:val="20"/>
              </w:rPr>
              <w:t>Հ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A83B0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b/>
                <w:sz w:val="20"/>
                <w:szCs w:val="20"/>
              </w:rPr>
            </w:pPr>
            <w:r w:rsidRPr="00FE4A6D">
              <w:rPr>
                <w:rFonts w:ascii="Arial LatArm" w:hAnsi="Arial LatArm"/>
                <w:b/>
                <w:sz w:val="20"/>
                <w:szCs w:val="20"/>
              </w:rPr>
              <w:t>&lt;&lt;</w:t>
            </w:r>
            <w:r w:rsidRPr="00FE4A6D">
              <w:rPr>
                <w:rFonts w:ascii="GHEA Grapalat" w:hAnsi="GHEA Grapalat"/>
                <w:b/>
                <w:sz w:val="20"/>
                <w:szCs w:val="20"/>
              </w:rPr>
              <w:t>Վճարման</w:t>
            </w:r>
            <w:r w:rsidRPr="00FE4A6D">
              <w:rPr>
                <w:rFonts w:ascii="Arial LatArm" w:hAnsi="Arial LatArm"/>
                <w:b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b/>
                <w:sz w:val="20"/>
                <w:szCs w:val="20"/>
              </w:rPr>
              <w:t>պահանջագիր</w:t>
            </w:r>
            <w:r w:rsidRPr="00FE4A6D">
              <w:rPr>
                <w:rFonts w:ascii="Arial LatArm" w:hAnsi="Arial LatArm"/>
                <w:b/>
                <w:sz w:val="20"/>
                <w:szCs w:val="20"/>
              </w:rPr>
              <w:t xml:space="preserve">&gt;&gt; </w:t>
            </w:r>
            <w:r w:rsidRPr="00FE4A6D">
              <w:rPr>
                <w:rFonts w:ascii="GHEA Grapalat" w:hAnsi="GHEA Grapalat"/>
                <w:b/>
                <w:sz w:val="20"/>
                <w:szCs w:val="20"/>
              </w:rPr>
              <w:t>փաստաթղթի</w:t>
            </w:r>
            <w:r w:rsidRPr="00FE4A6D">
              <w:rPr>
                <w:rFonts w:ascii="Arial LatArm" w:hAnsi="Arial LatArm"/>
                <w:b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b/>
                <w:sz w:val="20"/>
                <w:szCs w:val="20"/>
              </w:rPr>
              <w:t>վավերապայմանները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AEBC0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b/>
                <w:sz w:val="20"/>
                <w:szCs w:val="20"/>
              </w:rPr>
            </w:pPr>
            <w:r w:rsidRPr="00FE4A6D">
              <w:rPr>
                <w:rFonts w:ascii="GHEA Grapalat" w:hAnsi="GHEA Grapalat"/>
                <w:b/>
                <w:sz w:val="20"/>
                <w:szCs w:val="20"/>
              </w:rPr>
              <w:t>Նշված</w:t>
            </w:r>
            <w:r w:rsidRPr="00FE4A6D">
              <w:rPr>
                <w:rFonts w:ascii="Arial LatArm" w:hAnsi="Arial LatArm"/>
                <w:b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b/>
                <w:sz w:val="20"/>
                <w:szCs w:val="20"/>
              </w:rPr>
              <w:t>դաշտի</w:t>
            </w:r>
            <w:r w:rsidRPr="00FE4A6D">
              <w:rPr>
                <w:rFonts w:ascii="Arial LatArm" w:hAnsi="Arial LatArm"/>
                <w:b/>
                <w:sz w:val="20"/>
                <w:szCs w:val="20"/>
              </w:rPr>
              <w:t>/</w:t>
            </w:r>
          </w:p>
          <w:p w14:paraId="4013057C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b/>
                <w:sz w:val="20"/>
                <w:szCs w:val="20"/>
              </w:rPr>
            </w:pPr>
            <w:r w:rsidRPr="00FE4A6D">
              <w:rPr>
                <w:rFonts w:ascii="GHEA Grapalat" w:hAnsi="GHEA Grapalat"/>
                <w:b/>
                <w:sz w:val="20"/>
                <w:szCs w:val="20"/>
              </w:rPr>
              <w:t>վավերապայմանի</w:t>
            </w:r>
            <w:r w:rsidRPr="00FE4A6D">
              <w:rPr>
                <w:rFonts w:ascii="Arial LatArm" w:hAnsi="Arial LatArm"/>
                <w:b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b/>
                <w:sz w:val="20"/>
                <w:szCs w:val="20"/>
              </w:rPr>
              <w:t>առկայությունը</w:t>
            </w:r>
            <w:r w:rsidRPr="00FE4A6D">
              <w:rPr>
                <w:rFonts w:ascii="Arial LatArm" w:hAnsi="Arial LatArm"/>
                <w:b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b/>
                <w:sz w:val="20"/>
                <w:szCs w:val="20"/>
              </w:rPr>
              <w:t>փաստաթղթում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62CA1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b/>
                <w:sz w:val="20"/>
                <w:szCs w:val="20"/>
                <w:lang w:val="hy-AM"/>
              </w:rPr>
            </w:pPr>
            <w:r w:rsidRPr="00FE4A6D">
              <w:rPr>
                <w:rFonts w:ascii="GHEA Grapalat" w:hAnsi="GHEA Grapalat"/>
                <w:b/>
                <w:sz w:val="20"/>
                <w:szCs w:val="20"/>
              </w:rPr>
              <w:t>Վավերապայմանի</w:t>
            </w:r>
            <w:r w:rsidRPr="00FE4A6D">
              <w:rPr>
                <w:rFonts w:ascii="Arial LatArm" w:hAnsi="Arial LatArm"/>
                <w:b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b/>
                <w:sz w:val="20"/>
                <w:szCs w:val="20"/>
              </w:rPr>
              <w:t>լրացման</w:t>
            </w:r>
            <w:r w:rsidRPr="00FE4A6D">
              <w:rPr>
                <w:rFonts w:ascii="Arial LatArm" w:hAnsi="Arial LatArm"/>
                <w:b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b/>
                <w:sz w:val="20"/>
                <w:szCs w:val="20"/>
              </w:rPr>
              <w:t>պահանջը</w:t>
            </w:r>
            <w:r w:rsidRPr="00FE4A6D">
              <w:rPr>
                <w:rFonts w:ascii="Arial LatArm" w:hAnsi="Arial LatArm"/>
                <w:b/>
                <w:sz w:val="20"/>
                <w:szCs w:val="20"/>
                <w:lang w:val="hy-AM"/>
              </w:rPr>
              <w:t xml:space="preserve"> </w:t>
            </w:r>
          </w:p>
          <w:p w14:paraId="31AAFA60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b/>
                <w:sz w:val="20"/>
                <w:szCs w:val="20"/>
              </w:rPr>
            </w:pPr>
            <w:r w:rsidRPr="00FE4A6D">
              <w:rPr>
                <w:rFonts w:ascii="Arial LatArm" w:hAnsi="Arial LatArm"/>
                <w:b/>
                <w:sz w:val="20"/>
                <w:szCs w:val="20"/>
              </w:rPr>
              <w:t>(</w:t>
            </w:r>
            <w:r w:rsidRPr="00FE4A6D">
              <w:rPr>
                <w:rFonts w:ascii="GHEA Grapalat" w:hAnsi="GHEA Grapalat"/>
                <w:b/>
                <w:sz w:val="20"/>
                <w:szCs w:val="20"/>
                <w:lang w:val="hy-AM"/>
              </w:rPr>
              <w:t>գնումների</w:t>
            </w:r>
            <w:r w:rsidRPr="00FE4A6D">
              <w:rPr>
                <w:rFonts w:ascii="Arial LatArm" w:hAnsi="Arial LatArm"/>
                <w:b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b/>
                <w:sz w:val="20"/>
                <w:szCs w:val="20"/>
                <w:lang w:val="hy-AM"/>
              </w:rPr>
              <w:t>գործընթացի</w:t>
            </w:r>
            <w:r w:rsidRPr="00FE4A6D">
              <w:rPr>
                <w:rFonts w:ascii="Arial LatArm" w:hAnsi="Arial LatArm"/>
                <w:b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b/>
                <w:sz w:val="20"/>
                <w:szCs w:val="20"/>
                <w:lang w:val="hy-AM"/>
              </w:rPr>
              <w:t>հետ</w:t>
            </w:r>
            <w:r w:rsidRPr="00FE4A6D">
              <w:rPr>
                <w:rFonts w:ascii="Arial LatArm" w:hAnsi="Arial LatArm"/>
                <w:b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b/>
                <w:sz w:val="20"/>
                <w:szCs w:val="20"/>
                <w:lang w:val="hy-AM"/>
              </w:rPr>
              <w:t>կապված</w:t>
            </w:r>
            <w:r w:rsidRPr="00FE4A6D">
              <w:rPr>
                <w:rFonts w:ascii="Arial LatArm" w:hAnsi="Arial LatArm"/>
                <w:b/>
                <w:sz w:val="20"/>
                <w:szCs w:val="20"/>
              </w:rPr>
              <w:t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3FF35" w14:textId="77777777" w:rsidR="00631658" w:rsidRPr="00FE4A6D" w:rsidRDefault="00631658" w:rsidP="00CB0ADE">
            <w:pPr>
              <w:ind w:left="-588" w:firstLine="588"/>
              <w:jc w:val="center"/>
              <w:rPr>
                <w:rFonts w:ascii="Arial LatArm" w:hAnsi="Arial LatArm"/>
                <w:b/>
                <w:sz w:val="20"/>
                <w:szCs w:val="20"/>
              </w:rPr>
            </w:pPr>
            <w:r w:rsidRPr="00FE4A6D">
              <w:rPr>
                <w:rFonts w:ascii="GHEA Grapalat" w:hAnsi="GHEA Grapalat"/>
                <w:b/>
                <w:sz w:val="20"/>
                <w:szCs w:val="20"/>
              </w:rPr>
              <w:t>Վավերապայմանը</w:t>
            </w:r>
          </w:p>
          <w:p w14:paraId="3C724EEC" w14:textId="77777777" w:rsidR="00631658" w:rsidRPr="00FE4A6D" w:rsidRDefault="00631658" w:rsidP="00CB0ADE">
            <w:pPr>
              <w:ind w:left="-588" w:firstLine="588"/>
              <w:jc w:val="center"/>
              <w:rPr>
                <w:rFonts w:ascii="Arial LatArm" w:hAnsi="Arial LatArm"/>
                <w:b/>
                <w:sz w:val="20"/>
                <w:szCs w:val="20"/>
              </w:rPr>
            </w:pPr>
            <w:r w:rsidRPr="00FE4A6D">
              <w:rPr>
                <w:rFonts w:ascii="GHEA Grapalat" w:hAnsi="GHEA Grapalat"/>
                <w:b/>
                <w:sz w:val="20"/>
                <w:szCs w:val="20"/>
              </w:rPr>
              <w:t>լրացնող</w:t>
            </w:r>
            <w:r w:rsidRPr="00FE4A6D">
              <w:rPr>
                <w:rFonts w:ascii="Arial LatArm" w:hAnsi="Arial LatArm"/>
                <w:b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b/>
                <w:sz w:val="20"/>
                <w:szCs w:val="20"/>
              </w:rPr>
              <w:t>կողմը</w:t>
            </w:r>
            <w:r w:rsidRPr="00FE4A6D">
              <w:rPr>
                <w:rFonts w:ascii="Arial LatArm" w:hAnsi="Arial LatArm"/>
                <w:b/>
                <w:sz w:val="20"/>
                <w:szCs w:val="20"/>
              </w:rPr>
              <w:t xml:space="preserve">` </w:t>
            </w:r>
          </w:p>
          <w:p w14:paraId="084A9632" w14:textId="77777777" w:rsidR="00631658" w:rsidRPr="00FE4A6D" w:rsidRDefault="00631658" w:rsidP="00CB0ADE">
            <w:pPr>
              <w:ind w:left="-588" w:firstLine="588"/>
              <w:jc w:val="center"/>
              <w:rPr>
                <w:rFonts w:ascii="Arial LatArm" w:hAnsi="Arial LatArm"/>
                <w:b/>
                <w:sz w:val="20"/>
                <w:szCs w:val="20"/>
              </w:rPr>
            </w:pPr>
            <w:r w:rsidRPr="00FE4A6D">
              <w:rPr>
                <w:rFonts w:ascii="GHEA Grapalat" w:hAnsi="GHEA Grapalat"/>
                <w:b/>
                <w:sz w:val="20"/>
                <w:szCs w:val="20"/>
              </w:rPr>
              <w:t>շահառուն</w:t>
            </w:r>
            <w:r w:rsidRPr="00FE4A6D">
              <w:rPr>
                <w:rFonts w:ascii="Arial LatArm" w:hAnsi="Arial LatArm"/>
                <w:b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b/>
                <w:sz w:val="20"/>
                <w:szCs w:val="20"/>
              </w:rPr>
              <w:t>կամ</w:t>
            </w:r>
            <w:r w:rsidRPr="00FE4A6D">
              <w:rPr>
                <w:rFonts w:ascii="Arial LatArm" w:hAnsi="Arial LatArm"/>
                <w:b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b/>
                <w:sz w:val="20"/>
                <w:szCs w:val="20"/>
              </w:rPr>
              <w:t>վճարողը</w:t>
            </w:r>
          </w:p>
          <w:p w14:paraId="3070A334" w14:textId="77777777" w:rsidR="00631658" w:rsidRPr="00FE4A6D" w:rsidRDefault="00631658" w:rsidP="00CB0ADE">
            <w:pPr>
              <w:ind w:left="-588" w:firstLine="588"/>
              <w:jc w:val="center"/>
              <w:rPr>
                <w:rFonts w:ascii="Arial LatArm" w:hAnsi="Arial LatArm"/>
                <w:b/>
                <w:sz w:val="20"/>
                <w:szCs w:val="20"/>
              </w:rPr>
            </w:pPr>
            <w:r w:rsidRPr="00FE4A6D">
              <w:rPr>
                <w:rFonts w:ascii="Arial LatArm" w:hAnsi="Arial LatArm"/>
                <w:b/>
                <w:sz w:val="20"/>
                <w:szCs w:val="20"/>
              </w:rPr>
              <w:t>(</w:t>
            </w:r>
            <w:r w:rsidRPr="00FE4A6D">
              <w:rPr>
                <w:rFonts w:ascii="GHEA Grapalat" w:hAnsi="GHEA Grapalat"/>
                <w:b/>
                <w:sz w:val="20"/>
                <w:szCs w:val="20"/>
                <w:lang w:val="hy-AM"/>
              </w:rPr>
              <w:t>գնումների</w:t>
            </w:r>
            <w:r w:rsidRPr="00FE4A6D">
              <w:rPr>
                <w:rFonts w:ascii="Arial LatArm" w:hAnsi="Arial LatArm"/>
                <w:b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b/>
                <w:sz w:val="20"/>
                <w:szCs w:val="20"/>
                <w:lang w:val="hy-AM"/>
              </w:rPr>
              <w:t>գործընթացի</w:t>
            </w:r>
            <w:r w:rsidRPr="00FE4A6D">
              <w:rPr>
                <w:rFonts w:ascii="Arial LatArm" w:hAnsi="Arial LatArm"/>
                <w:b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b/>
                <w:sz w:val="20"/>
                <w:szCs w:val="20"/>
                <w:lang w:val="hy-AM"/>
              </w:rPr>
              <w:t>հետ</w:t>
            </w:r>
            <w:r w:rsidRPr="00FE4A6D">
              <w:rPr>
                <w:rFonts w:ascii="Arial LatArm" w:hAnsi="Arial LatArm"/>
                <w:b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b/>
                <w:sz w:val="20"/>
                <w:szCs w:val="20"/>
                <w:lang w:val="hy-AM"/>
              </w:rPr>
              <w:t>կապված</w:t>
            </w:r>
            <w:r w:rsidRPr="00FE4A6D">
              <w:rPr>
                <w:rFonts w:ascii="Arial LatArm" w:hAnsi="Arial LatArm"/>
                <w:b/>
                <w:sz w:val="20"/>
                <w:szCs w:val="20"/>
              </w:rPr>
              <w:t>)</w:t>
            </w:r>
          </w:p>
        </w:tc>
      </w:tr>
      <w:tr w:rsidR="00631658" w:rsidRPr="00FE4A6D" w14:paraId="09D8E7FF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DDECA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b/>
                <w:sz w:val="20"/>
                <w:szCs w:val="20"/>
              </w:rPr>
            </w:pPr>
            <w:r w:rsidRPr="00FE4A6D">
              <w:rPr>
                <w:rFonts w:ascii="Arial LatArm" w:hAnsi="Arial LatArm"/>
                <w:b/>
                <w:sz w:val="20"/>
                <w:szCs w:val="20"/>
              </w:rPr>
              <w:t>1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8C839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b/>
                <w:sz w:val="20"/>
                <w:szCs w:val="20"/>
              </w:rPr>
            </w:pPr>
            <w:r w:rsidRPr="00FE4A6D">
              <w:rPr>
                <w:rFonts w:ascii="Arial LatArm" w:hAnsi="Arial LatArm"/>
                <w:b/>
                <w:sz w:val="20"/>
                <w:szCs w:val="20"/>
              </w:rPr>
              <w:t>2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5E834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b/>
                <w:sz w:val="20"/>
                <w:szCs w:val="20"/>
              </w:rPr>
            </w:pPr>
            <w:r w:rsidRPr="00FE4A6D">
              <w:rPr>
                <w:rFonts w:ascii="Arial LatArm" w:hAnsi="Arial LatArm"/>
                <w:b/>
                <w:sz w:val="20"/>
                <w:szCs w:val="20"/>
              </w:rPr>
              <w:t>3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A0740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b/>
                <w:sz w:val="20"/>
                <w:szCs w:val="20"/>
              </w:rPr>
            </w:pPr>
            <w:r w:rsidRPr="00FE4A6D">
              <w:rPr>
                <w:rFonts w:ascii="Arial LatArm" w:hAnsi="Arial LatArm"/>
                <w:b/>
                <w:sz w:val="20"/>
                <w:szCs w:val="20"/>
              </w:rPr>
              <w:t>4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525D4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b/>
                <w:sz w:val="20"/>
                <w:szCs w:val="20"/>
              </w:rPr>
            </w:pPr>
            <w:r w:rsidRPr="00FE4A6D">
              <w:rPr>
                <w:rFonts w:ascii="Arial LatArm" w:hAnsi="Arial LatArm"/>
                <w:b/>
                <w:sz w:val="20"/>
                <w:szCs w:val="20"/>
              </w:rPr>
              <w:t>5</w:t>
            </w:r>
          </w:p>
        </w:tc>
      </w:tr>
      <w:tr w:rsidR="00631658" w:rsidRPr="00FE4A6D" w14:paraId="788F3275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8DB08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>1.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7A0FE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Փաստաթղթի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անվանումը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7F702" w14:textId="77777777" w:rsidR="00631658" w:rsidRPr="00FE4A6D" w:rsidRDefault="00CB5EFD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GHEA Grapalat" w:hAnsi="GHEA Grapalat"/>
                <w:sz w:val="20"/>
                <w:szCs w:val="20"/>
              </w:rPr>
              <w:t>Պ</w:t>
            </w:r>
            <w:r w:rsidR="00631658" w:rsidRPr="00FE4A6D">
              <w:rPr>
                <w:rFonts w:ascii="GHEA Grapalat" w:hAnsi="GHEA Grapalat"/>
                <w:sz w:val="20"/>
                <w:szCs w:val="20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BCD30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GHEA Grapalat" w:hAnsi="GHEA Grapalat"/>
                <w:sz w:val="20"/>
                <w:szCs w:val="20"/>
              </w:rPr>
              <w:t>պարտադիր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B6C86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Փաստաթղթի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վրա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նախապես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լրացված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է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&lt;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Վճարման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պահանջագիր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>&gt;</w:t>
            </w:r>
          </w:p>
        </w:tc>
      </w:tr>
      <w:tr w:rsidR="00631658" w:rsidRPr="00FE4A6D" w14:paraId="4E0ACF9B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FB448" w14:textId="77777777" w:rsidR="00631658" w:rsidRPr="00FE4A6D" w:rsidRDefault="00631658" w:rsidP="00CB0ADE">
            <w:pPr>
              <w:pStyle w:val="aff3"/>
              <w:numPr>
                <w:ilvl w:val="0"/>
                <w:numId w:val="17"/>
              </w:numPr>
              <w:contextualSpacing/>
              <w:rPr>
                <w:rFonts w:ascii="Arial LatArm" w:hAnsi="Arial LatArm" w:cs="Times Armeni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3F8B6" w14:textId="77777777" w:rsidR="00631658" w:rsidRPr="00FE4A6D" w:rsidRDefault="00631658" w:rsidP="00CB0ADE">
            <w:pPr>
              <w:jc w:val="both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GHEA Grapalat" w:hAnsi="GHEA Grapalat"/>
                <w:sz w:val="20"/>
                <w:szCs w:val="20"/>
              </w:rPr>
              <w:t>վճարման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պահանջագրի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համարը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92DB1" w14:textId="77777777" w:rsidR="00631658" w:rsidRPr="00FE4A6D" w:rsidRDefault="00CB5EFD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GHEA Grapalat" w:hAnsi="GHEA Grapalat"/>
                <w:sz w:val="20"/>
                <w:szCs w:val="20"/>
              </w:rPr>
              <w:t>Պ</w:t>
            </w:r>
            <w:r w:rsidR="00631658" w:rsidRPr="00FE4A6D">
              <w:rPr>
                <w:rFonts w:ascii="GHEA Grapalat" w:hAnsi="GHEA Grapalat"/>
                <w:sz w:val="20"/>
                <w:szCs w:val="20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AB564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GHEA Grapalat" w:hAnsi="GHEA Grapalat"/>
                <w:sz w:val="20"/>
                <w:szCs w:val="20"/>
              </w:rPr>
              <w:t>պարտադիր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DB237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GHEA Grapalat" w:hAnsi="GHEA Grapalat"/>
                <w:sz w:val="20"/>
                <w:szCs w:val="20"/>
              </w:rPr>
              <w:t>լրացվում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է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շահառուի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կողմից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` </w:t>
            </w:r>
            <w:r w:rsidRPr="00FE4A6D">
              <w:rPr>
                <w:rFonts w:ascii="GHEA Grapalat" w:hAnsi="GHEA Grapalat"/>
                <w:sz w:val="20"/>
                <w:szCs w:val="20"/>
              </w:rPr>
              <w:t>վճարողի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բանկին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վճարման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պահանջագիրը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ներկայացնելիս</w:t>
            </w:r>
          </w:p>
        </w:tc>
      </w:tr>
      <w:tr w:rsidR="00631658" w:rsidRPr="00FE4A6D" w14:paraId="10E62B7D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B4F2B" w14:textId="77777777" w:rsidR="00631658" w:rsidRPr="00FE4A6D" w:rsidRDefault="00631658" w:rsidP="00CB0ADE">
            <w:pPr>
              <w:pStyle w:val="aff3"/>
              <w:numPr>
                <w:ilvl w:val="0"/>
                <w:numId w:val="17"/>
              </w:numPr>
              <w:ind w:hanging="436"/>
              <w:contextualSpacing/>
              <w:jc w:val="both"/>
              <w:rPr>
                <w:rFonts w:ascii="Arial LatArm" w:hAnsi="Arial LatArm" w:cs="Times Armeni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8E0A4" w14:textId="77777777" w:rsidR="00631658" w:rsidRPr="00FE4A6D" w:rsidRDefault="00631658" w:rsidP="00CB0ADE">
            <w:pPr>
              <w:jc w:val="both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GHEA Grapalat" w:hAnsi="GHEA Grapalat"/>
                <w:sz w:val="20"/>
                <w:szCs w:val="20"/>
              </w:rPr>
              <w:t>ներկայացման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ամսաթիվը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EBA03" w14:textId="77777777" w:rsidR="00631658" w:rsidRPr="00FE4A6D" w:rsidRDefault="00CB5EFD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GHEA Grapalat" w:hAnsi="GHEA Grapalat"/>
                <w:sz w:val="20"/>
                <w:szCs w:val="20"/>
              </w:rPr>
              <w:t>Պ</w:t>
            </w:r>
            <w:r w:rsidR="00631658" w:rsidRPr="00FE4A6D">
              <w:rPr>
                <w:rFonts w:ascii="GHEA Grapalat" w:hAnsi="GHEA Grapalat"/>
                <w:sz w:val="20"/>
                <w:szCs w:val="20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2D50A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GHEA Grapalat" w:hAnsi="GHEA Grapalat"/>
                <w:sz w:val="20"/>
                <w:szCs w:val="20"/>
              </w:rPr>
              <w:t>պարտադիր</w:t>
            </w:r>
          </w:p>
          <w:p w14:paraId="1BE3B335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EB22D" w14:textId="77777777" w:rsidR="00631658" w:rsidRPr="00FE4A6D" w:rsidRDefault="00631658" w:rsidP="00CB0ADE">
            <w:pPr>
              <w:ind w:left="132" w:hanging="132"/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FE4A6D">
              <w:rPr>
                <w:rFonts w:ascii="GHEA Grapalat" w:hAnsi="GHEA Grapalat"/>
                <w:sz w:val="20"/>
                <w:szCs w:val="20"/>
              </w:rPr>
              <w:t>լրացվում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է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շահառուի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կողմից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` </w:t>
            </w:r>
            <w:r w:rsidRPr="00FE4A6D">
              <w:rPr>
                <w:rFonts w:ascii="GHEA Grapalat" w:hAnsi="GHEA Grapalat"/>
                <w:sz w:val="20"/>
                <w:szCs w:val="20"/>
              </w:rPr>
              <w:t>վճարողի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բանկին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վճարման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պահանջագրի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ներկայացման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օրը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: </w:t>
            </w:r>
          </w:p>
        </w:tc>
      </w:tr>
      <w:tr w:rsidR="00631658" w:rsidRPr="00FE4A6D" w14:paraId="3BB2BFA5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F044B" w14:textId="77777777" w:rsidR="00631658" w:rsidRPr="00FE4A6D" w:rsidRDefault="00631658" w:rsidP="00CB0ADE">
            <w:pPr>
              <w:pStyle w:val="aff3"/>
              <w:numPr>
                <w:ilvl w:val="0"/>
                <w:numId w:val="17"/>
              </w:numPr>
              <w:ind w:hanging="436"/>
              <w:contextualSpacing/>
              <w:jc w:val="both"/>
              <w:rPr>
                <w:rFonts w:ascii="Arial LatArm" w:hAnsi="Arial LatArm" w:cs="Times Armeni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49FB0" w14:textId="77777777" w:rsidR="00631658" w:rsidRPr="00FE4A6D" w:rsidRDefault="00631658" w:rsidP="00CB0ADE">
            <w:pPr>
              <w:jc w:val="both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Վճարողի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անվանումը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>,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կամ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անուն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ազգանուն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F1919" w14:textId="77777777" w:rsidR="00631658" w:rsidRPr="00FE4A6D" w:rsidRDefault="00CB5EFD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GHEA Grapalat" w:hAnsi="GHEA Grapalat"/>
                <w:sz w:val="20"/>
                <w:szCs w:val="20"/>
              </w:rPr>
              <w:t>Պ</w:t>
            </w:r>
            <w:r w:rsidR="00631658" w:rsidRPr="00FE4A6D">
              <w:rPr>
                <w:rFonts w:ascii="GHEA Grapalat" w:hAnsi="GHEA Grapalat"/>
                <w:sz w:val="20"/>
                <w:szCs w:val="20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2BF15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GHEA Grapalat" w:hAnsi="GHEA Grapalat"/>
                <w:sz w:val="20"/>
                <w:szCs w:val="20"/>
              </w:rPr>
              <w:t>պարտադիր</w:t>
            </w:r>
          </w:p>
          <w:p w14:paraId="16B94ACB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GHEA Grapalat" w:hAnsi="GHEA Grapalat"/>
                <w:sz w:val="20"/>
                <w:szCs w:val="20"/>
              </w:rPr>
              <w:t>լրացվում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է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այն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անձի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(</w:t>
            </w:r>
            <w:r w:rsidRPr="00FE4A6D">
              <w:rPr>
                <w:rFonts w:ascii="GHEA Grapalat" w:hAnsi="GHEA Grapalat"/>
                <w:sz w:val="20"/>
                <w:szCs w:val="20"/>
              </w:rPr>
              <w:t>վճարողի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) </w:t>
            </w:r>
            <w:r w:rsidRPr="00FE4A6D">
              <w:rPr>
                <w:rFonts w:ascii="GHEA Grapalat" w:hAnsi="GHEA Grapalat"/>
                <w:sz w:val="20"/>
                <w:szCs w:val="20"/>
              </w:rPr>
              <w:t>անունը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, </w:t>
            </w:r>
            <w:r w:rsidRPr="00FE4A6D">
              <w:rPr>
                <w:rFonts w:ascii="GHEA Grapalat" w:hAnsi="GHEA Grapalat"/>
                <w:sz w:val="20"/>
                <w:szCs w:val="20"/>
              </w:rPr>
              <w:t>որի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հաշվից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պետք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է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գանձվի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պահանջագրով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նշված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գումարը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: </w:t>
            </w:r>
            <w:r w:rsidRPr="00FE4A6D">
              <w:rPr>
                <w:rFonts w:ascii="GHEA Grapalat" w:hAnsi="GHEA Grapalat"/>
                <w:sz w:val="20"/>
                <w:szCs w:val="20"/>
              </w:rPr>
              <w:t>Լրացվում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է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վճարողի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անունը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, </w:t>
            </w:r>
            <w:r w:rsidRPr="00FE4A6D">
              <w:rPr>
                <w:rFonts w:ascii="GHEA Grapalat" w:hAnsi="GHEA Grapalat"/>
                <w:sz w:val="20"/>
                <w:szCs w:val="20"/>
              </w:rPr>
              <w:t>ազգանունը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, </w:t>
            </w:r>
            <w:r w:rsidRPr="00FE4A6D">
              <w:rPr>
                <w:rFonts w:ascii="GHEA Grapalat" w:hAnsi="GHEA Grapalat"/>
                <w:sz w:val="20"/>
                <w:szCs w:val="20"/>
              </w:rPr>
              <w:t>եթե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այն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ֆիզիկական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անձ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է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կամ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անվանումը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, </w:t>
            </w:r>
            <w:r w:rsidRPr="00FE4A6D">
              <w:rPr>
                <w:rFonts w:ascii="GHEA Grapalat" w:hAnsi="GHEA Grapalat"/>
                <w:sz w:val="20"/>
                <w:szCs w:val="20"/>
              </w:rPr>
              <w:t>եթե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այն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իրավաբանական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անձ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է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: </w:t>
            </w:r>
            <w:r w:rsidRPr="00FE4A6D">
              <w:rPr>
                <w:rFonts w:ascii="GHEA Grapalat" w:hAnsi="GHEA Grapalat"/>
                <w:sz w:val="20"/>
                <w:szCs w:val="20"/>
              </w:rPr>
              <w:t>Նշվում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են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նաև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այլ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տվյալներ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` </w:t>
            </w:r>
            <w:r w:rsidRPr="00FE4A6D">
              <w:rPr>
                <w:rFonts w:ascii="GHEA Grapalat" w:hAnsi="GHEA Grapalat"/>
                <w:sz w:val="20"/>
                <w:szCs w:val="20"/>
              </w:rPr>
              <w:t>ըստ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անհրաժեշտության</w:t>
            </w:r>
            <w:r w:rsidRPr="00FE4A6D">
              <w:rPr>
                <w:rFonts w:ascii="Arial LatArm" w:hAnsi="Arial LatArm"/>
                <w:sz w:val="20"/>
                <w:szCs w:val="20"/>
              </w:rPr>
              <w:t>: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Լրացվում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է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վճարողի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կողմից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71022" w14:textId="77777777" w:rsidR="00631658" w:rsidRPr="00FE4A6D" w:rsidRDefault="00631658" w:rsidP="00CB0ADE">
            <w:pPr>
              <w:ind w:left="252" w:hanging="252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GHEA Grapalat" w:hAnsi="GHEA Grapalat"/>
                <w:sz w:val="20"/>
                <w:szCs w:val="20"/>
              </w:rPr>
              <w:t>լրացվում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է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վճարողի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կողմից</w:t>
            </w:r>
          </w:p>
        </w:tc>
      </w:tr>
      <w:tr w:rsidR="00631658" w:rsidRPr="00FE4A6D" w14:paraId="54C349C7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EE7DE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>5.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22210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GHEA Grapalat" w:hAnsi="GHEA Grapalat"/>
                <w:sz w:val="20"/>
                <w:szCs w:val="20"/>
              </w:rPr>
              <w:t>վճարողին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սպասարկող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ֆինանսական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կազմակերպության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(</w:t>
            </w:r>
            <w:r w:rsidRPr="00FE4A6D">
              <w:rPr>
                <w:rFonts w:ascii="GHEA Grapalat" w:hAnsi="GHEA Grapalat"/>
                <w:sz w:val="20"/>
                <w:szCs w:val="20"/>
              </w:rPr>
              <w:t>մասնաճյուղի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) </w:t>
            </w:r>
            <w:r w:rsidRPr="00FE4A6D">
              <w:rPr>
                <w:rFonts w:ascii="GHEA Grapalat" w:hAnsi="GHEA Grapalat"/>
                <w:sz w:val="20"/>
                <w:szCs w:val="20"/>
              </w:rPr>
              <w:t>անվանումը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(</w:t>
            </w:r>
            <w:r w:rsidRPr="00FE4A6D">
              <w:rPr>
                <w:rFonts w:ascii="GHEA Grapalat" w:hAnsi="GHEA Grapalat"/>
                <w:sz w:val="20"/>
                <w:szCs w:val="20"/>
              </w:rPr>
              <w:t>վճարողի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բանկը</w:t>
            </w:r>
            <w:r w:rsidRPr="00FE4A6D">
              <w:rPr>
                <w:rFonts w:ascii="Arial LatArm" w:hAnsi="Arial LatArm"/>
                <w:sz w:val="20"/>
                <w:szCs w:val="20"/>
              </w:rPr>
              <w:t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1A7AB" w14:textId="77777777" w:rsidR="00631658" w:rsidRPr="00FE4A6D" w:rsidRDefault="00CB5EFD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GHEA Grapalat" w:hAnsi="GHEA Grapalat"/>
                <w:sz w:val="20"/>
                <w:szCs w:val="20"/>
              </w:rPr>
              <w:t>Պ</w:t>
            </w:r>
            <w:r w:rsidR="00631658" w:rsidRPr="00FE4A6D">
              <w:rPr>
                <w:rFonts w:ascii="GHEA Grapalat" w:hAnsi="GHEA Grapalat"/>
                <w:sz w:val="20"/>
                <w:szCs w:val="20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9F528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GHEA Grapalat" w:hAnsi="GHEA Grapalat"/>
                <w:sz w:val="20"/>
                <w:szCs w:val="20"/>
              </w:rPr>
              <w:t>պարտադիր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ED58D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GHEA Grapalat" w:hAnsi="GHEA Grapalat"/>
                <w:sz w:val="20"/>
                <w:szCs w:val="20"/>
              </w:rPr>
              <w:t>լրացվում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է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վճարողի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կողմից</w:t>
            </w:r>
          </w:p>
        </w:tc>
      </w:tr>
      <w:tr w:rsidR="00631658" w:rsidRPr="00FE4A6D" w14:paraId="62DFD5EA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2430A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>6.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2B81E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GHEA Grapalat" w:hAnsi="GHEA Grapalat"/>
                <w:sz w:val="20"/>
                <w:szCs w:val="20"/>
              </w:rPr>
              <w:t>վճարողի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հաշվի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համարը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E1671" w14:textId="77777777" w:rsidR="00631658" w:rsidRPr="00FE4A6D" w:rsidRDefault="00CB5EFD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GHEA Grapalat" w:hAnsi="GHEA Grapalat"/>
                <w:sz w:val="20"/>
                <w:szCs w:val="20"/>
              </w:rPr>
              <w:t>Պ</w:t>
            </w:r>
            <w:r w:rsidR="00631658" w:rsidRPr="00FE4A6D">
              <w:rPr>
                <w:rFonts w:ascii="GHEA Grapalat" w:hAnsi="GHEA Grapalat"/>
                <w:sz w:val="20"/>
                <w:szCs w:val="20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FA1BB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GHEA Grapalat" w:hAnsi="GHEA Grapalat"/>
                <w:sz w:val="20"/>
                <w:szCs w:val="20"/>
              </w:rPr>
              <w:t>պարտադիր</w:t>
            </w:r>
          </w:p>
          <w:p w14:paraId="6F3C41A5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GHEA Grapalat" w:hAnsi="GHEA Grapalat"/>
                <w:sz w:val="20"/>
                <w:szCs w:val="20"/>
              </w:rPr>
              <w:t>լրացվում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է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վճարողի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բանկային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հաշվի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համարը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իրեն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սպասարկող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ֆինանսական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կազմակերպությունում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(</w:t>
            </w:r>
            <w:r w:rsidRPr="00FE4A6D">
              <w:rPr>
                <w:rFonts w:ascii="GHEA Grapalat" w:hAnsi="GHEA Grapalat"/>
                <w:sz w:val="20"/>
                <w:szCs w:val="20"/>
              </w:rPr>
              <w:t>մասնաճյուղի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), </w:t>
            </w:r>
            <w:r w:rsidRPr="00FE4A6D">
              <w:rPr>
                <w:rFonts w:ascii="GHEA Grapalat" w:hAnsi="GHEA Grapalat"/>
                <w:sz w:val="20"/>
                <w:szCs w:val="20"/>
              </w:rPr>
              <w:t>որից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պետք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է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գանձվի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պահանջագրով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նշված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գումարը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F586A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GHEA Grapalat" w:hAnsi="GHEA Grapalat"/>
                <w:sz w:val="20"/>
                <w:szCs w:val="20"/>
              </w:rPr>
              <w:t>լրացվում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է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վճարողի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կողմից</w:t>
            </w:r>
          </w:p>
        </w:tc>
      </w:tr>
      <w:tr w:rsidR="00631658" w:rsidRPr="00FE4A6D" w14:paraId="42F4CD69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E5224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>7.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20AA3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GHEA Grapalat" w:hAnsi="GHEA Grapalat"/>
                <w:sz w:val="20"/>
                <w:szCs w:val="20"/>
              </w:rPr>
              <w:t>վճարողի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ՀՎՀՀ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F0E12" w14:textId="77777777" w:rsidR="00631658" w:rsidRPr="00FE4A6D" w:rsidRDefault="00CB5EFD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GHEA Grapalat" w:hAnsi="GHEA Grapalat"/>
                <w:sz w:val="20"/>
                <w:szCs w:val="20"/>
              </w:rPr>
              <w:t>Պ</w:t>
            </w:r>
            <w:r w:rsidR="00631658" w:rsidRPr="00FE4A6D">
              <w:rPr>
                <w:rFonts w:ascii="GHEA Grapalat" w:hAnsi="GHEA Grapalat"/>
                <w:sz w:val="20"/>
                <w:szCs w:val="20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B8FE0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GHEA Grapalat" w:hAnsi="GHEA Grapalat"/>
                <w:sz w:val="20"/>
                <w:szCs w:val="20"/>
              </w:rPr>
              <w:t>ոչ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պարտադիր</w:t>
            </w:r>
          </w:p>
          <w:p w14:paraId="15FB34DB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GHEA Grapalat" w:hAnsi="GHEA Grapalat"/>
                <w:sz w:val="20"/>
                <w:szCs w:val="20"/>
              </w:rPr>
              <w:t>լրացվում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է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Հայաստանի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Հանրապետության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նորմատիվ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իրավական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ակտերով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սահմաված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դեպքերում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, </w:t>
            </w:r>
            <w:r w:rsidRPr="00FE4A6D">
              <w:rPr>
                <w:rFonts w:ascii="GHEA Grapalat" w:hAnsi="GHEA Grapalat"/>
                <w:sz w:val="20"/>
                <w:szCs w:val="20"/>
              </w:rPr>
              <w:t>երբ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վճարողը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հանդիսանում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է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հաշվառված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հարկատու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77D0A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GHEA Grapalat" w:hAnsi="GHEA Grapalat"/>
                <w:sz w:val="20"/>
                <w:szCs w:val="20"/>
              </w:rPr>
              <w:t>լրացվում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է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վճարողի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կողմից</w:t>
            </w:r>
          </w:p>
        </w:tc>
      </w:tr>
      <w:tr w:rsidR="00631658" w:rsidRPr="00FE4A6D" w14:paraId="53167740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91ABF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>8.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3F6E9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GHEA Grapalat" w:hAnsi="GHEA Grapalat"/>
                <w:sz w:val="20"/>
                <w:szCs w:val="20"/>
              </w:rPr>
              <w:t>վճարողի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ՀԾՀ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44D92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GHEA Grapalat" w:hAnsi="GHEA Grapalat"/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09681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GHEA Grapalat" w:hAnsi="GHEA Grapalat"/>
                <w:sz w:val="20"/>
                <w:szCs w:val="20"/>
              </w:rPr>
              <w:t>ոչ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պարտադիր</w:t>
            </w:r>
          </w:p>
          <w:p w14:paraId="4A5AC31B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GHEA Grapalat" w:hAnsi="GHEA Grapalat"/>
                <w:sz w:val="20"/>
                <w:szCs w:val="20"/>
              </w:rPr>
              <w:t>լրացվում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է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Հայաստանի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Հանրապետության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նորմատիվ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իրավական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ակտերով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սահմանված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դեպքերում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, </w:t>
            </w:r>
            <w:r w:rsidRPr="00FE4A6D">
              <w:rPr>
                <w:rFonts w:ascii="GHEA Grapalat" w:hAnsi="GHEA Grapalat"/>
                <w:sz w:val="20"/>
                <w:szCs w:val="20"/>
              </w:rPr>
              <w:t>երբ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վճարողը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հանդիսանում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է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ֆիզիկական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անձ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BC08C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GHEA Grapalat" w:hAnsi="GHEA Grapalat"/>
                <w:sz w:val="20"/>
                <w:szCs w:val="20"/>
              </w:rPr>
              <w:t>լրացվում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է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վճարողի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կողմից</w:t>
            </w:r>
          </w:p>
        </w:tc>
      </w:tr>
      <w:tr w:rsidR="00631658" w:rsidRPr="00FE4A6D" w14:paraId="48A9FA17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9BB87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>9.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BE562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GHEA Grapalat" w:hAnsi="GHEA Grapalat"/>
                <w:sz w:val="20"/>
                <w:szCs w:val="20"/>
              </w:rPr>
              <w:t>շահառու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ի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անվանումը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>,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կամ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անուն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ազգանուն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BDB68" w14:textId="77777777" w:rsidR="00631658" w:rsidRPr="00FE4A6D" w:rsidRDefault="00CB5EFD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GHEA Grapalat" w:hAnsi="GHEA Grapalat"/>
                <w:sz w:val="20"/>
                <w:szCs w:val="20"/>
              </w:rPr>
              <w:t>Պ</w:t>
            </w:r>
            <w:r w:rsidR="00631658" w:rsidRPr="00FE4A6D">
              <w:rPr>
                <w:rFonts w:ascii="GHEA Grapalat" w:hAnsi="GHEA Grapalat"/>
                <w:sz w:val="20"/>
                <w:szCs w:val="20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D19D2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GHEA Grapalat" w:hAnsi="GHEA Grapalat"/>
                <w:sz w:val="20"/>
                <w:szCs w:val="20"/>
              </w:rPr>
              <w:t>պարտադիր</w:t>
            </w:r>
          </w:p>
          <w:p w14:paraId="3E245CA3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GHEA Grapalat" w:hAnsi="GHEA Grapalat"/>
                <w:sz w:val="20"/>
                <w:szCs w:val="20"/>
              </w:rPr>
              <w:t>լրացվում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է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շահառու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հանդիսացող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անձի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(</w:t>
            </w:r>
            <w:r w:rsidRPr="00FE4A6D">
              <w:rPr>
                <w:rFonts w:ascii="GHEA Grapalat" w:hAnsi="GHEA Grapalat"/>
                <w:sz w:val="20"/>
                <w:szCs w:val="20"/>
              </w:rPr>
              <w:t>վճարումը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ստացողի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) </w:t>
            </w:r>
            <w:r w:rsidRPr="00FE4A6D">
              <w:rPr>
                <w:rFonts w:ascii="GHEA Grapalat" w:hAnsi="GHEA Grapalat"/>
                <w:sz w:val="20"/>
                <w:szCs w:val="20"/>
              </w:rPr>
              <w:lastRenderedPageBreak/>
              <w:t>անվանումը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: </w:t>
            </w:r>
            <w:r w:rsidRPr="00FE4A6D">
              <w:rPr>
                <w:rFonts w:ascii="GHEA Grapalat" w:hAnsi="GHEA Grapalat"/>
                <w:sz w:val="20"/>
                <w:szCs w:val="20"/>
              </w:rPr>
              <w:t>Նշվում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են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նաև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այլ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տվյալներ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` </w:t>
            </w:r>
            <w:r w:rsidRPr="00FE4A6D">
              <w:rPr>
                <w:rFonts w:ascii="GHEA Grapalat" w:hAnsi="GHEA Grapalat"/>
                <w:sz w:val="20"/>
                <w:szCs w:val="20"/>
              </w:rPr>
              <w:t>ըստ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անհրաժեշտության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2C0C5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GHEA Grapalat" w:hAnsi="GHEA Grapalat"/>
                <w:sz w:val="20"/>
                <w:szCs w:val="20"/>
              </w:rPr>
              <w:lastRenderedPageBreak/>
              <w:t>նախապես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լրացվում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է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շահառուի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կողմից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` </w:t>
            </w:r>
            <w:r w:rsidRPr="00FE4A6D">
              <w:rPr>
                <w:rFonts w:ascii="GHEA Grapalat" w:hAnsi="GHEA Grapalat"/>
                <w:sz w:val="20"/>
                <w:szCs w:val="20"/>
              </w:rPr>
              <w:t>հրավերով</w:t>
            </w:r>
          </w:p>
        </w:tc>
      </w:tr>
      <w:tr w:rsidR="00631658" w:rsidRPr="00FE4A6D" w14:paraId="31228DEF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C2ADC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>10.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4FFFA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GHEA Grapalat" w:hAnsi="GHEA Grapalat"/>
                <w:sz w:val="20"/>
                <w:szCs w:val="20"/>
              </w:rPr>
              <w:t>շահառուի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Հ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ԾՀ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D13A8" w14:textId="77777777" w:rsidR="00631658" w:rsidRPr="00FE4A6D" w:rsidRDefault="00CB5EFD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GHEA Grapalat" w:hAnsi="GHEA Grapalat"/>
                <w:sz w:val="20"/>
                <w:szCs w:val="20"/>
              </w:rPr>
              <w:t>Պ</w:t>
            </w:r>
            <w:r w:rsidR="00631658" w:rsidRPr="00FE4A6D">
              <w:rPr>
                <w:rFonts w:ascii="GHEA Grapalat" w:hAnsi="GHEA Grapalat"/>
                <w:sz w:val="20"/>
                <w:szCs w:val="20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7D4FE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GHEA Grapalat" w:hAnsi="GHEA Grapalat"/>
                <w:sz w:val="20"/>
                <w:szCs w:val="20"/>
              </w:rPr>
              <w:t>ոչ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պարտադիր</w:t>
            </w:r>
          </w:p>
          <w:p w14:paraId="7BB3009E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Arial LatArm" w:hAnsi="Arial LatArm" w:cs="Sylfaen"/>
                <w:sz w:val="20"/>
                <w:szCs w:val="20"/>
              </w:rPr>
              <w:t xml:space="preserve"> (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գնումների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հետ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կապված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գործընթացում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չի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լրացվում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BB745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Arial LatArm" w:hAnsi="Arial LatArm" w:cs="Sylfaen"/>
                <w:sz w:val="20"/>
                <w:szCs w:val="20"/>
                <w:lang w:val="ru-RU"/>
              </w:rPr>
              <w:t>(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չի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լրացվում</w:t>
            </w:r>
            <w:r w:rsidRPr="00FE4A6D">
              <w:rPr>
                <w:rFonts w:ascii="Arial LatArm" w:hAnsi="Arial LatArm" w:cs="Sylfaen"/>
                <w:sz w:val="20"/>
                <w:szCs w:val="20"/>
                <w:lang w:val="ru-RU"/>
              </w:rPr>
              <w:t>)</w:t>
            </w:r>
          </w:p>
        </w:tc>
      </w:tr>
      <w:tr w:rsidR="00631658" w:rsidRPr="00FE4A6D" w14:paraId="6856AE45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BE8B0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>11.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A59C3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GHEA Grapalat" w:hAnsi="GHEA Grapalat"/>
                <w:sz w:val="20"/>
                <w:szCs w:val="20"/>
              </w:rPr>
              <w:t>շահառուի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ՀՎՀՀ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28606" w14:textId="77777777" w:rsidR="00631658" w:rsidRPr="00FE4A6D" w:rsidRDefault="00CB5EFD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GHEA Grapalat" w:hAnsi="GHEA Grapalat"/>
                <w:sz w:val="20"/>
                <w:szCs w:val="20"/>
              </w:rPr>
              <w:t>Պ</w:t>
            </w:r>
            <w:r w:rsidR="00631658" w:rsidRPr="00FE4A6D">
              <w:rPr>
                <w:rFonts w:ascii="GHEA Grapalat" w:hAnsi="GHEA Grapalat"/>
                <w:sz w:val="20"/>
                <w:szCs w:val="20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C7B82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GHEA Grapalat" w:hAnsi="GHEA Grapalat"/>
                <w:sz w:val="20"/>
                <w:szCs w:val="20"/>
              </w:rPr>
              <w:t>ոչ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պարտադիր</w:t>
            </w:r>
          </w:p>
          <w:p w14:paraId="709AF035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GHEA Grapalat" w:hAnsi="GHEA Grapalat"/>
                <w:sz w:val="20"/>
                <w:szCs w:val="20"/>
              </w:rPr>
              <w:t>լրացվում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է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Հայաստանի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Հանրապետության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նորմատիվ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իրավական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ակտերով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սահմանված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դեպքերում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, </w:t>
            </w:r>
            <w:r w:rsidRPr="00FE4A6D">
              <w:rPr>
                <w:rFonts w:ascii="GHEA Grapalat" w:hAnsi="GHEA Grapalat"/>
                <w:sz w:val="20"/>
                <w:szCs w:val="20"/>
              </w:rPr>
              <w:t>երբ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շահառուն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հանդիսանում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է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հաշվառված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հարկատու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E141F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GHEA Grapalat" w:hAnsi="GHEA Grapalat"/>
                <w:sz w:val="20"/>
                <w:szCs w:val="20"/>
              </w:rPr>
              <w:t>նախապես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լրացվում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է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շահառուի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կողմից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` </w:t>
            </w:r>
            <w:r w:rsidRPr="00FE4A6D">
              <w:rPr>
                <w:rFonts w:ascii="GHEA Grapalat" w:hAnsi="GHEA Grapalat"/>
                <w:sz w:val="20"/>
                <w:szCs w:val="20"/>
              </w:rPr>
              <w:t>հրավերով</w:t>
            </w:r>
          </w:p>
        </w:tc>
      </w:tr>
      <w:tr w:rsidR="00631658" w:rsidRPr="00FE4A6D" w14:paraId="39ACD121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87212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>12.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D07B0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GHEA Grapalat" w:hAnsi="GHEA Grapalat"/>
                <w:sz w:val="20"/>
                <w:szCs w:val="20"/>
              </w:rPr>
              <w:t>շահառուին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սպասարկող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ֆինանսական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կազմակերպության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(</w:t>
            </w:r>
            <w:r w:rsidRPr="00FE4A6D">
              <w:rPr>
                <w:rFonts w:ascii="GHEA Grapalat" w:hAnsi="GHEA Grapalat"/>
                <w:sz w:val="20"/>
                <w:szCs w:val="20"/>
              </w:rPr>
              <w:t>մասնաճյուղի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) </w:t>
            </w:r>
            <w:r w:rsidRPr="00FE4A6D">
              <w:rPr>
                <w:rFonts w:ascii="GHEA Grapalat" w:hAnsi="GHEA Grapalat"/>
                <w:sz w:val="20"/>
                <w:szCs w:val="20"/>
              </w:rPr>
              <w:t>անվանումը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CBB0A" w14:textId="77777777" w:rsidR="00631658" w:rsidRPr="00FE4A6D" w:rsidRDefault="00CB5EFD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GHEA Grapalat" w:hAnsi="GHEA Grapalat"/>
                <w:sz w:val="20"/>
                <w:szCs w:val="20"/>
              </w:rPr>
              <w:t>Պ</w:t>
            </w:r>
            <w:r w:rsidR="00631658" w:rsidRPr="00FE4A6D">
              <w:rPr>
                <w:rFonts w:ascii="GHEA Grapalat" w:hAnsi="GHEA Grapalat"/>
                <w:sz w:val="20"/>
                <w:szCs w:val="20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028C7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GHEA Grapalat" w:hAnsi="GHEA Grapalat"/>
                <w:sz w:val="20"/>
                <w:szCs w:val="20"/>
              </w:rPr>
              <w:t>պարտադիր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93256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GHEA Grapalat" w:hAnsi="GHEA Grapalat"/>
                <w:sz w:val="20"/>
                <w:szCs w:val="20"/>
              </w:rPr>
              <w:t>նախապես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լրացվում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է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շահառուի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կողմից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` </w:t>
            </w:r>
            <w:r w:rsidRPr="00FE4A6D">
              <w:rPr>
                <w:rFonts w:ascii="GHEA Grapalat" w:hAnsi="GHEA Grapalat"/>
                <w:sz w:val="20"/>
                <w:szCs w:val="20"/>
              </w:rPr>
              <w:t>հրավերով</w:t>
            </w:r>
          </w:p>
        </w:tc>
      </w:tr>
      <w:tr w:rsidR="00631658" w:rsidRPr="00FE4A6D" w14:paraId="6EFDB2A8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FA832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>13.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44B65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GHEA Grapalat" w:hAnsi="GHEA Grapalat"/>
                <w:sz w:val="20"/>
                <w:szCs w:val="20"/>
              </w:rPr>
              <w:t>շահառուի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հաշվի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համարը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D5B9A" w14:textId="77777777" w:rsidR="00631658" w:rsidRPr="00FE4A6D" w:rsidRDefault="00CB5EFD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GHEA Grapalat" w:hAnsi="GHEA Grapalat"/>
                <w:sz w:val="20"/>
                <w:szCs w:val="20"/>
              </w:rPr>
              <w:t>Պ</w:t>
            </w:r>
            <w:r w:rsidR="00631658" w:rsidRPr="00FE4A6D">
              <w:rPr>
                <w:rFonts w:ascii="GHEA Grapalat" w:hAnsi="GHEA Grapalat"/>
                <w:sz w:val="20"/>
                <w:szCs w:val="20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FEABB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GHEA Grapalat" w:hAnsi="GHEA Grapalat"/>
                <w:sz w:val="20"/>
                <w:szCs w:val="20"/>
              </w:rPr>
              <w:t>պարտադիր</w:t>
            </w:r>
          </w:p>
          <w:p w14:paraId="445CBBDC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GHEA Grapalat" w:hAnsi="GHEA Grapalat"/>
                <w:sz w:val="20"/>
                <w:szCs w:val="20"/>
              </w:rPr>
              <w:t>լրացվում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է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շահառուի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այն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բանկային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(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գանձապետական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) </w:t>
            </w:r>
            <w:r w:rsidRPr="00FE4A6D">
              <w:rPr>
                <w:rFonts w:ascii="GHEA Grapalat" w:hAnsi="GHEA Grapalat"/>
                <w:sz w:val="20"/>
                <w:szCs w:val="20"/>
              </w:rPr>
              <w:t>հաշվի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համարը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, </w:t>
            </w:r>
            <w:r w:rsidRPr="00FE4A6D">
              <w:rPr>
                <w:rFonts w:ascii="GHEA Grapalat" w:hAnsi="GHEA Grapalat"/>
                <w:sz w:val="20"/>
                <w:szCs w:val="20"/>
              </w:rPr>
              <w:t>որի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վրա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պետք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է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փոխանցվեն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վճարողից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գանձված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միջոցները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FBC0B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GHEA Grapalat" w:hAnsi="GHEA Grapalat"/>
                <w:sz w:val="20"/>
                <w:szCs w:val="20"/>
              </w:rPr>
              <w:t>նախապես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լրացվում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է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շահառուի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կողմից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` </w:t>
            </w:r>
            <w:r w:rsidRPr="00FE4A6D">
              <w:rPr>
                <w:rFonts w:ascii="GHEA Grapalat" w:hAnsi="GHEA Grapalat"/>
                <w:sz w:val="20"/>
                <w:szCs w:val="20"/>
              </w:rPr>
              <w:t>հրավերով</w:t>
            </w:r>
          </w:p>
        </w:tc>
      </w:tr>
      <w:tr w:rsidR="00631658" w:rsidRPr="00FE4A6D" w14:paraId="722BC95F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BCDDF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>14.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59AC8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GHEA Grapalat" w:hAnsi="GHEA Grapalat"/>
                <w:sz w:val="20"/>
                <w:szCs w:val="20"/>
              </w:rPr>
              <w:t>գումարը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(</w:t>
            </w:r>
            <w:r w:rsidRPr="00FE4A6D">
              <w:rPr>
                <w:rFonts w:ascii="GHEA Grapalat" w:hAnsi="GHEA Grapalat"/>
                <w:sz w:val="20"/>
                <w:szCs w:val="20"/>
              </w:rPr>
              <w:t>թվերով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և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բառերով</w:t>
            </w:r>
            <w:r w:rsidRPr="00FE4A6D">
              <w:rPr>
                <w:rFonts w:ascii="Arial LatArm" w:hAnsi="Arial LatArm"/>
                <w:sz w:val="20"/>
                <w:szCs w:val="20"/>
              </w:rPr>
              <w:t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FE263" w14:textId="77777777" w:rsidR="00631658" w:rsidRPr="00FE4A6D" w:rsidRDefault="00CB5EFD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GHEA Grapalat" w:hAnsi="GHEA Grapalat"/>
                <w:sz w:val="20"/>
                <w:szCs w:val="20"/>
              </w:rPr>
              <w:t>Պ</w:t>
            </w:r>
            <w:r w:rsidR="00631658" w:rsidRPr="00FE4A6D">
              <w:rPr>
                <w:rFonts w:ascii="GHEA Grapalat" w:hAnsi="GHEA Grapalat"/>
                <w:sz w:val="20"/>
                <w:szCs w:val="20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CFA34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GHEA Grapalat" w:hAnsi="GHEA Grapalat"/>
                <w:sz w:val="20"/>
                <w:szCs w:val="20"/>
              </w:rPr>
              <w:t>պարտադիր</w:t>
            </w:r>
          </w:p>
          <w:p w14:paraId="61D7A209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GHEA Grapalat" w:hAnsi="GHEA Grapalat"/>
                <w:sz w:val="20"/>
                <w:szCs w:val="20"/>
              </w:rPr>
              <w:t>լրացվում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է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շահառուին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վճարման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ենթակա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գումարը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02AEF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FE4A6D">
              <w:rPr>
                <w:rFonts w:ascii="GHEA Grapalat" w:hAnsi="GHEA Grapalat"/>
                <w:sz w:val="20"/>
                <w:szCs w:val="20"/>
              </w:rPr>
              <w:t>լրացվում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է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վճարողի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կողմից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</w:p>
        </w:tc>
      </w:tr>
      <w:tr w:rsidR="00631658" w:rsidRPr="00AF55F5" w14:paraId="0322297B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92458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>15.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40DEC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Ակցեպտավորված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գումարը՝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 (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թվերով</w:t>
            </w:r>
            <w:r w:rsidRPr="00FE4A6D">
              <w:rPr>
                <w:rFonts w:ascii="Arial LatArm" w:hAnsi="Arial LatArm" w:cs="Arial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և</w:t>
            </w:r>
            <w:r w:rsidRPr="00FE4A6D">
              <w:rPr>
                <w:rFonts w:ascii="Arial LatArm" w:hAnsi="Arial LatArm" w:cs="Arial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բառերով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) 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6FB49" w14:textId="77777777" w:rsidR="00631658" w:rsidRPr="00FE4A6D" w:rsidRDefault="00CB5EFD" w:rsidP="00CB0ADE">
            <w:pPr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FE4A6D">
              <w:rPr>
                <w:rFonts w:ascii="GHEA Grapalat" w:hAnsi="GHEA Grapalat"/>
                <w:sz w:val="20"/>
                <w:szCs w:val="20"/>
              </w:rPr>
              <w:t>Պ</w:t>
            </w:r>
            <w:r w:rsidR="00631658" w:rsidRPr="00FE4A6D">
              <w:rPr>
                <w:rFonts w:ascii="GHEA Grapalat" w:hAnsi="GHEA Grapalat"/>
                <w:sz w:val="20"/>
                <w:szCs w:val="20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31695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ոչ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պարտադիր</w:t>
            </w:r>
          </w:p>
          <w:p w14:paraId="26861DA9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>(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նախատեսված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է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նշված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գումարի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մասնակի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ակցեպտի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համար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,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որը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գնումների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հետ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կապված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չի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կիրառվում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C9379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>(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չի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լրացվում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եւ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չի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կիրառվում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>)</w:t>
            </w:r>
          </w:p>
        </w:tc>
      </w:tr>
      <w:tr w:rsidR="00631658" w:rsidRPr="00FE4A6D" w14:paraId="0B4821CB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E00B8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>16.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E63AF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GHEA Grapalat" w:hAnsi="GHEA Grapalat"/>
                <w:sz w:val="20"/>
                <w:szCs w:val="20"/>
              </w:rPr>
              <w:t>արժույթը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(</w:t>
            </w:r>
            <w:r w:rsidRPr="00FE4A6D">
              <w:rPr>
                <w:rFonts w:ascii="GHEA Grapalat" w:hAnsi="GHEA Grapalat"/>
                <w:sz w:val="20"/>
                <w:szCs w:val="20"/>
              </w:rPr>
              <w:t>բառերով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և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կոդով</w:t>
            </w:r>
            <w:r w:rsidRPr="00FE4A6D">
              <w:rPr>
                <w:rFonts w:ascii="Arial LatArm" w:hAnsi="Arial LatArm"/>
                <w:sz w:val="20"/>
                <w:szCs w:val="20"/>
              </w:rPr>
              <w:t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328C2" w14:textId="77777777" w:rsidR="00631658" w:rsidRPr="00FE4A6D" w:rsidRDefault="00CB5EFD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GHEA Grapalat" w:hAnsi="GHEA Grapalat"/>
                <w:sz w:val="20"/>
                <w:szCs w:val="20"/>
              </w:rPr>
              <w:t>Պ</w:t>
            </w:r>
            <w:r w:rsidR="00631658" w:rsidRPr="00FE4A6D">
              <w:rPr>
                <w:rFonts w:ascii="GHEA Grapalat" w:hAnsi="GHEA Grapalat"/>
                <w:sz w:val="20"/>
                <w:szCs w:val="20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F81CD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GHEA Grapalat" w:hAnsi="GHEA Grapalat"/>
                <w:sz w:val="20"/>
                <w:szCs w:val="20"/>
              </w:rPr>
              <w:t>պարտադիր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381D2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GHEA Grapalat" w:hAnsi="GHEA Grapalat"/>
                <w:sz w:val="20"/>
                <w:szCs w:val="20"/>
              </w:rPr>
              <w:t>լրացվում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է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վճարողի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կողմից</w:t>
            </w:r>
          </w:p>
        </w:tc>
      </w:tr>
      <w:tr w:rsidR="00631658" w:rsidRPr="00AF55F5" w14:paraId="1FE1D6FA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52DAE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>17.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64A40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GHEA Grapalat" w:hAnsi="GHEA Grapalat"/>
                <w:sz w:val="20"/>
                <w:szCs w:val="20"/>
              </w:rPr>
              <w:t>գործարքի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նպատակը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B2B28" w14:textId="77777777" w:rsidR="00631658" w:rsidRPr="00FE4A6D" w:rsidRDefault="00CB5EFD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GHEA Grapalat" w:hAnsi="GHEA Grapalat"/>
                <w:sz w:val="20"/>
                <w:szCs w:val="20"/>
              </w:rPr>
              <w:t>Պ</w:t>
            </w:r>
            <w:r w:rsidR="00631658" w:rsidRPr="00FE4A6D">
              <w:rPr>
                <w:rFonts w:ascii="GHEA Grapalat" w:hAnsi="GHEA Grapalat"/>
                <w:sz w:val="20"/>
                <w:szCs w:val="20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34FF5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FE4A6D">
              <w:rPr>
                <w:rFonts w:ascii="GHEA Grapalat" w:hAnsi="GHEA Grapalat"/>
                <w:sz w:val="20"/>
                <w:szCs w:val="20"/>
              </w:rPr>
              <w:t>Պարտադիր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լրացվում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է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Arial LatArm" w:hAnsi="Arial LatArm"/>
                <w:sz w:val="20"/>
                <w:szCs w:val="20"/>
              </w:rPr>
              <w:t>«</w:t>
            </w:r>
            <w:r w:rsidR="00D7538E" w:rsidRPr="00FE4A6D">
              <w:rPr>
                <w:rFonts w:ascii="GHEA Grapalat" w:hAnsi="GHEA Grapalat"/>
                <w:sz w:val="20"/>
                <w:szCs w:val="20"/>
                <w:lang w:val="hy-AM"/>
              </w:rPr>
              <w:t>որակավորման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ապահովման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համար</w:t>
            </w:r>
            <w:r w:rsidRPr="00FE4A6D">
              <w:rPr>
                <w:rFonts w:ascii="Arial LatArm" w:hAnsi="Arial LatArm"/>
                <w:sz w:val="20"/>
                <w:szCs w:val="20"/>
              </w:rPr>
              <w:t>»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բառերը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F4D35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նախապես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լրացվում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է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շահառուի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կողմից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` 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հրավերով</w:t>
            </w:r>
          </w:p>
        </w:tc>
      </w:tr>
      <w:tr w:rsidR="00631658" w:rsidRPr="00FE4A6D" w14:paraId="6A66E3FF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0FDCD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>18.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5782A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Վճարման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կատարման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հիմքերը՝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FC32A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GHEA Grapalat" w:hAnsi="GHEA Grapalat"/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0F47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GHEA Grapalat" w:hAnsi="GHEA Grapalat"/>
                <w:sz w:val="20"/>
                <w:szCs w:val="20"/>
              </w:rPr>
              <w:t>պարտադիր</w:t>
            </w:r>
          </w:p>
          <w:p w14:paraId="5259FBA5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GHEA Grapalat" w:hAnsi="GHEA Grapalat"/>
                <w:sz w:val="20"/>
                <w:szCs w:val="20"/>
              </w:rPr>
              <w:t>լրացվում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է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պահանջագրով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նշված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գումարի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գանձման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և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շահառուին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վճարման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համար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հիմք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հանդիսացող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փաստաթղթի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տվյալները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, </w:t>
            </w:r>
            <w:r w:rsidRPr="00FE4A6D">
              <w:rPr>
                <w:rFonts w:ascii="GHEA Grapalat" w:hAnsi="GHEA Grapalat"/>
                <w:sz w:val="20"/>
                <w:szCs w:val="20"/>
              </w:rPr>
              <w:t>որոնց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հիման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վրա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շահառուն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վճարման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պահանջագիր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է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ներկայացնում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վճարողին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սպասարկող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բանկին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լրացվում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է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պահանջագրի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ներկայացման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համար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հիմք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հանդիսացող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պայմանագրի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համարը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>,</w:t>
            </w:r>
            <w:r w:rsidRPr="00FE4A6D">
              <w:rPr>
                <w:rFonts w:ascii="Arial LatArm" w:hAnsi="Arial LatArm" w:cs="Arial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գնման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ընթացակարգի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ծածկագիրը</w:t>
            </w:r>
            <w:r w:rsidRPr="00FE4A6D">
              <w:rPr>
                <w:rFonts w:ascii="Arial LatArm" w:hAnsi="Arial LatArm" w:cs="Arial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Arial"/>
                <w:sz w:val="20"/>
                <w:szCs w:val="20"/>
                <w:lang w:val="hy-AM"/>
              </w:rPr>
              <w:t>ըստ</w:t>
            </w:r>
            <w:r w:rsidRPr="00FE4A6D">
              <w:rPr>
                <w:rFonts w:ascii="Arial LatArm" w:hAnsi="Arial LatArm" w:cs="Arial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Arial"/>
                <w:sz w:val="20"/>
                <w:szCs w:val="20"/>
                <w:lang w:val="hy-AM"/>
              </w:rPr>
              <w:t>տուժանքի</w:t>
            </w:r>
            <w:r w:rsidRPr="00FE4A6D">
              <w:rPr>
                <w:rFonts w:ascii="Arial LatArm" w:hAnsi="Arial LatArm" w:cs="Arial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Arial"/>
                <w:sz w:val="20"/>
                <w:szCs w:val="20"/>
                <w:lang w:val="hy-AM"/>
              </w:rPr>
              <w:t>մասին</w:t>
            </w:r>
            <w:r w:rsidRPr="00FE4A6D">
              <w:rPr>
                <w:rFonts w:ascii="Arial LatArm" w:hAnsi="Arial LatArm" w:cs="Arial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Arial"/>
                <w:sz w:val="20"/>
                <w:szCs w:val="20"/>
                <w:lang w:val="hy-AM"/>
              </w:rPr>
              <w:t>համաձայնագրի</w:t>
            </w:r>
            <w:r w:rsidRPr="00FE4A6D">
              <w:rPr>
                <w:rFonts w:ascii="Arial LatArm" w:hAnsi="Arial LatArm" w:cs="Arial"/>
                <w:sz w:val="20"/>
                <w:szCs w:val="20"/>
                <w:lang w:val="hy-AM"/>
              </w:rPr>
              <w:t>,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7D583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FE4A6D">
              <w:rPr>
                <w:rFonts w:ascii="GHEA Grapalat" w:hAnsi="GHEA Grapalat"/>
                <w:sz w:val="20"/>
                <w:szCs w:val="20"/>
              </w:rPr>
              <w:t>լրացվում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է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շահառու</w:t>
            </w:r>
            <w:r w:rsidRPr="00FE4A6D">
              <w:rPr>
                <w:rFonts w:ascii="GHEA Grapalat" w:hAnsi="GHEA Grapalat"/>
                <w:sz w:val="20"/>
                <w:szCs w:val="20"/>
              </w:rPr>
              <w:t>ի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կողմից</w:t>
            </w:r>
          </w:p>
        </w:tc>
      </w:tr>
      <w:tr w:rsidR="00631658" w:rsidRPr="00AF55F5" w14:paraId="3A3DB68E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58C93" w14:textId="77777777" w:rsidR="00631658" w:rsidRPr="00FE4A6D" w:rsidDel="0010680B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>19.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E9C32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Վճարման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պայմանները՝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                              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B1E3A" w14:textId="77777777" w:rsidR="00631658" w:rsidRPr="00FE4A6D" w:rsidRDefault="00CB5EFD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GHEA Grapalat" w:hAnsi="GHEA Grapalat"/>
                <w:sz w:val="20"/>
                <w:szCs w:val="20"/>
              </w:rPr>
              <w:t>Պ</w:t>
            </w:r>
            <w:r w:rsidR="00631658" w:rsidRPr="00FE4A6D">
              <w:rPr>
                <w:rFonts w:ascii="GHEA Grapalat" w:hAnsi="GHEA Grapalat"/>
                <w:sz w:val="20"/>
                <w:szCs w:val="20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37ED9" w14:textId="77777777" w:rsidR="00631658" w:rsidRPr="00FE4A6D" w:rsidRDefault="00631658" w:rsidP="00CB0ADE">
            <w:pPr>
              <w:jc w:val="center"/>
              <w:rPr>
                <w:rFonts w:ascii="Arial LatArm" w:hAnsi="Arial LatArm" w:cs="Sylfaen"/>
                <w:sz w:val="20"/>
                <w:szCs w:val="20"/>
                <w:lang w:val="hy-AM"/>
              </w:rPr>
            </w:pPr>
            <w:r w:rsidRPr="00FE4A6D">
              <w:rPr>
                <w:rFonts w:ascii="GHEA Grapalat" w:hAnsi="GHEA Grapalat"/>
                <w:sz w:val="20"/>
                <w:szCs w:val="20"/>
              </w:rPr>
              <w:t>պարտադիր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</w:p>
          <w:p w14:paraId="39961443" w14:textId="77777777" w:rsidR="00631658" w:rsidRPr="00FE4A6D" w:rsidRDefault="00631658" w:rsidP="00CB0ADE">
            <w:pPr>
              <w:jc w:val="center"/>
              <w:rPr>
                <w:rFonts w:ascii="Arial LatArm" w:hAnsi="Arial LatArm" w:cs="Sylfaen"/>
                <w:sz w:val="20"/>
                <w:szCs w:val="20"/>
                <w:lang w:val="hy-AM"/>
              </w:rPr>
            </w:pP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լրացվում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է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&lt;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ակցեպտավորված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վճարում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&gt;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բառերը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, </w:t>
            </w:r>
          </w:p>
          <w:p w14:paraId="4D94287A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որը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նշանակում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է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որ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վճարողը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ստորագրելով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պահանջագիրը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նախապես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տալիս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է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իր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համաձայնությունը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նշված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գումարը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իր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հաշվից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գանձելու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համար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1BDDE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նախապես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լրացվում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է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շահառուի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կողմից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</w:p>
        </w:tc>
      </w:tr>
      <w:tr w:rsidR="00631658" w:rsidRPr="00FE4A6D" w14:paraId="730F16A2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1354F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>20.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6FBBB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GHEA Grapalat" w:hAnsi="GHEA Grapalat"/>
                <w:sz w:val="20"/>
                <w:szCs w:val="20"/>
              </w:rPr>
              <w:t>առդիր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էջերի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քանակը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3FB4B" w14:textId="77777777" w:rsidR="00631658" w:rsidRPr="00FE4A6D" w:rsidRDefault="00CB5EFD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GHEA Grapalat" w:hAnsi="GHEA Grapalat"/>
                <w:sz w:val="20"/>
                <w:szCs w:val="20"/>
              </w:rPr>
              <w:t>Պ</w:t>
            </w:r>
            <w:r w:rsidR="00631658" w:rsidRPr="00FE4A6D">
              <w:rPr>
                <w:rFonts w:ascii="GHEA Grapalat" w:hAnsi="GHEA Grapalat"/>
                <w:sz w:val="20"/>
                <w:szCs w:val="20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C353B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GHEA Grapalat" w:hAnsi="GHEA Grapalat"/>
                <w:sz w:val="20"/>
                <w:szCs w:val="20"/>
              </w:rPr>
              <w:t>ոչ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պարտադիր</w:t>
            </w:r>
          </w:p>
          <w:p w14:paraId="7F02C8C2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GHEA Grapalat" w:hAnsi="GHEA Grapalat"/>
                <w:sz w:val="20"/>
                <w:szCs w:val="20"/>
              </w:rPr>
              <w:t>լրացվում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է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պահանջագրին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կից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lastRenderedPageBreak/>
              <w:t>ներկայացված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փաստաթղթերի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էջերի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քանակը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, </w:t>
            </w:r>
            <w:r w:rsidRPr="00FE4A6D">
              <w:rPr>
                <w:rFonts w:ascii="GHEA Grapalat" w:hAnsi="GHEA Grapalat"/>
                <w:sz w:val="20"/>
                <w:szCs w:val="20"/>
              </w:rPr>
              <w:t>որոնք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պետք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է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տրամադրվեն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վճարողին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Arial LatArm" w:hAnsi="Arial LatArm"/>
                <w:sz w:val="20"/>
                <w:szCs w:val="20"/>
              </w:rPr>
              <w:t>(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վճարողի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բանկին</w:t>
            </w:r>
            <w:r w:rsidRPr="00FE4A6D">
              <w:rPr>
                <w:rFonts w:ascii="Arial LatArm" w:hAnsi="Arial LatArm"/>
                <w:sz w:val="20"/>
                <w:szCs w:val="20"/>
              </w:rPr>
              <w:t>)</w:t>
            </w:r>
          </w:p>
          <w:p w14:paraId="28DCC0C0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Եթ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ե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լրացվել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է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&lt;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Վճարման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կատարման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հիմքեր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&gt;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դաշտը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ապա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այս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տվյալը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պարտադիր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լրացվում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է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>: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B4C69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GHEA Grapalat" w:hAnsi="GHEA Grapalat"/>
                <w:sz w:val="20"/>
                <w:szCs w:val="20"/>
              </w:rPr>
              <w:lastRenderedPageBreak/>
              <w:t>լրացվում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է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շահառուի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կողմից</w:t>
            </w:r>
          </w:p>
        </w:tc>
      </w:tr>
      <w:tr w:rsidR="00631658" w:rsidRPr="00AF55F5" w14:paraId="0017FDC2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4316D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>2</w:t>
            </w:r>
            <w:r w:rsidRPr="00FE4A6D">
              <w:rPr>
                <w:rFonts w:ascii="Arial LatArm" w:hAnsi="Arial LatArm"/>
                <w:sz w:val="20"/>
                <w:szCs w:val="20"/>
              </w:rPr>
              <w:t>1.</w:t>
            </w:r>
            <w:r w:rsidRPr="00FE4A6D">
              <w:rPr>
                <w:rFonts w:ascii="GHEA Grapalat" w:hAnsi="GHEA Grapalat"/>
                <w:sz w:val="20"/>
                <w:szCs w:val="20"/>
              </w:rPr>
              <w:t>ա</w:t>
            </w:r>
            <w:r w:rsidRPr="00FE4A6D">
              <w:rPr>
                <w:rFonts w:ascii="Arial LatArm" w:hAnsi="Arial LatArm"/>
                <w:sz w:val="20"/>
                <w:szCs w:val="20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8DDB7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GHEA Grapalat" w:hAnsi="GHEA Grapalat"/>
                <w:sz w:val="20"/>
                <w:szCs w:val="20"/>
              </w:rPr>
              <w:t>վճարողի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ստորագրությունը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E9B62" w14:textId="77777777" w:rsidR="00631658" w:rsidRPr="00FE4A6D" w:rsidRDefault="00CB5EFD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GHEA Grapalat" w:hAnsi="GHEA Grapalat"/>
                <w:sz w:val="20"/>
                <w:szCs w:val="20"/>
              </w:rPr>
              <w:t>Պ</w:t>
            </w:r>
            <w:r w:rsidR="00631658" w:rsidRPr="00FE4A6D">
              <w:rPr>
                <w:rFonts w:ascii="GHEA Grapalat" w:hAnsi="GHEA Grapalat"/>
                <w:sz w:val="20"/>
                <w:szCs w:val="20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BD9A5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GHEA Grapalat" w:hAnsi="GHEA Grapalat"/>
                <w:sz w:val="20"/>
                <w:szCs w:val="20"/>
              </w:rPr>
              <w:t>պարտադիր</w:t>
            </w:r>
          </w:p>
          <w:p w14:paraId="49E936A7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FE4A6D">
              <w:rPr>
                <w:rFonts w:ascii="GHEA Grapalat" w:hAnsi="GHEA Grapalat"/>
                <w:sz w:val="20"/>
                <w:szCs w:val="20"/>
              </w:rPr>
              <w:t>այս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դաշտը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լրացվում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է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վճարողի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կողմից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պահանջագրի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ներկայացման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դեպքում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: 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Ընդ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որում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եթե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Վճարման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պայմաններ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դաշտում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նշված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է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&lt;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ակցեպտավորված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վճարում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&gt; 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ապա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վճարող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ը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ստորագրելով՝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նախապես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համաձայնվում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 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 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նշված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գումարը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իր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հաշվից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գանձելու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համար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: 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Վճարողի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կողմից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էլեկտրոնային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եղանակով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պահանջագրի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ներկայացման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դեպքում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այս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դաշտում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դրվում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է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վճարողի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էլեկտրոնային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ստորագրությունը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>:</w:t>
            </w:r>
          </w:p>
          <w:p w14:paraId="12E288DA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8C10E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ստորագրվում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է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վճարողի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կողմից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կամ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</w:p>
          <w:p w14:paraId="4002EFDB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դրվում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է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վճարողի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էլեկտրոնային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ստորագրությունը</w:t>
            </w:r>
          </w:p>
          <w:p w14:paraId="4BB8801F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</w:p>
        </w:tc>
      </w:tr>
      <w:tr w:rsidR="00631658" w:rsidRPr="00AF55F5" w14:paraId="54958C63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E9C72" w14:textId="77777777" w:rsidR="00631658" w:rsidRPr="00FE4A6D" w:rsidRDefault="00631658" w:rsidP="00CB0ADE">
            <w:pPr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>2</w:t>
            </w:r>
            <w:r w:rsidRPr="00FE4A6D">
              <w:rPr>
                <w:rFonts w:ascii="Arial LatArm" w:hAnsi="Arial LatArm"/>
                <w:sz w:val="20"/>
                <w:szCs w:val="20"/>
              </w:rPr>
              <w:t>1.</w:t>
            </w:r>
            <w:r w:rsidRPr="00FE4A6D">
              <w:rPr>
                <w:rFonts w:ascii="GHEA Grapalat" w:hAnsi="GHEA Grapalat"/>
                <w:sz w:val="20"/>
                <w:szCs w:val="20"/>
              </w:rPr>
              <w:t>բ</w:t>
            </w:r>
            <w:r w:rsidRPr="00FE4A6D">
              <w:rPr>
                <w:rFonts w:ascii="Arial LatArm" w:hAnsi="Arial LatArm"/>
                <w:sz w:val="20"/>
                <w:szCs w:val="20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49842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GHEA Grapalat" w:hAnsi="GHEA Grapalat"/>
                <w:sz w:val="20"/>
                <w:szCs w:val="20"/>
              </w:rPr>
              <w:t>վճարողի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կնիքը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1F118" w14:textId="77777777" w:rsidR="00631658" w:rsidRPr="00FE4A6D" w:rsidRDefault="00CB5EFD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GHEA Grapalat" w:hAnsi="GHEA Grapalat"/>
                <w:sz w:val="20"/>
                <w:szCs w:val="20"/>
              </w:rPr>
              <w:t>Պ</w:t>
            </w:r>
            <w:r w:rsidR="00631658" w:rsidRPr="00FE4A6D">
              <w:rPr>
                <w:rFonts w:ascii="GHEA Grapalat" w:hAnsi="GHEA Grapalat"/>
                <w:sz w:val="20"/>
                <w:szCs w:val="20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B0CBF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GHEA Grapalat" w:hAnsi="GHEA Grapalat"/>
                <w:sz w:val="20"/>
                <w:szCs w:val="20"/>
              </w:rPr>
              <w:t>պարտադիր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` </w:t>
            </w:r>
          </w:p>
          <w:p w14:paraId="5F74CBDC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FE4A6D">
              <w:rPr>
                <w:rFonts w:ascii="GHEA Grapalat" w:hAnsi="GHEA Grapalat"/>
                <w:sz w:val="20"/>
                <w:szCs w:val="20"/>
              </w:rPr>
              <w:t>կնիքի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առկայության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դեպքում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, 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երբ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վճարողը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պահանջագիրը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ներկայացնում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է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թղթային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եղանակով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D93E9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կնքվում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է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վճարողի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կողմից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</w:p>
          <w:p w14:paraId="69E01514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թղթային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եղանակով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ներկայացնելիս</w:t>
            </w:r>
          </w:p>
        </w:tc>
      </w:tr>
      <w:tr w:rsidR="00631658" w:rsidRPr="00FE4A6D" w14:paraId="56581799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78FEE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>22</w:t>
            </w:r>
            <w:r w:rsidRPr="00FE4A6D">
              <w:rPr>
                <w:rFonts w:ascii="Arial LatArm" w:hAnsi="Arial LatArm"/>
                <w:sz w:val="20"/>
                <w:szCs w:val="20"/>
              </w:rPr>
              <w:t>.</w:t>
            </w:r>
            <w:r w:rsidRPr="00FE4A6D">
              <w:rPr>
                <w:rFonts w:ascii="GHEA Grapalat" w:hAnsi="GHEA Grapalat"/>
                <w:sz w:val="20"/>
                <w:szCs w:val="20"/>
              </w:rPr>
              <w:t>ա</w:t>
            </w:r>
            <w:r w:rsidRPr="00FE4A6D">
              <w:rPr>
                <w:rFonts w:ascii="Arial LatArm" w:hAnsi="Arial LatArm"/>
                <w:sz w:val="20"/>
                <w:szCs w:val="20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94865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GHEA Grapalat" w:hAnsi="GHEA Grapalat"/>
                <w:sz w:val="20"/>
                <w:szCs w:val="20"/>
              </w:rPr>
              <w:t>շահառուի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ստորագրությունը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B279A" w14:textId="77777777" w:rsidR="00631658" w:rsidRPr="00FE4A6D" w:rsidRDefault="00CB5EFD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GHEA Grapalat" w:hAnsi="GHEA Grapalat"/>
                <w:sz w:val="20"/>
                <w:szCs w:val="20"/>
              </w:rPr>
              <w:t>Պ</w:t>
            </w:r>
            <w:r w:rsidR="00631658" w:rsidRPr="00FE4A6D">
              <w:rPr>
                <w:rFonts w:ascii="GHEA Grapalat" w:hAnsi="GHEA Grapalat"/>
                <w:sz w:val="20"/>
                <w:szCs w:val="20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B21C6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GHEA Grapalat" w:hAnsi="GHEA Grapalat"/>
                <w:sz w:val="20"/>
                <w:szCs w:val="20"/>
              </w:rPr>
              <w:t>Պարտադիր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՝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</w:p>
          <w:p w14:paraId="4C3B992C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GHEA Grapalat" w:hAnsi="GHEA Grapalat"/>
                <w:sz w:val="20"/>
                <w:szCs w:val="20"/>
              </w:rPr>
              <w:t>լրացվում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է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բանկ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ներկայացնելիս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0AB9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GHEA Grapalat" w:hAnsi="GHEA Grapalat"/>
                <w:sz w:val="20"/>
                <w:szCs w:val="20"/>
              </w:rPr>
              <w:t>ստորագրվում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է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շահառուի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կողմից</w:t>
            </w:r>
          </w:p>
        </w:tc>
      </w:tr>
      <w:tr w:rsidR="00631658" w:rsidRPr="00FE4A6D" w14:paraId="26D57A80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E31DC" w14:textId="77777777" w:rsidR="00631658" w:rsidRPr="00FE4A6D" w:rsidRDefault="00631658" w:rsidP="00CB0ADE">
            <w:pPr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>22</w:t>
            </w:r>
            <w:r w:rsidRPr="00FE4A6D">
              <w:rPr>
                <w:rFonts w:ascii="Arial LatArm" w:hAnsi="Arial LatArm"/>
                <w:sz w:val="20"/>
                <w:szCs w:val="20"/>
              </w:rPr>
              <w:t>.</w:t>
            </w:r>
            <w:r w:rsidRPr="00FE4A6D">
              <w:rPr>
                <w:rFonts w:ascii="GHEA Grapalat" w:hAnsi="GHEA Grapalat"/>
                <w:sz w:val="20"/>
                <w:szCs w:val="20"/>
              </w:rPr>
              <w:t>բ</w:t>
            </w:r>
            <w:r w:rsidRPr="00FE4A6D">
              <w:rPr>
                <w:rFonts w:ascii="Arial LatArm" w:hAnsi="Arial LatArm"/>
                <w:sz w:val="20"/>
                <w:szCs w:val="20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8044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GHEA Grapalat" w:hAnsi="GHEA Grapalat"/>
                <w:sz w:val="20"/>
                <w:szCs w:val="20"/>
              </w:rPr>
              <w:t>շահառուի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կնիքը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48526" w14:textId="77777777" w:rsidR="00631658" w:rsidRPr="00FE4A6D" w:rsidRDefault="00CB5EFD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GHEA Grapalat" w:hAnsi="GHEA Grapalat"/>
                <w:sz w:val="20"/>
                <w:szCs w:val="20"/>
              </w:rPr>
              <w:t>Պ</w:t>
            </w:r>
            <w:r w:rsidR="00631658" w:rsidRPr="00FE4A6D">
              <w:rPr>
                <w:rFonts w:ascii="GHEA Grapalat" w:hAnsi="GHEA Grapalat"/>
                <w:sz w:val="20"/>
                <w:szCs w:val="20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4D17B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GHEA Grapalat" w:hAnsi="GHEA Grapalat"/>
                <w:sz w:val="20"/>
                <w:szCs w:val="20"/>
              </w:rPr>
              <w:t>պարտադիր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` </w:t>
            </w:r>
          </w:p>
          <w:p w14:paraId="09252AE3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GHEA Grapalat" w:hAnsi="GHEA Grapalat"/>
                <w:sz w:val="20"/>
                <w:szCs w:val="20"/>
              </w:rPr>
              <w:t>կնիքի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առկայության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դեպքում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AF9B7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FE4A6D">
              <w:rPr>
                <w:rFonts w:ascii="GHEA Grapalat" w:hAnsi="GHEA Grapalat"/>
                <w:sz w:val="20"/>
                <w:szCs w:val="20"/>
              </w:rPr>
              <w:t>կնքվում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է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շահառուի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կողմից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</w:p>
          <w:p w14:paraId="5E7AC49C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թղթային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եղանակով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բանկ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ներկայացնելիս</w:t>
            </w:r>
          </w:p>
        </w:tc>
      </w:tr>
      <w:tr w:rsidR="00631658" w:rsidRPr="00FE4A6D" w14:paraId="0CD8BEDA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95491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Arial LatArm" w:hAnsi="Arial LatArm"/>
                <w:sz w:val="20"/>
                <w:szCs w:val="20"/>
              </w:rPr>
              <w:t>2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>3</w:t>
            </w:r>
            <w:r w:rsidRPr="00FE4A6D">
              <w:rPr>
                <w:rFonts w:ascii="Arial LatArm" w:hAnsi="Arial LatArm"/>
                <w:sz w:val="20"/>
                <w:szCs w:val="20"/>
              </w:rPr>
              <w:t>.</w:t>
            </w:r>
            <w:r w:rsidRPr="00FE4A6D">
              <w:rPr>
                <w:rFonts w:ascii="GHEA Grapalat" w:hAnsi="GHEA Grapalat"/>
                <w:sz w:val="20"/>
                <w:szCs w:val="20"/>
              </w:rPr>
              <w:t>ա</w:t>
            </w:r>
            <w:r w:rsidRPr="00FE4A6D">
              <w:rPr>
                <w:rFonts w:ascii="Arial LatArm" w:hAnsi="Arial LatArm"/>
                <w:sz w:val="20"/>
                <w:szCs w:val="20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E373C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GHEA Grapalat" w:hAnsi="GHEA Grapalat"/>
                <w:sz w:val="20"/>
                <w:szCs w:val="20"/>
              </w:rPr>
              <w:t>վճարողին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սպասարկող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ֆինանսական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կազմակերպության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(</w:t>
            </w:r>
            <w:r w:rsidRPr="00FE4A6D">
              <w:rPr>
                <w:rFonts w:ascii="GHEA Grapalat" w:hAnsi="GHEA Grapalat"/>
                <w:sz w:val="20"/>
                <w:szCs w:val="20"/>
              </w:rPr>
              <w:t>մասնաճյուղի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) </w:t>
            </w:r>
            <w:r w:rsidRPr="00FE4A6D">
              <w:rPr>
                <w:rFonts w:ascii="GHEA Grapalat" w:hAnsi="GHEA Grapalat"/>
                <w:sz w:val="20"/>
                <w:szCs w:val="20"/>
              </w:rPr>
              <w:t>աշխատակցի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ստորագրությունը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9DC9B" w14:textId="77777777" w:rsidR="00631658" w:rsidRPr="00FE4A6D" w:rsidRDefault="00CB5EFD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GHEA Grapalat" w:hAnsi="GHEA Grapalat"/>
                <w:sz w:val="20"/>
                <w:szCs w:val="20"/>
              </w:rPr>
              <w:t>Պ</w:t>
            </w:r>
            <w:r w:rsidR="00631658" w:rsidRPr="00FE4A6D">
              <w:rPr>
                <w:rFonts w:ascii="GHEA Grapalat" w:hAnsi="GHEA Grapalat"/>
                <w:sz w:val="20"/>
                <w:szCs w:val="20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0D7B0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GHEA Grapalat" w:hAnsi="GHEA Grapalat"/>
                <w:sz w:val="20"/>
                <w:szCs w:val="20"/>
              </w:rPr>
              <w:t>պարտադիր</w:t>
            </w:r>
          </w:p>
          <w:p w14:paraId="2E0F4950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GHEA Grapalat" w:hAnsi="GHEA Grapalat"/>
                <w:sz w:val="20"/>
                <w:szCs w:val="20"/>
              </w:rPr>
              <w:t>վճարման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պահանջագիրը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վճարողին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սպասարկող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ֆինանսական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կազմակերպության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ը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թղթային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եղանակով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ներկայաց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ված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լի</w:t>
            </w:r>
            <w:r w:rsidRPr="00FE4A6D">
              <w:rPr>
                <w:rFonts w:ascii="GHEA Grapalat" w:hAnsi="GHEA Grapalat"/>
                <w:sz w:val="20"/>
                <w:szCs w:val="20"/>
              </w:rPr>
              <w:t>նելու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դեպքում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C5BC1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</w:tr>
      <w:tr w:rsidR="00631658" w:rsidRPr="00FE4A6D" w14:paraId="6DA25BD7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E6C76" w14:textId="77777777" w:rsidR="00631658" w:rsidRPr="00FE4A6D" w:rsidRDefault="00631658" w:rsidP="00CB0ADE">
            <w:pPr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Arial LatArm" w:hAnsi="Arial LatArm"/>
                <w:sz w:val="20"/>
                <w:szCs w:val="20"/>
              </w:rPr>
              <w:t>2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>3</w:t>
            </w:r>
            <w:r w:rsidRPr="00FE4A6D">
              <w:rPr>
                <w:rFonts w:ascii="Arial LatArm" w:hAnsi="Arial LatArm"/>
                <w:sz w:val="20"/>
                <w:szCs w:val="20"/>
              </w:rPr>
              <w:t>.</w:t>
            </w:r>
            <w:r w:rsidRPr="00FE4A6D">
              <w:rPr>
                <w:rFonts w:ascii="GHEA Grapalat" w:hAnsi="GHEA Grapalat"/>
                <w:sz w:val="20"/>
                <w:szCs w:val="20"/>
              </w:rPr>
              <w:t>բ</w:t>
            </w:r>
            <w:r w:rsidRPr="00FE4A6D">
              <w:rPr>
                <w:rFonts w:ascii="Arial LatArm" w:hAnsi="Arial LatArm"/>
                <w:sz w:val="20"/>
                <w:szCs w:val="20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3DEB6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GHEA Grapalat" w:hAnsi="GHEA Grapalat"/>
                <w:sz w:val="20"/>
                <w:szCs w:val="20"/>
              </w:rPr>
              <w:t>վճարողին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սպասարկող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ֆինանսական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կազմակերպության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(</w:t>
            </w:r>
            <w:r w:rsidRPr="00FE4A6D">
              <w:rPr>
                <w:rFonts w:ascii="GHEA Grapalat" w:hAnsi="GHEA Grapalat"/>
                <w:sz w:val="20"/>
                <w:szCs w:val="20"/>
              </w:rPr>
              <w:t>մասնաճյուղի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) 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դրոշմա</w:t>
            </w:r>
            <w:r w:rsidRPr="00FE4A6D">
              <w:rPr>
                <w:rFonts w:ascii="GHEA Grapalat" w:hAnsi="GHEA Grapalat"/>
                <w:sz w:val="20"/>
                <w:szCs w:val="20"/>
              </w:rPr>
              <w:t>կնիքը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398B4" w14:textId="77777777" w:rsidR="00631658" w:rsidRPr="00FE4A6D" w:rsidRDefault="00CB5EFD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GHEA Grapalat" w:hAnsi="GHEA Grapalat"/>
                <w:sz w:val="20"/>
                <w:szCs w:val="20"/>
              </w:rPr>
              <w:t>Պ</w:t>
            </w:r>
            <w:r w:rsidR="00631658" w:rsidRPr="00FE4A6D">
              <w:rPr>
                <w:rFonts w:ascii="GHEA Grapalat" w:hAnsi="GHEA Grapalat"/>
                <w:sz w:val="20"/>
                <w:szCs w:val="20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5E7CA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GHEA Grapalat" w:hAnsi="GHEA Grapalat"/>
                <w:sz w:val="20"/>
                <w:szCs w:val="20"/>
              </w:rPr>
              <w:t>պարտադիր</w:t>
            </w:r>
          </w:p>
          <w:p w14:paraId="1F0A0547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GHEA Grapalat" w:hAnsi="GHEA Grapalat"/>
                <w:sz w:val="20"/>
                <w:szCs w:val="20"/>
              </w:rPr>
              <w:t>վճարման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պահանջագիրը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վճարողին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սպասարկող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ֆինանսական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կազմակերպության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ը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թղթային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եղանակով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ներկայաց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ված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լի</w:t>
            </w:r>
            <w:r w:rsidRPr="00FE4A6D">
              <w:rPr>
                <w:rFonts w:ascii="GHEA Grapalat" w:hAnsi="GHEA Grapalat"/>
                <w:sz w:val="20"/>
                <w:szCs w:val="20"/>
              </w:rPr>
              <w:t>նելու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դեպքում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946EA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</w:tr>
      <w:tr w:rsidR="00631658" w:rsidRPr="00FE4A6D" w14:paraId="6A6BF8F1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A4956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FE4A6D">
              <w:rPr>
                <w:rFonts w:ascii="Arial LatArm" w:hAnsi="Arial LatArm"/>
                <w:sz w:val="20"/>
                <w:szCs w:val="20"/>
              </w:rPr>
              <w:t>2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>3</w:t>
            </w:r>
            <w:r w:rsidRPr="00FE4A6D">
              <w:rPr>
                <w:rFonts w:ascii="Arial LatArm" w:hAnsi="Arial LatArm"/>
                <w:sz w:val="20"/>
                <w:szCs w:val="20"/>
              </w:rPr>
              <w:t>.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գ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C1008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վճարողին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սպասարկող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ֆինանսական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կազմակերպության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(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մասնաճյուղի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) 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կողմից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կատարման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ամսաթիվը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, 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ժամը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, 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րոպեն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FC7B1" w14:textId="77777777" w:rsidR="00631658" w:rsidRPr="00FE4A6D" w:rsidRDefault="00CB5EFD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GHEA Grapalat" w:hAnsi="GHEA Grapalat"/>
                <w:sz w:val="20"/>
                <w:szCs w:val="20"/>
              </w:rPr>
              <w:t>Պ</w:t>
            </w:r>
            <w:r w:rsidR="00631658" w:rsidRPr="00FE4A6D">
              <w:rPr>
                <w:rFonts w:ascii="GHEA Grapalat" w:hAnsi="GHEA Grapalat"/>
                <w:sz w:val="20"/>
                <w:szCs w:val="20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CA166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GHEA Grapalat" w:hAnsi="GHEA Grapalat"/>
                <w:sz w:val="20"/>
                <w:szCs w:val="20"/>
              </w:rPr>
              <w:t>պարտադիր</w:t>
            </w:r>
          </w:p>
          <w:p w14:paraId="68F8A68F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GHEA Grapalat" w:hAnsi="GHEA Grapalat"/>
                <w:sz w:val="20"/>
                <w:szCs w:val="20"/>
              </w:rPr>
              <w:t>վճարողին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սպասարկող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ֆինանսական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կազմակերպության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(</w:t>
            </w:r>
            <w:r w:rsidRPr="00FE4A6D">
              <w:rPr>
                <w:rFonts w:ascii="GHEA Grapalat" w:hAnsi="GHEA Grapalat"/>
                <w:sz w:val="20"/>
                <w:szCs w:val="20"/>
              </w:rPr>
              <w:t>մասնաճյուղի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) </w:t>
            </w:r>
            <w:r w:rsidRPr="00FE4A6D">
              <w:rPr>
                <w:rFonts w:ascii="GHEA Grapalat" w:hAnsi="GHEA Grapalat"/>
                <w:sz w:val="20"/>
                <w:szCs w:val="20"/>
              </w:rPr>
              <w:t>կողմից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պարտադիր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նշվում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է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պահանջագրի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կատարման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ամսաթիվը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, </w:t>
            </w:r>
            <w:r w:rsidRPr="00FE4A6D">
              <w:rPr>
                <w:rFonts w:ascii="GHEA Grapalat" w:hAnsi="GHEA Grapalat"/>
                <w:sz w:val="20"/>
                <w:szCs w:val="20"/>
              </w:rPr>
              <w:t>ժամը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, </w:t>
            </w:r>
            <w:r w:rsidRPr="00FE4A6D">
              <w:rPr>
                <w:rFonts w:ascii="GHEA Grapalat" w:hAnsi="GHEA Grapalat"/>
                <w:sz w:val="20"/>
                <w:szCs w:val="20"/>
              </w:rPr>
              <w:t>րոպեն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ABA5B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</w:tr>
      <w:tr w:rsidR="00631658" w:rsidRPr="00FE4A6D" w14:paraId="4D7575CE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A251E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Arial LatArm" w:hAnsi="Arial LatArm"/>
                <w:sz w:val="20"/>
                <w:szCs w:val="20"/>
              </w:rPr>
              <w:t>2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>4</w:t>
            </w:r>
            <w:r w:rsidRPr="00FE4A6D">
              <w:rPr>
                <w:rFonts w:ascii="Arial LatArm" w:hAnsi="Arial LatArm"/>
                <w:sz w:val="20"/>
                <w:szCs w:val="20"/>
              </w:rPr>
              <w:t>.</w:t>
            </w:r>
            <w:r w:rsidRPr="00FE4A6D">
              <w:rPr>
                <w:rFonts w:ascii="GHEA Grapalat" w:hAnsi="GHEA Grapalat"/>
                <w:sz w:val="20"/>
                <w:szCs w:val="20"/>
              </w:rPr>
              <w:t>ա</w:t>
            </w:r>
            <w:r w:rsidRPr="00FE4A6D">
              <w:rPr>
                <w:rFonts w:ascii="Arial LatArm" w:hAnsi="Arial LatArm"/>
                <w:sz w:val="20"/>
                <w:szCs w:val="20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EDB80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GHEA Grapalat" w:hAnsi="GHEA Grapalat"/>
                <w:sz w:val="20"/>
                <w:szCs w:val="20"/>
              </w:rPr>
              <w:t>շահառուին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սպասարկող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ֆինանսական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կազմակերպությա</w:t>
            </w:r>
            <w:r w:rsidRPr="00FE4A6D">
              <w:rPr>
                <w:rFonts w:ascii="GHEA Grapalat" w:hAnsi="GHEA Grapalat"/>
                <w:sz w:val="20"/>
                <w:szCs w:val="20"/>
              </w:rPr>
              <w:lastRenderedPageBreak/>
              <w:t>ն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(</w:t>
            </w:r>
            <w:r w:rsidRPr="00FE4A6D">
              <w:rPr>
                <w:rFonts w:ascii="GHEA Grapalat" w:hAnsi="GHEA Grapalat"/>
                <w:sz w:val="20"/>
                <w:szCs w:val="20"/>
              </w:rPr>
              <w:t>մասնաճյուղի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) </w:t>
            </w:r>
            <w:r w:rsidRPr="00FE4A6D">
              <w:rPr>
                <w:rFonts w:ascii="GHEA Grapalat" w:hAnsi="GHEA Grapalat"/>
                <w:sz w:val="20"/>
                <w:szCs w:val="20"/>
              </w:rPr>
              <w:t>աշխատակցի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ստորագրությունը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76AAF" w14:textId="77777777" w:rsidR="00631658" w:rsidRPr="00FE4A6D" w:rsidRDefault="00CB5EFD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GHEA Grapalat" w:hAnsi="GHEA Grapalat"/>
                <w:sz w:val="20"/>
                <w:szCs w:val="20"/>
              </w:rPr>
              <w:lastRenderedPageBreak/>
              <w:t>Պ</w:t>
            </w:r>
            <w:r w:rsidR="00631658" w:rsidRPr="00FE4A6D">
              <w:rPr>
                <w:rFonts w:ascii="GHEA Grapalat" w:hAnsi="GHEA Grapalat"/>
                <w:sz w:val="20"/>
                <w:szCs w:val="20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4835B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GHEA Grapalat" w:hAnsi="GHEA Grapalat"/>
                <w:sz w:val="20"/>
                <w:szCs w:val="20"/>
              </w:rPr>
              <w:t>ոչ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պարտադիր</w:t>
            </w:r>
          </w:p>
          <w:p w14:paraId="67A01458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լրացվում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է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վճարման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պահանջագիրը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շահառուին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սպասարկող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ֆինանսական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lastRenderedPageBreak/>
              <w:t>կազմակերպության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ը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ներկայաց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վ</w:t>
            </w:r>
            <w:r w:rsidRPr="00FE4A6D">
              <w:rPr>
                <w:rFonts w:ascii="GHEA Grapalat" w:hAnsi="GHEA Grapalat"/>
                <w:sz w:val="20"/>
                <w:szCs w:val="20"/>
              </w:rPr>
              <w:t>ելու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դեպքում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, 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որտեղ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 w:rsidDel="00DF049B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աշխատակցի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ստորագրությունը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դրվում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է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թղթային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եղանակով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ներկայաց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ված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պահանջագրի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վրա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96F74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</w:tr>
      <w:tr w:rsidR="00631658" w:rsidRPr="00FE4A6D" w14:paraId="56D076E4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53050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Arial LatArm" w:hAnsi="Arial LatArm"/>
                <w:sz w:val="20"/>
                <w:szCs w:val="20"/>
              </w:rPr>
              <w:t>2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>4</w:t>
            </w:r>
            <w:r w:rsidRPr="00FE4A6D">
              <w:rPr>
                <w:rFonts w:ascii="Arial LatArm" w:hAnsi="Arial LatArm"/>
                <w:sz w:val="20"/>
                <w:szCs w:val="20"/>
              </w:rPr>
              <w:t>.</w:t>
            </w:r>
            <w:r w:rsidRPr="00FE4A6D">
              <w:rPr>
                <w:rFonts w:ascii="GHEA Grapalat" w:hAnsi="GHEA Grapalat"/>
                <w:sz w:val="20"/>
                <w:szCs w:val="20"/>
              </w:rPr>
              <w:t>բ</w:t>
            </w:r>
            <w:r w:rsidRPr="00FE4A6D">
              <w:rPr>
                <w:rFonts w:ascii="Arial LatArm" w:hAnsi="Arial LatArm"/>
                <w:sz w:val="20"/>
                <w:szCs w:val="20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B3AB0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GHEA Grapalat" w:hAnsi="GHEA Grapalat"/>
                <w:sz w:val="20"/>
                <w:szCs w:val="20"/>
              </w:rPr>
              <w:t>շահառռւին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սպասարկող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ֆինանսական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կազմակերպության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(</w:t>
            </w:r>
            <w:r w:rsidRPr="00FE4A6D">
              <w:rPr>
                <w:rFonts w:ascii="GHEA Grapalat" w:hAnsi="GHEA Grapalat"/>
                <w:sz w:val="20"/>
                <w:szCs w:val="20"/>
              </w:rPr>
              <w:t>մասնաճյուղի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) 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դրոշմա</w:t>
            </w:r>
            <w:r w:rsidRPr="00FE4A6D">
              <w:rPr>
                <w:rFonts w:ascii="GHEA Grapalat" w:hAnsi="GHEA Grapalat"/>
                <w:sz w:val="20"/>
                <w:szCs w:val="20"/>
              </w:rPr>
              <w:t>կնիքը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752AB" w14:textId="77777777" w:rsidR="00631658" w:rsidRPr="00FE4A6D" w:rsidRDefault="00CB5EFD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GHEA Grapalat" w:hAnsi="GHEA Grapalat"/>
                <w:sz w:val="20"/>
                <w:szCs w:val="20"/>
              </w:rPr>
              <w:t>Պ</w:t>
            </w:r>
            <w:r w:rsidR="00631658" w:rsidRPr="00FE4A6D">
              <w:rPr>
                <w:rFonts w:ascii="GHEA Grapalat" w:hAnsi="GHEA Grapalat"/>
                <w:sz w:val="20"/>
                <w:szCs w:val="20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B5712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ոչ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պարտադիր</w:t>
            </w:r>
          </w:p>
          <w:p w14:paraId="40180536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լրացվում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է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վճարման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պահանջագիրը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վերջինիս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ներկայաց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վ</w:t>
            </w:r>
            <w:r w:rsidRPr="00FE4A6D">
              <w:rPr>
                <w:rFonts w:ascii="GHEA Grapalat" w:hAnsi="GHEA Grapalat"/>
                <w:sz w:val="20"/>
                <w:szCs w:val="20"/>
              </w:rPr>
              <w:t>ելու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դեպքում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, 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որտեղ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 w:rsidDel="00DF049B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դրոշմակնիքը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դրվում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է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թղթային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եղանակով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ներկայաց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ված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պահանջագրի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վրա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CC0E1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</w:tr>
      <w:tr w:rsidR="00631658" w:rsidRPr="00FE4A6D" w14:paraId="3FC6AE68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DEC1C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Arial LatArm" w:hAnsi="Arial LatArm"/>
                <w:sz w:val="20"/>
                <w:szCs w:val="20"/>
              </w:rPr>
              <w:t>2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>4</w:t>
            </w:r>
            <w:r w:rsidRPr="00FE4A6D">
              <w:rPr>
                <w:rFonts w:ascii="Arial LatArm" w:hAnsi="Arial LatArm"/>
                <w:sz w:val="20"/>
                <w:szCs w:val="20"/>
              </w:rPr>
              <w:t>.</w:t>
            </w:r>
            <w:r w:rsidRPr="00FE4A6D">
              <w:rPr>
                <w:rFonts w:ascii="GHEA Grapalat" w:hAnsi="GHEA Grapalat"/>
                <w:sz w:val="20"/>
                <w:szCs w:val="20"/>
              </w:rPr>
              <w:t>գ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7BB80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GHEA Grapalat" w:hAnsi="GHEA Grapalat"/>
                <w:sz w:val="20"/>
                <w:szCs w:val="20"/>
              </w:rPr>
              <w:t>շահառռւին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սպասարկող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ֆինանսական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կազմակերպության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ամսաթիվը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, </w:t>
            </w:r>
            <w:r w:rsidRPr="00FE4A6D">
              <w:rPr>
                <w:rFonts w:ascii="GHEA Grapalat" w:hAnsi="GHEA Grapalat"/>
                <w:sz w:val="20"/>
                <w:szCs w:val="20"/>
              </w:rPr>
              <w:t>ժամը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, </w:t>
            </w:r>
            <w:r w:rsidRPr="00FE4A6D">
              <w:rPr>
                <w:rFonts w:ascii="GHEA Grapalat" w:hAnsi="GHEA Grapalat"/>
                <w:sz w:val="20"/>
                <w:szCs w:val="20"/>
              </w:rPr>
              <w:t>րոպեն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0E25C" w14:textId="77777777" w:rsidR="00631658" w:rsidRPr="00FE4A6D" w:rsidRDefault="00CB5EFD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GHEA Grapalat" w:hAnsi="GHEA Grapalat"/>
                <w:sz w:val="20"/>
                <w:szCs w:val="20"/>
              </w:rPr>
              <w:t>Պ</w:t>
            </w:r>
            <w:r w:rsidR="00631658" w:rsidRPr="00FE4A6D">
              <w:rPr>
                <w:rFonts w:ascii="GHEA Grapalat" w:hAnsi="GHEA Grapalat"/>
                <w:sz w:val="20"/>
                <w:szCs w:val="20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8BA7E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ոչ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պարտադիր</w:t>
            </w:r>
          </w:p>
          <w:p w14:paraId="1C4729CD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լրացվում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է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վճարման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պահանջագիրը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վերջինիս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ներկայաց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վ</w:t>
            </w:r>
            <w:r w:rsidRPr="00FE4A6D">
              <w:rPr>
                <w:rFonts w:ascii="GHEA Grapalat" w:hAnsi="GHEA Grapalat"/>
                <w:sz w:val="20"/>
                <w:szCs w:val="20"/>
              </w:rPr>
              <w:t>ելու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դեպքում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,   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որտեղ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 w:rsidDel="00DF049B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սույն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տվյալները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դրվում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են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թղթային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եղանակով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ներկայաց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ված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պահանջագրի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վրա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B4F86" w14:textId="77777777" w:rsidR="00631658" w:rsidRPr="00FE4A6D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</w:tr>
    </w:tbl>
    <w:p w14:paraId="441DA6D2" w14:textId="77777777" w:rsidR="00631658" w:rsidRPr="00FE4A6D" w:rsidRDefault="00631658" w:rsidP="00631658">
      <w:pPr>
        <w:pStyle w:val="a3"/>
        <w:jc w:val="right"/>
        <w:rPr>
          <w:rFonts w:cs="Sylfaen"/>
          <w:i w:val="0"/>
          <w:lang w:val="en-US"/>
        </w:rPr>
      </w:pPr>
    </w:p>
    <w:p w14:paraId="4095945D" w14:textId="77777777" w:rsidR="00631658" w:rsidRPr="00FE4A6D" w:rsidRDefault="00631658" w:rsidP="00631658">
      <w:pPr>
        <w:pStyle w:val="a3"/>
        <w:jc w:val="right"/>
        <w:rPr>
          <w:rFonts w:cs="Sylfaen"/>
          <w:i w:val="0"/>
          <w:lang w:val="en-US"/>
        </w:rPr>
      </w:pPr>
    </w:p>
    <w:p w14:paraId="456997F7" w14:textId="77777777" w:rsidR="00631658" w:rsidRPr="00FE4A6D" w:rsidRDefault="00631658" w:rsidP="00631658">
      <w:pPr>
        <w:pStyle w:val="a3"/>
        <w:jc w:val="right"/>
        <w:rPr>
          <w:rFonts w:cs="Sylfaen"/>
          <w:i w:val="0"/>
          <w:lang w:val="en-US"/>
        </w:rPr>
      </w:pPr>
    </w:p>
    <w:p w14:paraId="7EF7B2F2" w14:textId="77777777" w:rsidR="00631658" w:rsidRPr="00FE4A6D" w:rsidRDefault="00631658" w:rsidP="00631658">
      <w:pPr>
        <w:pStyle w:val="a3"/>
        <w:jc w:val="right"/>
        <w:rPr>
          <w:rFonts w:cs="Sylfaen"/>
          <w:i w:val="0"/>
          <w:lang w:val="en-US"/>
        </w:rPr>
      </w:pPr>
    </w:p>
    <w:p w14:paraId="7F98F468" w14:textId="77777777" w:rsidR="00631658" w:rsidRPr="00FE4A6D" w:rsidRDefault="00631658" w:rsidP="00631658">
      <w:pPr>
        <w:pStyle w:val="a3"/>
        <w:jc w:val="right"/>
        <w:rPr>
          <w:rFonts w:cs="Sylfaen"/>
          <w:i w:val="0"/>
          <w:lang w:val="en-US"/>
        </w:rPr>
      </w:pPr>
    </w:p>
    <w:p w14:paraId="29E53BC9" w14:textId="77777777" w:rsidR="00631658" w:rsidRPr="00FE4A6D" w:rsidRDefault="00631658" w:rsidP="00631658">
      <w:pPr>
        <w:rPr>
          <w:rFonts w:ascii="Arial LatArm" w:hAnsi="Arial LatArm"/>
        </w:rPr>
      </w:pPr>
    </w:p>
    <w:p w14:paraId="5A334730" w14:textId="77777777" w:rsidR="00091EBC" w:rsidRPr="00FE4A6D" w:rsidRDefault="00631658" w:rsidP="00811690">
      <w:pPr>
        <w:pStyle w:val="31"/>
        <w:spacing w:line="240" w:lineRule="auto"/>
        <w:ind w:firstLine="0"/>
        <w:rPr>
          <w:rFonts w:ascii="Arial LatArm" w:hAnsi="Arial LatArm" w:cs="Arial"/>
          <w:b/>
          <w:lang w:val="hy-AM"/>
        </w:rPr>
      </w:pPr>
      <w:r w:rsidRPr="00FE4A6D">
        <w:rPr>
          <w:rFonts w:ascii="Arial LatArm" w:hAnsi="Arial LatArm"/>
          <w:b/>
          <w:lang w:val="hy-AM"/>
        </w:rPr>
        <w:br w:type="page"/>
      </w:r>
    </w:p>
    <w:p w14:paraId="7C3EECFA" w14:textId="77777777" w:rsidR="00631658" w:rsidRPr="00FE4A6D" w:rsidRDefault="009C370D" w:rsidP="00631658">
      <w:pPr>
        <w:jc w:val="right"/>
        <w:rPr>
          <w:rFonts w:ascii="Arial LatArm" w:hAnsi="Arial LatArm" w:cs="GHEA Grapalat"/>
          <w:i/>
          <w:sz w:val="18"/>
          <w:szCs w:val="18"/>
          <w:lang w:val="hy-AM"/>
        </w:rPr>
      </w:pPr>
      <w:r w:rsidRPr="00FE4A6D">
        <w:rPr>
          <w:rFonts w:ascii="Arial LatArm" w:hAnsi="Arial LatArm"/>
          <w:b/>
          <w:lang w:val="hy-AM"/>
        </w:rPr>
        <w:lastRenderedPageBreak/>
        <w:br w:type="page"/>
      </w:r>
    </w:p>
    <w:p w14:paraId="15162C48" w14:textId="77777777" w:rsidR="00631658" w:rsidRPr="00FE4A6D" w:rsidRDefault="00631658" w:rsidP="00631658">
      <w:pPr>
        <w:pStyle w:val="31"/>
        <w:spacing w:line="240" w:lineRule="auto"/>
        <w:jc w:val="right"/>
        <w:rPr>
          <w:rFonts w:ascii="Arial LatArm" w:hAnsi="Arial LatArm" w:cs="Sylfaen"/>
          <w:b/>
          <w:lang w:val="hy-AM"/>
        </w:rPr>
      </w:pPr>
      <w:r w:rsidRPr="00FE4A6D">
        <w:rPr>
          <w:rFonts w:ascii="GHEA Grapalat" w:hAnsi="GHEA Grapalat" w:cs="Sylfaen"/>
          <w:b/>
          <w:lang w:val="hy-AM"/>
        </w:rPr>
        <w:lastRenderedPageBreak/>
        <w:t>Հավելված</w:t>
      </w:r>
      <w:r w:rsidRPr="00FE4A6D">
        <w:rPr>
          <w:rFonts w:ascii="Arial LatArm" w:hAnsi="Arial LatArm" w:cs="Sylfaen"/>
          <w:b/>
          <w:lang w:val="hy-AM"/>
        </w:rPr>
        <w:t xml:space="preserve"> 5.1</w:t>
      </w:r>
    </w:p>
    <w:p w14:paraId="0EAD8A92" w14:textId="7104C86B" w:rsidR="00631658" w:rsidRPr="00FE4A6D" w:rsidRDefault="00F12339" w:rsidP="00631658">
      <w:pPr>
        <w:pStyle w:val="31"/>
        <w:spacing w:line="240" w:lineRule="auto"/>
        <w:jc w:val="right"/>
        <w:rPr>
          <w:rFonts w:ascii="Arial LatArm" w:hAnsi="Arial LatArm" w:cs="Sylfaen"/>
          <w:b/>
          <w:lang w:val="hy-AM"/>
        </w:rPr>
      </w:pPr>
      <w:r w:rsidRPr="00566EDB">
        <w:rPr>
          <w:rFonts w:ascii="Sylfaen" w:hAnsi="Sylfaen"/>
          <w:b/>
          <w:bCs/>
          <w:lang w:val="hy-AM"/>
        </w:rPr>
        <w:t>ՀՀԿՄԱ</w:t>
      </w:r>
      <w:r w:rsidRPr="00F12339">
        <w:rPr>
          <w:rFonts w:ascii="Sylfaen" w:hAnsi="Sylfaen"/>
          <w:b/>
          <w:bCs/>
          <w:lang w:val="af-ZA"/>
        </w:rPr>
        <w:t>7</w:t>
      </w:r>
      <w:r w:rsidRPr="00566EDB">
        <w:rPr>
          <w:rFonts w:ascii="Sylfaen" w:hAnsi="Sylfaen"/>
          <w:b/>
          <w:bCs/>
          <w:lang w:val="hy-AM"/>
        </w:rPr>
        <w:t>ՀԴ</w:t>
      </w:r>
      <w:r w:rsidRPr="00F12339">
        <w:rPr>
          <w:rFonts w:ascii="Sylfaen" w:hAnsi="Sylfaen"/>
          <w:b/>
          <w:bCs/>
          <w:lang w:val="af-ZA"/>
        </w:rPr>
        <w:t xml:space="preserve">-ԳՀ- </w:t>
      </w:r>
      <w:r w:rsidRPr="00566EDB">
        <w:rPr>
          <w:rFonts w:ascii="Sylfaen" w:hAnsi="Sylfaen"/>
          <w:b/>
          <w:bCs/>
          <w:lang w:val="hy-AM"/>
        </w:rPr>
        <w:t>ԱՊՁԲ</w:t>
      </w:r>
      <w:r w:rsidRPr="00F12339">
        <w:rPr>
          <w:rFonts w:ascii="Sylfaen" w:hAnsi="Sylfaen"/>
          <w:b/>
          <w:bCs/>
          <w:lang w:val="af-ZA"/>
        </w:rPr>
        <w:t>-202</w:t>
      </w:r>
      <w:r w:rsidR="004E1957">
        <w:rPr>
          <w:rFonts w:ascii="Sylfaen" w:hAnsi="Sylfaen"/>
          <w:b/>
          <w:bCs/>
          <w:lang w:val="af-ZA"/>
        </w:rPr>
        <w:t>6</w:t>
      </w:r>
      <w:r w:rsidRPr="00F12339">
        <w:rPr>
          <w:rFonts w:ascii="Sylfaen" w:hAnsi="Sylfaen"/>
          <w:b/>
          <w:bCs/>
          <w:lang w:val="af-ZA"/>
        </w:rPr>
        <w:t>/</w:t>
      </w:r>
      <w:r w:rsidR="00A27DEF">
        <w:rPr>
          <w:rFonts w:ascii="Sylfaen" w:hAnsi="Sylfaen"/>
          <w:b/>
          <w:bCs/>
          <w:lang w:val="af-ZA"/>
        </w:rPr>
        <w:t>0</w:t>
      </w:r>
      <w:r w:rsidR="004E1957">
        <w:rPr>
          <w:rFonts w:ascii="Sylfaen" w:hAnsi="Sylfaen"/>
          <w:b/>
          <w:bCs/>
          <w:lang w:val="af-ZA"/>
        </w:rPr>
        <w:t>1</w:t>
      </w:r>
      <w:r>
        <w:rPr>
          <w:rFonts w:ascii="Sylfaen" w:hAnsi="Sylfaen"/>
          <w:lang w:val="af-ZA"/>
        </w:rPr>
        <w:t xml:space="preserve"> </w:t>
      </w:r>
      <w:r>
        <w:rPr>
          <w:rFonts w:ascii="GHEA Grapalat" w:hAnsi="GHEA Grapalat"/>
          <w:b/>
          <w:lang w:val="af-ZA"/>
        </w:rPr>
        <w:t xml:space="preserve">   </w:t>
      </w:r>
      <w:r w:rsidR="00631658" w:rsidRPr="00FE4A6D">
        <w:rPr>
          <w:rFonts w:ascii="GHEA Grapalat" w:hAnsi="GHEA Grapalat" w:cs="Sylfaen"/>
          <w:b/>
          <w:lang w:val="hy-AM"/>
        </w:rPr>
        <w:t>ծածկագրով</w:t>
      </w:r>
    </w:p>
    <w:p w14:paraId="32A9B04C" w14:textId="77777777" w:rsidR="00631658" w:rsidRPr="00FE4A6D" w:rsidRDefault="00FD6146" w:rsidP="00631658">
      <w:pPr>
        <w:pStyle w:val="31"/>
        <w:spacing w:line="240" w:lineRule="auto"/>
        <w:jc w:val="right"/>
        <w:rPr>
          <w:rFonts w:ascii="Arial LatArm" w:hAnsi="Arial LatArm" w:cs="Sylfaen"/>
          <w:b/>
          <w:lang w:val="hy-AM"/>
        </w:rPr>
      </w:pPr>
      <w:r w:rsidRPr="00FE4A6D">
        <w:rPr>
          <w:rFonts w:ascii="GHEA Grapalat" w:hAnsi="GHEA Grapalat" w:cs="Sylfaen"/>
          <w:b/>
          <w:lang w:val="hy-AM"/>
        </w:rPr>
        <w:t>Գնանաշման</w:t>
      </w:r>
      <w:r w:rsidRPr="00FE4A6D">
        <w:rPr>
          <w:rFonts w:ascii="Arial LatArm" w:hAnsi="Arial LatArm" w:cs="Sylfaen"/>
          <w:b/>
          <w:lang w:val="hy-AM"/>
        </w:rPr>
        <w:t xml:space="preserve"> </w:t>
      </w:r>
      <w:r w:rsidRPr="00FE4A6D">
        <w:rPr>
          <w:rFonts w:ascii="GHEA Grapalat" w:hAnsi="GHEA Grapalat" w:cs="Sylfaen"/>
          <w:b/>
          <w:lang w:val="hy-AM"/>
        </w:rPr>
        <w:t>հարցման</w:t>
      </w:r>
      <w:r w:rsidR="00631658" w:rsidRPr="00FE4A6D">
        <w:rPr>
          <w:rFonts w:ascii="Arial LatArm" w:hAnsi="Arial LatArm" w:cs="Sylfaen"/>
          <w:b/>
          <w:lang w:val="hy-AM"/>
        </w:rPr>
        <w:t xml:space="preserve"> </w:t>
      </w:r>
      <w:r w:rsidR="00631658" w:rsidRPr="00FE4A6D">
        <w:rPr>
          <w:rFonts w:ascii="GHEA Grapalat" w:hAnsi="GHEA Grapalat" w:cs="Sylfaen"/>
          <w:b/>
          <w:lang w:val="hy-AM"/>
        </w:rPr>
        <w:t>հրավերի</w:t>
      </w:r>
    </w:p>
    <w:p w14:paraId="32DD225C" w14:textId="77777777" w:rsidR="00631658" w:rsidRPr="00FE4A6D" w:rsidRDefault="00631658" w:rsidP="00631658">
      <w:pPr>
        <w:jc w:val="center"/>
        <w:rPr>
          <w:rFonts w:ascii="Arial LatArm" w:hAnsi="Arial LatArm" w:cs="GHEA Grapalat"/>
          <w:b/>
          <w:sz w:val="20"/>
          <w:szCs w:val="20"/>
          <w:lang w:val="hy-AM"/>
        </w:rPr>
      </w:pPr>
      <w:r w:rsidRPr="00FE4A6D">
        <w:rPr>
          <w:rFonts w:ascii="Arial LatArm" w:hAnsi="Arial LatArm" w:cs="GHEA Grapalat"/>
          <w:b/>
          <w:sz w:val="18"/>
          <w:szCs w:val="18"/>
          <w:lang w:val="hy-AM"/>
        </w:rPr>
        <w:t xml:space="preserve">       </w:t>
      </w:r>
      <w:r w:rsidRPr="00FE4A6D">
        <w:rPr>
          <w:rFonts w:ascii="GHEA Grapalat" w:hAnsi="GHEA Grapalat" w:cs="GHEA Grapalat"/>
          <w:b/>
          <w:sz w:val="20"/>
          <w:szCs w:val="20"/>
          <w:lang w:val="hy-AM"/>
        </w:rPr>
        <w:t>ՏՈւԺԱՆՔԻ</w:t>
      </w:r>
      <w:r w:rsidRPr="00FE4A6D">
        <w:rPr>
          <w:rFonts w:ascii="Arial LatArm" w:hAnsi="Arial LatArm" w:cs="GHEA Grapalat"/>
          <w:b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b/>
          <w:sz w:val="20"/>
          <w:szCs w:val="20"/>
          <w:lang w:val="hy-AM"/>
        </w:rPr>
        <w:t>ՄԱՍԻՆ</w:t>
      </w:r>
      <w:r w:rsidRPr="00FE4A6D">
        <w:rPr>
          <w:rFonts w:ascii="Arial LatArm" w:hAnsi="Arial LatArm" w:cs="GHEA Grapalat"/>
          <w:b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b/>
          <w:sz w:val="20"/>
          <w:szCs w:val="20"/>
          <w:lang w:val="hy-AM"/>
        </w:rPr>
        <w:t>ՀԱՄԱՁԱՅՆԱԳԻՐ</w:t>
      </w:r>
      <w:r w:rsidRPr="00FE4A6D">
        <w:rPr>
          <w:rFonts w:ascii="Arial LatArm" w:hAnsi="Arial LatArm" w:cs="GHEA Grapalat"/>
          <w:b/>
          <w:sz w:val="20"/>
          <w:szCs w:val="20"/>
          <w:lang w:val="hy-AM"/>
        </w:rPr>
        <w:t xml:space="preserve"> </w:t>
      </w:r>
    </w:p>
    <w:p w14:paraId="687BF996" w14:textId="77777777" w:rsidR="001C7C1A" w:rsidRPr="00FE4A6D" w:rsidRDefault="00631658" w:rsidP="001C7C1A">
      <w:pPr>
        <w:jc w:val="center"/>
        <w:rPr>
          <w:rFonts w:ascii="Arial LatArm" w:hAnsi="Arial LatArm" w:cs="GHEA Grapalat"/>
          <w:b/>
          <w:sz w:val="20"/>
          <w:szCs w:val="20"/>
          <w:lang w:val="hy-AM"/>
        </w:rPr>
      </w:pP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 </w:t>
      </w:r>
      <w:r w:rsidRPr="00FE4A6D">
        <w:rPr>
          <w:rFonts w:ascii="Arial LatArm" w:hAnsi="Arial LatArm" w:cs="GHEA Grapalat"/>
          <w:b/>
          <w:sz w:val="20"/>
          <w:szCs w:val="20"/>
          <w:lang w:val="hy-AM"/>
        </w:rPr>
        <w:t xml:space="preserve"> </w:t>
      </w:r>
      <w:r w:rsidR="001C7C1A" w:rsidRPr="00FE4A6D">
        <w:rPr>
          <w:rFonts w:ascii="Arial LatArm" w:hAnsi="Arial LatArm" w:cs="GHEA Grapalat"/>
          <w:b/>
          <w:sz w:val="18"/>
          <w:szCs w:val="18"/>
          <w:lang w:val="hy-AM"/>
        </w:rPr>
        <w:t xml:space="preserve">         (</w:t>
      </w:r>
      <w:r w:rsidR="001C7C1A" w:rsidRPr="00FE4A6D">
        <w:rPr>
          <w:rFonts w:ascii="GHEA Grapalat" w:hAnsi="GHEA Grapalat" w:cs="GHEA Grapalat"/>
          <w:b/>
          <w:sz w:val="18"/>
          <w:szCs w:val="18"/>
          <w:lang w:val="hy-AM"/>
        </w:rPr>
        <w:t>պայմանագրի</w:t>
      </w:r>
      <w:r w:rsidR="001C7C1A" w:rsidRPr="00FE4A6D">
        <w:rPr>
          <w:rFonts w:ascii="Arial LatArm" w:hAnsi="Arial LatArm" w:cs="GHEA Grapalat"/>
          <w:b/>
          <w:sz w:val="18"/>
          <w:szCs w:val="18"/>
          <w:lang w:val="hy-AM"/>
        </w:rPr>
        <w:t xml:space="preserve"> </w:t>
      </w:r>
      <w:r w:rsidR="001C7C1A" w:rsidRPr="00FE4A6D">
        <w:rPr>
          <w:rFonts w:ascii="GHEA Grapalat" w:hAnsi="GHEA Grapalat" w:cs="GHEA Grapalat"/>
          <w:b/>
          <w:sz w:val="18"/>
          <w:szCs w:val="18"/>
          <w:lang w:val="hy-AM"/>
        </w:rPr>
        <w:t>ապահովում</w:t>
      </w:r>
      <w:r w:rsidR="001C7C1A" w:rsidRPr="00FE4A6D">
        <w:rPr>
          <w:rFonts w:ascii="Arial LatArm" w:hAnsi="Arial LatArm" w:cs="GHEA Grapalat"/>
          <w:b/>
          <w:sz w:val="18"/>
          <w:szCs w:val="18"/>
          <w:lang w:val="hy-AM"/>
        </w:rPr>
        <w:t>)</w:t>
      </w:r>
    </w:p>
    <w:p w14:paraId="7722EB58" w14:textId="77777777" w:rsidR="00631658" w:rsidRPr="00FE4A6D" w:rsidRDefault="00631658" w:rsidP="00631658">
      <w:pPr>
        <w:rPr>
          <w:rFonts w:ascii="Arial LatArm" w:hAnsi="Arial LatArm" w:cs="GHEA Grapalat"/>
          <w:b/>
          <w:sz w:val="20"/>
          <w:szCs w:val="20"/>
          <w:lang w:val="hy-AM"/>
        </w:rPr>
      </w:pPr>
    </w:p>
    <w:p w14:paraId="11AB98D7" w14:textId="77777777" w:rsidR="00631658" w:rsidRPr="00FE4A6D" w:rsidRDefault="00631658" w:rsidP="00631658">
      <w:pPr>
        <w:rPr>
          <w:rFonts w:ascii="Arial LatArm" w:hAnsi="Arial LatArm" w:cs="GHEA Grapalat"/>
          <w:sz w:val="20"/>
          <w:szCs w:val="20"/>
          <w:lang w:val="hy-AM"/>
        </w:rPr>
      </w:pP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   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ք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.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Երևան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ab/>
      </w:r>
      <w:r w:rsidRPr="00FE4A6D">
        <w:rPr>
          <w:rFonts w:ascii="Arial LatArm" w:hAnsi="Arial LatArm" w:cs="GHEA Grapalat"/>
          <w:sz w:val="20"/>
          <w:szCs w:val="20"/>
          <w:lang w:val="hy-AM"/>
        </w:rPr>
        <w:tab/>
      </w:r>
      <w:r w:rsidRPr="00FE4A6D">
        <w:rPr>
          <w:rFonts w:ascii="Arial LatArm" w:hAnsi="Arial LatArm" w:cs="GHEA Grapalat"/>
          <w:sz w:val="20"/>
          <w:szCs w:val="20"/>
          <w:lang w:val="hy-AM"/>
        </w:rPr>
        <w:tab/>
      </w:r>
      <w:r w:rsidRPr="00FE4A6D">
        <w:rPr>
          <w:rFonts w:ascii="Arial LatArm" w:hAnsi="Arial LatArm" w:cs="GHEA Grapalat"/>
          <w:sz w:val="20"/>
          <w:szCs w:val="20"/>
          <w:lang w:val="hy-AM"/>
        </w:rPr>
        <w:tab/>
      </w:r>
      <w:r w:rsidRPr="00FE4A6D">
        <w:rPr>
          <w:rFonts w:ascii="Arial LatArm" w:hAnsi="Arial LatArm" w:cs="GHEA Grapalat"/>
          <w:sz w:val="20"/>
          <w:szCs w:val="20"/>
          <w:lang w:val="hy-AM"/>
        </w:rPr>
        <w:tab/>
      </w:r>
      <w:r w:rsidRPr="00FE4A6D">
        <w:rPr>
          <w:rFonts w:ascii="Arial LatArm" w:hAnsi="Arial LatArm" w:cs="GHEA Grapalat"/>
          <w:sz w:val="20"/>
          <w:szCs w:val="20"/>
          <w:lang w:val="hy-AM"/>
        </w:rPr>
        <w:tab/>
        <w:t xml:space="preserve">            </w:t>
      </w:r>
      <w:r w:rsidRPr="00FE4A6D">
        <w:rPr>
          <w:rFonts w:ascii="Arial LatArm" w:hAnsi="Arial LatArm"/>
          <w:sz w:val="20"/>
          <w:szCs w:val="20"/>
          <w:lang w:val="hy-AM"/>
        </w:rPr>
        <w:t>«</w:t>
      </w:r>
      <w:r w:rsidRPr="00FE4A6D">
        <w:rPr>
          <w:rFonts w:ascii="Arial LatArm" w:hAnsi="Arial LatArm" w:cs="GHEA Grapalat"/>
          <w:sz w:val="20"/>
          <w:szCs w:val="20"/>
          <w:u w:val="single"/>
          <w:lang w:val="hy-AM"/>
        </w:rPr>
        <w:t xml:space="preserve">         </w:t>
      </w:r>
      <w:r w:rsidRPr="00FE4A6D">
        <w:rPr>
          <w:rFonts w:ascii="Arial LatArm" w:hAnsi="Arial LatArm"/>
          <w:sz w:val="20"/>
          <w:szCs w:val="20"/>
          <w:lang w:val="hy-AM"/>
        </w:rPr>
        <w:t>»</w:t>
      </w:r>
      <w:r w:rsidRPr="00FE4A6D">
        <w:rPr>
          <w:rFonts w:ascii="Arial LatArm" w:hAnsi="Arial LatArm" w:cs="GHEA Grapalat"/>
          <w:sz w:val="20"/>
          <w:szCs w:val="20"/>
          <w:u w:val="single"/>
          <w:lang w:val="hy-AM"/>
        </w:rPr>
        <w:t xml:space="preserve"> </w:t>
      </w:r>
      <w:r w:rsidRPr="00FE4A6D">
        <w:rPr>
          <w:rFonts w:ascii="Arial LatArm" w:hAnsi="Arial LatArm" w:cs="GHEA Grapalat"/>
          <w:sz w:val="20"/>
          <w:szCs w:val="20"/>
          <w:u w:val="single"/>
          <w:lang w:val="hy-AM"/>
        </w:rPr>
        <w:tab/>
      </w:r>
      <w:r w:rsidRPr="00FE4A6D">
        <w:rPr>
          <w:rFonts w:ascii="Arial LatArm" w:hAnsi="Arial LatArm" w:cs="GHEA Grapalat"/>
          <w:sz w:val="20"/>
          <w:szCs w:val="20"/>
          <w:u w:val="single"/>
          <w:lang w:val="hy-AM"/>
        </w:rPr>
        <w:tab/>
      </w:r>
      <w:r w:rsidRPr="00FE4A6D">
        <w:rPr>
          <w:rFonts w:ascii="Arial LatArm" w:hAnsi="Arial LatArm" w:cs="GHEA Grapalat"/>
          <w:sz w:val="20"/>
          <w:szCs w:val="20"/>
          <w:u w:val="single"/>
          <w:lang w:val="hy-AM"/>
        </w:rPr>
        <w:tab/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20  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թ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>.**</w:t>
      </w:r>
    </w:p>
    <w:p w14:paraId="7F132BF8" w14:textId="77777777" w:rsidR="00631658" w:rsidRPr="00FE4A6D" w:rsidRDefault="00631658" w:rsidP="00631658">
      <w:pPr>
        <w:rPr>
          <w:rFonts w:ascii="Arial LatArm" w:hAnsi="Arial LatArm" w:cs="GHEA Grapalat"/>
          <w:sz w:val="20"/>
          <w:szCs w:val="20"/>
          <w:lang w:val="hy-AM"/>
        </w:rPr>
      </w:pPr>
    </w:p>
    <w:p w14:paraId="1D8ACE52" w14:textId="77777777" w:rsidR="00631658" w:rsidRPr="00FE4A6D" w:rsidRDefault="00631658" w:rsidP="00631658">
      <w:pPr>
        <w:jc w:val="both"/>
        <w:rPr>
          <w:rFonts w:ascii="Arial LatArm" w:hAnsi="Arial LatArm" w:cs="GHEA Grapalat"/>
          <w:sz w:val="20"/>
          <w:szCs w:val="20"/>
          <w:u w:val="single"/>
          <w:vertAlign w:val="subscript"/>
          <w:lang w:val="hy-AM"/>
        </w:rPr>
      </w:pPr>
      <w:r w:rsidRPr="00FE4A6D">
        <w:rPr>
          <w:rFonts w:ascii="Arial LatArm" w:hAnsi="Arial LatArm" w:cs="GHEA Grapalat"/>
          <w:sz w:val="20"/>
          <w:szCs w:val="20"/>
          <w:u w:val="single"/>
          <w:vertAlign w:val="subscript"/>
          <w:lang w:val="hy-AM"/>
        </w:rPr>
        <w:tab/>
      </w:r>
      <w:r w:rsidRPr="00FE4A6D">
        <w:rPr>
          <w:rFonts w:ascii="Arial LatArm" w:hAnsi="Arial LatArm" w:cs="GHEA Grapalat"/>
          <w:sz w:val="20"/>
          <w:szCs w:val="20"/>
          <w:u w:val="single"/>
          <w:vertAlign w:val="subscript"/>
          <w:lang w:val="hy-AM"/>
        </w:rPr>
        <w:tab/>
      </w:r>
      <w:r w:rsidRPr="00FE4A6D">
        <w:rPr>
          <w:rFonts w:ascii="Arial LatArm" w:hAnsi="Arial LatArm" w:cs="GHEA Grapalat"/>
          <w:sz w:val="20"/>
          <w:szCs w:val="20"/>
          <w:u w:val="single"/>
          <w:vertAlign w:val="subscript"/>
          <w:lang w:val="hy-AM"/>
        </w:rPr>
        <w:tab/>
      </w:r>
      <w:r w:rsidRPr="00FE4A6D">
        <w:rPr>
          <w:rFonts w:ascii="Arial LatArm" w:hAnsi="Arial LatArm" w:cs="GHEA Grapalat"/>
          <w:sz w:val="20"/>
          <w:szCs w:val="20"/>
          <w:vertAlign w:val="subscript"/>
          <w:lang w:val="hy-AM"/>
        </w:rPr>
        <w:t xml:space="preserve">,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ի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դեմս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Ընկերության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տնօրեն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Arial LatArm" w:hAnsi="Arial LatArm" w:cs="GHEA Grapalat"/>
          <w:sz w:val="20"/>
          <w:szCs w:val="20"/>
          <w:u w:val="single"/>
          <w:lang w:val="hy-AM"/>
        </w:rPr>
        <w:tab/>
      </w:r>
      <w:r w:rsidRPr="00FE4A6D">
        <w:rPr>
          <w:rFonts w:ascii="Arial LatArm" w:hAnsi="Arial LatArm" w:cs="GHEA Grapalat"/>
          <w:sz w:val="20"/>
          <w:szCs w:val="20"/>
          <w:u w:val="single"/>
          <w:lang w:val="hy-AM"/>
        </w:rPr>
        <w:tab/>
      </w:r>
      <w:r w:rsidRPr="00FE4A6D">
        <w:rPr>
          <w:rFonts w:ascii="Arial LatArm" w:hAnsi="Arial LatArm" w:cs="GHEA Grapalat"/>
          <w:sz w:val="20"/>
          <w:szCs w:val="20"/>
          <w:u w:val="single"/>
          <w:lang w:val="hy-AM"/>
        </w:rPr>
        <w:tab/>
      </w:r>
      <w:r w:rsidRPr="00FE4A6D">
        <w:rPr>
          <w:rFonts w:ascii="Arial LatArm" w:hAnsi="Arial LatArm" w:cs="GHEA Grapalat"/>
          <w:sz w:val="20"/>
          <w:szCs w:val="20"/>
          <w:u w:val="single"/>
          <w:lang w:val="hy-AM"/>
        </w:rPr>
        <w:tab/>
      </w:r>
      <w:r w:rsidRPr="00FE4A6D">
        <w:rPr>
          <w:rFonts w:ascii="Arial LatArm" w:hAnsi="Arial LatArm" w:cs="GHEA Grapalat"/>
          <w:sz w:val="20"/>
          <w:szCs w:val="20"/>
          <w:u w:val="single"/>
          <w:lang w:val="hy-AM"/>
        </w:rPr>
        <w:tab/>
      </w:r>
      <w:r w:rsidRPr="00FE4A6D">
        <w:rPr>
          <w:rFonts w:ascii="Arial LatArm" w:hAnsi="Arial LatArm" w:cs="GHEA Grapalat"/>
          <w:sz w:val="20"/>
          <w:szCs w:val="20"/>
          <w:u w:val="single"/>
          <w:lang w:val="hy-AM"/>
        </w:rPr>
        <w:tab/>
      </w:r>
      <w:r w:rsidRPr="00FE4A6D">
        <w:rPr>
          <w:rFonts w:ascii="Arial LatArm" w:hAnsi="Arial LatArm" w:cs="GHEA Grapalat"/>
          <w:sz w:val="20"/>
          <w:szCs w:val="20"/>
          <w:u w:val="single"/>
          <w:lang w:val="hy-AM"/>
        </w:rPr>
        <w:tab/>
      </w:r>
    </w:p>
    <w:p w14:paraId="7119D1C3" w14:textId="77777777" w:rsidR="00631658" w:rsidRPr="00FE4A6D" w:rsidRDefault="00631658" w:rsidP="00631658">
      <w:pPr>
        <w:jc w:val="both"/>
        <w:rPr>
          <w:rFonts w:ascii="Arial LatArm" w:hAnsi="Arial LatArm" w:cs="GHEA Grapalat"/>
          <w:sz w:val="20"/>
          <w:szCs w:val="20"/>
          <w:lang w:val="hy-AM"/>
        </w:rPr>
      </w:pPr>
      <w:r w:rsidRPr="00FE4A6D">
        <w:rPr>
          <w:rFonts w:ascii="Arial LatArm" w:hAnsi="Arial LatArm"/>
          <w:sz w:val="20"/>
          <w:szCs w:val="20"/>
          <w:vertAlign w:val="superscript"/>
          <w:lang w:val="hy-AM"/>
        </w:rPr>
        <w:t xml:space="preserve">       </w:t>
      </w:r>
      <w:r w:rsidRPr="00FE4A6D">
        <w:rPr>
          <w:rFonts w:ascii="GHEA Grapalat" w:hAnsi="GHEA Grapalat"/>
          <w:sz w:val="20"/>
          <w:szCs w:val="20"/>
          <w:vertAlign w:val="superscript"/>
          <w:lang w:val="hy-AM"/>
        </w:rPr>
        <w:t>Ընկերության</w:t>
      </w:r>
      <w:r w:rsidRPr="00FE4A6D">
        <w:rPr>
          <w:rFonts w:ascii="Arial LatArm" w:hAnsi="Arial LatArm"/>
          <w:sz w:val="20"/>
          <w:szCs w:val="20"/>
          <w:vertAlign w:val="superscript"/>
          <w:lang w:val="hy-AM"/>
        </w:rPr>
        <w:t xml:space="preserve"> </w:t>
      </w:r>
      <w:r w:rsidRPr="00FE4A6D">
        <w:rPr>
          <w:rFonts w:ascii="GHEA Grapalat" w:hAnsi="GHEA Grapalat"/>
          <w:sz w:val="20"/>
          <w:szCs w:val="20"/>
          <w:vertAlign w:val="superscript"/>
          <w:lang w:val="hy-AM"/>
        </w:rPr>
        <w:t>անվանումը</w:t>
      </w:r>
      <w:r w:rsidRPr="00FE4A6D">
        <w:rPr>
          <w:rFonts w:ascii="Arial LatArm" w:hAnsi="Arial LatArm" w:cs="GHEA Grapalat"/>
          <w:sz w:val="20"/>
          <w:szCs w:val="20"/>
          <w:vertAlign w:val="subscript"/>
          <w:lang w:val="hy-AM"/>
        </w:rPr>
        <w:tab/>
      </w:r>
      <w:r w:rsidRPr="00FE4A6D">
        <w:rPr>
          <w:rFonts w:ascii="Arial LatArm" w:hAnsi="Arial LatArm" w:cs="GHEA Grapalat"/>
          <w:sz w:val="20"/>
          <w:szCs w:val="20"/>
          <w:vertAlign w:val="subscript"/>
          <w:lang w:val="hy-AM"/>
        </w:rPr>
        <w:tab/>
      </w:r>
      <w:r w:rsidRPr="00FE4A6D">
        <w:rPr>
          <w:rFonts w:ascii="Arial LatArm" w:hAnsi="Arial LatArm" w:cs="GHEA Grapalat"/>
          <w:sz w:val="20"/>
          <w:szCs w:val="20"/>
          <w:vertAlign w:val="subscript"/>
          <w:lang w:val="hy-AM"/>
        </w:rPr>
        <w:tab/>
      </w:r>
      <w:r w:rsidRPr="00FE4A6D">
        <w:rPr>
          <w:rFonts w:ascii="Arial LatArm" w:hAnsi="Arial LatArm" w:cs="GHEA Grapalat"/>
          <w:sz w:val="20"/>
          <w:szCs w:val="20"/>
          <w:vertAlign w:val="subscript"/>
          <w:lang w:val="hy-AM"/>
        </w:rPr>
        <w:tab/>
      </w:r>
      <w:r w:rsidRPr="00FE4A6D">
        <w:rPr>
          <w:rFonts w:ascii="Arial LatArm" w:hAnsi="Arial LatArm" w:cs="GHEA Grapalat"/>
          <w:sz w:val="20"/>
          <w:szCs w:val="20"/>
          <w:vertAlign w:val="subscript"/>
          <w:lang w:val="hy-AM"/>
        </w:rPr>
        <w:tab/>
        <w:t xml:space="preserve">    </w:t>
      </w:r>
      <w:r w:rsidRPr="00FE4A6D">
        <w:rPr>
          <w:rFonts w:ascii="GHEA Grapalat" w:hAnsi="GHEA Grapalat"/>
          <w:sz w:val="20"/>
          <w:szCs w:val="20"/>
          <w:vertAlign w:val="superscript"/>
          <w:lang w:val="hy-AM"/>
        </w:rPr>
        <w:t>Ընկերության</w:t>
      </w:r>
      <w:r w:rsidRPr="00FE4A6D">
        <w:rPr>
          <w:rFonts w:ascii="Arial LatArm" w:hAnsi="Arial LatArm"/>
          <w:sz w:val="20"/>
          <w:szCs w:val="20"/>
          <w:vertAlign w:val="superscript"/>
          <w:lang w:val="hy-AM"/>
        </w:rPr>
        <w:t xml:space="preserve"> </w:t>
      </w:r>
      <w:r w:rsidRPr="00FE4A6D">
        <w:rPr>
          <w:rFonts w:ascii="GHEA Grapalat" w:hAnsi="GHEA Grapalat"/>
          <w:sz w:val="20"/>
          <w:szCs w:val="20"/>
          <w:vertAlign w:val="superscript"/>
          <w:lang w:val="hy-AM"/>
        </w:rPr>
        <w:t>տնօրենի</w:t>
      </w:r>
      <w:r w:rsidRPr="00FE4A6D">
        <w:rPr>
          <w:rFonts w:ascii="Arial LatArm" w:hAnsi="Arial LatArm"/>
          <w:sz w:val="20"/>
          <w:szCs w:val="20"/>
          <w:vertAlign w:val="superscript"/>
          <w:lang w:val="hy-AM"/>
        </w:rPr>
        <w:t xml:space="preserve"> </w:t>
      </w:r>
      <w:r w:rsidRPr="00FE4A6D">
        <w:rPr>
          <w:rFonts w:ascii="GHEA Grapalat" w:hAnsi="GHEA Grapalat"/>
          <w:sz w:val="20"/>
          <w:szCs w:val="20"/>
          <w:vertAlign w:val="superscript"/>
          <w:lang w:val="hy-AM"/>
        </w:rPr>
        <w:t>անուն</w:t>
      </w:r>
      <w:r w:rsidRPr="00FE4A6D">
        <w:rPr>
          <w:rFonts w:ascii="Arial LatArm" w:hAnsi="Arial LatArm"/>
          <w:sz w:val="20"/>
          <w:szCs w:val="20"/>
          <w:vertAlign w:val="superscript"/>
          <w:lang w:val="hy-AM"/>
        </w:rPr>
        <w:t xml:space="preserve"> </w:t>
      </w:r>
      <w:r w:rsidRPr="00FE4A6D">
        <w:rPr>
          <w:rFonts w:ascii="GHEA Grapalat" w:hAnsi="GHEA Grapalat"/>
          <w:sz w:val="20"/>
          <w:szCs w:val="20"/>
          <w:vertAlign w:val="superscript"/>
          <w:lang w:val="hy-AM"/>
        </w:rPr>
        <w:t>ազգանունը</w:t>
      </w:r>
      <w:r w:rsidRPr="00FE4A6D">
        <w:rPr>
          <w:rFonts w:ascii="Arial LatArm" w:hAnsi="Arial LatArm"/>
          <w:sz w:val="20"/>
          <w:szCs w:val="20"/>
          <w:vertAlign w:val="superscript"/>
          <w:lang w:val="hy-AM"/>
        </w:rPr>
        <w:t xml:space="preserve">, </w:t>
      </w:r>
      <w:r w:rsidRPr="00FE4A6D">
        <w:rPr>
          <w:rFonts w:ascii="GHEA Grapalat" w:hAnsi="GHEA Grapalat"/>
          <w:sz w:val="20"/>
          <w:szCs w:val="20"/>
          <w:vertAlign w:val="superscript"/>
          <w:lang w:val="hy-AM"/>
        </w:rPr>
        <w:t>անձնագրային</w:t>
      </w:r>
      <w:r w:rsidRPr="00FE4A6D">
        <w:rPr>
          <w:rFonts w:ascii="Arial LatArm" w:hAnsi="Arial LatArm"/>
          <w:sz w:val="20"/>
          <w:szCs w:val="20"/>
          <w:vertAlign w:val="superscript"/>
          <w:lang w:val="hy-AM"/>
        </w:rPr>
        <w:t xml:space="preserve"> </w:t>
      </w:r>
      <w:r w:rsidRPr="00FE4A6D">
        <w:rPr>
          <w:rFonts w:ascii="GHEA Grapalat" w:hAnsi="GHEA Grapalat"/>
          <w:sz w:val="20"/>
          <w:szCs w:val="20"/>
          <w:vertAlign w:val="superscript"/>
          <w:lang w:val="hy-AM"/>
        </w:rPr>
        <w:t>տվյալները</w:t>
      </w:r>
      <w:r w:rsidRPr="00FE4A6D">
        <w:rPr>
          <w:rFonts w:ascii="Arial LatArm" w:hAnsi="Arial LatArm" w:cs="GHEA Grapalat"/>
          <w:sz w:val="20"/>
          <w:szCs w:val="20"/>
          <w:vertAlign w:val="subscript"/>
          <w:lang w:val="hy-AM"/>
        </w:rPr>
        <w:t xml:space="preserve">,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որը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գործում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է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Ընկերության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կանոնադրության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հիման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վրա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>` (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այսուհետև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`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Ընկերություն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),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սույնով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միակողմանի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սահմանում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է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հետևյալ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տուժանքի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վճարման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համաձայնությունը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>.</w:t>
      </w:r>
    </w:p>
    <w:p w14:paraId="06912BF7" w14:textId="77777777" w:rsidR="00631658" w:rsidRPr="00FE4A6D" w:rsidRDefault="00631658" w:rsidP="00631658">
      <w:pPr>
        <w:ind w:firstLine="708"/>
        <w:jc w:val="both"/>
        <w:rPr>
          <w:rFonts w:ascii="Arial LatArm" w:hAnsi="Arial LatArm" w:cs="GHEA Grapalat"/>
          <w:sz w:val="20"/>
          <w:szCs w:val="20"/>
          <w:lang w:val="hy-AM"/>
        </w:rPr>
      </w:pPr>
    </w:p>
    <w:p w14:paraId="0A505B9B" w14:textId="77777777" w:rsidR="00631658" w:rsidRPr="00FE4A6D" w:rsidRDefault="00D7538E" w:rsidP="000B7538">
      <w:pPr>
        <w:ind w:left="360"/>
        <w:jc w:val="center"/>
        <w:rPr>
          <w:rFonts w:ascii="Arial LatArm" w:hAnsi="Arial LatArm" w:cs="GHEA Grapalat"/>
          <w:b/>
          <w:bCs/>
          <w:sz w:val="20"/>
          <w:szCs w:val="20"/>
          <w:lang w:val="pt-BR"/>
        </w:rPr>
      </w:pPr>
      <w:r w:rsidRPr="00FE4A6D">
        <w:rPr>
          <w:rFonts w:ascii="Arial LatArm" w:hAnsi="Arial LatArm" w:cs="GHEA Grapalat"/>
          <w:b/>
          <w:sz w:val="20"/>
          <w:szCs w:val="20"/>
          <w:lang w:val="hy-AM"/>
        </w:rPr>
        <w:t>1.</w:t>
      </w:r>
      <w:r w:rsidR="00631658" w:rsidRPr="00FE4A6D">
        <w:rPr>
          <w:rFonts w:ascii="Arial LatArm" w:hAnsi="Arial LatArm" w:cs="GHEA Grapalat"/>
          <w:b/>
          <w:sz w:val="20"/>
          <w:szCs w:val="20"/>
          <w:lang w:val="hy-AM"/>
        </w:rPr>
        <w:t xml:space="preserve"> </w:t>
      </w:r>
      <w:r w:rsidR="00631658" w:rsidRPr="00FE4A6D">
        <w:rPr>
          <w:rFonts w:ascii="GHEA Grapalat" w:hAnsi="GHEA Grapalat" w:cs="GHEA Grapalat"/>
          <w:b/>
          <w:sz w:val="20"/>
          <w:szCs w:val="20"/>
          <w:lang w:val="hy-AM"/>
        </w:rPr>
        <w:t>Համաձայնության</w:t>
      </w:r>
      <w:r w:rsidR="00631658" w:rsidRPr="00FE4A6D">
        <w:rPr>
          <w:rFonts w:ascii="Arial LatArm" w:hAnsi="Arial LatArm" w:cs="GHEA Grapalat"/>
          <w:b/>
          <w:sz w:val="20"/>
          <w:szCs w:val="20"/>
          <w:lang w:val="hy-AM"/>
        </w:rPr>
        <w:t xml:space="preserve"> </w:t>
      </w:r>
      <w:r w:rsidR="00631658" w:rsidRPr="00FE4A6D">
        <w:rPr>
          <w:rFonts w:ascii="GHEA Grapalat" w:hAnsi="GHEA Grapalat" w:cs="GHEA Grapalat"/>
          <w:b/>
          <w:sz w:val="20"/>
          <w:szCs w:val="20"/>
          <w:lang w:val="hy-AM"/>
        </w:rPr>
        <w:t>առարկան</w:t>
      </w:r>
    </w:p>
    <w:p w14:paraId="47D6F79D" w14:textId="77777777" w:rsidR="00631658" w:rsidRPr="00FE4A6D" w:rsidRDefault="00631658" w:rsidP="00631658">
      <w:pPr>
        <w:jc w:val="both"/>
        <w:rPr>
          <w:rFonts w:ascii="Arial LatArm" w:hAnsi="Arial LatArm" w:cs="GHEA Grapalat"/>
          <w:b/>
          <w:bCs/>
          <w:sz w:val="20"/>
          <w:szCs w:val="20"/>
          <w:lang w:val="pt-BR"/>
        </w:rPr>
      </w:pPr>
      <w:r w:rsidRPr="00FE4A6D">
        <w:rPr>
          <w:rFonts w:ascii="Arial LatArm" w:hAnsi="Arial LatArm" w:cs="GHEA Grapalat"/>
          <w:sz w:val="20"/>
          <w:szCs w:val="20"/>
          <w:lang w:val="pt-BR"/>
        </w:rPr>
        <w:tab/>
      </w:r>
      <w:r w:rsidRPr="00FE4A6D">
        <w:rPr>
          <w:rFonts w:ascii="Arial LatArm" w:hAnsi="Arial LatArm" w:cs="GHEA Grapalat"/>
          <w:sz w:val="20"/>
          <w:szCs w:val="20"/>
          <w:lang w:val="pt-BR"/>
        </w:rPr>
        <w:tab/>
        <w:t xml:space="preserve">                               </w:t>
      </w:r>
    </w:p>
    <w:p w14:paraId="1CE6259E" w14:textId="77777777" w:rsidR="00631658" w:rsidRPr="00FE4A6D" w:rsidRDefault="00631658" w:rsidP="00631658">
      <w:pPr>
        <w:ind w:left="426"/>
        <w:jc w:val="both"/>
        <w:rPr>
          <w:rFonts w:ascii="Arial LatArm" w:hAnsi="Arial LatArm" w:cs="GHEA Grapalat"/>
          <w:sz w:val="20"/>
          <w:szCs w:val="20"/>
          <w:lang w:val="pt-BR"/>
        </w:rPr>
      </w:pP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1.1 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Ընկերությունը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մասնակցում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է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Arial LatArm" w:hAnsi="Arial LatArm" w:cs="GHEA Grapalat"/>
          <w:sz w:val="20"/>
          <w:szCs w:val="20"/>
          <w:u w:val="single"/>
          <w:lang w:val="pt-BR"/>
        </w:rPr>
        <w:tab/>
      </w:r>
      <w:r w:rsidRPr="00FE4A6D">
        <w:rPr>
          <w:rFonts w:ascii="Arial LatArm" w:hAnsi="Arial LatArm" w:cs="GHEA Grapalat"/>
          <w:sz w:val="20"/>
          <w:szCs w:val="20"/>
          <w:u w:val="single"/>
          <w:lang w:val="pt-BR"/>
        </w:rPr>
        <w:tab/>
      </w:r>
      <w:r w:rsidRPr="00FE4A6D">
        <w:rPr>
          <w:rFonts w:ascii="Arial LatArm" w:hAnsi="Arial LatArm" w:cs="GHEA Grapalat"/>
          <w:sz w:val="20"/>
          <w:szCs w:val="20"/>
          <w:u w:val="single"/>
          <w:lang w:val="pt-BR"/>
        </w:rPr>
        <w:tab/>
        <w:t xml:space="preserve">    </w:t>
      </w:r>
      <w:r w:rsidRPr="00FE4A6D">
        <w:rPr>
          <w:rFonts w:ascii="Arial LatArm" w:hAnsi="Arial LatArm" w:cs="GHEA Grapalat"/>
          <w:sz w:val="20"/>
          <w:szCs w:val="20"/>
          <w:u w:val="single"/>
          <w:lang w:val="pt-BR"/>
        </w:rPr>
        <w:tab/>
        <w:t xml:space="preserve">           </w:t>
      </w:r>
      <w:r w:rsidRPr="00FE4A6D">
        <w:rPr>
          <w:rFonts w:ascii="Arial LatArm" w:hAnsi="Arial LatArm" w:cs="GHEA Grapalat"/>
          <w:sz w:val="20"/>
          <w:szCs w:val="20"/>
          <w:u w:val="single"/>
          <w:lang w:val="pt-BR"/>
        </w:rPr>
        <w:tab/>
      </w:r>
      <w:r w:rsidRPr="00FE4A6D">
        <w:rPr>
          <w:rFonts w:ascii="Arial LatArm" w:hAnsi="Arial LatArm" w:cs="GHEA Grapalat"/>
          <w:sz w:val="20"/>
          <w:szCs w:val="20"/>
          <w:lang w:val="pt-BR"/>
        </w:rPr>
        <w:t>*  (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այսուհետ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` 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Պատվիրատու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) 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կողմից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</w:p>
    <w:p w14:paraId="443DE13C" w14:textId="77777777" w:rsidR="00631658" w:rsidRPr="00FE4A6D" w:rsidRDefault="00631658" w:rsidP="00631658">
      <w:pPr>
        <w:ind w:left="426"/>
        <w:jc w:val="both"/>
        <w:rPr>
          <w:rFonts w:ascii="Arial LatArm" w:hAnsi="Arial LatArm" w:cs="GHEA Grapalat"/>
          <w:sz w:val="20"/>
          <w:szCs w:val="20"/>
          <w:lang w:val="pt-BR"/>
        </w:rPr>
      </w:pP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                                                                </w:t>
      </w:r>
      <w:r w:rsidRPr="00FE4A6D">
        <w:rPr>
          <w:rFonts w:ascii="GHEA Grapalat" w:hAnsi="GHEA Grapalat"/>
          <w:sz w:val="20"/>
          <w:szCs w:val="20"/>
          <w:vertAlign w:val="superscript"/>
          <w:lang w:val="hy-AM"/>
        </w:rPr>
        <w:t>պատվիրատուի</w:t>
      </w:r>
      <w:r w:rsidRPr="00FE4A6D">
        <w:rPr>
          <w:rFonts w:ascii="Arial LatArm" w:hAnsi="Arial LatArm"/>
          <w:sz w:val="20"/>
          <w:szCs w:val="20"/>
          <w:vertAlign w:val="superscript"/>
          <w:lang w:val="hy-AM"/>
        </w:rPr>
        <w:t xml:space="preserve"> </w:t>
      </w:r>
      <w:r w:rsidRPr="00FE4A6D">
        <w:rPr>
          <w:rFonts w:ascii="GHEA Grapalat" w:hAnsi="GHEA Grapalat"/>
          <w:sz w:val="20"/>
          <w:szCs w:val="20"/>
          <w:vertAlign w:val="superscript"/>
          <w:lang w:val="hy-AM"/>
        </w:rPr>
        <w:t>անվանումը</w:t>
      </w:r>
    </w:p>
    <w:p w14:paraId="14F6958A" w14:textId="77777777" w:rsidR="00631658" w:rsidRPr="00FE4A6D" w:rsidRDefault="00631658" w:rsidP="00631658">
      <w:pPr>
        <w:jc w:val="both"/>
        <w:rPr>
          <w:rFonts w:ascii="Arial LatArm" w:hAnsi="Arial LatArm" w:cs="GHEA Grapalat"/>
          <w:sz w:val="20"/>
          <w:szCs w:val="20"/>
          <w:lang w:val="pt-BR"/>
        </w:rPr>
      </w:pPr>
      <w:r w:rsidRPr="00FE4A6D">
        <w:rPr>
          <w:rFonts w:ascii="GHEA Grapalat" w:hAnsi="GHEA Grapalat" w:cs="GHEA Grapalat"/>
          <w:sz w:val="20"/>
          <w:szCs w:val="20"/>
          <w:lang w:val="pt-BR"/>
        </w:rPr>
        <w:t>կազմակերպված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` </w:t>
      </w:r>
      <w:r w:rsidRPr="00FE4A6D">
        <w:rPr>
          <w:rFonts w:ascii="Arial LatArm" w:hAnsi="Arial LatArm" w:cs="GHEA Grapalat"/>
          <w:sz w:val="20"/>
          <w:szCs w:val="20"/>
          <w:u w:val="single"/>
          <w:lang w:val="pt-BR"/>
        </w:rPr>
        <w:t xml:space="preserve"> </w:t>
      </w:r>
      <w:r w:rsidRPr="00FE4A6D">
        <w:rPr>
          <w:rFonts w:ascii="Arial LatArm" w:hAnsi="Arial LatArm" w:cs="GHEA Grapalat"/>
          <w:sz w:val="20"/>
          <w:szCs w:val="20"/>
          <w:u w:val="single"/>
          <w:lang w:val="pt-BR"/>
        </w:rPr>
        <w:tab/>
        <w:t xml:space="preserve">                                             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* 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ծածկագրով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գնման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ընթացակարգին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>:</w:t>
      </w:r>
    </w:p>
    <w:p w14:paraId="52D38155" w14:textId="77777777" w:rsidR="00631658" w:rsidRPr="00FE4A6D" w:rsidRDefault="00631658" w:rsidP="00631658">
      <w:pPr>
        <w:ind w:left="426"/>
        <w:jc w:val="both"/>
        <w:rPr>
          <w:rFonts w:ascii="Arial LatArm" w:hAnsi="Arial LatArm" w:cs="GHEA Grapalat"/>
          <w:sz w:val="20"/>
          <w:szCs w:val="20"/>
          <w:lang w:val="pt-BR"/>
        </w:rPr>
      </w:pPr>
      <w:r w:rsidRPr="00FE4A6D">
        <w:rPr>
          <w:rFonts w:ascii="Arial LatArm" w:hAnsi="Arial LatArm"/>
          <w:sz w:val="20"/>
          <w:szCs w:val="20"/>
          <w:vertAlign w:val="superscript"/>
          <w:lang w:val="pt-BR"/>
        </w:rPr>
        <w:t xml:space="preserve">                                                        </w:t>
      </w:r>
      <w:r w:rsidRPr="00FE4A6D">
        <w:rPr>
          <w:rFonts w:ascii="GHEA Grapalat" w:hAnsi="GHEA Grapalat"/>
          <w:sz w:val="20"/>
          <w:szCs w:val="20"/>
          <w:vertAlign w:val="superscript"/>
          <w:lang w:val="hy-AM"/>
        </w:rPr>
        <w:t>ընթացակարգի</w:t>
      </w:r>
      <w:r w:rsidRPr="00FE4A6D">
        <w:rPr>
          <w:rFonts w:ascii="Arial LatArm" w:hAnsi="Arial LatArm"/>
          <w:sz w:val="20"/>
          <w:szCs w:val="20"/>
          <w:vertAlign w:val="superscript"/>
          <w:lang w:val="hy-AM"/>
        </w:rPr>
        <w:t xml:space="preserve"> </w:t>
      </w:r>
      <w:r w:rsidRPr="00FE4A6D">
        <w:rPr>
          <w:rFonts w:ascii="GHEA Grapalat" w:hAnsi="GHEA Grapalat"/>
          <w:sz w:val="20"/>
          <w:szCs w:val="20"/>
          <w:vertAlign w:val="superscript"/>
          <w:lang w:val="hy-AM"/>
        </w:rPr>
        <w:t>ծածկագիրը</w:t>
      </w:r>
    </w:p>
    <w:p w14:paraId="17158E8C" w14:textId="77777777" w:rsidR="00631658" w:rsidRPr="00FE4A6D" w:rsidRDefault="00631658" w:rsidP="00631658">
      <w:pPr>
        <w:ind w:firstLine="426"/>
        <w:jc w:val="both"/>
        <w:rPr>
          <w:rFonts w:ascii="Arial LatArm" w:hAnsi="Arial LatArm" w:cs="GHEA Grapalat"/>
          <w:color w:val="5B9BD5"/>
          <w:sz w:val="20"/>
          <w:szCs w:val="20"/>
          <w:lang w:val="hy-AM"/>
        </w:rPr>
      </w:pP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1.2 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Որպես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գնման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ընթացակարգի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արդյունքում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կնքվելիք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պայմանագրի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կատարման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ապահովում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, 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Ընկերությունը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Պատվիրատուին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է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ներկայացնում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սույն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տուժանքի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համաձայնագիրը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և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կից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վճարման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պահանջագիրը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` 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լրացված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և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հաստատված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Ընկերության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կողմից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: </w:t>
      </w:r>
    </w:p>
    <w:p w14:paraId="310A3D38" w14:textId="77777777" w:rsidR="00631658" w:rsidRPr="00FE4A6D" w:rsidRDefault="007A5E2D" w:rsidP="007A5E2D">
      <w:pPr>
        <w:ind w:firstLine="426"/>
        <w:jc w:val="both"/>
        <w:rPr>
          <w:rFonts w:ascii="Arial LatArm" w:hAnsi="Arial LatArm" w:cs="GHEA Grapalat"/>
          <w:color w:val="000000"/>
          <w:sz w:val="20"/>
          <w:szCs w:val="20"/>
          <w:lang w:val="pt-BR"/>
        </w:rPr>
      </w:pPr>
      <w:r w:rsidRPr="00FE4A6D">
        <w:rPr>
          <w:rFonts w:ascii="Arial LatArm" w:hAnsi="Arial LatArm" w:cs="GHEA Grapalat"/>
          <w:color w:val="000000"/>
          <w:sz w:val="20"/>
          <w:szCs w:val="20"/>
          <w:lang w:val="pt-BR"/>
        </w:rPr>
        <w:t xml:space="preserve">1.3 </w:t>
      </w:r>
      <w:r w:rsidR="00631658" w:rsidRPr="00FE4A6D">
        <w:rPr>
          <w:rFonts w:ascii="GHEA Grapalat" w:hAnsi="GHEA Grapalat" w:cs="GHEA Grapalat"/>
          <w:color w:val="000000"/>
          <w:sz w:val="20"/>
          <w:szCs w:val="20"/>
          <w:lang w:val="pt-BR"/>
        </w:rPr>
        <w:t>Ընկերությունը</w:t>
      </w:r>
      <w:r w:rsidR="00631658"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="00631658"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սույն</w:t>
      </w:r>
      <w:r w:rsidR="00631658"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="00631658" w:rsidRPr="00FE4A6D">
        <w:rPr>
          <w:rFonts w:ascii="GHEA Grapalat" w:hAnsi="GHEA Grapalat" w:cs="GHEA Grapalat"/>
          <w:color w:val="000000"/>
          <w:sz w:val="20"/>
          <w:szCs w:val="20"/>
          <w:lang w:val="pt-BR"/>
        </w:rPr>
        <w:t>տուժանքի</w:t>
      </w:r>
      <w:r w:rsidR="00631658" w:rsidRPr="00FE4A6D">
        <w:rPr>
          <w:rFonts w:ascii="Arial LatArm" w:hAnsi="Arial LatArm" w:cs="GHEA Grapalat"/>
          <w:color w:val="000000"/>
          <w:sz w:val="20"/>
          <w:szCs w:val="20"/>
          <w:lang w:val="pt-BR"/>
        </w:rPr>
        <w:t xml:space="preserve"> </w:t>
      </w:r>
      <w:r w:rsidR="00631658" w:rsidRPr="00FE4A6D">
        <w:rPr>
          <w:rFonts w:ascii="GHEA Grapalat" w:hAnsi="GHEA Grapalat" w:cs="GHEA Grapalat"/>
          <w:color w:val="000000"/>
          <w:sz w:val="20"/>
          <w:szCs w:val="20"/>
          <w:lang w:val="pt-BR"/>
        </w:rPr>
        <w:t>համաձայնագ</w:t>
      </w:r>
      <w:r w:rsidR="00631658"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ր</w:t>
      </w:r>
      <w:r w:rsidR="00631658" w:rsidRPr="00FE4A6D">
        <w:rPr>
          <w:rFonts w:ascii="GHEA Grapalat" w:hAnsi="GHEA Grapalat" w:cs="GHEA Grapalat"/>
          <w:color w:val="000000"/>
          <w:sz w:val="20"/>
          <w:szCs w:val="20"/>
          <w:lang w:val="pt-BR"/>
        </w:rPr>
        <w:t>ի</w:t>
      </w:r>
      <w:r w:rsidR="00631658"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ն</w:t>
      </w:r>
      <w:r w:rsidR="00631658"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="00631658"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կից</w:t>
      </w:r>
      <w:r w:rsidR="00631658"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="00631658"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ներկայացվող</w:t>
      </w:r>
      <w:r w:rsidR="00631658"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="00631658"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վճարման</w:t>
      </w:r>
      <w:r w:rsidR="00631658"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="00631658"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պահանջագրի</w:t>
      </w:r>
      <w:r w:rsidR="00631658"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>(</w:t>
      </w:r>
      <w:r w:rsidR="00631658"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այսուհետ</w:t>
      </w:r>
      <w:r w:rsidR="00631658"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` </w:t>
      </w:r>
      <w:r w:rsidR="00631658"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Պահանջագիր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>)</w:t>
      </w:r>
      <w:r w:rsidR="00631658"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="00631658"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ստորագրմամբ</w:t>
      </w:r>
      <w:r w:rsidR="00631658"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="00631658"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անհետկանչելիորեն</w:t>
      </w:r>
      <w:r w:rsidR="00631658"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 </w:t>
      </w:r>
      <w:r w:rsidR="00631658"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համաձայնվում</w:t>
      </w:r>
      <w:r w:rsidR="00631658"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="00631658"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է</w:t>
      </w:r>
      <w:r w:rsidR="00631658"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, </w:t>
      </w:r>
      <w:r w:rsidR="00631658"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որ</w:t>
      </w:r>
      <w:r w:rsidR="00631658"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</w:p>
    <w:p w14:paraId="70DB5533" w14:textId="77777777" w:rsidR="00631658" w:rsidRPr="00FE4A6D" w:rsidRDefault="00631658" w:rsidP="00631658">
      <w:pPr>
        <w:ind w:firstLine="426"/>
        <w:jc w:val="both"/>
        <w:rPr>
          <w:rFonts w:ascii="Arial LatArm" w:hAnsi="Arial LatArm" w:cs="GHEA Grapalat"/>
          <w:color w:val="000000"/>
          <w:sz w:val="20"/>
          <w:szCs w:val="20"/>
          <w:lang w:val="hy-AM"/>
        </w:rPr>
      </w:pP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ա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)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Պահանջագրի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ստորագրմամբ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Ընկերությունը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տալիս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է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իր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հավաստումը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Պահանջագրի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«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Վճարման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պայմանները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»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դաշտում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լրացված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 «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ակցեպտավորված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վճարման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»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համար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,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որի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դեպքում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նշված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գումարի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գանձման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հետ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կապված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Ընկերությանը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սպասարկող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/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վճարող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/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Բանկը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>` /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այսուհետ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`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Վճարող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Բանկ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/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ստացված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Պահանջագիրը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չի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ներկայացնում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Ընկերությանը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լրացուցիչ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համաձայնություն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ստանալու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համար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,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քանի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որ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Ընկերության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կողմից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Պահանջագրի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վրա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արդեն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դրվել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է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ստորագրությունը՝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ակցեպտավորման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նպատակով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: </w:t>
      </w:r>
    </w:p>
    <w:p w14:paraId="296066C9" w14:textId="77777777" w:rsidR="00631658" w:rsidRPr="00FE4A6D" w:rsidRDefault="00631658" w:rsidP="00631658">
      <w:pPr>
        <w:ind w:firstLine="426"/>
        <w:jc w:val="both"/>
        <w:rPr>
          <w:rFonts w:ascii="Arial LatArm" w:hAnsi="Arial LatArm" w:cs="GHEA Grapalat"/>
          <w:color w:val="000000"/>
          <w:sz w:val="20"/>
          <w:szCs w:val="20"/>
          <w:lang w:val="hy-AM"/>
        </w:rPr>
      </w:pP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բ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)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Պահանջագիրը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հիմք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է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հանդիսանում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Վճարող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Բանկի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համար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`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Պահանջագրով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նշված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ամբողջ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գումարը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pt-BR"/>
        </w:rPr>
        <w:t>Ընկերության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հաշվից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գանձելու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համար՝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առանց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լրացուցիչ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ակցեպտավորման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: </w:t>
      </w:r>
    </w:p>
    <w:p w14:paraId="7253FE2A" w14:textId="77777777" w:rsidR="00631658" w:rsidRPr="00FE4A6D" w:rsidRDefault="00631658" w:rsidP="00631658">
      <w:pPr>
        <w:ind w:firstLine="426"/>
        <w:jc w:val="both"/>
        <w:rPr>
          <w:rFonts w:ascii="Arial LatArm" w:hAnsi="Arial LatArm" w:cs="GHEA Grapalat"/>
          <w:color w:val="000000"/>
          <w:sz w:val="20"/>
          <w:szCs w:val="20"/>
          <w:lang w:val="hy-AM"/>
        </w:rPr>
      </w:pP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գ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) 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pt-BR"/>
        </w:rPr>
        <w:t>Ընկերությունը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չի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կարող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գրավոր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կամ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այլ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եղանակով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Վճարող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Բանկին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կարգադրել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Պահանջագրի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վրա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դրված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իր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ակցեպտը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հետ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կանչելու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մասին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>:</w:t>
      </w:r>
    </w:p>
    <w:p w14:paraId="1B4A8699" w14:textId="77777777" w:rsidR="00631658" w:rsidRPr="00FE4A6D" w:rsidRDefault="00631658" w:rsidP="00631658">
      <w:pPr>
        <w:ind w:left="426"/>
        <w:jc w:val="both"/>
        <w:rPr>
          <w:rFonts w:ascii="Arial LatArm" w:hAnsi="Arial LatArm" w:cs="GHEA Grapalat"/>
          <w:color w:val="000000"/>
          <w:sz w:val="20"/>
          <w:szCs w:val="20"/>
          <w:lang w:val="hy-AM"/>
        </w:rPr>
      </w:pP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դ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)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pt-BR"/>
        </w:rPr>
        <w:t>Ընկերությունը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հավաստում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է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,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որ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Պահանջագիրը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ակցեպտավորել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է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տուժանքի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ամբողջ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գումարով</w:t>
      </w: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>:</w:t>
      </w:r>
    </w:p>
    <w:p w14:paraId="151A6072" w14:textId="77777777" w:rsidR="00631658" w:rsidRPr="00FE4A6D" w:rsidRDefault="00631658" w:rsidP="00AE74A0">
      <w:pPr>
        <w:ind w:firstLine="426"/>
        <w:jc w:val="both"/>
        <w:rPr>
          <w:rFonts w:ascii="Arial LatArm" w:hAnsi="Arial LatArm" w:cs="GHEA Grapalat"/>
          <w:sz w:val="20"/>
          <w:szCs w:val="20"/>
          <w:lang w:val="hy-AM"/>
        </w:rPr>
      </w:pPr>
      <w:r w:rsidRPr="00FE4A6D">
        <w:rPr>
          <w:rFonts w:ascii="GHEA Grapalat" w:hAnsi="GHEA Grapalat" w:cs="GHEA Grapalat"/>
          <w:sz w:val="20"/>
          <w:szCs w:val="20"/>
          <w:lang w:val="hy-AM"/>
        </w:rPr>
        <w:t>ե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)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Ընկերությունը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սույնով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համաձայնում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է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,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որ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Վճարող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Բանկը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որևէ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պատասխանատվություն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չի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կրում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Պատվիրատուի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կողմից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ներկայացված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վճարման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պահանջի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և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Պահանջագրի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իրավաչափության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,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վավերականության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,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ներկայացման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ժամկետների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և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Պահանջագրի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կատարումն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ապահովելու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համար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Վճարող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Բանկի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կողմից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իրականացվող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գործողությունների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համար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: </w:t>
      </w:r>
      <w:r w:rsidR="00282B03" w:rsidRPr="00FE4A6D">
        <w:rPr>
          <w:rFonts w:ascii="Arial LatArm" w:hAnsi="Arial LatArm" w:cs="GHEA Grapalat"/>
          <w:sz w:val="20"/>
          <w:szCs w:val="20"/>
          <w:lang w:val="hy-AM"/>
        </w:rPr>
        <w:t>1.4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 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Ընկերության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կողմից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գնման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ընթացակարգի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արդյունքում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կնքված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պայմանագիրը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չկատարելու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կամ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ոչ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պատշաճ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կատարելու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դեպքում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Պատվիրատուն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սույն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տուժանքի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համաձայնագիրը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և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կից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Պահանջագիրը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բնօրինակներով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ներկայացնում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է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Վճարող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Բանկին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` 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այդ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մասին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գրավոր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տեղեկացնելով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Ընկերությանը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: 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Սույն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տուժանքի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համաձայնագիրը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և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կից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Պահանջագիրը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էլեկտրոնային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թվային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ստորագրությամբ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հաստատված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լինելու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դեպքում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դրանք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Վճարող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Բանկին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են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ներկայացվում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էլեկտրոնային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կրիչներով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,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ինչպես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նաև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դրանցից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արտատպված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թղթային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տարբերակներով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>:</w:t>
      </w:r>
    </w:p>
    <w:p w14:paraId="2FF2A61E" w14:textId="77777777" w:rsidR="00631658" w:rsidRPr="00FE4A6D" w:rsidRDefault="00282B03" w:rsidP="00AE74A0">
      <w:pPr>
        <w:ind w:left="426"/>
        <w:jc w:val="both"/>
        <w:rPr>
          <w:rFonts w:ascii="Arial LatArm" w:hAnsi="Arial LatArm" w:cs="GHEA Grapalat"/>
          <w:color w:val="000000"/>
          <w:sz w:val="20"/>
          <w:szCs w:val="20"/>
          <w:lang w:val="hy-AM"/>
        </w:rPr>
      </w:pPr>
      <w:r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>1.5</w:t>
      </w:r>
      <w:r w:rsidR="00631658"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="00631658"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Պատվիրատուն</w:t>
      </w:r>
      <w:r w:rsidR="00631658"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="00631658"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Վճարող</w:t>
      </w:r>
      <w:r w:rsidR="00631658"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="00631658"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բանկին</w:t>
      </w:r>
      <w:r w:rsidR="00631658"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="00631658"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կարող</w:t>
      </w:r>
      <w:r w:rsidR="00631658"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="00631658"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է</w:t>
      </w:r>
      <w:r w:rsidR="00631658"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="00631658"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ներկայացնել</w:t>
      </w:r>
      <w:r w:rsidR="00631658"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="00631658"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այլ</w:t>
      </w:r>
      <w:r w:rsidR="00631658"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="00631658"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լրացուցիչ</w:t>
      </w:r>
      <w:r w:rsidR="00631658"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="00631658" w:rsidRPr="00FE4A6D">
        <w:rPr>
          <w:rFonts w:ascii="GHEA Grapalat" w:hAnsi="GHEA Grapalat" w:cs="GHEA Grapalat"/>
          <w:color w:val="000000"/>
          <w:sz w:val="20"/>
          <w:szCs w:val="20"/>
          <w:lang w:val="hy-AM"/>
        </w:rPr>
        <w:t>փաստաթղթեր</w:t>
      </w:r>
      <w:r w:rsidR="00631658" w:rsidRPr="00FE4A6D">
        <w:rPr>
          <w:rFonts w:ascii="Arial LatArm" w:hAnsi="Arial LatArm" w:cs="GHEA Grapalat"/>
          <w:color w:val="000000"/>
          <w:sz w:val="20"/>
          <w:szCs w:val="20"/>
          <w:lang w:val="hy-AM"/>
        </w:rPr>
        <w:t>:</w:t>
      </w:r>
    </w:p>
    <w:p w14:paraId="0ADBA94A" w14:textId="77777777" w:rsidR="00631658" w:rsidRPr="00FE4A6D" w:rsidRDefault="00631658" w:rsidP="00631658">
      <w:pPr>
        <w:numPr>
          <w:ilvl w:val="1"/>
          <w:numId w:val="25"/>
        </w:numPr>
        <w:ind w:left="0" w:firstLine="426"/>
        <w:jc w:val="both"/>
        <w:rPr>
          <w:rFonts w:ascii="Arial LatArm" w:hAnsi="Arial LatArm" w:cs="GHEA Grapalat"/>
          <w:sz w:val="20"/>
          <w:szCs w:val="20"/>
          <w:lang w:val="pt-BR"/>
        </w:rPr>
      </w:pPr>
      <w:r w:rsidRPr="00FE4A6D">
        <w:rPr>
          <w:rFonts w:ascii="GHEA Grapalat" w:hAnsi="GHEA Grapalat" w:cs="GHEA Grapalat"/>
          <w:sz w:val="20"/>
          <w:szCs w:val="20"/>
          <w:lang w:val="hy-AM"/>
        </w:rPr>
        <w:t>Վճարող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Բանկի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կողմից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Պ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ահանջագրում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նշված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գումարի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վճարման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հետևանքով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Ընկերության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առաջացած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ռիսկերի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(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Ընկերության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կրած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վնասների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)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և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բացասական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հետևանքների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համար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Բանկը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որևէ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պատասխանատվություն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չի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կրում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>: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Բանկը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պարտավոր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չէ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ստուգելու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Ընկերության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կողմից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պայմանագրի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պայմանները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խախտելու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փաստերը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>:</w:t>
      </w:r>
    </w:p>
    <w:p w14:paraId="27FA2DF0" w14:textId="77777777" w:rsidR="00631658" w:rsidRPr="00FE4A6D" w:rsidRDefault="00631658" w:rsidP="00631658">
      <w:pPr>
        <w:numPr>
          <w:ilvl w:val="1"/>
          <w:numId w:val="25"/>
        </w:numPr>
        <w:ind w:left="0" w:firstLine="426"/>
        <w:jc w:val="both"/>
        <w:rPr>
          <w:rFonts w:ascii="Arial LatArm" w:hAnsi="Arial LatArm" w:cs="GHEA Grapalat"/>
          <w:sz w:val="20"/>
          <w:szCs w:val="20"/>
          <w:lang w:val="pt-BR"/>
        </w:rPr>
      </w:pPr>
      <w:r w:rsidRPr="00FE4A6D">
        <w:rPr>
          <w:rFonts w:ascii="GHEA Grapalat" w:hAnsi="GHEA Grapalat" w:cs="GHEA Grapalat"/>
          <w:sz w:val="20"/>
          <w:szCs w:val="20"/>
          <w:lang w:val="hy-AM"/>
        </w:rPr>
        <w:t>Այն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դեպքում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>,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երբ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Ընկերության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հաշվի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միջոցները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չեն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բավարարում</w:t>
      </w:r>
      <w:r w:rsidRPr="00FE4A6D">
        <w:rPr>
          <w:rFonts w:ascii="GHEA Grapalat" w:hAnsi="GHEA Grapalat" w:cs="GHEA Grapalat"/>
          <w:sz w:val="20"/>
          <w:szCs w:val="20"/>
        </w:rPr>
        <w:t>՝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</w:rPr>
        <w:t>Վճարող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</w:rPr>
        <w:t>բանկը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</w:rPr>
        <w:t>վճարման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</w:rPr>
        <w:t>պահանջագիրը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</w:rPr>
        <w:t>ստանալուց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</w:rPr>
        <w:t>հետո՝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2 (</w:t>
      </w:r>
      <w:r w:rsidRPr="00FE4A6D">
        <w:rPr>
          <w:rFonts w:ascii="GHEA Grapalat" w:hAnsi="GHEA Grapalat" w:cs="GHEA Grapalat"/>
          <w:sz w:val="20"/>
          <w:szCs w:val="20"/>
        </w:rPr>
        <w:t>երկու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) </w:t>
      </w:r>
      <w:r w:rsidRPr="00FE4A6D">
        <w:rPr>
          <w:rFonts w:ascii="GHEA Grapalat" w:hAnsi="GHEA Grapalat" w:cs="GHEA Grapalat"/>
          <w:sz w:val="20"/>
          <w:szCs w:val="20"/>
        </w:rPr>
        <w:t>աշխատանքային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</w:rPr>
        <w:t>օրվա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</w:rPr>
        <w:t>ընթացքում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</w:rPr>
        <w:t>պետք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</w:rPr>
        <w:t>է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</w:rPr>
        <w:t>տեղեկացնի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</w:rPr>
        <w:t>Պատվիրատուին՝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</w:rPr>
        <w:t>գրավոր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</w:rPr>
        <w:t>ձևով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>:</w:t>
      </w:r>
    </w:p>
    <w:p w14:paraId="43C1108D" w14:textId="77777777" w:rsidR="00631658" w:rsidRPr="00FE4A6D" w:rsidRDefault="00631658" w:rsidP="00631658">
      <w:pPr>
        <w:numPr>
          <w:ilvl w:val="1"/>
          <w:numId w:val="25"/>
        </w:numPr>
        <w:ind w:left="0" w:firstLine="426"/>
        <w:jc w:val="both"/>
        <w:rPr>
          <w:rFonts w:ascii="Arial LatArm" w:hAnsi="Arial LatArm" w:cs="GHEA Grapalat"/>
          <w:sz w:val="20"/>
          <w:szCs w:val="20"/>
          <w:lang w:val="pt-BR"/>
        </w:rPr>
      </w:pP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Սույն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համաձայնագիրը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և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կից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Պ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ահանջագիրը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Բանկ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ներկայացնելուց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հետո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, 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Բանկից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անկախ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պատճառներով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, 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տասն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աշխատանքային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օրվա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ընթացքում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Պատվիրատուին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գումարը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չվճարվելու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դեպքում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, 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Պատվիրատուն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չվճարման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հետ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կապված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Ընկերության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մասին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տեղեկությունները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փոխանցում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է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&lt;&lt;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ԱՔՌԱ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Քրեդիթ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Ռեփորթինգ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&gt;&gt; 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ՓԲԸ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(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Վարկային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pt-BR"/>
        </w:rPr>
        <w:t>բյուրո</w:t>
      </w:r>
      <w:r w:rsidRPr="00FE4A6D">
        <w:rPr>
          <w:rFonts w:ascii="Arial LatArm" w:hAnsi="Arial LatArm" w:cs="GHEA Grapalat"/>
          <w:sz w:val="20"/>
          <w:szCs w:val="20"/>
          <w:lang w:val="pt-BR"/>
        </w:rPr>
        <w:t>):</w:t>
      </w:r>
    </w:p>
    <w:p w14:paraId="60A4CC2F" w14:textId="77777777" w:rsidR="00631658" w:rsidRPr="00FE4A6D" w:rsidRDefault="00631658" w:rsidP="00631658">
      <w:pPr>
        <w:jc w:val="both"/>
        <w:rPr>
          <w:rFonts w:ascii="Arial LatArm" w:hAnsi="Arial LatArm" w:cs="GHEA Grapalat"/>
          <w:sz w:val="20"/>
          <w:szCs w:val="20"/>
          <w:lang w:val="hy-AM"/>
        </w:rPr>
      </w:pPr>
    </w:p>
    <w:p w14:paraId="2D3A148C" w14:textId="77777777" w:rsidR="00631658" w:rsidRPr="00FE4A6D" w:rsidRDefault="00D7538E" w:rsidP="000B7538">
      <w:pPr>
        <w:ind w:left="360"/>
        <w:jc w:val="center"/>
        <w:rPr>
          <w:rFonts w:ascii="Arial LatArm" w:hAnsi="Arial LatArm" w:cs="GHEA Grapalat"/>
          <w:b/>
          <w:bCs/>
          <w:sz w:val="20"/>
          <w:szCs w:val="20"/>
          <w:lang w:val="hy-AM"/>
        </w:rPr>
      </w:pPr>
      <w:r w:rsidRPr="00FE4A6D">
        <w:rPr>
          <w:rFonts w:ascii="Arial LatArm" w:hAnsi="Arial LatArm" w:cs="GHEA Grapalat"/>
          <w:b/>
          <w:bCs/>
          <w:sz w:val="20"/>
          <w:szCs w:val="20"/>
          <w:lang w:val="hy-AM"/>
        </w:rPr>
        <w:t xml:space="preserve">2. </w:t>
      </w:r>
      <w:r w:rsidR="00631658" w:rsidRPr="00FE4A6D">
        <w:rPr>
          <w:rFonts w:ascii="GHEA Grapalat" w:hAnsi="GHEA Grapalat" w:cs="GHEA Grapalat"/>
          <w:b/>
          <w:bCs/>
          <w:sz w:val="20"/>
          <w:szCs w:val="20"/>
          <w:lang w:val="hy-AM"/>
        </w:rPr>
        <w:t>Այլ</w:t>
      </w:r>
      <w:r w:rsidR="00631658" w:rsidRPr="00FE4A6D">
        <w:rPr>
          <w:rFonts w:ascii="Arial LatArm" w:hAnsi="Arial LatArm" w:cs="GHEA Grapalat"/>
          <w:b/>
          <w:bCs/>
          <w:sz w:val="20"/>
          <w:szCs w:val="20"/>
          <w:lang w:val="hy-AM"/>
        </w:rPr>
        <w:t xml:space="preserve"> </w:t>
      </w:r>
      <w:r w:rsidR="00631658" w:rsidRPr="00FE4A6D">
        <w:rPr>
          <w:rFonts w:ascii="GHEA Grapalat" w:hAnsi="GHEA Grapalat" w:cs="GHEA Grapalat"/>
          <w:b/>
          <w:bCs/>
          <w:sz w:val="20"/>
          <w:szCs w:val="20"/>
          <w:lang w:val="hy-AM"/>
        </w:rPr>
        <w:t>պայմաններ</w:t>
      </w:r>
    </w:p>
    <w:p w14:paraId="283300CC" w14:textId="77777777" w:rsidR="00334B2F" w:rsidRPr="00FE4A6D" w:rsidRDefault="007A5E2D" w:rsidP="007A5E2D">
      <w:pPr>
        <w:ind w:firstLine="567"/>
        <w:jc w:val="both"/>
        <w:rPr>
          <w:rFonts w:ascii="Arial LatArm" w:hAnsi="Arial LatArm" w:cs="GHEA Grapalat"/>
          <w:sz w:val="20"/>
          <w:szCs w:val="20"/>
          <w:lang w:val="hy-AM"/>
        </w:rPr>
      </w:pP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2.1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Սույն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համաձայնագիրը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և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Պահանջագիրը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անհետկանչելի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են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,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ուժի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մեջ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են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մտնում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Ընկերության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կողմից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վավերացման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պահից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և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ուժի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մեջ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են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մինչև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Ընկերության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կողմից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կնքվելիք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պայմանագրով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ստանձնվող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պարտավորությունների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ամբողջական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կատարման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վերջին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օրվան</w:t>
      </w:r>
      <w:r w:rsidR="00334B2F"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="00334B2F" w:rsidRPr="00FE4A6D">
        <w:rPr>
          <w:rFonts w:ascii="GHEA Grapalat" w:hAnsi="GHEA Grapalat" w:cs="GHEA Grapalat"/>
          <w:sz w:val="20"/>
          <w:szCs w:val="20"/>
          <w:lang w:val="hy-AM"/>
        </w:rPr>
        <w:t>հաջորդող</w:t>
      </w:r>
      <w:r w:rsidR="00334B2F"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="00334B2F" w:rsidRPr="00FE4A6D">
        <w:rPr>
          <w:rFonts w:ascii="GHEA Grapalat" w:hAnsi="GHEA Grapalat" w:cs="GHEA Grapalat"/>
          <w:sz w:val="20"/>
          <w:szCs w:val="20"/>
          <w:lang w:val="hy-AM"/>
        </w:rPr>
        <w:t>քսաներորդ</w:t>
      </w:r>
      <w:r w:rsidR="00334B2F"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="00334B2F" w:rsidRPr="00FE4A6D">
        <w:rPr>
          <w:rFonts w:ascii="GHEA Grapalat" w:hAnsi="GHEA Grapalat" w:cs="GHEA Grapalat"/>
          <w:sz w:val="20"/>
          <w:szCs w:val="20"/>
          <w:lang w:val="hy-AM"/>
        </w:rPr>
        <w:t>աշխատանքային</w:t>
      </w:r>
      <w:r w:rsidR="00334B2F"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="00334B2F" w:rsidRPr="00FE4A6D">
        <w:rPr>
          <w:rFonts w:ascii="GHEA Grapalat" w:hAnsi="GHEA Grapalat" w:cs="GHEA Grapalat"/>
          <w:sz w:val="20"/>
          <w:szCs w:val="20"/>
          <w:lang w:val="hy-AM"/>
        </w:rPr>
        <w:t>օրը</w:t>
      </w:r>
      <w:r w:rsidR="00334B2F"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="00334B2F" w:rsidRPr="00FE4A6D">
        <w:rPr>
          <w:rFonts w:ascii="GHEA Grapalat" w:hAnsi="GHEA Grapalat" w:cs="GHEA Grapalat"/>
          <w:sz w:val="20"/>
          <w:szCs w:val="20"/>
          <w:lang w:val="hy-AM"/>
        </w:rPr>
        <w:t>ներառյալ</w:t>
      </w:r>
      <w:r w:rsidR="00334B2F" w:rsidRPr="00FE4A6D">
        <w:rPr>
          <w:rFonts w:ascii="Arial LatArm" w:hAnsi="Arial LatArm" w:cs="GHEA Grapalat"/>
          <w:sz w:val="20"/>
          <w:szCs w:val="20"/>
          <w:lang w:val="hy-AM"/>
        </w:rPr>
        <w:t>:</w:t>
      </w:r>
    </w:p>
    <w:p w14:paraId="47B265F4" w14:textId="77777777" w:rsidR="00631658" w:rsidRPr="00FE4A6D" w:rsidRDefault="00631658" w:rsidP="00631658">
      <w:pPr>
        <w:ind w:firstLine="567"/>
        <w:jc w:val="both"/>
        <w:rPr>
          <w:rFonts w:ascii="Arial LatArm" w:hAnsi="Arial LatArm" w:cs="GHEA Grapalat"/>
          <w:sz w:val="20"/>
          <w:szCs w:val="20"/>
          <w:lang w:val="hy-AM"/>
        </w:rPr>
      </w:pPr>
      <w:r w:rsidRPr="00FE4A6D">
        <w:rPr>
          <w:rFonts w:ascii="Arial LatArm" w:hAnsi="Arial LatArm" w:cs="GHEA Grapalat"/>
          <w:sz w:val="20"/>
          <w:szCs w:val="20"/>
          <w:lang w:val="hy-AM"/>
        </w:rPr>
        <w:t>2.2.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Սույն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համաձայնագիրը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և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կից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Պահանջագիրը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Պատվիրատուի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կողմից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Վճարող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Բանկին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ներկայացնելով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` </w:t>
      </w:r>
    </w:p>
    <w:p w14:paraId="21FE254C" w14:textId="77777777" w:rsidR="00631658" w:rsidRPr="00FE4A6D" w:rsidRDefault="00631658" w:rsidP="00631658">
      <w:pPr>
        <w:ind w:firstLine="567"/>
        <w:jc w:val="both"/>
        <w:rPr>
          <w:rFonts w:ascii="Arial LatArm" w:hAnsi="Arial LatArm" w:cs="GHEA Grapalat"/>
          <w:sz w:val="20"/>
          <w:szCs w:val="20"/>
          <w:lang w:val="hy-AM"/>
        </w:rPr>
      </w:pPr>
      <w:r w:rsidRPr="00FE4A6D">
        <w:rPr>
          <w:rFonts w:ascii="Arial LatArm" w:hAnsi="Arial LatArm" w:cs="GHEA Grapalat"/>
          <w:sz w:val="20"/>
          <w:szCs w:val="20"/>
          <w:lang w:val="hy-AM"/>
        </w:rPr>
        <w:lastRenderedPageBreak/>
        <w:t xml:space="preserve">2.2.1.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Պատվիրատուի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կողմից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հավաստվում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է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,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որ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Ընկերությունը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թույլ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է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տվել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պայմանագրային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պարտավորությունների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խախտում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,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իսկ</w:t>
      </w:r>
    </w:p>
    <w:p w14:paraId="2DE99E6A" w14:textId="77777777" w:rsidR="00631658" w:rsidRPr="00FE4A6D" w:rsidDel="00A13215" w:rsidRDefault="00631658" w:rsidP="00631658">
      <w:pPr>
        <w:ind w:firstLine="567"/>
        <w:jc w:val="both"/>
        <w:rPr>
          <w:rFonts w:ascii="Arial LatArm" w:hAnsi="Arial LatArm" w:cs="GHEA Grapalat"/>
          <w:sz w:val="20"/>
          <w:szCs w:val="20"/>
          <w:lang w:val="hy-AM"/>
        </w:rPr>
      </w:pP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2.2.2.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Ընկերության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կողմից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հավաստվում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է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,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որ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սույն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տուժանքի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համաձայնագիրը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և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կից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Պահանջագիրը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պատշաճ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ստորագրված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է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Ընկերության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իրավասու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անձի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կողմից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>:</w:t>
      </w:r>
    </w:p>
    <w:p w14:paraId="766F1F1F" w14:textId="77777777" w:rsidR="00631658" w:rsidRPr="00FE4A6D" w:rsidRDefault="00631658" w:rsidP="00631658">
      <w:pPr>
        <w:ind w:firstLine="567"/>
        <w:jc w:val="both"/>
        <w:rPr>
          <w:rFonts w:ascii="Arial LatArm" w:hAnsi="Arial LatArm" w:cs="GHEA Grapalat"/>
          <w:sz w:val="20"/>
          <w:szCs w:val="20"/>
          <w:lang w:val="hy-AM"/>
        </w:rPr>
      </w:pP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2.3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Սույն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Համաձայնագրի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կապակցությամբ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ծագած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վեճերը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լուծվում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են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բանակցությունների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միջոցով։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Համաձայնություն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ձեռք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չբերելու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դեպքում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վեճերը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լուծվում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են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դատական</w:t>
      </w:r>
      <w:r w:rsidRPr="00FE4A6D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sz w:val="20"/>
          <w:szCs w:val="20"/>
          <w:lang w:val="hy-AM"/>
        </w:rPr>
        <w:t>կարգով։</w:t>
      </w:r>
    </w:p>
    <w:p w14:paraId="2009E791" w14:textId="77777777" w:rsidR="00631658" w:rsidRPr="00FE4A6D" w:rsidRDefault="00631658" w:rsidP="00631658">
      <w:pPr>
        <w:ind w:firstLine="567"/>
        <w:jc w:val="both"/>
        <w:rPr>
          <w:rFonts w:ascii="Arial LatArm" w:hAnsi="Arial LatArm" w:cs="GHEA Grapalat"/>
          <w:sz w:val="20"/>
          <w:szCs w:val="20"/>
          <w:lang w:val="hy-AM"/>
        </w:rPr>
      </w:pPr>
    </w:p>
    <w:p w14:paraId="37057088" w14:textId="77777777" w:rsidR="00631658" w:rsidRPr="00FE4A6D" w:rsidRDefault="00631658" w:rsidP="00631658">
      <w:pPr>
        <w:ind w:firstLine="567"/>
        <w:jc w:val="center"/>
        <w:rPr>
          <w:rFonts w:ascii="Arial LatArm" w:hAnsi="Arial LatArm" w:cs="GHEA Grapalat"/>
          <w:sz w:val="20"/>
          <w:szCs w:val="20"/>
          <w:lang w:val="hy-AM"/>
        </w:rPr>
      </w:pPr>
      <w:r w:rsidRPr="00FE4A6D">
        <w:rPr>
          <w:rFonts w:ascii="Arial LatArm" w:hAnsi="Arial LatArm" w:cs="GHEA Grapalat"/>
          <w:b/>
          <w:sz w:val="20"/>
          <w:szCs w:val="20"/>
          <w:lang w:val="hy-AM"/>
        </w:rPr>
        <w:t xml:space="preserve">3. </w:t>
      </w:r>
      <w:r w:rsidRPr="00FE4A6D">
        <w:rPr>
          <w:rFonts w:ascii="GHEA Grapalat" w:hAnsi="GHEA Grapalat" w:cs="GHEA Grapalat"/>
          <w:b/>
          <w:sz w:val="20"/>
          <w:szCs w:val="20"/>
          <w:lang w:val="hy-AM"/>
        </w:rPr>
        <w:t>Ընկերության</w:t>
      </w:r>
      <w:r w:rsidRPr="00FE4A6D">
        <w:rPr>
          <w:rFonts w:ascii="Arial LatArm" w:hAnsi="Arial LatArm" w:cs="GHEA Grapalat"/>
          <w:b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b/>
          <w:sz w:val="20"/>
          <w:szCs w:val="20"/>
          <w:lang w:val="hy-AM"/>
        </w:rPr>
        <w:t>հասցեն</w:t>
      </w:r>
      <w:r w:rsidRPr="00FE4A6D">
        <w:rPr>
          <w:rFonts w:ascii="Arial LatArm" w:hAnsi="Arial LatArm" w:cs="GHEA Grapalat"/>
          <w:b/>
          <w:sz w:val="20"/>
          <w:szCs w:val="20"/>
          <w:lang w:val="hy-AM"/>
        </w:rPr>
        <w:t xml:space="preserve">, </w:t>
      </w:r>
      <w:r w:rsidRPr="00FE4A6D">
        <w:rPr>
          <w:rFonts w:ascii="GHEA Grapalat" w:hAnsi="GHEA Grapalat" w:cs="GHEA Grapalat"/>
          <w:b/>
          <w:sz w:val="20"/>
          <w:szCs w:val="20"/>
          <w:lang w:val="hy-AM"/>
        </w:rPr>
        <w:t>բանկային</w:t>
      </w:r>
      <w:r w:rsidRPr="00FE4A6D">
        <w:rPr>
          <w:rFonts w:ascii="Arial LatArm" w:hAnsi="Arial LatArm" w:cs="GHEA Grapalat"/>
          <w:b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 w:cs="GHEA Grapalat"/>
          <w:b/>
          <w:sz w:val="20"/>
          <w:szCs w:val="20"/>
          <w:lang w:val="hy-AM"/>
        </w:rPr>
        <w:t>վավերապայմանները</w:t>
      </w:r>
      <w:r w:rsidRPr="00FE4A6D">
        <w:rPr>
          <w:rFonts w:ascii="Arial LatArm" w:hAnsi="Arial LatArm" w:cs="GHEA Grapalat"/>
          <w:b/>
          <w:sz w:val="20"/>
          <w:szCs w:val="20"/>
          <w:lang w:val="hy-AM"/>
        </w:rPr>
        <w:t>`</w:t>
      </w:r>
    </w:p>
    <w:p w14:paraId="66BAD67D" w14:textId="77777777" w:rsidR="00631658" w:rsidRPr="00FE4A6D" w:rsidRDefault="00631658" w:rsidP="00631658">
      <w:pPr>
        <w:jc w:val="both"/>
        <w:rPr>
          <w:rFonts w:ascii="Arial LatArm" w:hAnsi="Arial LatArm" w:cs="GHEA Grapalat"/>
          <w:sz w:val="20"/>
          <w:szCs w:val="20"/>
          <w:u w:val="single"/>
          <w:lang w:val="hy-AM"/>
        </w:rPr>
      </w:pPr>
      <w:r w:rsidRPr="00FE4A6D">
        <w:rPr>
          <w:rFonts w:ascii="Arial LatArm" w:hAnsi="Arial LatArm" w:cs="GHEA Grapalat"/>
          <w:sz w:val="20"/>
          <w:szCs w:val="20"/>
          <w:u w:val="single"/>
          <w:lang w:val="hy-AM"/>
        </w:rPr>
        <w:tab/>
      </w:r>
      <w:r w:rsidRPr="00FE4A6D">
        <w:rPr>
          <w:rFonts w:ascii="Arial LatArm" w:hAnsi="Arial LatArm" w:cs="GHEA Grapalat"/>
          <w:sz w:val="20"/>
          <w:szCs w:val="20"/>
          <w:u w:val="single"/>
          <w:lang w:val="hy-AM"/>
        </w:rPr>
        <w:tab/>
      </w:r>
      <w:r w:rsidRPr="00FE4A6D">
        <w:rPr>
          <w:rFonts w:ascii="Arial LatArm" w:hAnsi="Arial LatArm" w:cs="GHEA Grapalat"/>
          <w:sz w:val="20"/>
          <w:szCs w:val="20"/>
          <w:u w:val="single"/>
          <w:lang w:val="hy-AM"/>
        </w:rPr>
        <w:tab/>
      </w:r>
      <w:r w:rsidRPr="00FE4A6D">
        <w:rPr>
          <w:rFonts w:ascii="Arial LatArm" w:hAnsi="Arial LatArm" w:cs="GHEA Grapalat"/>
          <w:sz w:val="20"/>
          <w:szCs w:val="20"/>
          <w:u w:val="single"/>
          <w:lang w:val="hy-AM"/>
        </w:rPr>
        <w:tab/>
      </w:r>
      <w:r w:rsidRPr="00FE4A6D">
        <w:rPr>
          <w:rFonts w:ascii="Arial LatArm" w:hAnsi="Arial LatArm" w:cs="GHEA Grapalat"/>
          <w:sz w:val="20"/>
          <w:szCs w:val="20"/>
          <w:u w:val="single"/>
          <w:lang w:val="hy-AM"/>
        </w:rPr>
        <w:tab/>
      </w:r>
    </w:p>
    <w:p w14:paraId="28C36562" w14:textId="77777777" w:rsidR="00631658" w:rsidRPr="00FE4A6D" w:rsidRDefault="00631658" w:rsidP="00631658">
      <w:pPr>
        <w:jc w:val="both"/>
        <w:rPr>
          <w:rFonts w:ascii="Arial LatArm" w:hAnsi="Arial LatArm"/>
          <w:sz w:val="20"/>
          <w:szCs w:val="20"/>
          <w:vertAlign w:val="superscript"/>
          <w:lang w:val="hy-AM"/>
        </w:rPr>
      </w:pPr>
      <w:r w:rsidRPr="00FE4A6D">
        <w:rPr>
          <w:rFonts w:ascii="Arial LatArm" w:hAnsi="Arial LatArm"/>
          <w:sz w:val="20"/>
          <w:szCs w:val="20"/>
          <w:vertAlign w:val="superscript"/>
          <w:lang w:val="hy-AM"/>
        </w:rPr>
        <w:t xml:space="preserve">                               </w:t>
      </w:r>
      <w:r w:rsidRPr="00FE4A6D">
        <w:rPr>
          <w:rFonts w:ascii="GHEA Grapalat" w:hAnsi="GHEA Grapalat"/>
          <w:sz w:val="20"/>
          <w:szCs w:val="20"/>
          <w:vertAlign w:val="superscript"/>
          <w:lang w:val="hy-AM"/>
        </w:rPr>
        <w:t>ընկերության</w:t>
      </w:r>
      <w:r w:rsidRPr="00FE4A6D">
        <w:rPr>
          <w:rFonts w:ascii="Arial LatArm" w:hAnsi="Arial LatArm"/>
          <w:sz w:val="20"/>
          <w:szCs w:val="20"/>
          <w:vertAlign w:val="superscript"/>
          <w:lang w:val="hy-AM"/>
        </w:rPr>
        <w:t xml:space="preserve"> </w:t>
      </w:r>
      <w:r w:rsidRPr="00FE4A6D">
        <w:rPr>
          <w:rFonts w:ascii="GHEA Grapalat" w:hAnsi="GHEA Grapalat"/>
          <w:sz w:val="20"/>
          <w:szCs w:val="20"/>
          <w:vertAlign w:val="superscript"/>
          <w:lang w:val="hy-AM"/>
        </w:rPr>
        <w:t>անվանումը</w:t>
      </w:r>
    </w:p>
    <w:p w14:paraId="6B15309F" w14:textId="77777777" w:rsidR="00631658" w:rsidRPr="00FE4A6D" w:rsidRDefault="00631658" w:rsidP="00631658">
      <w:pPr>
        <w:jc w:val="both"/>
        <w:rPr>
          <w:rFonts w:ascii="Arial LatArm" w:hAnsi="Arial LatArm"/>
          <w:sz w:val="20"/>
          <w:szCs w:val="20"/>
          <w:u w:val="single"/>
          <w:vertAlign w:val="superscript"/>
          <w:lang w:val="hy-AM"/>
        </w:rPr>
      </w:pPr>
      <w:r w:rsidRPr="00FE4A6D">
        <w:rPr>
          <w:rFonts w:ascii="Arial LatArm" w:hAnsi="Arial LatArm"/>
          <w:sz w:val="20"/>
          <w:szCs w:val="20"/>
          <w:vertAlign w:val="superscript"/>
          <w:lang w:val="hy-AM"/>
        </w:rPr>
        <w:t xml:space="preserve"> </w:t>
      </w:r>
      <w:r w:rsidRPr="00FE4A6D">
        <w:rPr>
          <w:rFonts w:ascii="Arial LatArm" w:hAnsi="Arial LatArm"/>
          <w:sz w:val="20"/>
          <w:szCs w:val="20"/>
          <w:u w:val="single"/>
          <w:vertAlign w:val="superscript"/>
          <w:lang w:val="hy-AM"/>
        </w:rPr>
        <w:tab/>
      </w:r>
      <w:r w:rsidRPr="00FE4A6D">
        <w:rPr>
          <w:rFonts w:ascii="Arial LatArm" w:hAnsi="Arial LatArm"/>
          <w:sz w:val="20"/>
          <w:szCs w:val="20"/>
          <w:u w:val="single"/>
          <w:vertAlign w:val="superscript"/>
          <w:lang w:val="hy-AM"/>
        </w:rPr>
        <w:tab/>
      </w:r>
      <w:r w:rsidRPr="00FE4A6D">
        <w:rPr>
          <w:rFonts w:ascii="Arial LatArm" w:hAnsi="Arial LatArm"/>
          <w:sz w:val="20"/>
          <w:szCs w:val="20"/>
          <w:u w:val="single"/>
          <w:vertAlign w:val="superscript"/>
          <w:lang w:val="hy-AM"/>
        </w:rPr>
        <w:tab/>
      </w:r>
      <w:r w:rsidRPr="00FE4A6D">
        <w:rPr>
          <w:rFonts w:ascii="Arial LatArm" w:hAnsi="Arial LatArm"/>
          <w:sz w:val="20"/>
          <w:szCs w:val="20"/>
          <w:u w:val="single"/>
          <w:vertAlign w:val="superscript"/>
          <w:lang w:val="hy-AM"/>
        </w:rPr>
        <w:tab/>
      </w:r>
      <w:r w:rsidRPr="00FE4A6D">
        <w:rPr>
          <w:rFonts w:ascii="Arial LatArm" w:hAnsi="Arial LatArm"/>
          <w:sz w:val="20"/>
          <w:szCs w:val="20"/>
          <w:u w:val="single"/>
          <w:vertAlign w:val="superscript"/>
          <w:lang w:val="hy-AM"/>
        </w:rPr>
        <w:tab/>
      </w:r>
    </w:p>
    <w:p w14:paraId="26F743AB" w14:textId="77777777" w:rsidR="00631658" w:rsidRPr="00FE4A6D" w:rsidRDefault="00631658" w:rsidP="00631658">
      <w:pPr>
        <w:jc w:val="both"/>
        <w:rPr>
          <w:rFonts w:ascii="Arial LatArm" w:hAnsi="Arial LatArm"/>
          <w:sz w:val="20"/>
          <w:szCs w:val="20"/>
          <w:vertAlign w:val="superscript"/>
          <w:lang w:val="hy-AM"/>
        </w:rPr>
      </w:pPr>
      <w:r w:rsidRPr="00FE4A6D">
        <w:rPr>
          <w:rFonts w:ascii="Arial LatArm" w:hAnsi="Arial LatArm"/>
          <w:sz w:val="20"/>
          <w:szCs w:val="20"/>
          <w:vertAlign w:val="superscript"/>
          <w:lang w:val="hy-AM"/>
        </w:rPr>
        <w:t xml:space="preserve">                              </w:t>
      </w:r>
      <w:r w:rsidRPr="00FE4A6D">
        <w:rPr>
          <w:rFonts w:ascii="GHEA Grapalat" w:hAnsi="GHEA Grapalat"/>
          <w:sz w:val="20"/>
          <w:szCs w:val="20"/>
          <w:vertAlign w:val="superscript"/>
          <w:lang w:val="hy-AM"/>
        </w:rPr>
        <w:t>ընկերության</w:t>
      </w:r>
      <w:r w:rsidRPr="00FE4A6D">
        <w:rPr>
          <w:rFonts w:ascii="Arial LatArm" w:hAnsi="Arial LatArm"/>
          <w:sz w:val="20"/>
          <w:szCs w:val="20"/>
          <w:vertAlign w:val="superscript"/>
          <w:lang w:val="hy-AM"/>
        </w:rPr>
        <w:t xml:space="preserve"> </w:t>
      </w:r>
      <w:r w:rsidRPr="00FE4A6D">
        <w:rPr>
          <w:rFonts w:ascii="GHEA Grapalat" w:hAnsi="GHEA Grapalat"/>
          <w:sz w:val="20"/>
          <w:szCs w:val="20"/>
          <w:vertAlign w:val="superscript"/>
          <w:lang w:val="hy-AM"/>
        </w:rPr>
        <w:t>հասցեն</w:t>
      </w:r>
    </w:p>
    <w:p w14:paraId="76EBACFE" w14:textId="77777777" w:rsidR="00631658" w:rsidRPr="00FE4A6D" w:rsidRDefault="00631658" w:rsidP="00631658">
      <w:pPr>
        <w:jc w:val="both"/>
        <w:rPr>
          <w:rFonts w:ascii="Arial LatArm" w:hAnsi="Arial LatArm"/>
          <w:sz w:val="20"/>
          <w:szCs w:val="20"/>
          <w:u w:val="single"/>
          <w:vertAlign w:val="superscript"/>
          <w:lang w:val="hy-AM"/>
        </w:rPr>
      </w:pPr>
      <w:r w:rsidRPr="00FE4A6D">
        <w:rPr>
          <w:rFonts w:ascii="Arial LatArm" w:hAnsi="Arial LatArm"/>
          <w:sz w:val="20"/>
          <w:szCs w:val="20"/>
          <w:u w:val="single"/>
          <w:vertAlign w:val="superscript"/>
          <w:lang w:val="hy-AM"/>
        </w:rPr>
        <w:tab/>
      </w:r>
      <w:r w:rsidRPr="00FE4A6D">
        <w:rPr>
          <w:rFonts w:ascii="Arial LatArm" w:hAnsi="Arial LatArm"/>
          <w:sz w:val="20"/>
          <w:szCs w:val="20"/>
          <w:u w:val="single"/>
          <w:vertAlign w:val="superscript"/>
          <w:lang w:val="hy-AM"/>
        </w:rPr>
        <w:tab/>
      </w:r>
      <w:r w:rsidRPr="00FE4A6D">
        <w:rPr>
          <w:rFonts w:ascii="Arial LatArm" w:hAnsi="Arial LatArm"/>
          <w:sz w:val="20"/>
          <w:szCs w:val="20"/>
          <w:u w:val="single"/>
          <w:vertAlign w:val="superscript"/>
          <w:lang w:val="hy-AM"/>
        </w:rPr>
        <w:tab/>
      </w:r>
      <w:r w:rsidRPr="00FE4A6D">
        <w:rPr>
          <w:rFonts w:ascii="Arial LatArm" w:hAnsi="Arial LatArm"/>
          <w:sz w:val="20"/>
          <w:szCs w:val="20"/>
          <w:u w:val="single"/>
          <w:vertAlign w:val="superscript"/>
          <w:lang w:val="hy-AM"/>
        </w:rPr>
        <w:tab/>
      </w:r>
      <w:r w:rsidRPr="00FE4A6D">
        <w:rPr>
          <w:rFonts w:ascii="Arial LatArm" w:hAnsi="Arial LatArm"/>
          <w:sz w:val="20"/>
          <w:szCs w:val="20"/>
          <w:u w:val="single"/>
          <w:vertAlign w:val="superscript"/>
          <w:lang w:val="hy-AM"/>
        </w:rPr>
        <w:tab/>
      </w:r>
    </w:p>
    <w:p w14:paraId="4A587D1D" w14:textId="77777777" w:rsidR="00631658" w:rsidRPr="00FE4A6D" w:rsidRDefault="00631658" w:rsidP="00631658">
      <w:pPr>
        <w:jc w:val="both"/>
        <w:rPr>
          <w:rFonts w:ascii="Arial LatArm" w:hAnsi="Arial LatArm"/>
          <w:sz w:val="20"/>
          <w:szCs w:val="20"/>
          <w:vertAlign w:val="superscript"/>
          <w:lang w:val="hy-AM"/>
        </w:rPr>
      </w:pPr>
      <w:r w:rsidRPr="00FE4A6D">
        <w:rPr>
          <w:rFonts w:ascii="Arial LatArm" w:hAnsi="Arial LatArm"/>
          <w:sz w:val="20"/>
          <w:szCs w:val="20"/>
          <w:vertAlign w:val="superscript"/>
          <w:lang w:val="hy-AM"/>
        </w:rPr>
        <w:t xml:space="preserve">              </w:t>
      </w:r>
      <w:r w:rsidRPr="00FE4A6D">
        <w:rPr>
          <w:rFonts w:ascii="GHEA Grapalat" w:hAnsi="GHEA Grapalat"/>
          <w:sz w:val="20"/>
          <w:szCs w:val="20"/>
          <w:vertAlign w:val="superscript"/>
          <w:lang w:val="hy-AM"/>
        </w:rPr>
        <w:t>ընկերությանը</w:t>
      </w:r>
      <w:r w:rsidRPr="00FE4A6D">
        <w:rPr>
          <w:rFonts w:ascii="Arial LatArm" w:hAnsi="Arial LatArm"/>
          <w:sz w:val="20"/>
          <w:szCs w:val="20"/>
          <w:vertAlign w:val="superscript"/>
          <w:lang w:val="hy-AM"/>
        </w:rPr>
        <w:t xml:space="preserve"> </w:t>
      </w:r>
      <w:r w:rsidRPr="00FE4A6D">
        <w:rPr>
          <w:rFonts w:ascii="GHEA Grapalat" w:hAnsi="GHEA Grapalat"/>
          <w:sz w:val="20"/>
          <w:szCs w:val="20"/>
          <w:vertAlign w:val="superscript"/>
          <w:lang w:val="hy-AM"/>
        </w:rPr>
        <w:t>սպասարկող</w:t>
      </w:r>
      <w:r w:rsidRPr="00FE4A6D">
        <w:rPr>
          <w:rFonts w:ascii="Arial LatArm" w:hAnsi="Arial LatArm"/>
          <w:sz w:val="20"/>
          <w:szCs w:val="20"/>
          <w:vertAlign w:val="superscript"/>
          <w:lang w:val="hy-AM"/>
        </w:rPr>
        <w:t xml:space="preserve"> </w:t>
      </w:r>
      <w:r w:rsidRPr="00FE4A6D">
        <w:rPr>
          <w:rFonts w:ascii="GHEA Grapalat" w:hAnsi="GHEA Grapalat"/>
          <w:sz w:val="20"/>
          <w:szCs w:val="20"/>
          <w:vertAlign w:val="superscript"/>
          <w:lang w:val="hy-AM"/>
        </w:rPr>
        <w:t>բանկի</w:t>
      </w:r>
      <w:r w:rsidRPr="00FE4A6D">
        <w:rPr>
          <w:rFonts w:ascii="Arial LatArm" w:hAnsi="Arial LatArm"/>
          <w:sz w:val="20"/>
          <w:szCs w:val="20"/>
          <w:vertAlign w:val="superscript"/>
          <w:lang w:val="hy-AM"/>
        </w:rPr>
        <w:t xml:space="preserve"> </w:t>
      </w:r>
      <w:r w:rsidRPr="00FE4A6D">
        <w:rPr>
          <w:rFonts w:ascii="GHEA Grapalat" w:hAnsi="GHEA Grapalat"/>
          <w:sz w:val="20"/>
          <w:szCs w:val="20"/>
          <w:vertAlign w:val="superscript"/>
          <w:lang w:val="hy-AM"/>
        </w:rPr>
        <w:t>անվանումը</w:t>
      </w:r>
    </w:p>
    <w:p w14:paraId="3FC4B0A7" w14:textId="77777777" w:rsidR="00631658" w:rsidRPr="00FE4A6D" w:rsidRDefault="00631658" w:rsidP="00631658">
      <w:pPr>
        <w:jc w:val="both"/>
        <w:rPr>
          <w:rFonts w:ascii="Arial LatArm" w:hAnsi="Arial LatArm"/>
          <w:sz w:val="20"/>
          <w:szCs w:val="20"/>
          <w:vertAlign w:val="superscript"/>
          <w:lang w:val="hy-AM"/>
        </w:rPr>
      </w:pPr>
      <w:r w:rsidRPr="00FE4A6D">
        <w:rPr>
          <w:rFonts w:ascii="Arial LatArm" w:hAnsi="Arial LatArm"/>
          <w:sz w:val="20"/>
          <w:szCs w:val="20"/>
          <w:u w:val="single"/>
          <w:vertAlign w:val="superscript"/>
          <w:lang w:val="hy-AM"/>
        </w:rPr>
        <w:tab/>
      </w:r>
      <w:r w:rsidRPr="00FE4A6D">
        <w:rPr>
          <w:rFonts w:ascii="Arial LatArm" w:hAnsi="Arial LatArm"/>
          <w:sz w:val="20"/>
          <w:szCs w:val="20"/>
          <w:u w:val="single"/>
          <w:vertAlign w:val="superscript"/>
          <w:lang w:val="hy-AM"/>
        </w:rPr>
        <w:tab/>
      </w:r>
      <w:r w:rsidRPr="00FE4A6D">
        <w:rPr>
          <w:rFonts w:ascii="Arial LatArm" w:hAnsi="Arial LatArm"/>
          <w:sz w:val="20"/>
          <w:szCs w:val="20"/>
          <w:u w:val="single"/>
          <w:vertAlign w:val="superscript"/>
          <w:lang w:val="hy-AM"/>
        </w:rPr>
        <w:tab/>
      </w:r>
      <w:r w:rsidRPr="00FE4A6D">
        <w:rPr>
          <w:rFonts w:ascii="Arial LatArm" w:hAnsi="Arial LatArm"/>
          <w:sz w:val="20"/>
          <w:szCs w:val="20"/>
          <w:u w:val="single"/>
          <w:vertAlign w:val="superscript"/>
          <w:lang w:val="hy-AM"/>
        </w:rPr>
        <w:tab/>
      </w:r>
      <w:r w:rsidRPr="00FE4A6D">
        <w:rPr>
          <w:rFonts w:ascii="Arial LatArm" w:hAnsi="Arial LatArm"/>
          <w:sz w:val="20"/>
          <w:szCs w:val="20"/>
          <w:u w:val="single"/>
          <w:vertAlign w:val="superscript"/>
          <w:lang w:val="hy-AM"/>
        </w:rPr>
        <w:tab/>
      </w:r>
    </w:p>
    <w:p w14:paraId="77B9DED1" w14:textId="77777777" w:rsidR="00631658" w:rsidRPr="00FE4A6D" w:rsidRDefault="00631658" w:rsidP="00631658">
      <w:pPr>
        <w:jc w:val="both"/>
        <w:rPr>
          <w:rFonts w:ascii="Arial LatArm" w:hAnsi="Arial LatArm"/>
          <w:sz w:val="20"/>
          <w:szCs w:val="20"/>
          <w:vertAlign w:val="superscript"/>
          <w:lang w:val="hy-AM"/>
        </w:rPr>
      </w:pPr>
      <w:r w:rsidRPr="00FE4A6D">
        <w:rPr>
          <w:rFonts w:ascii="Arial LatArm" w:hAnsi="Arial LatArm"/>
          <w:sz w:val="20"/>
          <w:szCs w:val="20"/>
          <w:vertAlign w:val="superscript"/>
          <w:lang w:val="hy-AM"/>
        </w:rPr>
        <w:t xml:space="preserve">                   </w:t>
      </w:r>
      <w:r w:rsidRPr="00FE4A6D">
        <w:rPr>
          <w:rFonts w:ascii="GHEA Grapalat" w:hAnsi="GHEA Grapalat"/>
          <w:sz w:val="20"/>
          <w:szCs w:val="20"/>
          <w:vertAlign w:val="superscript"/>
          <w:lang w:val="hy-AM"/>
        </w:rPr>
        <w:t>ընկերության</w:t>
      </w:r>
      <w:r w:rsidRPr="00FE4A6D">
        <w:rPr>
          <w:rFonts w:ascii="Arial LatArm" w:hAnsi="Arial LatArm"/>
          <w:sz w:val="20"/>
          <w:szCs w:val="20"/>
          <w:vertAlign w:val="superscript"/>
          <w:lang w:val="hy-AM"/>
        </w:rPr>
        <w:t xml:space="preserve"> </w:t>
      </w:r>
      <w:r w:rsidRPr="00FE4A6D">
        <w:rPr>
          <w:rFonts w:ascii="GHEA Grapalat" w:hAnsi="GHEA Grapalat"/>
          <w:sz w:val="20"/>
          <w:szCs w:val="20"/>
          <w:vertAlign w:val="superscript"/>
          <w:lang w:val="hy-AM"/>
        </w:rPr>
        <w:t>բանկային</w:t>
      </w:r>
      <w:r w:rsidRPr="00FE4A6D">
        <w:rPr>
          <w:rFonts w:ascii="Arial LatArm" w:hAnsi="Arial LatArm"/>
          <w:sz w:val="20"/>
          <w:szCs w:val="20"/>
          <w:vertAlign w:val="superscript"/>
          <w:lang w:val="hy-AM"/>
        </w:rPr>
        <w:t xml:space="preserve"> </w:t>
      </w:r>
      <w:r w:rsidRPr="00FE4A6D">
        <w:rPr>
          <w:rFonts w:ascii="GHEA Grapalat" w:hAnsi="GHEA Grapalat"/>
          <w:sz w:val="20"/>
          <w:szCs w:val="20"/>
          <w:vertAlign w:val="superscript"/>
          <w:lang w:val="hy-AM"/>
        </w:rPr>
        <w:t>հաշվեհամարը</w:t>
      </w:r>
    </w:p>
    <w:p w14:paraId="30A5E433" w14:textId="77777777" w:rsidR="00631658" w:rsidRPr="00FE4A6D" w:rsidRDefault="00631658" w:rsidP="00631658">
      <w:pPr>
        <w:jc w:val="both"/>
        <w:rPr>
          <w:rFonts w:ascii="Arial LatArm" w:hAnsi="Arial LatArm"/>
          <w:sz w:val="20"/>
          <w:szCs w:val="20"/>
          <w:vertAlign w:val="superscript"/>
          <w:lang w:val="hy-AM"/>
        </w:rPr>
      </w:pPr>
      <w:r w:rsidRPr="00FE4A6D">
        <w:rPr>
          <w:rFonts w:ascii="Arial LatArm" w:hAnsi="Arial LatArm"/>
          <w:sz w:val="20"/>
          <w:szCs w:val="20"/>
          <w:u w:val="single"/>
          <w:vertAlign w:val="superscript"/>
          <w:lang w:val="hy-AM"/>
        </w:rPr>
        <w:tab/>
      </w:r>
      <w:r w:rsidRPr="00FE4A6D">
        <w:rPr>
          <w:rFonts w:ascii="Arial LatArm" w:hAnsi="Arial LatArm"/>
          <w:sz w:val="20"/>
          <w:szCs w:val="20"/>
          <w:u w:val="single"/>
          <w:vertAlign w:val="superscript"/>
          <w:lang w:val="hy-AM"/>
        </w:rPr>
        <w:tab/>
      </w:r>
      <w:r w:rsidRPr="00FE4A6D">
        <w:rPr>
          <w:rFonts w:ascii="Arial LatArm" w:hAnsi="Arial LatArm"/>
          <w:sz w:val="20"/>
          <w:szCs w:val="20"/>
          <w:u w:val="single"/>
          <w:vertAlign w:val="superscript"/>
          <w:lang w:val="hy-AM"/>
        </w:rPr>
        <w:tab/>
      </w:r>
      <w:r w:rsidRPr="00FE4A6D">
        <w:rPr>
          <w:rFonts w:ascii="Arial LatArm" w:hAnsi="Arial LatArm"/>
          <w:sz w:val="20"/>
          <w:szCs w:val="20"/>
          <w:u w:val="single"/>
          <w:vertAlign w:val="superscript"/>
          <w:lang w:val="hy-AM"/>
        </w:rPr>
        <w:tab/>
      </w:r>
      <w:r w:rsidRPr="00FE4A6D">
        <w:rPr>
          <w:rFonts w:ascii="Arial LatArm" w:hAnsi="Arial LatArm"/>
          <w:sz w:val="20"/>
          <w:szCs w:val="20"/>
          <w:u w:val="single"/>
          <w:vertAlign w:val="superscript"/>
          <w:lang w:val="hy-AM"/>
        </w:rPr>
        <w:tab/>
      </w:r>
    </w:p>
    <w:p w14:paraId="67303E22" w14:textId="77777777" w:rsidR="00631658" w:rsidRPr="00FE4A6D" w:rsidRDefault="00631658" w:rsidP="00631658">
      <w:pPr>
        <w:jc w:val="both"/>
        <w:rPr>
          <w:rFonts w:ascii="Arial LatArm" w:hAnsi="Arial LatArm"/>
          <w:sz w:val="20"/>
          <w:szCs w:val="20"/>
          <w:vertAlign w:val="superscript"/>
          <w:lang w:val="hy-AM"/>
        </w:rPr>
      </w:pPr>
      <w:r w:rsidRPr="00FE4A6D">
        <w:rPr>
          <w:rFonts w:ascii="Arial LatArm" w:hAnsi="Arial LatArm"/>
          <w:sz w:val="20"/>
          <w:szCs w:val="20"/>
          <w:vertAlign w:val="superscript"/>
          <w:lang w:val="hy-AM"/>
        </w:rPr>
        <w:t xml:space="preserve">            </w:t>
      </w:r>
      <w:r w:rsidRPr="00FE4A6D">
        <w:rPr>
          <w:rFonts w:ascii="GHEA Grapalat" w:hAnsi="GHEA Grapalat"/>
          <w:sz w:val="20"/>
          <w:szCs w:val="20"/>
          <w:vertAlign w:val="superscript"/>
          <w:lang w:val="hy-AM"/>
        </w:rPr>
        <w:t>ընկերության</w:t>
      </w:r>
      <w:r w:rsidRPr="00FE4A6D">
        <w:rPr>
          <w:rFonts w:ascii="Arial LatArm" w:hAnsi="Arial LatArm"/>
          <w:sz w:val="20"/>
          <w:szCs w:val="20"/>
          <w:vertAlign w:val="superscript"/>
          <w:lang w:val="hy-AM"/>
        </w:rPr>
        <w:t xml:space="preserve"> </w:t>
      </w:r>
      <w:r w:rsidRPr="00FE4A6D">
        <w:rPr>
          <w:rFonts w:ascii="GHEA Grapalat" w:hAnsi="GHEA Grapalat"/>
          <w:sz w:val="20"/>
          <w:szCs w:val="20"/>
          <w:vertAlign w:val="superscript"/>
          <w:lang w:val="hy-AM"/>
        </w:rPr>
        <w:t>հարկ</w:t>
      </w:r>
      <w:r w:rsidRPr="00FE4A6D">
        <w:rPr>
          <w:rFonts w:ascii="Arial LatArm" w:hAnsi="Arial LatArm"/>
          <w:sz w:val="20"/>
          <w:szCs w:val="20"/>
          <w:vertAlign w:val="superscript"/>
          <w:lang w:val="hy-AM"/>
        </w:rPr>
        <w:t xml:space="preserve"> </w:t>
      </w:r>
      <w:r w:rsidRPr="00FE4A6D">
        <w:rPr>
          <w:rFonts w:ascii="GHEA Grapalat" w:hAnsi="GHEA Grapalat"/>
          <w:sz w:val="20"/>
          <w:szCs w:val="20"/>
          <w:vertAlign w:val="superscript"/>
          <w:lang w:val="hy-AM"/>
        </w:rPr>
        <w:t>վճարողի</w:t>
      </w:r>
      <w:r w:rsidRPr="00FE4A6D">
        <w:rPr>
          <w:rFonts w:ascii="Arial LatArm" w:hAnsi="Arial LatArm"/>
          <w:sz w:val="20"/>
          <w:szCs w:val="20"/>
          <w:vertAlign w:val="superscript"/>
          <w:lang w:val="hy-AM"/>
        </w:rPr>
        <w:t xml:space="preserve"> </w:t>
      </w:r>
      <w:r w:rsidRPr="00FE4A6D">
        <w:rPr>
          <w:rFonts w:ascii="GHEA Grapalat" w:hAnsi="GHEA Grapalat"/>
          <w:sz w:val="20"/>
          <w:szCs w:val="20"/>
          <w:vertAlign w:val="superscript"/>
          <w:lang w:val="hy-AM"/>
        </w:rPr>
        <w:t>հաշվառման</w:t>
      </w:r>
      <w:r w:rsidRPr="00FE4A6D">
        <w:rPr>
          <w:rFonts w:ascii="Arial LatArm" w:hAnsi="Arial LatArm"/>
          <w:sz w:val="20"/>
          <w:szCs w:val="20"/>
          <w:vertAlign w:val="superscript"/>
          <w:lang w:val="hy-AM"/>
        </w:rPr>
        <w:t xml:space="preserve"> </w:t>
      </w:r>
      <w:r w:rsidRPr="00FE4A6D">
        <w:rPr>
          <w:rFonts w:ascii="GHEA Grapalat" w:hAnsi="GHEA Grapalat"/>
          <w:sz w:val="20"/>
          <w:szCs w:val="20"/>
          <w:vertAlign w:val="superscript"/>
          <w:lang w:val="hy-AM"/>
        </w:rPr>
        <w:t>համարը</w:t>
      </w:r>
    </w:p>
    <w:p w14:paraId="40CC94BD" w14:textId="77777777" w:rsidR="00631658" w:rsidRPr="00FE4A6D" w:rsidRDefault="00631658" w:rsidP="00631658">
      <w:pPr>
        <w:jc w:val="both"/>
        <w:rPr>
          <w:rFonts w:ascii="Arial LatArm" w:hAnsi="Arial LatArm"/>
          <w:sz w:val="20"/>
          <w:szCs w:val="20"/>
          <w:u w:val="single"/>
          <w:vertAlign w:val="superscript"/>
          <w:lang w:val="hy-AM"/>
        </w:rPr>
      </w:pPr>
      <w:r w:rsidRPr="00FE4A6D">
        <w:rPr>
          <w:rFonts w:ascii="Arial LatArm" w:hAnsi="Arial LatArm"/>
          <w:sz w:val="20"/>
          <w:szCs w:val="20"/>
          <w:u w:val="single"/>
          <w:vertAlign w:val="superscript"/>
          <w:lang w:val="hy-AM"/>
        </w:rPr>
        <w:tab/>
      </w:r>
      <w:r w:rsidRPr="00FE4A6D">
        <w:rPr>
          <w:rFonts w:ascii="Arial LatArm" w:hAnsi="Arial LatArm"/>
          <w:sz w:val="20"/>
          <w:szCs w:val="20"/>
          <w:u w:val="single"/>
          <w:vertAlign w:val="superscript"/>
          <w:lang w:val="hy-AM"/>
        </w:rPr>
        <w:tab/>
      </w:r>
      <w:r w:rsidRPr="00FE4A6D">
        <w:rPr>
          <w:rFonts w:ascii="Arial LatArm" w:hAnsi="Arial LatArm"/>
          <w:sz w:val="20"/>
          <w:szCs w:val="20"/>
          <w:u w:val="single"/>
          <w:vertAlign w:val="superscript"/>
          <w:lang w:val="hy-AM"/>
        </w:rPr>
        <w:tab/>
      </w:r>
      <w:r w:rsidRPr="00FE4A6D">
        <w:rPr>
          <w:rFonts w:ascii="Arial LatArm" w:hAnsi="Arial LatArm"/>
          <w:sz w:val="20"/>
          <w:szCs w:val="20"/>
          <w:u w:val="single"/>
          <w:vertAlign w:val="superscript"/>
          <w:lang w:val="hy-AM"/>
        </w:rPr>
        <w:tab/>
      </w:r>
      <w:r w:rsidRPr="00FE4A6D">
        <w:rPr>
          <w:rFonts w:ascii="Arial LatArm" w:hAnsi="Arial LatArm"/>
          <w:sz w:val="20"/>
          <w:szCs w:val="20"/>
          <w:u w:val="single"/>
          <w:vertAlign w:val="superscript"/>
          <w:lang w:val="hy-AM"/>
        </w:rPr>
        <w:tab/>
      </w:r>
    </w:p>
    <w:p w14:paraId="0372F034" w14:textId="77777777" w:rsidR="00631658" w:rsidRPr="00FE4A6D" w:rsidRDefault="00631658" w:rsidP="00631658">
      <w:pPr>
        <w:jc w:val="both"/>
        <w:rPr>
          <w:rFonts w:ascii="Arial LatArm" w:hAnsi="Arial LatArm"/>
          <w:sz w:val="20"/>
          <w:szCs w:val="20"/>
          <w:vertAlign w:val="superscript"/>
          <w:lang w:val="hy-AM"/>
        </w:rPr>
      </w:pPr>
      <w:r w:rsidRPr="00FE4A6D">
        <w:rPr>
          <w:rFonts w:ascii="Arial LatArm" w:hAnsi="Arial LatArm"/>
          <w:sz w:val="20"/>
          <w:szCs w:val="20"/>
          <w:vertAlign w:val="superscript"/>
          <w:lang w:val="hy-AM"/>
        </w:rPr>
        <w:t xml:space="preserve">       </w:t>
      </w:r>
      <w:r w:rsidRPr="00FE4A6D">
        <w:rPr>
          <w:rFonts w:ascii="GHEA Grapalat" w:hAnsi="GHEA Grapalat"/>
          <w:sz w:val="20"/>
          <w:szCs w:val="20"/>
          <w:vertAlign w:val="superscript"/>
          <w:lang w:val="hy-AM"/>
        </w:rPr>
        <w:t>ընկերության</w:t>
      </w:r>
      <w:r w:rsidRPr="00FE4A6D">
        <w:rPr>
          <w:rFonts w:ascii="Arial LatArm" w:hAnsi="Arial LatArm"/>
          <w:sz w:val="20"/>
          <w:szCs w:val="20"/>
          <w:vertAlign w:val="superscript"/>
          <w:lang w:val="hy-AM"/>
        </w:rPr>
        <w:t xml:space="preserve"> </w:t>
      </w:r>
      <w:r w:rsidRPr="00FE4A6D">
        <w:rPr>
          <w:rFonts w:ascii="GHEA Grapalat" w:hAnsi="GHEA Grapalat"/>
          <w:sz w:val="20"/>
          <w:szCs w:val="20"/>
          <w:vertAlign w:val="superscript"/>
          <w:lang w:val="hy-AM"/>
        </w:rPr>
        <w:t>տնօրենի</w:t>
      </w:r>
      <w:r w:rsidRPr="00FE4A6D">
        <w:rPr>
          <w:rFonts w:ascii="Arial LatArm" w:hAnsi="Arial LatArm"/>
          <w:sz w:val="20"/>
          <w:szCs w:val="20"/>
          <w:vertAlign w:val="superscript"/>
          <w:lang w:val="hy-AM"/>
        </w:rPr>
        <w:t xml:space="preserve"> </w:t>
      </w:r>
      <w:r w:rsidRPr="00FE4A6D">
        <w:rPr>
          <w:rFonts w:ascii="GHEA Grapalat" w:hAnsi="GHEA Grapalat"/>
          <w:sz w:val="20"/>
          <w:szCs w:val="20"/>
          <w:vertAlign w:val="superscript"/>
          <w:lang w:val="hy-AM"/>
        </w:rPr>
        <w:t>անունը</w:t>
      </w:r>
      <w:r w:rsidRPr="00FE4A6D">
        <w:rPr>
          <w:rFonts w:ascii="Arial LatArm" w:hAnsi="Arial LatArm"/>
          <w:sz w:val="20"/>
          <w:szCs w:val="20"/>
          <w:vertAlign w:val="superscript"/>
          <w:lang w:val="hy-AM"/>
        </w:rPr>
        <w:t xml:space="preserve">, </w:t>
      </w:r>
      <w:r w:rsidRPr="00FE4A6D">
        <w:rPr>
          <w:rFonts w:ascii="GHEA Grapalat" w:hAnsi="GHEA Grapalat"/>
          <w:sz w:val="20"/>
          <w:szCs w:val="20"/>
          <w:vertAlign w:val="superscript"/>
          <w:lang w:val="hy-AM"/>
        </w:rPr>
        <w:t>ազգանունը</w:t>
      </w:r>
      <w:r w:rsidRPr="00FE4A6D">
        <w:rPr>
          <w:rFonts w:ascii="Arial LatArm" w:hAnsi="Arial LatArm"/>
          <w:sz w:val="20"/>
          <w:szCs w:val="20"/>
          <w:vertAlign w:val="superscript"/>
          <w:lang w:val="hy-AM"/>
        </w:rPr>
        <w:t xml:space="preserve"> </w:t>
      </w:r>
      <w:r w:rsidRPr="00FE4A6D">
        <w:rPr>
          <w:rFonts w:ascii="GHEA Grapalat" w:hAnsi="GHEA Grapalat"/>
          <w:sz w:val="20"/>
          <w:szCs w:val="20"/>
          <w:vertAlign w:val="superscript"/>
          <w:lang w:val="hy-AM"/>
        </w:rPr>
        <w:t>և</w:t>
      </w:r>
      <w:r w:rsidRPr="00FE4A6D">
        <w:rPr>
          <w:rFonts w:ascii="Arial LatArm" w:hAnsi="Arial LatArm"/>
          <w:sz w:val="20"/>
          <w:szCs w:val="20"/>
          <w:vertAlign w:val="superscript"/>
          <w:lang w:val="hy-AM"/>
        </w:rPr>
        <w:t xml:space="preserve"> </w:t>
      </w:r>
      <w:r w:rsidRPr="00FE4A6D">
        <w:rPr>
          <w:rFonts w:ascii="GHEA Grapalat" w:hAnsi="GHEA Grapalat"/>
          <w:sz w:val="20"/>
          <w:szCs w:val="20"/>
          <w:vertAlign w:val="superscript"/>
          <w:lang w:val="hy-AM"/>
        </w:rPr>
        <w:t>ստորագրությունը</w:t>
      </w:r>
    </w:p>
    <w:p w14:paraId="6B75B0B0" w14:textId="77777777" w:rsidR="00631658" w:rsidRPr="00FE4A6D" w:rsidRDefault="00631658" w:rsidP="00631658">
      <w:pPr>
        <w:jc w:val="both"/>
        <w:rPr>
          <w:rFonts w:ascii="Arial LatArm" w:hAnsi="Arial LatArm"/>
          <w:sz w:val="20"/>
          <w:szCs w:val="20"/>
          <w:lang w:val="hy-AM"/>
        </w:rPr>
      </w:pPr>
      <w:r w:rsidRPr="00FE4A6D">
        <w:rPr>
          <w:rFonts w:ascii="GHEA Grapalat" w:hAnsi="GHEA Grapalat"/>
          <w:sz w:val="20"/>
          <w:szCs w:val="20"/>
          <w:lang w:val="hy-AM"/>
        </w:rPr>
        <w:t>Կ</w:t>
      </w:r>
      <w:r w:rsidRPr="00FE4A6D">
        <w:rPr>
          <w:rFonts w:ascii="Arial LatArm" w:hAnsi="Arial LatArm"/>
          <w:sz w:val="20"/>
          <w:szCs w:val="20"/>
          <w:lang w:val="hy-AM"/>
        </w:rPr>
        <w:t>.</w:t>
      </w:r>
      <w:r w:rsidRPr="00FE4A6D">
        <w:rPr>
          <w:rFonts w:ascii="GHEA Grapalat" w:hAnsi="GHEA Grapalat"/>
          <w:sz w:val="20"/>
          <w:szCs w:val="20"/>
          <w:lang w:val="hy-AM"/>
        </w:rPr>
        <w:t>Տ</w:t>
      </w:r>
    </w:p>
    <w:p w14:paraId="1D0839D0" w14:textId="77777777" w:rsidR="00631658" w:rsidRPr="00FE4A6D" w:rsidRDefault="00631658" w:rsidP="00631658">
      <w:pPr>
        <w:jc w:val="both"/>
        <w:rPr>
          <w:rFonts w:ascii="Arial LatArm" w:hAnsi="Arial LatArm"/>
          <w:sz w:val="20"/>
          <w:szCs w:val="20"/>
          <w:lang w:val="hy-AM"/>
        </w:rPr>
      </w:pPr>
    </w:p>
    <w:p w14:paraId="5F9EAD5D" w14:textId="77777777" w:rsidR="00631658" w:rsidRPr="00FE4A6D" w:rsidRDefault="00631658" w:rsidP="00631658">
      <w:pPr>
        <w:jc w:val="both"/>
        <w:rPr>
          <w:rFonts w:ascii="Arial LatArm" w:hAnsi="Arial LatArm"/>
          <w:sz w:val="20"/>
          <w:szCs w:val="20"/>
          <w:lang w:val="hy-AM"/>
        </w:rPr>
      </w:pPr>
      <w:r w:rsidRPr="00FE4A6D">
        <w:rPr>
          <w:rFonts w:ascii="GHEA Grapalat" w:hAnsi="GHEA Grapalat"/>
          <w:sz w:val="20"/>
          <w:szCs w:val="20"/>
          <w:lang w:val="hy-AM"/>
        </w:rPr>
        <w:t>Օր</w:t>
      </w:r>
      <w:r w:rsidRPr="00FE4A6D">
        <w:rPr>
          <w:rFonts w:ascii="Arial LatArm" w:hAnsi="Arial LatArm"/>
          <w:sz w:val="20"/>
          <w:szCs w:val="20"/>
          <w:lang w:val="hy-AM"/>
        </w:rPr>
        <w:t>/</w:t>
      </w:r>
      <w:r w:rsidRPr="00FE4A6D">
        <w:rPr>
          <w:rFonts w:ascii="GHEA Grapalat" w:hAnsi="GHEA Grapalat"/>
          <w:sz w:val="20"/>
          <w:szCs w:val="20"/>
          <w:lang w:val="hy-AM"/>
        </w:rPr>
        <w:t>ամիս</w:t>
      </w:r>
      <w:r w:rsidRPr="00FE4A6D">
        <w:rPr>
          <w:rFonts w:ascii="Arial LatArm" w:hAnsi="Arial LatArm"/>
          <w:sz w:val="20"/>
          <w:szCs w:val="20"/>
          <w:lang w:val="hy-AM"/>
        </w:rPr>
        <w:t>/</w:t>
      </w:r>
      <w:r w:rsidRPr="00FE4A6D">
        <w:rPr>
          <w:rFonts w:ascii="GHEA Grapalat" w:hAnsi="GHEA Grapalat"/>
          <w:sz w:val="20"/>
          <w:szCs w:val="20"/>
          <w:lang w:val="hy-AM"/>
        </w:rPr>
        <w:t>տարի</w:t>
      </w:r>
    </w:p>
    <w:p w14:paraId="656DA997" w14:textId="77777777" w:rsidR="00631658" w:rsidRPr="00FE4A6D" w:rsidRDefault="00631658" w:rsidP="00631658">
      <w:pPr>
        <w:jc w:val="center"/>
        <w:rPr>
          <w:rFonts w:ascii="Arial LatArm" w:hAnsi="Arial LatArm" w:cs="GHEA Grapalat"/>
          <w:sz w:val="20"/>
          <w:szCs w:val="20"/>
          <w:lang w:val="hy-AM"/>
        </w:rPr>
      </w:pPr>
    </w:p>
    <w:p w14:paraId="3B0FF9C5" w14:textId="77777777" w:rsidR="00631658" w:rsidRPr="00FE4A6D" w:rsidRDefault="00631658" w:rsidP="00631658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rial LatArm" w:hAnsi="Arial LatArm" w:cs="Sylfaen"/>
          <w:i/>
          <w:sz w:val="20"/>
          <w:szCs w:val="20"/>
          <w:lang w:val="hy-AM"/>
        </w:rPr>
      </w:pPr>
      <w:r w:rsidRPr="00FE4A6D">
        <w:rPr>
          <w:rFonts w:ascii="Arial LatArm" w:hAnsi="Arial LatArm" w:cs="Sylfaen"/>
          <w:i/>
          <w:sz w:val="20"/>
          <w:szCs w:val="20"/>
          <w:lang w:val="hy-AM"/>
        </w:rPr>
        <w:t xml:space="preserve">* </w:t>
      </w:r>
      <w:r w:rsidRPr="00FE4A6D">
        <w:rPr>
          <w:rFonts w:ascii="GHEA Grapalat" w:hAnsi="GHEA Grapalat"/>
          <w:i/>
          <w:sz w:val="20"/>
          <w:szCs w:val="20"/>
          <w:lang w:val="hy-AM"/>
        </w:rPr>
        <w:t>լրացվում</w:t>
      </w:r>
      <w:r w:rsidRPr="00FE4A6D">
        <w:rPr>
          <w:rFonts w:ascii="Arial LatArm" w:hAnsi="Arial LatArm"/>
          <w:i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i/>
          <w:sz w:val="20"/>
          <w:szCs w:val="20"/>
          <w:lang w:val="hy-AM"/>
        </w:rPr>
        <w:t>է</w:t>
      </w:r>
      <w:r w:rsidRPr="00FE4A6D">
        <w:rPr>
          <w:rFonts w:ascii="Arial LatArm" w:hAnsi="Arial LatArm"/>
          <w:i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i/>
          <w:sz w:val="20"/>
          <w:szCs w:val="20"/>
          <w:lang w:val="hy-AM"/>
        </w:rPr>
        <w:t>հանձնաժողովի</w:t>
      </w:r>
      <w:r w:rsidRPr="00FE4A6D">
        <w:rPr>
          <w:rFonts w:ascii="Arial LatArm" w:hAnsi="Arial LatArm"/>
          <w:i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i/>
          <w:sz w:val="20"/>
          <w:szCs w:val="20"/>
          <w:lang w:val="hy-AM"/>
        </w:rPr>
        <w:t>քարտուղարի</w:t>
      </w:r>
      <w:r w:rsidRPr="00FE4A6D">
        <w:rPr>
          <w:rFonts w:ascii="Arial LatArm" w:hAnsi="Arial LatArm"/>
          <w:i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i/>
          <w:sz w:val="20"/>
          <w:szCs w:val="20"/>
          <w:lang w:val="hy-AM"/>
        </w:rPr>
        <w:t>կողմից</w:t>
      </w:r>
      <w:r w:rsidRPr="00FE4A6D">
        <w:rPr>
          <w:rFonts w:ascii="Arial LatArm" w:hAnsi="Arial LatArm"/>
          <w:i/>
          <w:sz w:val="20"/>
          <w:szCs w:val="20"/>
          <w:lang w:val="hy-AM"/>
        </w:rPr>
        <w:t xml:space="preserve">` </w:t>
      </w:r>
      <w:r w:rsidRPr="00FE4A6D">
        <w:rPr>
          <w:rFonts w:ascii="GHEA Grapalat" w:hAnsi="GHEA Grapalat"/>
          <w:i/>
          <w:sz w:val="20"/>
          <w:szCs w:val="20"/>
          <w:lang w:val="hy-AM"/>
        </w:rPr>
        <w:t>մինչև</w:t>
      </w:r>
      <w:r w:rsidRPr="00FE4A6D">
        <w:rPr>
          <w:rFonts w:ascii="Arial LatArm" w:hAnsi="Arial LatArm"/>
          <w:i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i/>
          <w:sz w:val="20"/>
          <w:szCs w:val="20"/>
          <w:lang w:val="hy-AM"/>
        </w:rPr>
        <w:t>հրավերը</w:t>
      </w:r>
      <w:r w:rsidRPr="00FE4A6D">
        <w:rPr>
          <w:rFonts w:ascii="Arial LatArm" w:hAnsi="Arial LatArm"/>
          <w:i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i/>
          <w:sz w:val="20"/>
          <w:szCs w:val="20"/>
          <w:lang w:val="hy-AM"/>
        </w:rPr>
        <w:t>տեղեկագրում</w:t>
      </w:r>
      <w:r w:rsidRPr="00FE4A6D">
        <w:rPr>
          <w:rFonts w:ascii="Arial LatArm" w:hAnsi="Arial LatArm"/>
          <w:i/>
          <w:sz w:val="20"/>
          <w:szCs w:val="20"/>
          <w:lang w:val="hy-AM"/>
        </w:rPr>
        <w:t xml:space="preserve"> </w:t>
      </w:r>
      <w:r w:rsidRPr="00FE4A6D">
        <w:rPr>
          <w:rFonts w:ascii="GHEA Grapalat" w:hAnsi="GHEA Grapalat"/>
          <w:i/>
          <w:sz w:val="20"/>
          <w:szCs w:val="20"/>
          <w:lang w:val="hy-AM"/>
        </w:rPr>
        <w:t>հրապարակելը</w:t>
      </w:r>
      <w:r w:rsidRPr="00FE4A6D">
        <w:rPr>
          <w:rFonts w:ascii="Arial LatArm" w:hAnsi="Arial LatArm"/>
          <w:i/>
          <w:sz w:val="20"/>
          <w:szCs w:val="20"/>
          <w:lang w:val="hy-AM"/>
        </w:rPr>
        <w:t>:</w:t>
      </w:r>
    </w:p>
    <w:p w14:paraId="6EEDD454" w14:textId="77777777" w:rsidR="00631658" w:rsidRPr="00FE4A6D" w:rsidRDefault="00631658" w:rsidP="00631658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rial LatArm" w:hAnsi="Arial LatArm" w:cs="Sylfaen"/>
          <w:i/>
          <w:sz w:val="16"/>
          <w:szCs w:val="16"/>
          <w:lang w:val="hy-AM"/>
        </w:rPr>
      </w:pPr>
    </w:p>
    <w:p w14:paraId="34F78B95" w14:textId="77777777" w:rsidR="00631658" w:rsidRPr="00FE4A6D" w:rsidRDefault="00631658" w:rsidP="00631658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rial LatArm" w:hAnsi="Arial LatArm" w:cs="Sylfaen"/>
          <w:i/>
          <w:sz w:val="16"/>
          <w:szCs w:val="16"/>
          <w:lang w:val="hy-AM"/>
        </w:rPr>
      </w:pPr>
    </w:p>
    <w:p w14:paraId="17B2B0B8" w14:textId="77777777" w:rsidR="00334B2F" w:rsidRPr="00FE4A6D" w:rsidRDefault="00631658" w:rsidP="00334B2F">
      <w:pPr>
        <w:pStyle w:val="31"/>
        <w:spacing w:line="240" w:lineRule="auto"/>
        <w:jc w:val="right"/>
        <w:rPr>
          <w:rFonts w:ascii="Arial LatArm" w:hAnsi="Arial LatArm"/>
          <w:b/>
          <w:lang w:val="hy-AM"/>
        </w:rPr>
      </w:pPr>
      <w:r w:rsidRPr="00FE4A6D">
        <w:rPr>
          <w:rFonts w:ascii="Arial LatArm" w:hAnsi="Arial LatArm"/>
          <w:b/>
          <w:lang w:val="hy-AM"/>
        </w:rPr>
        <w:br w:type="page"/>
      </w:r>
    </w:p>
    <w:tbl>
      <w:tblPr>
        <w:tblpPr w:leftFromText="180" w:rightFromText="180" w:vertAnchor="page" w:horzAnchor="margin" w:tblpXSpec="center" w:tblpY="1003"/>
        <w:tblW w:w="10980" w:type="dxa"/>
        <w:tblLook w:val="0000" w:firstRow="0" w:lastRow="0" w:firstColumn="0" w:lastColumn="0" w:noHBand="0" w:noVBand="0"/>
      </w:tblPr>
      <w:tblGrid>
        <w:gridCol w:w="5616"/>
        <w:gridCol w:w="5364"/>
      </w:tblGrid>
      <w:tr w:rsidR="00334B2F" w:rsidRPr="00FE4A6D" w14:paraId="391C0695" w14:textId="77777777" w:rsidTr="00CB0ADE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3D32314D" w14:textId="77777777" w:rsidR="00334B2F" w:rsidRPr="00FE4A6D" w:rsidRDefault="00334B2F" w:rsidP="00CB0ADE">
            <w:pPr>
              <w:rPr>
                <w:rFonts w:ascii="Arial LatArm" w:hAnsi="Arial LatArm" w:cs="Sylfaen"/>
                <w:b/>
                <w:bCs/>
                <w:sz w:val="20"/>
                <w:szCs w:val="20"/>
                <w:lang w:val="hy-AM"/>
              </w:rPr>
            </w:pPr>
            <w:r w:rsidRPr="00FE4A6D">
              <w:rPr>
                <w:rFonts w:ascii="Arial LatArm" w:hAnsi="Arial LatArm" w:cs="Sylfaen"/>
                <w:sz w:val="20"/>
                <w:szCs w:val="20"/>
              </w:rPr>
              <w:lastRenderedPageBreak/>
              <w:t xml:space="preserve">1.                                                              </w:t>
            </w:r>
            <w:r w:rsidRPr="00FE4A6D">
              <w:rPr>
                <w:rFonts w:ascii="GHEA Grapalat" w:hAnsi="GHEA Grapalat" w:cs="Sylfaen"/>
                <w:b/>
                <w:bCs/>
                <w:sz w:val="20"/>
                <w:szCs w:val="20"/>
              </w:rPr>
              <w:t>ՎՃԱՐՄԱՆ</w:t>
            </w:r>
            <w:r w:rsidRPr="00FE4A6D">
              <w:rPr>
                <w:rFonts w:ascii="Arial LatArm" w:hAnsi="Arial LatArm" w:cs="Arial"/>
                <w:b/>
                <w:bCs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 w:cs="Sylfaen"/>
                <w:b/>
                <w:bCs/>
                <w:sz w:val="20"/>
                <w:szCs w:val="20"/>
              </w:rPr>
              <w:t>ՊԱՀԱՆՋԱԳԻՐ</w:t>
            </w:r>
            <w:r w:rsidRPr="00FE4A6D">
              <w:rPr>
                <w:rFonts w:ascii="Arial LatArm" w:hAnsi="Arial LatArm" w:cs="Sylfaen"/>
                <w:b/>
                <w:bCs/>
                <w:sz w:val="20"/>
                <w:szCs w:val="20"/>
              </w:rPr>
              <w:t xml:space="preserve">* </w:t>
            </w:r>
          </w:p>
          <w:p w14:paraId="499A2220" w14:textId="77777777" w:rsidR="00334B2F" w:rsidRPr="00FE4A6D" w:rsidRDefault="00334B2F" w:rsidP="00CB0ADE">
            <w:pPr>
              <w:jc w:val="center"/>
              <w:rPr>
                <w:rFonts w:ascii="Arial LatArm" w:hAnsi="Arial LatArm" w:cs="Arial"/>
                <w:bCs/>
                <w:i/>
                <w:sz w:val="20"/>
                <w:szCs w:val="20"/>
              </w:rPr>
            </w:pPr>
          </w:p>
        </w:tc>
      </w:tr>
      <w:tr w:rsidR="00334B2F" w:rsidRPr="00FE4A6D" w14:paraId="315547EC" w14:textId="77777777" w:rsidTr="00CB0ADE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03355D9F" w14:textId="77777777" w:rsidR="00334B2F" w:rsidRPr="00FE4A6D" w:rsidRDefault="00334B2F" w:rsidP="00CB0ADE">
            <w:pPr>
              <w:rPr>
                <w:rFonts w:ascii="Arial LatArm" w:hAnsi="Arial LatArm" w:cs="Sylfaen"/>
                <w:sz w:val="20"/>
                <w:szCs w:val="20"/>
                <w:lang w:val="hy-AM"/>
              </w:rPr>
            </w:pP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>2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>.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Թիվ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</w:p>
        </w:tc>
      </w:tr>
      <w:tr w:rsidR="00334B2F" w:rsidRPr="00FE4A6D" w14:paraId="4C08C2E8" w14:textId="77777777" w:rsidTr="00CB0ADE">
        <w:trPr>
          <w:trHeight w:val="349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2FB4F431" w14:textId="77777777" w:rsidR="00334B2F" w:rsidRPr="00FE4A6D" w:rsidRDefault="00334B2F" w:rsidP="00CB0ADE">
            <w:pPr>
              <w:rPr>
                <w:rFonts w:ascii="Arial LatArm" w:hAnsi="Arial LatArm" w:cs="Sylfaen"/>
                <w:sz w:val="20"/>
                <w:szCs w:val="20"/>
              </w:rPr>
            </w:pP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>3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 xml:space="preserve">.                                                         </w:t>
            </w:r>
            <w:r w:rsidRPr="00FE4A6D">
              <w:rPr>
                <w:rFonts w:ascii="GHEA Grapalat" w:hAnsi="GHEA Grapalat" w:cs="Sylfaen"/>
                <w:sz w:val="20"/>
                <w:szCs w:val="20"/>
              </w:rPr>
              <w:t>Ներկայացման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</w:rPr>
              <w:t>ամսաթիվը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` </w:t>
            </w:r>
            <w:r w:rsidRPr="00FE4A6D">
              <w:rPr>
                <w:rFonts w:ascii="Arial LatArm" w:hAnsi="Arial LatArm" w:cs="Tahoma"/>
                <w:color w:val="000000"/>
                <w:sz w:val="20"/>
                <w:szCs w:val="20"/>
              </w:rPr>
              <w:t xml:space="preserve">"___" </w:t>
            </w:r>
            <w:r w:rsidRPr="00FE4A6D">
              <w:rPr>
                <w:rFonts w:ascii="Arial LatArm" w:hAnsi="Arial LatArm" w:cs="Sylfaen"/>
                <w:color w:val="000000"/>
                <w:sz w:val="20"/>
                <w:szCs w:val="20"/>
              </w:rPr>
              <w:t xml:space="preserve">___ </w:t>
            </w:r>
            <w:r w:rsidRPr="00FE4A6D">
              <w:rPr>
                <w:rFonts w:ascii="Arial LatArm" w:hAnsi="Arial LatArm" w:cs="Tahoma"/>
                <w:color w:val="000000"/>
                <w:sz w:val="20"/>
                <w:szCs w:val="20"/>
              </w:rPr>
              <w:t>20___</w:t>
            </w:r>
            <w:r w:rsidRPr="00FE4A6D">
              <w:rPr>
                <w:rFonts w:ascii="GHEA Grapalat" w:hAnsi="GHEA Grapalat" w:cs="Sylfaen"/>
                <w:color w:val="000000"/>
                <w:sz w:val="20"/>
                <w:szCs w:val="20"/>
              </w:rPr>
              <w:t>թ</w:t>
            </w:r>
            <w:r w:rsidRPr="00FE4A6D">
              <w:rPr>
                <w:rFonts w:ascii="Arial LatArm" w:hAnsi="Arial LatArm" w:cs="Sylfaen"/>
                <w:color w:val="000000"/>
                <w:sz w:val="20"/>
                <w:szCs w:val="20"/>
              </w:rPr>
              <w:t>.</w:t>
            </w:r>
          </w:p>
        </w:tc>
      </w:tr>
      <w:tr w:rsidR="00334B2F" w:rsidRPr="00FE4A6D" w14:paraId="7716F5F8" w14:textId="77777777" w:rsidTr="00CB0ADE">
        <w:trPr>
          <w:trHeight w:val="345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072A2696" w14:textId="77777777" w:rsidR="00334B2F" w:rsidRPr="00FE4A6D" w:rsidRDefault="00334B2F" w:rsidP="00CB0ADE">
            <w:pPr>
              <w:rPr>
                <w:rFonts w:ascii="Arial LatArm" w:hAnsi="Arial LatArm" w:cs="Arial"/>
                <w:sz w:val="20"/>
                <w:szCs w:val="20"/>
              </w:rPr>
            </w:pP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>4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 xml:space="preserve">.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Վճարողի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անվանումը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>,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կամ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անուն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ազգանուն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>(</w:t>
            </w:r>
            <w:r w:rsidRPr="00FE4A6D">
              <w:rPr>
                <w:rFonts w:ascii="GHEA Grapalat" w:hAnsi="GHEA Grapalat" w:cs="Sylfaen"/>
                <w:sz w:val="20"/>
                <w:szCs w:val="20"/>
              </w:rPr>
              <w:t>Ընկերություն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 xml:space="preserve"> 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>`</w:t>
            </w:r>
          </w:p>
        </w:tc>
      </w:tr>
      <w:tr w:rsidR="00334B2F" w:rsidRPr="00FE4A6D" w14:paraId="2EED637E" w14:textId="77777777" w:rsidTr="00CB0ADE">
        <w:trPr>
          <w:trHeight w:val="361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46E7351D" w14:textId="77777777" w:rsidR="00334B2F" w:rsidRPr="00FE4A6D" w:rsidRDefault="00334B2F" w:rsidP="00CB0ADE">
            <w:pPr>
              <w:rPr>
                <w:rFonts w:ascii="Arial LatArm" w:hAnsi="Arial LatArm" w:cs="Arial"/>
                <w:sz w:val="20"/>
                <w:szCs w:val="20"/>
              </w:rPr>
            </w:pP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>5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 xml:space="preserve">. </w:t>
            </w:r>
            <w:r w:rsidRPr="00FE4A6D">
              <w:rPr>
                <w:rFonts w:ascii="GHEA Grapalat" w:hAnsi="GHEA Grapalat" w:cs="Sylfaen"/>
                <w:sz w:val="20"/>
                <w:szCs w:val="20"/>
              </w:rPr>
              <w:t>Վճարողի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ն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սպասարկող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Ֆինանսական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կազմակերպություն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>(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</w:rPr>
              <w:t>բանկ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>)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>`</w:t>
            </w:r>
          </w:p>
        </w:tc>
      </w:tr>
      <w:tr w:rsidR="00334B2F" w:rsidRPr="00FE4A6D" w14:paraId="1EC2526E" w14:textId="77777777" w:rsidTr="00CB0ADE">
        <w:trPr>
          <w:trHeight w:val="43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640E96F6" w14:textId="77777777" w:rsidR="00334B2F" w:rsidRPr="00FE4A6D" w:rsidRDefault="00334B2F" w:rsidP="00CB0ADE">
            <w:pPr>
              <w:rPr>
                <w:rFonts w:ascii="Arial LatArm" w:hAnsi="Arial LatArm" w:cs="Arial"/>
                <w:sz w:val="20"/>
                <w:szCs w:val="20"/>
              </w:rPr>
            </w:pP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>6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 xml:space="preserve">. </w:t>
            </w:r>
            <w:r w:rsidRPr="00FE4A6D">
              <w:rPr>
                <w:rFonts w:ascii="GHEA Grapalat" w:hAnsi="GHEA Grapalat" w:cs="Sylfaen"/>
                <w:sz w:val="20"/>
                <w:szCs w:val="20"/>
              </w:rPr>
              <w:t>Վճարողի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</w:rPr>
              <w:t>հաշվի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</w:rPr>
              <w:t>համարը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>`</w:t>
            </w:r>
          </w:p>
        </w:tc>
      </w:tr>
      <w:tr w:rsidR="00334B2F" w:rsidRPr="00FE4A6D" w14:paraId="1868C5D9" w14:textId="77777777" w:rsidTr="00CB0ADE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1FE1117E" w14:textId="77777777" w:rsidR="00334B2F" w:rsidRPr="00FE4A6D" w:rsidRDefault="00334B2F" w:rsidP="00CB0ADE">
            <w:pPr>
              <w:rPr>
                <w:rFonts w:ascii="Arial LatArm" w:hAnsi="Arial LatArm" w:cs="Arial"/>
                <w:sz w:val="20"/>
                <w:szCs w:val="20"/>
              </w:rPr>
            </w:pP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>7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 xml:space="preserve">. </w:t>
            </w:r>
            <w:r w:rsidRPr="00FE4A6D">
              <w:rPr>
                <w:rFonts w:ascii="GHEA Grapalat" w:hAnsi="GHEA Grapalat" w:cs="Sylfaen"/>
                <w:sz w:val="20"/>
                <w:szCs w:val="20"/>
              </w:rPr>
              <w:t>Վճարողի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</w:rPr>
              <w:t>ՀՎՀՀ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>`</w:t>
            </w:r>
          </w:p>
        </w:tc>
      </w:tr>
      <w:tr w:rsidR="00334B2F" w:rsidRPr="00FE4A6D" w14:paraId="32722BE0" w14:textId="77777777" w:rsidTr="00CB0ADE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067ADCB8" w14:textId="77777777" w:rsidR="00334B2F" w:rsidRPr="00FE4A6D" w:rsidRDefault="00334B2F" w:rsidP="00CB0ADE">
            <w:pPr>
              <w:rPr>
                <w:rFonts w:ascii="Arial LatArm" w:hAnsi="Arial LatArm" w:cs="Arial"/>
                <w:sz w:val="20"/>
                <w:szCs w:val="20"/>
              </w:rPr>
            </w:pP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>8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 xml:space="preserve">. </w:t>
            </w:r>
            <w:r w:rsidRPr="00FE4A6D">
              <w:rPr>
                <w:rFonts w:ascii="GHEA Grapalat" w:hAnsi="GHEA Grapalat" w:cs="Sylfaen"/>
                <w:sz w:val="20"/>
                <w:szCs w:val="20"/>
              </w:rPr>
              <w:t>Վճարողի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</w:rPr>
              <w:t>ՀԾՀ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>`</w:t>
            </w:r>
          </w:p>
        </w:tc>
      </w:tr>
      <w:tr w:rsidR="00946D69" w:rsidRPr="00FE4A6D" w14:paraId="5A2B06A9" w14:textId="77777777" w:rsidTr="00DB31FA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610A1095" w14:textId="6FF83594" w:rsidR="00946D69" w:rsidRPr="00EE5178" w:rsidRDefault="00946D69" w:rsidP="00EE5178">
            <w:pPr>
              <w:spacing w:line="360" w:lineRule="auto"/>
              <w:jc w:val="center"/>
              <w:rPr>
                <w:rFonts w:ascii="Sylfaen" w:hAnsi="Sylfaen"/>
                <w:i/>
                <w:iCs/>
                <w:sz w:val="20"/>
                <w:szCs w:val="20"/>
                <w:lang w:val="af-ZA"/>
              </w:rPr>
            </w:pPr>
            <w:r w:rsidRPr="00EE5178">
              <w:rPr>
                <w:rFonts w:ascii="Arial LatArm" w:hAnsi="Arial LatArm" w:cs="Sylfaen"/>
                <w:sz w:val="20"/>
                <w:szCs w:val="20"/>
                <w:lang w:val="hy-AM"/>
              </w:rPr>
              <w:t>9</w:t>
            </w:r>
            <w:r w:rsidRPr="00EE5178">
              <w:rPr>
                <w:rFonts w:ascii="Arial LatArm" w:hAnsi="Arial LatArm" w:cs="Sylfaen"/>
                <w:sz w:val="20"/>
                <w:szCs w:val="20"/>
              </w:rPr>
              <w:t xml:space="preserve">. </w:t>
            </w:r>
            <w:r w:rsidRPr="00EE5178">
              <w:rPr>
                <w:rFonts w:ascii="Sylfaen" w:hAnsi="Sylfaen" w:cs="Sylfaen"/>
                <w:sz w:val="20"/>
                <w:szCs w:val="20"/>
              </w:rPr>
              <w:t>Շահառու</w:t>
            </w:r>
            <w:r w:rsidRPr="00EE5178">
              <w:rPr>
                <w:rFonts w:ascii="Sylfaen" w:hAnsi="Sylfaen" w:cs="Sylfaen"/>
                <w:sz w:val="20"/>
                <w:szCs w:val="20"/>
                <w:lang w:val="hy-AM"/>
              </w:rPr>
              <w:t>ի</w:t>
            </w:r>
            <w:r w:rsidRPr="00EE5178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 </w:t>
            </w:r>
            <w:r w:rsidRPr="00EE5178">
              <w:rPr>
                <w:rFonts w:ascii="Sylfaen" w:hAnsi="Sylfaen" w:cs="Sylfaen"/>
                <w:sz w:val="20"/>
                <w:szCs w:val="20"/>
                <w:lang w:val="hy-AM"/>
              </w:rPr>
              <w:t>անվանումը</w:t>
            </w:r>
            <w:r w:rsidRPr="00EE5178">
              <w:rPr>
                <w:rFonts w:ascii="Arial LatArm" w:hAnsi="Arial LatArm" w:cs="Sylfaen"/>
                <w:sz w:val="20"/>
                <w:szCs w:val="20"/>
              </w:rPr>
              <w:t>,</w:t>
            </w:r>
            <w:r w:rsidRPr="00EE5178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EE5178">
              <w:rPr>
                <w:rFonts w:ascii="Sylfaen" w:hAnsi="Sylfaen" w:cs="Sylfaen"/>
                <w:sz w:val="20"/>
                <w:szCs w:val="20"/>
                <w:lang w:val="hy-AM"/>
              </w:rPr>
              <w:t>կամ</w:t>
            </w:r>
            <w:r w:rsidRPr="00EE5178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EE5178">
              <w:rPr>
                <w:rFonts w:ascii="Sylfaen" w:hAnsi="Sylfaen" w:cs="Sylfaen"/>
                <w:sz w:val="20"/>
                <w:szCs w:val="20"/>
                <w:lang w:val="hy-AM"/>
              </w:rPr>
              <w:t>անուն</w:t>
            </w:r>
            <w:r w:rsidRPr="00EE5178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EE5178">
              <w:rPr>
                <w:rFonts w:ascii="Sylfaen" w:hAnsi="Sylfaen" w:cs="Sylfaen"/>
                <w:sz w:val="20"/>
                <w:szCs w:val="20"/>
                <w:lang w:val="hy-AM"/>
              </w:rPr>
              <w:t>ազգանուն</w:t>
            </w:r>
            <w:r w:rsidRPr="00EE5178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EE5178">
              <w:rPr>
                <w:rFonts w:ascii="Arial LatArm" w:hAnsi="Arial LatArm" w:cs="Arial"/>
                <w:sz w:val="20"/>
                <w:szCs w:val="20"/>
              </w:rPr>
              <w:t xml:space="preserve">` </w:t>
            </w:r>
            <w:r w:rsidRPr="00EE5178">
              <w:rPr>
                <w:rFonts w:ascii="Arial LatArm" w:hAnsi="Arial LatArm" w:cs="Sylfaen"/>
              </w:rPr>
              <w:t xml:space="preserve"> </w:t>
            </w:r>
            <w:r w:rsidR="00EE5178" w:rsidRPr="00CE7502">
              <w:rPr>
                <w:rStyle w:val="aff7"/>
                <w:rFonts w:ascii="Sylfaen" w:hAnsi="Sylfaen"/>
                <w:sz w:val="20"/>
                <w:szCs w:val="20"/>
                <w:lang w:val="af-ZA"/>
              </w:rPr>
              <w:t xml:space="preserve">&lt;&lt; </w:t>
            </w:r>
            <w:r w:rsidR="00EE5178" w:rsidRPr="00CE7502">
              <w:rPr>
                <w:rFonts w:ascii="Sylfaen" w:hAnsi="Sylfaen"/>
                <w:sz w:val="20"/>
                <w:szCs w:val="20"/>
                <w:lang w:val="hy-AM"/>
              </w:rPr>
              <w:t xml:space="preserve">Աբովյանի </w:t>
            </w:r>
            <w:r w:rsidR="00F12339">
              <w:rPr>
                <w:rFonts w:ascii="Sylfaen" w:hAnsi="Sylfaen"/>
                <w:sz w:val="20"/>
                <w:szCs w:val="20"/>
              </w:rPr>
              <w:t xml:space="preserve">թիվ 7 </w:t>
            </w:r>
            <w:r w:rsidR="00EE5178" w:rsidRPr="00CE7502">
              <w:rPr>
                <w:rFonts w:ascii="Sylfaen" w:hAnsi="Sylfaen"/>
                <w:sz w:val="20"/>
                <w:szCs w:val="20"/>
                <w:lang w:val="hy-AM"/>
              </w:rPr>
              <w:t>հիմնական դպրոց</w:t>
            </w:r>
            <w:r w:rsidR="00EE5178" w:rsidRPr="00CE7502">
              <w:rPr>
                <w:rStyle w:val="aff7"/>
                <w:rFonts w:ascii="Sylfaen" w:hAnsi="Sylfaen"/>
                <w:sz w:val="20"/>
                <w:szCs w:val="20"/>
                <w:lang w:val="af-ZA"/>
              </w:rPr>
              <w:t xml:space="preserve"> &gt;&gt;ՊՈԱԿ </w:t>
            </w:r>
          </w:p>
        </w:tc>
      </w:tr>
      <w:tr w:rsidR="00946D69" w:rsidRPr="00FE4A6D" w14:paraId="2B0607E9" w14:textId="77777777" w:rsidTr="00CB0ADE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3FAB55C4" w14:textId="77777777" w:rsidR="00946D69" w:rsidRPr="00FE4A6D" w:rsidRDefault="00946D69" w:rsidP="00946D69">
            <w:pPr>
              <w:rPr>
                <w:rFonts w:ascii="Arial LatArm" w:hAnsi="Arial LatArm" w:cs="Sylfaen"/>
                <w:sz w:val="20"/>
                <w:szCs w:val="20"/>
                <w:lang w:val="ru-RU"/>
              </w:rPr>
            </w:pPr>
            <w:r w:rsidRPr="00FE4A6D">
              <w:rPr>
                <w:rFonts w:ascii="Arial LatArm" w:hAnsi="Arial LatArm" w:cs="Sylfaen"/>
                <w:sz w:val="20"/>
                <w:szCs w:val="20"/>
                <w:lang w:val="ru-RU"/>
              </w:rPr>
              <w:t xml:space="preserve">10. 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</w:rPr>
              <w:t>Շահառուի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</w:rPr>
              <w:t>ՀԾՀ</w:t>
            </w:r>
            <w:r w:rsidRPr="00FE4A6D">
              <w:rPr>
                <w:rFonts w:ascii="Arial LatArm" w:hAnsi="Arial LatArm" w:cs="Sylfaen"/>
                <w:sz w:val="20"/>
                <w:szCs w:val="20"/>
                <w:lang w:val="ru-RU"/>
              </w:rPr>
              <w:t xml:space="preserve"> (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չի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լրացվում</w:t>
            </w:r>
            <w:r w:rsidRPr="00FE4A6D">
              <w:rPr>
                <w:rFonts w:ascii="Arial LatArm" w:hAnsi="Arial LatArm" w:cs="Sylfaen"/>
                <w:sz w:val="20"/>
                <w:szCs w:val="20"/>
                <w:lang w:val="ru-RU"/>
              </w:rPr>
              <w:t>)</w:t>
            </w:r>
          </w:p>
        </w:tc>
      </w:tr>
      <w:tr w:rsidR="00946D69" w:rsidRPr="00FE4A6D" w14:paraId="057E04F9" w14:textId="77777777" w:rsidTr="00CB0ADE">
        <w:trPr>
          <w:trHeight w:val="34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216A48F8" w14:textId="2C78FA6C" w:rsidR="00946D69" w:rsidRPr="00EE5178" w:rsidRDefault="00946D69" w:rsidP="00EE5178">
            <w:pPr>
              <w:tabs>
                <w:tab w:val="left" w:pos="900"/>
              </w:tabs>
              <w:rPr>
                <w:rFonts w:ascii="Sylfaen" w:hAnsi="Sylfaen"/>
                <w:i/>
                <w:sz w:val="20"/>
                <w:szCs w:val="20"/>
                <w:lang w:val="pt-BR"/>
              </w:rPr>
            </w:pP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>11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 xml:space="preserve">. </w:t>
            </w:r>
            <w:r w:rsidRPr="00FE4A6D">
              <w:rPr>
                <w:rFonts w:ascii="GHEA Grapalat" w:hAnsi="GHEA Grapalat" w:cs="Sylfaen"/>
                <w:sz w:val="20"/>
                <w:szCs w:val="20"/>
              </w:rPr>
              <w:t>Շահառուի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</w:rPr>
              <w:t>ՀՎՀՀ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>`</w:t>
            </w:r>
            <w:r w:rsidRPr="00FE4A6D">
              <w:rPr>
                <w:rFonts w:ascii="Arial LatArm" w:hAnsi="Arial LatArm" w:cs="Arial"/>
                <w:sz w:val="20"/>
                <w:szCs w:val="20"/>
                <w:lang w:val="ru-RU"/>
              </w:rPr>
              <w:t xml:space="preserve">  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 xml:space="preserve"> </w:t>
            </w:r>
          </w:p>
        </w:tc>
      </w:tr>
      <w:tr w:rsidR="00946D69" w:rsidRPr="00FE4A6D" w14:paraId="3F9E6762" w14:textId="77777777" w:rsidTr="00CB0ADE">
        <w:trPr>
          <w:trHeight w:val="361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4E9184BF" w14:textId="77777777" w:rsidR="00946D69" w:rsidRPr="00FE4A6D" w:rsidRDefault="00946D69" w:rsidP="00946D69">
            <w:pPr>
              <w:rPr>
                <w:rFonts w:ascii="Arial LatArm" w:hAnsi="Arial LatArm" w:cs="Arial"/>
                <w:sz w:val="20"/>
                <w:szCs w:val="20"/>
              </w:rPr>
            </w:pPr>
            <w:r w:rsidRPr="00FE4A6D">
              <w:rPr>
                <w:rFonts w:ascii="Arial LatArm" w:hAnsi="Arial LatArm" w:cs="Sylfaen"/>
                <w:sz w:val="20"/>
                <w:szCs w:val="20"/>
              </w:rPr>
              <w:t>1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>2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>.</w:t>
            </w:r>
            <w:r w:rsidRPr="00FE4A6D">
              <w:rPr>
                <w:rFonts w:ascii="GHEA Grapalat" w:hAnsi="GHEA Grapalat" w:cs="Sylfaen"/>
                <w:sz w:val="20"/>
                <w:szCs w:val="20"/>
              </w:rPr>
              <w:t>Շահառուի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ն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սպասարկող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Ֆինանսական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կազմակերպություն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 xml:space="preserve"> (</w:t>
            </w:r>
            <w:r w:rsidRPr="00FE4A6D">
              <w:rPr>
                <w:rFonts w:ascii="GHEA Grapalat" w:hAnsi="GHEA Grapalat" w:cs="Sylfaen"/>
                <w:sz w:val="20"/>
                <w:szCs w:val="20"/>
              </w:rPr>
              <w:t>բանկ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>)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` </w:t>
            </w:r>
            <w:r w:rsidRPr="00FE4A6D">
              <w:rPr>
                <w:rFonts w:ascii="Arial LatArm" w:hAnsi="Arial LatArm" w:cs="Sylfaen"/>
              </w:rPr>
              <w:t xml:space="preserve"> </w:t>
            </w:r>
            <w:r w:rsidRPr="00FE4A6D">
              <w:rPr>
                <w:rFonts w:ascii="Arial LatArm" w:hAnsi="Arial LatArm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ru-RU"/>
              </w:rPr>
              <w:t>ՀՀ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ru-RU"/>
              </w:rPr>
              <w:t>Ֆին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 xml:space="preserve">.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ru-RU"/>
              </w:rPr>
              <w:t>նախ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 xml:space="preserve">.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ru-RU"/>
              </w:rPr>
              <w:t>գործառնական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ru-RU"/>
              </w:rPr>
              <w:t>վարչություն</w:t>
            </w:r>
          </w:p>
        </w:tc>
      </w:tr>
      <w:tr w:rsidR="00946D69" w:rsidRPr="00FE4A6D" w14:paraId="46ADDDF1" w14:textId="77777777" w:rsidTr="00CB0ADE">
        <w:trPr>
          <w:trHeight w:val="43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3AF0E5D5" w14:textId="052E6AA0" w:rsidR="00946D69" w:rsidRPr="00EE5178" w:rsidRDefault="00946D69" w:rsidP="00EE5178">
            <w:pPr>
              <w:tabs>
                <w:tab w:val="left" w:pos="900"/>
              </w:tabs>
              <w:rPr>
                <w:rFonts w:ascii="Sylfaen" w:hAnsi="Sylfaen"/>
                <w:i/>
                <w:sz w:val="20"/>
                <w:szCs w:val="20"/>
                <w:lang w:val="pt-BR"/>
              </w:rPr>
            </w:pPr>
            <w:r w:rsidRPr="00FE4A6D">
              <w:rPr>
                <w:rFonts w:ascii="Arial LatArm" w:hAnsi="Arial LatArm" w:cs="Sylfaen"/>
                <w:sz w:val="20"/>
                <w:szCs w:val="20"/>
              </w:rPr>
              <w:t>1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>3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>.</w:t>
            </w:r>
            <w:r w:rsidRPr="00FE4A6D">
              <w:rPr>
                <w:rFonts w:ascii="GHEA Grapalat" w:hAnsi="GHEA Grapalat" w:cs="Sylfaen"/>
                <w:sz w:val="20"/>
                <w:szCs w:val="20"/>
              </w:rPr>
              <w:t>Շահառուի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</w:rPr>
              <w:t>հաշվի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</w:rPr>
              <w:t>համարը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 (</w:t>
            </w:r>
            <w:r w:rsidRPr="00FE4A6D">
              <w:rPr>
                <w:rFonts w:ascii="GHEA Grapalat" w:hAnsi="GHEA Grapalat" w:cs="Sylfaen"/>
                <w:sz w:val="20"/>
                <w:szCs w:val="20"/>
              </w:rPr>
              <w:t>հշ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.N) </w:t>
            </w:r>
            <w:r w:rsidRPr="00FE4A6D">
              <w:rPr>
                <w:rFonts w:ascii="Arial LatArm" w:hAnsi="Arial LatArm" w:cs="Sylfaen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ru-RU"/>
              </w:rPr>
              <w:t>Հ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>/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ru-RU"/>
              </w:rPr>
              <w:t>Հ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FE4A6D">
              <w:rPr>
                <w:rFonts w:ascii="Arial LatArm" w:eastAsia="Calibri" w:hAnsi="Arial LatArm"/>
                <w:sz w:val="20"/>
                <w:szCs w:val="20"/>
              </w:rPr>
              <w:t xml:space="preserve"> </w:t>
            </w:r>
          </w:p>
        </w:tc>
      </w:tr>
      <w:tr w:rsidR="00334B2F" w:rsidRPr="00FE4A6D" w14:paraId="7DDC3244" w14:textId="77777777" w:rsidTr="00CB0ADE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17283DEC" w14:textId="77777777" w:rsidR="00334B2F" w:rsidRPr="00FE4A6D" w:rsidRDefault="00334B2F" w:rsidP="00CB0ADE">
            <w:pPr>
              <w:rPr>
                <w:rFonts w:ascii="Arial LatArm" w:hAnsi="Arial LatArm" w:cs="Arial"/>
                <w:sz w:val="20"/>
                <w:szCs w:val="20"/>
              </w:rPr>
            </w:pPr>
            <w:r w:rsidRPr="00FE4A6D">
              <w:rPr>
                <w:rFonts w:ascii="Arial LatArm" w:hAnsi="Arial LatArm" w:cs="Sylfaen"/>
                <w:sz w:val="20"/>
                <w:szCs w:val="20"/>
              </w:rPr>
              <w:t>1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>4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>.</w:t>
            </w:r>
            <w:r w:rsidRPr="00FE4A6D">
              <w:rPr>
                <w:rFonts w:ascii="GHEA Grapalat" w:hAnsi="GHEA Grapalat" w:cs="Sylfaen"/>
                <w:sz w:val="20"/>
                <w:szCs w:val="20"/>
              </w:rPr>
              <w:t>Գումարը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FE4A6D">
              <w:rPr>
                <w:rFonts w:ascii="Arial LatArm" w:hAnsi="Arial LatArm" w:cs="Arial"/>
                <w:sz w:val="20"/>
                <w:szCs w:val="20"/>
                <w:lang w:val="ru-RU"/>
              </w:rPr>
              <w:t>(</w:t>
            </w:r>
            <w:r w:rsidRPr="00FE4A6D">
              <w:rPr>
                <w:rFonts w:ascii="GHEA Grapalat" w:hAnsi="GHEA Grapalat" w:cs="Sylfaen"/>
                <w:sz w:val="20"/>
                <w:szCs w:val="20"/>
              </w:rPr>
              <w:t>թվերով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</w:rPr>
              <w:t>բառերով</w:t>
            </w:r>
            <w:r w:rsidRPr="00FE4A6D">
              <w:rPr>
                <w:rFonts w:ascii="Arial LatArm" w:hAnsi="Arial LatArm" w:cs="Sylfaen"/>
                <w:sz w:val="20"/>
                <w:szCs w:val="20"/>
                <w:lang w:val="ru-RU"/>
              </w:rPr>
              <w:t>)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>`</w:t>
            </w:r>
          </w:p>
        </w:tc>
      </w:tr>
      <w:tr w:rsidR="00334B2F" w:rsidRPr="00FE4A6D" w14:paraId="11DA46DD" w14:textId="77777777" w:rsidTr="00CB0ADE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03814900" w14:textId="77777777" w:rsidR="00334B2F" w:rsidRPr="00FE4A6D" w:rsidRDefault="00334B2F" w:rsidP="00CB0ADE">
            <w:pPr>
              <w:rPr>
                <w:rFonts w:ascii="Arial LatArm" w:hAnsi="Arial LatArm" w:cs="Sylfaen"/>
                <w:sz w:val="20"/>
                <w:szCs w:val="20"/>
              </w:rPr>
            </w:pPr>
            <w:r w:rsidRPr="00FE4A6D">
              <w:rPr>
                <w:rFonts w:ascii="Arial LatArm" w:hAnsi="Arial LatArm" w:cs="Sylfaen"/>
                <w:sz w:val="20"/>
                <w:szCs w:val="20"/>
              </w:rPr>
              <w:t xml:space="preserve">15.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Ակցեպտավորված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գումարը՝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 xml:space="preserve"> (</w:t>
            </w:r>
            <w:r w:rsidRPr="00FE4A6D">
              <w:rPr>
                <w:rFonts w:ascii="GHEA Grapalat" w:hAnsi="GHEA Grapalat" w:cs="Sylfaen"/>
                <w:sz w:val="20"/>
                <w:szCs w:val="20"/>
              </w:rPr>
              <w:t>թվերով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</w:rPr>
              <w:t>բառերով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>)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 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>(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նախատեսված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է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նշված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գումարի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մասնակի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ակցեպտի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համար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,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որը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չի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կիրառվում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>)</w:t>
            </w:r>
          </w:p>
        </w:tc>
      </w:tr>
      <w:tr w:rsidR="00334B2F" w:rsidRPr="00FE4A6D" w14:paraId="2FB261AC" w14:textId="77777777" w:rsidTr="00CB0ADE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7DDD5928" w14:textId="77777777" w:rsidR="00334B2F" w:rsidRPr="00FE4A6D" w:rsidRDefault="00334B2F" w:rsidP="00CB0ADE">
            <w:pPr>
              <w:rPr>
                <w:rFonts w:ascii="Arial LatArm" w:hAnsi="Arial LatArm" w:cs="Arial"/>
                <w:sz w:val="20"/>
                <w:szCs w:val="20"/>
              </w:rPr>
            </w:pPr>
            <w:r w:rsidRPr="00FE4A6D">
              <w:rPr>
                <w:rFonts w:ascii="Arial LatArm" w:hAnsi="Arial LatArm" w:cs="Sylfaen"/>
                <w:sz w:val="20"/>
                <w:szCs w:val="20"/>
              </w:rPr>
              <w:t>1</w:t>
            </w:r>
            <w:r w:rsidRPr="00FE4A6D">
              <w:rPr>
                <w:rFonts w:ascii="Arial LatArm" w:hAnsi="Arial LatArm" w:cs="Sylfaen"/>
                <w:sz w:val="20"/>
                <w:szCs w:val="20"/>
                <w:lang w:val="ru-RU"/>
              </w:rPr>
              <w:t>6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>.</w:t>
            </w:r>
            <w:r w:rsidRPr="00FE4A6D">
              <w:rPr>
                <w:rFonts w:ascii="GHEA Grapalat" w:hAnsi="GHEA Grapalat" w:cs="Sylfaen"/>
                <w:sz w:val="20"/>
                <w:szCs w:val="20"/>
              </w:rPr>
              <w:t>Արժույթը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 (</w:t>
            </w:r>
            <w:r w:rsidRPr="00FE4A6D">
              <w:rPr>
                <w:rFonts w:ascii="GHEA Grapalat" w:hAnsi="GHEA Grapalat" w:cs="Sylfaen"/>
                <w:sz w:val="20"/>
                <w:szCs w:val="20"/>
              </w:rPr>
              <w:t>բառերով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</w:rPr>
              <w:t>կոդով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>)`</w:t>
            </w:r>
          </w:p>
        </w:tc>
      </w:tr>
      <w:tr w:rsidR="00334B2F" w:rsidRPr="00FE4A6D" w14:paraId="3519E705" w14:textId="77777777" w:rsidTr="00CB0ADE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6959CCFD" w14:textId="77777777" w:rsidR="00334B2F" w:rsidRPr="00FE4A6D" w:rsidRDefault="00334B2F" w:rsidP="00CB0ADE">
            <w:pPr>
              <w:rPr>
                <w:rFonts w:ascii="Arial LatArm" w:hAnsi="Arial LatArm" w:cs="Arial"/>
                <w:sz w:val="20"/>
                <w:szCs w:val="20"/>
                <w:lang w:val="hy-AM"/>
              </w:rPr>
            </w:pPr>
            <w:r w:rsidRPr="00FE4A6D">
              <w:rPr>
                <w:rFonts w:ascii="Arial LatArm" w:hAnsi="Arial LatArm" w:cs="Sylfaen"/>
                <w:sz w:val="20"/>
                <w:szCs w:val="20"/>
              </w:rPr>
              <w:t>1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>7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>.</w:t>
            </w:r>
            <w:r w:rsidRPr="00FE4A6D">
              <w:rPr>
                <w:rFonts w:ascii="GHEA Grapalat" w:hAnsi="GHEA Grapalat" w:cs="Sylfaen"/>
                <w:sz w:val="20"/>
                <w:szCs w:val="20"/>
              </w:rPr>
              <w:t>Գործարքի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 (</w:t>
            </w:r>
            <w:r w:rsidRPr="00FE4A6D">
              <w:rPr>
                <w:rFonts w:ascii="GHEA Grapalat" w:hAnsi="GHEA Grapalat" w:cs="Sylfaen"/>
                <w:sz w:val="20"/>
                <w:szCs w:val="20"/>
              </w:rPr>
              <w:t>վճարման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) </w:t>
            </w:r>
            <w:r w:rsidRPr="00FE4A6D">
              <w:rPr>
                <w:rFonts w:ascii="GHEA Grapalat" w:hAnsi="GHEA Grapalat" w:cs="Sylfaen"/>
                <w:sz w:val="20"/>
                <w:szCs w:val="20"/>
              </w:rPr>
              <w:t>նպատակը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>`</w:t>
            </w:r>
            <w:r w:rsidRPr="00FE4A6D">
              <w:rPr>
                <w:rFonts w:ascii="Arial LatArm" w:hAnsi="Arial LatArm" w:cs="Arial"/>
                <w:sz w:val="20"/>
                <w:szCs w:val="20"/>
                <w:lang w:val="hy-AM"/>
              </w:rPr>
              <w:t xml:space="preserve">  </w:t>
            </w:r>
            <w:r w:rsidRPr="00FE4A6D">
              <w:rPr>
                <w:rFonts w:ascii="Arial LatArm" w:hAnsi="Arial LatArm" w:cs="Sylfaen"/>
                <w:bCs/>
                <w:i/>
                <w:sz w:val="20"/>
                <w:szCs w:val="20"/>
              </w:rPr>
              <w:t>(</w:t>
            </w:r>
            <w:r w:rsidR="00D7538E" w:rsidRPr="00FE4A6D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պայմանագրի</w:t>
            </w:r>
            <w:r w:rsidR="00D7538E" w:rsidRPr="00FE4A6D">
              <w:rPr>
                <w:rFonts w:ascii="Arial LatArm" w:hAnsi="Arial LatArm" w:cs="Sylfaen"/>
                <w:bCs/>
                <w:i/>
                <w:sz w:val="20"/>
                <w:szCs w:val="20"/>
                <w:lang w:val="hy-AM"/>
              </w:rPr>
              <w:t xml:space="preserve"> </w:t>
            </w:r>
            <w:r w:rsidR="00D7538E" w:rsidRPr="00FE4A6D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կատարման</w:t>
            </w:r>
            <w:r w:rsidRPr="00FE4A6D">
              <w:rPr>
                <w:rFonts w:ascii="Arial LatArm" w:hAnsi="Arial LatArm" w:cs="Sylfaen"/>
                <w:bCs/>
                <w:i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 w:cs="Sylfaen"/>
                <w:bCs/>
                <w:i/>
                <w:sz w:val="20"/>
                <w:szCs w:val="20"/>
              </w:rPr>
              <w:t>ապահովմ</w:t>
            </w:r>
            <w:r w:rsidRPr="00FE4A6D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ան</w:t>
            </w:r>
            <w:r w:rsidRPr="00FE4A6D">
              <w:rPr>
                <w:rFonts w:ascii="Arial LatArm" w:hAnsi="Arial LatArm" w:cs="Sylfaen"/>
                <w:bCs/>
                <w:i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համար</w:t>
            </w:r>
            <w:r w:rsidRPr="00FE4A6D">
              <w:rPr>
                <w:rFonts w:ascii="Arial LatArm" w:hAnsi="Arial LatArm" w:cs="Sylfaen"/>
                <w:bCs/>
                <w:i/>
                <w:sz w:val="20"/>
                <w:szCs w:val="20"/>
              </w:rPr>
              <w:t>)</w:t>
            </w:r>
          </w:p>
        </w:tc>
      </w:tr>
      <w:tr w:rsidR="00334B2F" w:rsidRPr="00FE4A6D" w14:paraId="41A6FE05" w14:textId="77777777" w:rsidTr="00CB0ADE">
        <w:trPr>
          <w:trHeight w:val="42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noWrap/>
            <w:vAlign w:val="bottom"/>
          </w:tcPr>
          <w:p w14:paraId="3DC06DE1" w14:textId="77777777" w:rsidR="00334B2F" w:rsidRPr="00FE4A6D" w:rsidRDefault="00334B2F" w:rsidP="00CB0ADE">
            <w:pPr>
              <w:rPr>
                <w:rFonts w:ascii="Arial LatArm" w:hAnsi="Arial LatArm" w:cs="Arial"/>
                <w:sz w:val="20"/>
                <w:szCs w:val="20"/>
              </w:rPr>
            </w:pPr>
            <w:r w:rsidRPr="00FE4A6D">
              <w:rPr>
                <w:rFonts w:ascii="Arial LatArm" w:hAnsi="Arial LatArm" w:cs="Sylfaen"/>
                <w:sz w:val="20"/>
                <w:szCs w:val="20"/>
              </w:rPr>
              <w:t>1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>8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 xml:space="preserve">.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Վճարման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կատարման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հիմքերը՝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>(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Փաստաթղթերի</w:t>
            </w:r>
            <w:r w:rsidRPr="00FE4A6D">
              <w:rPr>
                <w:rFonts w:ascii="Arial LatArm" w:hAnsi="Arial LatArm" w:cs="Arial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Arial"/>
                <w:sz w:val="20"/>
                <w:szCs w:val="20"/>
                <w:lang w:val="hy-AM"/>
              </w:rPr>
              <w:t>անվանումը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>,</w:t>
            </w:r>
            <w:r w:rsidRPr="00FE4A6D">
              <w:rPr>
                <w:rFonts w:ascii="Arial LatArm" w:hAnsi="Arial LatArm" w:cs="Arial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Arial"/>
                <w:sz w:val="20"/>
                <w:szCs w:val="20"/>
                <w:lang w:val="hy-AM"/>
              </w:rPr>
              <w:t>այդ</w:t>
            </w:r>
            <w:r w:rsidRPr="00FE4A6D">
              <w:rPr>
                <w:rFonts w:ascii="Arial LatArm" w:hAnsi="Arial LatArm" w:cs="Arial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Arial"/>
                <w:sz w:val="20"/>
                <w:szCs w:val="20"/>
                <w:lang w:val="hy-AM"/>
              </w:rPr>
              <w:t>թվում՝</w:t>
            </w:r>
            <w:r w:rsidRPr="00FE4A6D">
              <w:rPr>
                <w:rFonts w:ascii="Arial LatArm" w:hAnsi="Arial LatArm" w:cs="Arial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Arial"/>
                <w:sz w:val="20"/>
                <w:szCs w:val="20"/>
                <w:lang w:val="hy-AM"/>
              </w:rPr>
              <w:t>տուժանքի</w:t>
            </w:r>
            <w:r w:rsidRPr="00FE4A6D">
              <w:rPr>
                <w:rFonts w:ascii="Arial LatArm" w:hAnsi="Arial LatArm" w:cs="Arial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Arial"/>
                <w:sz w:val="20"/>
                <w:szCs w:val="20"/>
                <w:lang w:val="hy-AM"/>
              </w:rPr>
              <w:t>մասին</w:t>
            </w:r>
            <w:r w:rsidRPr="00FE4A6D">
              <w:rPr>
                <w:rFonts w:ascii="Arial LatArm" w:hAnsi="Arial LatArm" w:cs="Arial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Arial"/>
                <w:sz w:val="20"/>
                <w:szCs w:val="20"/>
                <w:lang w:val="hy-AM"/>
              </w:rPr>
              <w:t>համաձայնագիրը</w:t>
            </w:r>
            <w:r w:rsidRPr="00FE4A6D">
              <w:rPr>
                <w:rFonts w:ascii="Arial LatArm" w:hAnsi="Arial LatArm" w:cs="Arial"/>
                <w:sz w:val="20"/>
                <w:szCs w:val="20"/>
                <w:lang w:val="hy-AM"/>
              </w:rPr>
              <w:t xml:space="preserve">,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դրանց</w:t>
            </w:r>
            <w:r w:rsidRPr="00FE4A6D">
              <w:rPr>
                <w:rFonts w:ascii="Arial LatArm" w:hAnsi="Arial LatArm" w:cs="Arial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համարները</w:t>
            </w:r>
            <w:r w:rsidRPr="00FE4A6D">
              <w:rPr>
                <w:rFonts w:ascii="Arial LatArm" w:hAnsi="Arial LatArm" w:cs="Arial"/>
                <w:sz w:val="20"/>
                <w:szCs w:val="20"/>
                <w:lang w:val="hy-AM"/>
              </w:rPr>
              <w:t>,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պ</w:t>
            </w:r>
            <w:r w:rsidRPr="00FE4A6D">
              <w:rPr>
                <w:rFonts w:ascii="GHEA Grapalat" w:hAnsi="GHEA Grapalat" w:cs="Sylfaen"/>
                <w:sz w:val="20"/>
                <w:szCs w:val="20"/>
              </w:rPr>
              <w:t>այմանագրի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 xml:space="preserve"> 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</w:rPr>
              <w:t>ծածկագիրը</w:t>
            </w:r>
            <w:r w:rsidRPr="00FE4A6D">
              <w:rPr>
                <w:rFonts w:ascii="Arial LatArm" w:hAnsi="Arial LatArm" w:cs="Arial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Arial"/>
                <w:sz w:val="20"/>
                <w:szCs w:val="20"/>
                <w:lang w:val="hy-AM"/>
              </w:rPr>
              <w:t>որի</w:t>
            </w:r>
            <w:r w:rsidRPr="00FE4A6D">
              <w:rPr>
                <w:rFonts w:ascii="Arial LatArm" w:hAnsi="Arial LatArm" w:cs="Arial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Arial"/>
                <w:sz w:val="20"/>
                <w:szCs w:val="20"/>
                <w:lang w:val="hy-AM"/>
              </w:rPr>
              <w:t>հիման</w:t>
            </w:r>
            <w:r w:rsidRPr="00FE4A6D">
              <w:rPr>
                <w:rFonts w:ascii="Arial LatArm" w:hAnsi="Arial LatArm" w:cs="Arial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Arial"/>
                <w:sz w:val="20"/>
                <w:szCs w:val="20"/>
                <w:lang w:val="hy-AM"/>
              </w:rPr>
              <w:t>վրա</w:t>
            </w:r>
            <w:r w:rsidRPr="00FE4A6D">
              <w:rPr>
                <w:rFonts w:ascii="Arial LatArm" w:hAnsi="Arial LatArm" w:cs="Arial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Arial"/>
                <w:sz w:val="20"/>
                <w:szCs w:val="20"/>
                <w:lang w:val="hy-AM"/>
              </w:rPr>
              <w:t>կատարվում</w:t>
            </w:r>
            <w:r w:rsidRPr="00FE4A6D">
              <w:rPr>
                <w:rFonts w:ascii="Arial LatArm" w:hAnsi="Arial LatArm" w:cs="Arial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Arial"/>
                <w:sz w:val="20"/>
                <w:szCs w:val="20"/>
                <w:lang w:val="hy-AM"/>
              </w:rPr>
              <w:t>է</w:t>
            </w:r>
            <w:r w:rsidRPr="00FE4A6D">
              <w:rPr>
                <w:rFonts w:ascii="Arial LatArm" w:hAnsi="Arial LatArm" w:cs="Arial"/>
                <w:sz w:val="20"/>
                <w:szCs w:val="20"/>
                <w:lang w:val="hy-AM"/>
              </w:rPr>
              <w:t xml:space="preserve">  </w:t>
            </w:r>
            <w:r w:rsidRPr="00FE4A6D">
              <w:rPr>
                <w:rFonts w:ascii="GHEA Grapalat" w:hAnsi="GHEA Grapalat" w:cs="Arial"/>
                <w:sz w:val="20"/>
                <w:szCs w:val="20"/>
                <w:lang w:val="hy-AM"/>
              </w:rPr>
              <w:t>գանձումը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>)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>`</w:t>
            </w:r>
          </w:p>
          <w:p w14:paraId="1A441A05" w14:textId="77777777" w:rsidR="00334B2F" w:rsidRPr="00FE4A6D" w:rsidRDefault="00334B2F" w:rsidP="00CB0ADE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</w:tr>
      <w:tr w:rsidR="00334B2F" w:rsidRPr="00FE4A6D" w14:paraId="49E073AE" w14:textId="77777777" w:rsidTr="00CB0ADE">
        <w:trPr>
          <w:trHeight w:val="704"/>
        </w:trPr>
        <w:tc>
          <w:tcPr>
            <w:tcW w:w="109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3E6BD53E" w14:textId="77777777" w:rsidR="00334B2F" w:rsidRPr="00FE4A6D" w:rsidRDefault="00334B2F" w:rsidP="00CB0ADE">
            <w:pPr>
              <w:rPr>
                <w:rFonts w:ascii="Arial LatArm" w:hAnsi="Arial LatArm" w:cs="Arial"/>
                <w:sz w:val="20"/>
                <w:szCs w:val="20"/>
                <w:lang w:val="hy-AM"/>
              </w:rPr>
            </w:pPr>
          </w:p>
        </w:tc>
      </w:tr>
      <w:tr w:rsidR="00334B2F" w:rsidRPr="00FE4A6D" w14:paraId="6D0D8E90" w14:textId="77777777" w:rsidTr="00CB0ADE">
        <w:trPr>
          <w:trHeight w:val="70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42C2B0FA" w14:textId="77777777" w:rsidR="00334B2F" w:rsidRPr="00FE4A6D" w:rsidRDefault="00334B2F" w:rsidP="00CB0ADE">
            <w:pPr>
              <w:rPr>
                <w:rFonts w:ascii="Arial LatArm" w:hAnsi="Arial LatArm" w:cs="Sylfaen"/>
                <w:sz w:val="20"/>
                <w:szCs w:val="20"/>
                <w:lang w:val="hy-AM"/>
              </w:rPr>
            </w:pP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19.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Վճարման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պայմանները՝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                               &lt;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ակցեպտավորված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վճարում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>&gt;</w:t>
            </w:r>
          </w:p>
          <w:p w14:paraId="420C4DB2" w14:textId="77777777" w:rsidR="00334B2F" w:rsidRPr="00FE4A6D" w:rsidRDefault="00334B2F" w:rsidP="00CB0ADE">
            <w:pPr>
              <w:rPr>
                <w:rFonts w:ascii="Arial LatArm" w:hAnsi="Arial LatArm" w:cs="Sylfaen"/>
                <w:sz w:val="20"/>
                <w:szCs w:val="20"/>
                <w:lang w:val="ru-RU"/>
              </w:rPr>
            </w:pPr>
          </w:p>
        </w:tc>
      </w:tr>
      <w:tr w:rsidR="00334B2F" w:rsidRPr="00FE4A6D" w14:paraId="3D4E59BF" w14:textId="77777777" w:rsidTr="00CB0ADE">
        <w:trPr>
          <w:trHeight w:val="70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3C230F8B" w14:textId="77777777" w:rsidR="00334B2F" w:rsidRPr="00FE4A6D" w:rsidRDefault="00334B2F" w:rsidP="00CB0ADE">
            <w:pPr>
              <w:rPr>
                <w:rFonts w:ascii="Arial LatArm" w:hAnsi="Arial LatArm" w:cs="Sylfaen"/>
                <w:sz w:val="20"/>
                <w:szCs w:val="20"/>
              </w:rPr>
            </w:pP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20.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Առդիր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էջերի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քանակը՝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   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--- </w:t>
            </w:r>
            <w:r w:rsidRPr="00FE4A6D">
              <w:rPr>
                <w:rFonts w:ascii="Arial LatArm" w:hAnsi="Arial LatArm" w:cs="Arial"/>
                <w:sz w:val="20"/>
                <w:szCs w:val="20"/>
                <w:lang w:val="hy-AM"/>
              </w:rPr>
              <w:t xml:space="preserve">    </w:t>
            </w:r>
            <w:r w:rsidRPr="00FE4A6D">
              <w:rPr>
                <w:rFonts w:ascii="GHEA Grapalat" w:hAnsi="GHEA Grapalat" w:cs="Sylfaen"/>
                <w:sz w:val="20"/>
                <w:szCs w:val="20"/>
              </w:rPr>
              <w:t>էջ</w:t>
            </w:r>
          </w:p>
          <w:p w14:paraId="28180A42" w14:textId="77777777" w:rsidR="00334B2F" w:rsidRPr="00FE4A6D" w:rsidRDefault="00334B2F" w:rsidP="00CB0ADE">
            <w:pPr>
              <w:rPr>
                <w:rFonts w:ascii="Arial LatArm" w:hAnsi="Arial LatArm" w:cs="Sylfaen"/>
                <w:sz w:val="20"/>
                <w:szCs w:val="20"/>
                <w:lang w:val="hy-AM"/>
              </w:rPr>
            </w:pPr>
          </w:p>
        </w:tc>
      </w:tr>
      <w:tr w:rsidR="00334B2F" w:rsidRPr="00FE4A6D" w14:paraId="441F0B16" w14:textId="77777777" w:rsidTr="00CB0ADE">
        <w:trPr>
          <w:trHeight w:val="2194"/>
        </w:trPr>
        <w:tc>
          <w:tcPr>
            <w:tcW w:w="5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D5D114" w14:textId="77777777" w:rsidR="00334B2F" w:rsidRPr="00FE4A6D" w:rsidRDefault="00334B2F" w:rsidP="00CB0ADE">
            <w:pPr>
              <w:rPr>
                <w:rFonts w:ascii="Arial LatArm" w:hAnsi="Arial LatArm" w:cs="Sylfaen"/>
                <w:sz w:val="20"/>
                <w:szCs w:val="20"/>
              </w:rPr>
            </w:pPr>
            <w:r w:rsidRPr="00FE4A6D">
              <w:rPr>
                <w:rFonts w:ascii="Arial LatArm" w:hAnsi="Arial LatArm" w:cs="Courier New"/>
                <w:sz w:val="20"/>
                <w:szCs w:val="20"/>
              </w:rPr>
              <w:t> </w:t>
            </w:r>
            <w:r w:rsidRPr="00FE4A6D">
              <w:rPr>
                <w:rFonts w:ascii="Arial LatArm" w:hAnsi="Arial LatArm" w:cs="Arial"/>
                <w:sz w:val="20"/>
                <w:szCs w:val="20"/>
                <w:lang w:val="hy-AM"/>
              </w:rPr>
              <w:t>22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>.</w:t>
            </w:r>
            <w:r w:rsidRPr="00FE4A6D">
              <w:rPr>
                <w:rFonts w:ascii="GHEA Grapalat" w:hAnsi="GHEA Grapalat" w:cs="Sylfaen"/>
                <w:sz w:val="20"/>
                <w:szCs w:val="20"/>
              </w:rPr>
              <w:t>ա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 xml:space="preserve">. </w:t>
            </w:r>
            <w:r w:rsidRPr="00FE4A6D">
              <w:rPr>
                <w:rFonts w:ascii="GHEA Grapalat" w:hAnsi="GHEA Grapalat" w:cs="Sylfaen"/>
                <w:sz w:val="20"/>
                <w:szCs w:val="20"/>
              </w:rPr>
              <w:t>Շահառուի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</w:rPr>
              <w:t>ստորագրությունները</w:t>
            </w:r>
          </w:p>
          <w:p w14:paraId="02C293D5" w14:textId="77777777" w:rsidR="00334B2F" w:rsidRPr="00FE4A6D" w:rsidRDefault="00334B2F" w:rsidP="00CB0ADE">
            <w:pPr>
              <w:rPr>
                <w:rFonts w:ascii="Arial LatArm" w:hAnsi="Arial LatArm" w:cs="Sylfaen"/>
                <w:sz w:val="20"/>
                <w:szCs w:val="20"/>
              </w:rPr>
            </w:pPr>
          </w:p>
          <w:p w14:paraId="7DAE0242" w14:textId="77777777" w:rsidR="00334B2F" w:rsidRPr="00FE4A6D" w:rsidRDefault="00334B2F" w:rsidP="00CB0ADE">
            <w:pPr>
              <w:jc w:val="right"/>
              <w:rPr>
                <w:rFonts w:ascii="Arial LatArm" w:hAnsi="Arial LatArm" w:cs="Tahoma"/>
                <w:color w:val="000000"/>
                <w:sz w:val="20"/>
                <w:szCs w:val="20"/>
              </w:rPr>
            </w:pPr>
            <w:r w:rsidRPr="00FE4A6D">
              <w:rPr>
                <w:rFonts w:ascii="Arial LatArm" w:hAnsi="Arial LatArm" w:cs="Tahoma"/>
                <w:color w:val="000000"/>
                <w:sz w:val="20"/>
                <w:szCs w:val="20"/>
              </w:rPr>
              <w:t>/____________________/</w:t>
            </w:r>
          </w:p>
          <w:p w14:paraId="17999170" w14:textId="77777777" w:rsidR="00334B2F" w:rsidRPr="00FE4A6D" w:rsidRDefault="00334B2F" w:rsidP="00CB0ADE">
            <w:pPr>
              <w:rPr>
                <w:rFonts w:ascii="Arial LatArm" w:hAnsi="Arial LatArm" w:cs="Tahoma"/>
                <w:color w:val="000000"/>
                <w:sz w:val="20"/>
                <w:szCs w:val="20"/>
              </w:rPr>
            </w:pPr>
          </w:p>
          <w:p w14:paraId="796D446F" w14:textId="77777777" w:rsidR="00334B2F" w:rsidRPr="00FE4A6D" w:rsidRDefault="00334B2F" w:rsidP="00CB0ADE">
            <w:pPr>
              <w:rPr>
                <w:rFonts w:ascii="Arial LatArm" w:hAnsi="Arial LatArm" w:cs="Sylfaen"/>
                <w:sz w:val="20"/>
                <w:szCs w:val="20"/>
              </w:rPr>
            </w:pPr>
          </w:p>
          <w:p w14:paraId="6FE752DA" w14:textId="77777777" w:rsidR="00334B2F" w:rsidRPr="00FE4A6D" w:rsidRDefault="00334B2F" w:rsidP="00CB0ADE">
            <w:pPr>
              <w:jc w:val="right"/>
              <w:rPr>
                <w:rFonts w:ascii="Arial LatArm" w:hAnsi="Arial LatArm" w:cs="Sylfaen"/>
                <w:sz w:val="20"/>
                <w:szCs w:val="20"/>
              </w:rPr>
            </w:pPr>
            <w:r w:rsidRPr="00FE4A6D">
              <w:rPr>
                <w:rFonts w:ascii="Arial LatArm" w:hAnsi="Arial LatArm" w:cs="Tahoma"/>
                <w:color w:val="000000"/>
                <w:sz w:val="20"/>
                <w:szCs w:val="20"/>
              </w:rPr>
              <w:t>/____________________/</w:t>
            </w:r>
          </w:p>
          <w:p w14:paraId="18627134" w14:textId="77777777" w:rsidR="00334B2F" w:rsidRPr="00FE4A6D" w:rsidRDefault="00334B2F" w:rsidP="00CB0ADE">
            <w:pPr>
              <w:rPr>
                <w:rFonts w:ascii="Arial LatArm" w:hAnsi="Arial LatArm" w:cs="Sylfaen"/>
                <w:sz w:val="20"/>
                <w:szCs w:val="20"/>
              </w:rPr>
            </w:pPr>
          </w:p>
          <w:p w14:paraId="139DA30C" w14:textId="77777777" w:rsidR="00334B2F" w:rsidRPr="00FE4A6D" w:rsidRDefault="00334B2F" w:rsidP="00CB0ADE">
            <w:pPr>
              <w:rPr>
                <w:rFonts w:ascii="Arial LatArm" w:hAnsi="Arial LatArm" w:cs="Sylfaen"/>
                <w:sz w:val="20"/>
                <w:szCs w:val="20"/>
              </w:rPr>
            </w:pP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>22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>.</w:t>
            </w:r>
            <w:r w:rsidRPr="00FE4A6D">
              <w:rPr>
                <w:rFonts w:ascii="GHEA Grapalat" w:hAnsi="GHEA Grapalat" w:cs="Sylfaen"/>
                <w:sz w:val="20"/>
                <w:szCs w:val="20"/>
              </w:rPr>
              <w:t>բ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>.</w:t>
            </w:r>
          </w:p>
          <w:p w14:paraId="2184BDF5" w14:textId="77777777" w:rsidR="00334B2F" w:rsidRPr="00FE4A6D" w:rsidRDefault="00334B2F" w:rsidP="00CB0ADE">
            <w:pPr>
              <w:rPr>
                <w:rFonts w:ascii="Arial LatArm" w:hAnsi="Arial LatArm" w:cs="Sylfaen"/>
                <w:sz w:val="20"/>
                <w:szCs w:val="20"/>
              </w:rPr>
            </w:pPr>
            <w:r w:rsidRPr="00FE4A6D">
              <w:rPr>
                <w:rFonts w:ascii="Arial LatArm" w:hAnsi="Arial LatArm" w:cs="Sylfaen"/>
                <w:sz w:val="20"/>
                <w:szCs w:val="20"/>
              </w:rPr>
              <w:t xml:space="preserve">                                                                             </w:t>
            </w:r>
            <w:r w:rsidRPr="00FE4A6D">
              <w:rPr>
                <w:rFonts w:ascii="GHEA Grapalat" w:hAnsi="GHEA Grapalat" w:cs="Sylfaen"/>
                <w:sz w:val="20"/>
                <w:szCs w:val="20"/>
              </w:rPr>
              <w:t>Կ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>.</w:t>
            </w:r>
            <w:r w:rsidRPr="00FE4A6D">
              <w:rPr>
                <w:rFonts w:ascii="GHEA Grapalat" w:hAnsi="GHEA Grapalat" w:cs="Sylfaen"/>
                <w:sz w:val="20"/>
                <w:szCs w:val="20"/>
              </w:rPr>
              <w:t>Տ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>.</w:t>
            </w:r>
          </w:p>
          <w:p w14:paraId="7C781520" w14:textId="77777777" w:rsidR="00334B2F" w:rsidRPr="00FE4A6D" w:rsidRDefault="00334B2F" w:rsidP="00CB0ADE">
            <w:pPr>
              <w:rPr>
                <w:rFonts w:ascii="Arial LatArm" w:hAnsi="Arial LatArm" w:cs="Sylfaen"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CF6483" w14:textId="77777777" w:rsidR="00334B2F" w:rsidRPr="00FE4A6D" w:rsidRDefault="00334B2F" w:rsidP="00CB0ADE">
            <w:pPr>
              <w:rPr>
                <w:rFonts w:ascii="Arial LatArm" w:hAnsi="Arial LatArm" w:cs="Sylfaen"/>
                <w:sz w:val="20"/>
                <w:szCs w:val="20"/>
              </w:rPr>
            </w:pPr>
            <w:r w:rsidRPr="00FE4A6D">
              <w:rPr>
                <w:rFonts w:ascii="Arial LatArm" w:hAnsi="Arial LatArm" w:cs="Arial"/>
                <w:sz w:val="20"/>
                <w:szCs w:val="20"/>
                <w:lang w:val="hy-AM"/>
              </w:rPr>
              <w:t>2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>1.</w:t>
            </w:r>
            <w:r w:rsidRPr="00FE4A6D">
              <w:rPr>
                <w:rFonts w:ascii="GHEA Grapalat" w:hAnsi="GHEA Grapalat" w:cs="Sylfaen"/>
                <w:sz w:val="20"/>
                <w:szCs w:val="20"/>
              </w:rPr>
              <w:t>ա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 xml:space="preserve">. </w:t>
            </w:r>
            <w:r w:rsidRPr="00FE4A6D">
              <w:rPr>
                <w:rFonts w:ascii="Arial LatArm" w:hAnsi="Arial LatArm" w:cs="Courier New"/>
                <w:sz w:val="20"/>
                <w:szCs w:val="20"/>
              </w:rPr>
              <w:t> </w:t>
            </w:r>
            <w:r w:rsidRPr="00FE4A6D">
              <w:rPr>
                <w:rFonts w:ascii="GHEA Grapalat" w:hAnsi="GHEA Grapalat" w:cs="Sylfaen"/>
                <w:sz w:val="20"/>
                <w:szCs w:val="20"/>
              </w:rPr>
              <w:t>Վճարողի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</w:rPr>
              <w:t>ստորագրությունները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>`</w:t>
            </w:r>
          </w:p>
          <w:p w14:paraId="204FC10B" w14:textId="77777777" w:rsidR="00334B2F" w:rsidRPr="00FE4A6D" w:rsidRDefault="00334B2F" w:rsidP="00CB0ADE">
            <w:pPr>
              <w:jc w:val="right"/>
              <w:rPr>
                <w:rFonts w:ascii="Arial LatArm" w:hAnsi="Arial LatArm" w:cs="Sylfaen"/>
                <w:sz w:val="20"/>
                <w:szCs w:val="20"/>
              </w:rPr>
            </w:pPr>
          </w:p>
          <w:p w14:paraId="2EAD9977" w14:textId="77777777" w:rsidR="00334B2F" w:rsidRPr="00FE4A6D" w:rsidRDefault="00334B2F" w:rsidP="00CB0ADE">
            <w:pPr>
              <w:rPr>
                <w:rFonts w:ascii="Arial LatArm" w:hAnsi="Arial LatArm" w:cs="Sylfaen"/>
                <w:sz w:val="20"/>
                <w:szCs w:val="20"/>
              </w:rPr>
            </w:pPr>
            <w:r w:rsidRPr="00FE4A6D">
              <w:rPr>
                <w:rFonts w:ascii="Arial LatArm" w:hAnsi="Arial LatArm" w:cs="Tahoma"/>
                <w:color w:val="000000"/>
                <w:sz w:val="20"/>
                <w:szCs w:val="20"/>
              </w:rPr>
              <w:t xml:space="preserve">                                               /____________________/</w:t>
            </w:r>
          </w:p>
          <w:p w14:paraId="54E5353C" w14:textId="77777777" w:rsidR="00334B2F" w:rsidRPr="00FE4A6D" w:rsidRDefault="00334B2F" w:rsidP="00CB0ADE">
            <w:pPr>
              <w:jc w:val="right"/>
              <w:rPr>
                <w:rFonts w:ascii="Arial LatArm" w:hAnsi="Arial LatArm" w:cs="Tahoma"/>
                <w:color w:val="000000"/>
                <w:sz w:val="20"/>
                <w:szCs w:val="20"/>
              </w:rPr>
            </w:pPr>
          </w:p>
          <w:p w14:paraId="783811D0" w14:textId="77777777" w:rsidR="00334B2F" w:rsidRPr="00FE4A6D" w:rsidRDefault="00334B2F" w:rsidP="00CB0ADE">
            <w:pPr>
              <w:jc w:val="right"/>
              <w:rPr>
                <w:rFonts w:ascii="Arial LatArm" w:hAnsi="Arial LatArm" w:cs="Tahoma"/>
                <w:color w:val="000000"/>
                <w:sz w:val="20"/>
                <w:szCs w:val="20"/>
              </w:rPr>
            </w:pPr>
          </w:p>
          <w:p w14:paraId="1A1062A8" w14:textId="77777777" w:rsidR="00334B2F" w:rsidRPr="00FE4A6D" w:rsidRDefault="00334B2F" w:rsidP="00CB0ADE">
            <w:pPr>
              <w:jc w:val="right"/>
              <w:rPr>
                <w:rFonts w:ascii="Arial LatArm" w:hAnsi="Arial LatArm" w:cs="Sylfaen"/>
                <w:sz w:val="20"/>
                <w:szCs w:val="20"/>
              </w:rPr>
            </w:pPr>
            <w:r w:rsidRPr="00FE4A6D">
              <w:rPr>
                <w:rFonts w:ascii="Arial LatArm" w:hAnsi="Arial LatArm" w:cs="Tahoma"/>
                <w:color w:val="000000"/>
                <w:sz w:val="20"/>
                <w:szCs w:val="20"/>
              </w:rPr>
              <w:t>/____________________/</w:t>
            </w:r>
          </w:p>
          <w:p w14:paraId="01A597E2" w14:textId="77777777" w:rsidR="00334B2F" w:rsidRPr="00FE4A6D" w:rsidRDefault="00334B2F" w:rsidP="00CB0ADE">
            <w:pPr>
              <w:jc w:val="right"/>
              <w:rPr>
                <w:rFonts w:ascii="Arial LatArm" w:hAnsi="Arial LatArm" w:cs="Sylfaen"/>
                <w:sz w:val="20"/>
                <w:szCs w:val="20"/>
              </w:rPr>
            </w:pPr>
          </w:p>
          <w:p w14:paraId="48C06C34" w14:textId="77777777" w:rsidR="00334B2F" w:rsidRPr="00FE4A6D" w:rsidRDefault="00334B2F" w:rsidP="00CB0ADE">
            <w:pPr>
              <w:jc w:val="right"/>
              <w:rPr>
                <w:rFonts w:ascii="Arial LatArm" w:hAnsi="Arial LatArm" w:cs="Sylfaen"/>
                <w:sz w:val="20"/>
                <w:szCs w:val="20"/>
              </w:rPr>
            </w:pP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>2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>1.</w:t>
            </w:r>
            <w:r w:rsidRPr="00FE4A6D">
              <w:rPr>
                <w:rFonts w:ascii="GHEA Grapalat" w:hAnsi="GHEA Grapalat" w:cs="Sylfaen"/>
                <w:sz w:val="20"/>
                <w:szCs w:val="20"/>
              </w:rPr>
              <w:t>բ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 xml:space="preserve">.                                                                    </w:t>
            </w:r>
            <w:r w:rsidRPr="00FE4A6D">
              <w:rPr>
                <w:rFonts w:ascii="GHEA Grapalat" w:hAnsi="GHEA Grapalat" w:cs="Sylfaen"/>
                <w:sz w:val="20"/>
                <w:szCs w:val="20"/>
              </w:rPr>
              <w:t>Կ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>.</w:t>
            </w:r>
            <w:r w:rsidRPr="00FE4A6D">
              <w:rPr>
                <w:rFonts w:ascii="GHEA Grapalat" w:hAnsi="GHEA Grapalat" w:cs="Sylfaen"/>
                <w:sz w:val="20"/>
                <w:szCs w:val="20"/>
              </w:rPr>
              <w:t>Տ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>.</w:t>
            </w:r>
          </w:p>
          <w:p w14:paraId="1903DC17" w14:textId="77777777" w:rsidR="00334B2F" w:rsidRPr="00FE4A6D" w:rsidRDefault="00334B2F" w:rsidP="00CB0ADE">
            <w:pPr>
              <w:jc w:val="right"/>
              <w:rPr>
                <w:rFonts w:ascii="Arial LatArm" w:hAnsi="Arial LatArm" w:cs="Sylfaen"/>
                <w:sz w:val="20"/>
                <w:szCs w:val="20"/>
              </w:rPr>
            </w:pPr>
          </w:p>
        </w:tc>
      </w:tr>
      <w:tr w:rsidR="00334B2F" w:rsidRPr="00FE4A6D" w14:paraId="418CA62A" w14:textId="77777777" w:rsidTr="00CB0ADE">
        <w:trPr>
          <w:trHeight w:val="2058"/>
        </w:trPr>
        <w:tc>
          <w:tcPr>
            <w:tcW w:w="5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14:paraId="75F935B0" w14:textId="77777777" w:rsidR="00334B2F" w:rsidRPr="00FE4A6D" w:rsidRDefault="00334B2F" w:rsidP="00CB0ADE">
            <w:pPr>
              <w:rPr>
                <w:rFonts w:ascii="Arial LatArm" w:hAnsi="Arial LatArm" w:cs="Tahoma"/>
                <w:color w:val="000000"/>
                <w:sz w:val="20"/>
                <w:szCs w:val="20"/>
              </w:rPr>
            </w:pPr>
            <w:r w:rsidRPr="00FE4A6D">
              <w:rPr>
                <w:rFonts w:ascii="Arial LatArm" w:hAnsi="Arial LatArm" w:cs="Tahoma"/>
                <w:color w:val="000000"/>
                <w:sz w:val="20"/>
                <w:szCs w:val="20"/>
              </w:rPr>
              <w:t>2</w:t>
            </w:r>
            <w:r w:rsidRPr="00FE4A6D">
              <w:rPr>
                <w:rFonts w:ascii="Arial LatArm" w:hAnsi="Arial LatArm" w:cs="Tahoma"/>
                <w:color w:val="000000"/>
                <w:sz w:val="20"/>
                <w:szCs w:val="20"/>
                <w:lang w:val="hy-AM"/>
              </w:rPr>
              <w:t>4</w:t>
            </w:r>
            <w:r w:rsidRPr="00FE4A6D">
              <w:rPr>
                <w:rFonts w:ascii="Arial LatArm" w:hAnsi="Arial LatArm" w:cs="Tahoma"/>
                <w:color w:val="000000"/>
                <w:sz w:val="20"/>
                <w:szCs w:val="20"/>
              </w:rPr>
              <w:t>.</w:t>
            </w:r>
            <w:r w:rsidRPr="00FE4A6D">
              <w:rPr>
                <w:rFonts w:ascii="GHEA Grapalat" w:hAnsi="GHEA Grapalat" w:cs="Tahoma"/>
                <w:color w:val="000000"/>
                <w:sz w:val="20"/>
                <w:szCs w:val="20"/>
              </w:rPr>
              <w:t>ա</w:t>
            </w:r>
            <w:r w:rsidRPr="00FE4A6D">
              <w:rPr>
                <w:rFonts w:ascii="Arial LatArm" w:hAnsi="Arial LatArm" w:cs="Tahoma"/>
                <w:color w:val="000000"/>
                <w:sz w:val="20"/>
                <w:szCs w:val="20"/>
              </w:rPr>
              <w:t xml:space="preserve">.   </w:t>
            </w:r>
            <w:r w:rsidRPr="00FE4A6D">
              <w:rPr>
                <w:rFonts w:ascii="GHEA Grapalat" w:hAnsi="GHEA Grapalat" w:cs="Tahoma"/>
                <w:color w:val="000000"/>
                <w:sz w:val="20"/>
                <w:szCs w:val="20"/>
                <w:lang w:val="hy-AM"/>
              </w:rPr>
              <w:t>Շահառուին</w:t>
            </w:r>
            <w:r w:rsidRPr="00FE4A6D">
              <w:rPr>
                <w:rFonts w:ascii="Arial LatArm" w:hAnsi="Arial LatArm" w:cs="Tahoma"/>
                <w:color w:val="000000"/>
                <w:sz w:val="20"/>
                <w:szCs w:val="20"/>
                <w:lang w:val="hy-AM"/>
              </w:rPr>
              <w:t xml:space="preserve">  </w:t>
            </w:r>
            <w:r w:rsidRPr="00FE4A6D">
              <w:rPr>
                <w:rFonts w:ascii="GHEA Grapalat" w:hAnsi="GHEA Grapalat" w:cs="Tahoma"/>
                <w:color w:val="000000"/>
                <w:sz w:val="20"/>
                <w:szCs w:val="20"/>
                <w:lang w:val="hy-AM"/>
              </w:rPr>
              <w:t>սպասարկող</w:t>
            </w:r>
            <w:r w:rsidRPr="00FE4A6D">
              <w:rPr>
                <w:rFonts w:ascii="Arial LatArm" w:hAnsi="Arial LatArm" w:cs="Tahoma"/>
                <w:color w:val="000000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Tahoma"/>
                <w:color w:val="000000"/>
                <w:sz w:val="20"/>
                <w:szCs w:val="20"/>
                <w:lang w:val="hy-AM"/>
              </w:rPr>
              <w:t>ֆինանսական</w:t>
            </w:r>
            <w:r w:rsidRPr="00FE4A6D">
              <w:rPr>
                <w:rFonts w:ascii="Arial LatArm" w:hAnsi="Arial LatArm" w:cs="Tahoma"/>
                <w:color w:val="000000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Tahoma"/>
                <w:color w:val="000000"/>
                <w:sz w:val="20"/>
                <w:szCs w:val="20"/>
                <w:lang w:val="hy-AM"/>
              </w:rPr>
              <w:t>կազմակերպություն</w:t>
            </w:r>
            <w:r w:rsidRPr="00FE4A6D">
              <w:rPr>
                <w:rFonts w:ascii="Arial LatArm" w:hAnsi="Arial LatArm" w:cs="Tahoma"/>
                <w:color w:val="000000"/>
                <w:sz w:val="20"/>
                <w:szCs w:val="20"/>
              </w:rPr>
              <w:t xml:space="preserve"> </w:t>
            </w:r>
          </w:p>
          <w:p w14:paraId="748D93F3" w14:textId="77777777" w:rsidR="00334B2F" w:rsidRPr="00FE4A6D" w:rsidRDefault="00334B2F" w:rsidP="00CB0ADE">
            <w:pPr>
              <w:rPr>
                <w:rFonts w:ascii="Arial LatArm" w:hAnsi="Arial LatArm" w:cs="Tahoma"/>
                <w:color w:val="000000"/>
                <w:sz w:val="20"/>
                <w:szCs w:val="20"/>
                <w:lang w:val="hy-AM"/>
              </w:rPr>
            </w:pPr>
            <w:r w:rsidRPr="00FE4A6D">
              <w:rPr>
                <w:rFonts w:ascii="Arial LatArm" w:hAnsi="Arial LatArm" w:cs="Tahoma"/>
                <w:color w:val="000000"/>
                <w:sz w:val="20"/>
                <w:szCs w:val="20"/>
              </w:rPr>
              <w:t xml:space="preserve">                             </w:t>
            </w:r>
            <w:r w:rsidRPr="00FE4A6D">
              <w:rPr>
                <w:rFonts w:ascii="Arial LatArm" w:hAnsi="Arial LatArm" w:cs="Tahoma"/>
                <w:color w:val="000000"/>
                <w:sz w:val="20"/>
                <w:szCs w:val="20"/>
                <w:lang w:val="hy-AM"/>
              </w:rPr>
              <w:t xml:space="preserve">                 </w:t>
            </w:r>
          </w:p>
          <w:p w14:paraId="7671CA95" w14:textId="77777777" w:rsidR="00334B2F" w:rsidRPr="00FE4A6D" w:rsidRDefault="00334B2F" w:rsidP="00CB0ADE">
            <w:pPr>
              <w:rPr>
                <w:rFonts w:ascii="Arial LatArm" w:hAnsi="Arial LatArm" w:cs="Tahoma"/>
                <w:color w:val="000000"/>
                <w:sz w:val="20"/>
                <w:szCs w:val="20"/>
              </w:rPr>
            </w:pPr>
            <w:r w:rsidRPr="00FE4A6D">
              <w:rPr>
                <w:rFonts w:ascii="Arial LatArm" w:hAnsi="Arial LatArm" w:cs="Tahoma"/>
                <w:color w:val="000000"/>
                <w:sz w:val="20"/>
                <w:szCs w:val="20"/>
                <w:lang w:val="hy-AM"/>
              </w:rPr>
              <w:t xml:space="preserve">                                                 </w:t>
            </w:r>
            <w:r w:rsidRPr="00FE4A6D">
              <w:rPr>
                <w:rFonts w:ascii="Arial LatArm" w:hAnsi="Arial LatArm" w:cs="Tahoma"/>
                <w:color w:val="000000"/>
                <w:sz w:val="20"/>
                <w:szCs w:val="20"/>
              </w:rPr>
              <w:t xml:space="preserve">   /____________________/</w:t>
            </w:r>
          </w:p>
          <w:p w14:paraId="0675B955" w14:textId="77777777" w:rsidR="00334B2F" w:rsidRPr="00FE4A6D" w:rsidRDefault="00334B2F" w:rsidP="00CB0ADE">
            <w:pPr>
              <w:rPr>
                <w:rFonts w:ascii="Arial LatArm" w:hAnsi="Arial LatArm" w:cs="Sylfaen"/>
                <w:sz w:val="20"/>
                <w:szCs w:val="20"/>
              </w:rPr>
            </w:pPr>
            <w:r w:rsidRPr="00FE4A6D">
              <w:rPr>
                <w:rFonts w:ascii="Arial LatArm" w:hAnsi="Arial LatArm" w:cs="Sylfaen"/>
                <w:sz w:val="20"/>
                <w:szCs w:val="20"/>
              </w:rPr>
              <w:t xml:space="preserve">  </w:t>
            </w:r>
          </w:p>
          <w:p w14:paraId="6D53A773" w14:textId="77777777" w:rsidR="00334B2F" w:rsidRPr="00FE4A6D" w:rsidRDefault="00334B2F" w:rsidP="00CB0ADE">
            <w:pPr>
              <w:rPr>
                <w:rFonts w:ascii="Arial LatArm" w:hAnsi="Arial LatArm" w:cs="Sylfaen"/>
                <w:sz w:val="20"/>
                <w:szCs w:val="20"/>
              </w:rPr>
            </w:pPr>
            <w:r w:rsidRPr="00FE4A6D">
              <w:rPr>
                <w:rFonts w:ascii="Arial LatArm" w:hAnsi="Arial LatArm" w:cs="Sylfaen"/>
                <w:sz w:val="20"/>
                <w:szCs w:val="20"/>
              </w:rPr>
              <w:t xml:space="preserve">                                                       /</w:t>
            </w:r>
            <w:r w:rsidRPr="00FE4A6D">
              <w:rPr>
                <w:rFonts w:ascii="GHEA Grapalat" w:hAnsi="GHEA Grapalat" w:cs="Sylfaen"/>
                <w:sz w:val="20"/>
                <w:szCs w:val="20"/>
              </w:rPr>
              <w:t>ստորագրություն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>/</w:t>
            </w:r>
          </w:p>
          <w:p w14:paraId="3D4BE21C" w14:textId="77777777" w:rsidR="00334B2F" w:rsidRPr="00FE4A6D" w:rsidRDefault="00334B2F" w:rsidP="00CB0ADE">
            <w:pPr>
              <w:rPr>
                <w:rFonts w:ascii="Arial LatArm" w:hAnsi="Arial LatArm" w:cs="Tahoma"/>
                <w:color w:val="000000"/>
                <w:sz w:val="20"/>
                <w:szCs w:val="20"/>
              </w:rPr>
            </w:pPr>
          </w:p>
          <w:p w14:paraId="232E256A" w14:textId="77777777" w:rsidR="00334B2F" w:rsidRPr="00FE4A6D" w:rsidRDefault="00334B2F" w:rsidP="00CB0ADE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14:paraId="3C5E13CC" w14:textId="77777777" w:rsidR="00334B2F" w:rsidRPr="00FE4A6D" w:rsidRDefault="00334B2F" w:rsidP="00CB0ADE">
            <w:pPr>
              <w:rPr>
                <w:rFonts w:ascii="Arial LatArm" w:hAnsi="Arial LatArm" w:cs="Tahoma"/>
                <w:color w:val="000000"/>
                <w:sz w:val="20"/>
                <w:szCs w:val="20"/>
              </w:rPr>
            </w:pPr>
            <w:r w:rsidRPr="00FE4A6D">
              <w:rPr>
                <w:rFonts w:ascii="Arial LatArm" w:hAnsi="Arial LatArm" w:cs="Tahoma"/>
                <w:color w:val="000000"/>
                <w:sz w:val="20"/>
                <w:szCs w:val="20"/>
              </w:rPr>
              <w:t>2</w:t>
            </w:r>
            <w:r w:rsidRPr="00FE4A6D">
              <w:rPr>
                <w:rFonts w:ascii="Arial LatArm" w:hAnsi="Arial LatArm" w:cs="Tahoma"/>
                <w:color w:val="000000"/>
                <w:sz w:val="20"/>
                <w:szCs w:val="20"/>
                <w:lang w:val="hy-AM"/>
              </w:rPr>
              <w:t>3</w:t>
            </w:r>
            <w:r w:rsidRPr="00FE4A6D">
              <w:rPr>
                <w:rFonts w:ascii="Arial LatArm" w:hAnsi="Arial LatArm" w:cs="Tahoma"/>
                <w:color w:val="000000"/>
                <w:sz w:val="20"/>
                <w:szCs w:val="20"/>
              </w:rPr>
              <w:t>.</w:t>
            </w:r>
            <w:r w:rsidRPr="00FE4A6D">
              <w:rPr>
                <w:rFonts w:ascii="GHEA Grapalat" w:hAnsi="GHEA Grapalat" w:cs="Tahoma"/>
                <w:color w:val="000000"/>
                <w:sz w:val="20"/>
                <w:szCs w:val="20"/>
              </w:rPr>
              <w:t>ա</w:t>
            </w:r>
            <w:r w:rsidRPr="00FE4A6D">
              <w:rPr>
                <w:rFonts w:ascii="Arial LatArm" w:hAnsi="Arial LatArm" w:cs="Tahoma"/>
                <w:color w:val="000000"/>
                <w:sz w:val="20"/>
                <w:szCs w:val="20"/>
              </w:rPr>
              <w:t xml:space="preserve">.   </w:t>
            </w:r>
            <w:r w:rsidRPr="00FE4A6D">
              <w:rPr>
                <w:rFonts w:ascii="GHEA Grapalat" w:hAnsi="GHEA Grapalat" w:cs="Tahoma"/>
                <w:color w:val="000000"/>
                <w:sz w:val="20"/>
                <w:szCs w:val="20"/>
                <w:lang w:val="hy-AM"/>
              </w:rPr>
              <w:t>Վճարողին</w:t>
            </w:r>
            <w:r w:rsidRPr="00FE4A6D">
              <w:rPr>
                <w:rFonts w:ascii="Arial LatArm" w:hAnsi="Arial LatArm" w:cs="Tahoma"/>
                <w:color w:val="000000"/>
                <w:sz w:val="20"/>
                <w:szCs w:val="20"/>
                <w:lang w:val="hy-AM"/>
              </w:rPr>
              <w:t xml:space="preserve">  </w:t>
            </w:r>
            <w:r w:rsidRPr="00FE4A6D">
              <w:rPr>
                <w:rFonts w:ascii="GHEA Grapalat" w:hAnsi="GHEA Grapalat" w:cs="Tahoma"/>
                <w:color w:val="000000"/>
                <w:sz w:val="20"/>
                <w:szCs w:val="20"/>
                <w:lang w:val="hy-AM"/>
              </w:rPr>
              <w:t>սպասարկող</w:t>
            </w:r>
            <w:r w:rsidRPr="00FE4A6D">
              <w:rPr>
                <w:rFonts w:ascii="Arial LatArm" w:hAnsi="Arial LatArm" w:cs="Tahoma"/>
                <w:color w:val="000000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Tahoma"/>
                <w:color w:val="000000"/>
                <w:sz w:val="20"/>
                <w:szCs w:val="20"/>
                <w:lang w:val="hy-AM"/>
              </w:rPr>
              <w:t>ֆինանսական</w:t>
            </w:r>
            <w:r w:rsidRPr="00FE4A6D">
              <w:rPr>
                <w:rFonts w:ascii="Arial LatArm" w:hAnsi="Arial LatArm" w:cs="Tahoma"/>
                <w:color w:val="000000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 w:cs="Tahoma"/>
                <w:color w:val="000000"/>
                <w:sz w:val="20"/>
                <w:szCs w:val="20"/>
                <w:lang w:val="hy-AM"/>
              </w:rPr>
              <w:t>կազմակերպություն</w:t>
            </w:r>
            <w:r w:rsidRPr="00FE4A6D">
              <w:rPr>
                <w:rFonts w:ascii="Arial LatArm" w:hAnsi="Arial LatArm" w:cs="Tahoma"/>
                <w:color w:val="000000"/>
                <w:sz w:val="20"/>
                <w:szCs w:val="20"/>
              </w:rPr>
              <w:t xml:space="preserve"> </w:t>
            </w:r>
          </w:p>
          <w:p w14:paraId="002A4D1C" w14:textId="77777777" w:rsidR="00334B2F" w:rsidRPr="00FE4A6D" w:rsidRDefault="00334B2F" w:rsidP="00CB0ADE">
            <w:pPr>
              <w:jc w:val="right"/>
              <w:rPr>
                <w:rFonts w:ascii="Arial LatArm" w:hAnsi="Arial LatArm" w:cs="Tahoma"/>
                <w:color w:val="000000"/>
                <w:sz w:val="20"/>
                <w:szCs w:val="20"/>
              </w:rPr>
            </w:pPr>
          </w:p>
          <w:p w14:paraId="71DCD009" w14:textId="77777777" w:rsidR="00334B2F" w:rsidRPr="00FE4A6D" w:rsidRDefault="00334B2F" w:rsidP="00CB0ADE">
            <w:pPr>
              <w:jc w:val="right"/>
              <w:rPr>
                <w:rFonts w:ascii="Arial LatArm" w:hAnsi="Arial LatArm" w:cs="Tahoma"/>
                <w:color w:val="000000"/>
                <w:sz w:val="20"/>
                <w:szCs w:val="20"/>
              </w:rPr>
            </w:pPr>
          </w:p>
          <w:p w14:paraId="3F25D132" w14:textId="77777777" w:rsidR="00334B2F" w:rsidRPr="00FE4A6D" w:rsidRDefault="00334B2F" w:rsidP="00CB0ADE">
            <w:pPr>
              <w:jc w:val="right"/>
              <w:rPr>
                <w:rFonts w:ascii="Arial LatArm" w:hAnsi="Arial LatArm" w:cs="Tahoma"/>
                <w:color w:val="000000"/>
                <w:sz w:val="20"/>
                <w:szCs w:val="20"/>
              </w:rPr>
            </w:pPr>
            <w:r w:rsidRPr="00FE4A6D">
              <w:rPr>
                <w:rFonts w:ascii="Arial LatArm" w:hAnsi="Arial LatArm" w:cs="Tahoma"/>
                <w:color w:val="000000"/>
                <w:sz w:val="20"/>
                <w:szCs w:val="20"/>
              </w:rPr>
              <w:t>/____________________/</w:t>
            </w:r>
          </w:p>
          <w:p w14:paraId="28D750FE" w14:textId="77777777" w:rsidR="00334B2F" w:rsidRPr="00FE4A6D" w:rsidRDefault="00334B2F" w:rsidP="00CB0ADE">
            <w:pPr>
              <w:jc w:val="center"/>
              <w:rPr>
                <w:rFonts w:ascii="Arial LatArm" w:hAnsi="Arial LatArm" w:cs="Sylfaen"/>
                <w:sz w:val="20"/>
                <w:szCs w:val="20"/>
              </w:rPr>
            </w:pPr>
            <w:r w:rsidRPr="00FE4A6D">
              <w:rPr>
                <w:rFonts w:ascii="Arial LatArm" w:hAnsi="Arial LatArm" w:cs="Tahoma"/>
                <w:color w:val="000000"/>
                <w:sz w:val="20"/>
                <w:szCs w:val="20"/>
              </w:rPr>
              <w:t xml:space="preserve">                                                   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>/</w:t>
            </w:r>
            <w:r w:rsidRPr="00FE4A6D">
              <w:rPr>
                <w:rFonts w:ascii="GHEA Grapalat" w:hAnsi="GHEA Grapalat" w:cs="Sylfaen"/>
                <w:sz w:val="20"/>
                <w:szCs w:val="20"/>
              </w:rPr>
              <w:t>ստորագրություն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>/</w:t>
            </w:r>
          </w:p>
          <w:p w14:paraId="674AF457" w14:textId="77777777" w:rsidR="00334B2F" w:rsidRPr="00FE4A6D" w:rsidRDefault="00334B2F" w:rsidP="00CB0ADE">
            <w:pPr>
              <w:jc w:val="right"/>
              <w:rPr>
                <w:rFonts w:ascii="Arial LatArm" w:hAnsi="Arial LatArm" w:cs="Arial"/>
                <w:sz w:val="20"/>
                <w:szCs w:val="20"/>
                <w:lang w:val="hy-AM"/>
              </w:rPr>
            </w:pPr>
          </w:p>
        </w:tc>
      </w:tr>
      <w:tr w:rsidR="00334B2F" w:rsidRPr="00FE4A6D" w14:paraId="1036A004" w14:textId="77777777" w:rsidTr="00CB0ADE">
        <w:trPr>
          <w:trHeight w:val="2194"/>
        </w:trPr>
        <w:tc>
          <w:tcPr>
            <w:tcW w:w="5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CF7D10" w14:textId="77777777" w:rsidR="00334B2F" w:rsidRPr="00FE4A6D" w:rsidRDefault="00334B2F" w:rsidP="00CB0ADE">
            <w:pPr>
              <w:rPr>
                <w:rFonts w:ascii="Arial LatArm" w:hAnsi="Arial LatArm" w:cs="Sylfaen"/>
                <w:sz w:val="20"/>
                <w:szCs w:val="20"/>
              </w:rPr>
            </w:pPr>
            <w:r w:rsidRPr="00FE4A6D">
              <w:rPr>
                <w:rFonts w:ascii="Arial LatArm" w:hAnsi="Arial LatArm" w:cs="Sylfaen"/>
                <w:sz w:val="20"/>
                <w:szCs w:val="20"/>
              </w:rPr>
              <w:lastRenderedPageBreak/>
              <w:t>24.</w:t>
            </w:r>
            <w:r w:rsidRPr="00FE4A6D">
              <w:rPr>
                <w:rFonts w:ascii="GHEA Grapalat" w:hAnsi="GHEA Grapalat" w:cs="Sylfaen"/>
                <w:sz w:val="20"/>
                <w:szCs w:val="20"/>
              </w:rPr>
              <w:t>բ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 xml:space="preserve">.                                                       </w:t>
            </w:r>
            <w:r w:rsidRPr="00FE4A6D">
              <w:rPr>
                <w:rFonts w:ascii="GHEA Grapalat" w:hAnsi="GHEA Grapalat" w:cs="Sylfaen"/>
                <w:sz w:val="20"/>
                <w:szCs w:val="20"/>
              </w:rPr>
              <w:t>Կ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>.</w:t>
            </w:r>
            <w:r w:rsidRPr="00FE4A6D">
              <w:rPr>
                <w:rFonts w:ascii="GHEA Grapalat" w:hAnsi="GHEA Grapalat" w:cs="Sylfaen"/>
                <w:sz w:val="20"/>
                <w:szCs w:val="20"/>
              </w:rPr>
              <w:t>Տ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>.</w:t>
            </w:r>
          </w:p>
          <w:p w14:paraId="71FDA68D" w14:textId="77777777" w:rsidR="00334B2F" w:rsidRPr="00FE4A6D" w:rsidRDefault="00334B2F" w:rsidP="00CB0ADE">
            <w:pPr>
              <w:rPr>
                <w:rFonts w:ascii="Arial LatArm" w:hAnsi="Arial LatArm" w:cs="Sylfaen"/>
                <w:sz w:val="20"/>
                <w:szCs w:val="20"/>
              </w:rPr>
            </w:pPr>
          </w:p>
          <w:p w14:paraId="2AEB63F6" w14:textId="77777777" w:rsidR="00334B2F" w:rsidRPr="00FE4A6D" w:rsidRDefault="00334B2F" w:rsidP="00CB0ADE">
            <w:pPr>
              <w:rPr>
                <w:rFonts w:ascii="Arial LatArm" w:hAnsi="Arial LatArm" w:cs="Sylfaen"/>
                <w:sz w:val="20"/>
                <w:szCs w:val="20"/>
              </w:rPr>
            </w:pPr>
          </w:p>
          <w:p w14:paraId="2366AE35" w14:textId="77777777" w:rsidR="00334B2F" w:rsidRPr="00FE4A6D" w:rsidRDefault="00334B2F" w:rsidP="00CB0ADE">
            <w:pPr>
              <w:rPr>
                <w:rFonts w:ascii="Arial LatArm" w:hAnsi="Arial LatArm" w:cs="Sylfaen"/>
                <w:sz w:val="20"/>
                <w:szCs w:val="20"/>
              </w:rPr>
            </w:pPr>
            <w:r w:rsidRPr="00FE4A6D">
              <w:rPr>
                <w:rFonts w:ascii="Arial LatArm" w:hAnsi="Arial LatArm" w:cs="Tahoma"/>
                <w:color w:val="000000"/>
                <w:sz w:val="20"/>
                <w:szCs w:val="20"/>
              </w:rPr>
              <w:t xml:space="preserve"> 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>2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>4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>.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գ</w:t>
            </w:r>
            <w:r w:rsidRPr="00FE4A6D">
              <w:rPr>
                <w:rFonts w:ascii="Arial LatArm" w:hAnsi="Arial LatArm" w:cs="Tahoma"/>
                <w:color w:val="000000"/>
                <w:sz w:val="20"/>
                <w:szCs w:val="20"/>
              </w:rPr>
              <w:t xml:space="preserve">                                                 "___" </w:t>
            </w:r>
            <w:r w:rsidRPr="00FE4A6D">
              <w:rPr>
                <w:rFonts w:ascii="Arial LatArm" w:hAnsi="Arial LatArm" w:cs="Sylfaen"/>
                <w:color w:val="000000"/>
                <w:sz w:val="20"/>
                <w:szCs w:val="20"/>
              </w:rPr>
              <w:t xml:space="preserve">___ </w:t>
            </w:r>
            <w:r w:rsidRPr="00FE4A6D">
              <w:rPr>
                <w:rFonts w:ascii="Arial LatArm" w:hAnsi="Arial LatArm" w:cs="Tahoma"/>
                <w:color w:val="000000"/>
                <w:sz w:val="20"/>
                <w:szCs w:val="20"/>
              </w:rPr>
              <w:t xml:space="preserve">20___ </w:t>
            </w:r>
            <w:r w:rsidRPr="00FE4A6D">
              <w:rPr>
                <w:rFonts w:ascii="GHEA Grapalat" w:hAnsi="GHEA Grapalat" w:cs="Sylfaen"/>
                <w:color w:val="000000"/>
                <w:sz w:val="20"/>
                <w:szCs w:val="20"/>
              </w:rPr>
              <w:t>թ</w:t>
            </w:r>
            <w:r w:rsidRPr="00FE4A6D">
              <w:rPr>
                <w:rFonts w:ascii="Arial LatArm" w:hAnsi="Arial LatArm" w:cs="Sylfaen"/>
                <w:color w:val="000000"/>
                <w:sz w:val="20"/>
                <w:szCs w:val="20"/>
              </w:rPr>
              <w:t>.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 xml:space="preserve"> </w:t>
            </w:r>
          </w:p>
          <w:p w14:paraId="3535F8ED" w14:textId="77777777" w:rsidR="00334B2F" w:rsidRPr="00FE4A6D" w:rsidRDefault="00334B2F" w:rsidP="00CB0ADE">
            <w:pPr>
              <w:rPr>
                <w:rFonts w:ascii="Arial LatArm" w:hAnsi="Arial LatArm" w:cs="Sylfaen"/>
                <w:sz w:val="20"/>
                <w:szCs w:val="20"/>
              </w:rPr>
            </w:pPr>
          </w:p>
          <w:p w14:paraId="729B757C" w14:textId="77777777" w:rsidR="00334B2F" w:rsidRPr="00FE4A6D" w:rsidRDefault="00334B2F" w:rsidP="00CB0ADE">
            <w:pPr>
              <w:rPr>
                <w:rFonts w:ascii="Arial LatArm" w:hAnsi="Arial LatArm" w:cs="Sylfaen"/>
                <w:sz w:val="20"/>
                <w:szCs w:val="20"/>
              </w:rPr>
            </w:pPr>
            <w:r w:rsidRPr="00FE4A6D">
              <w:rPr>
                <w:rFonts w:ascii="Arial LatArm" w:hAnsi="Arial LatArm" w:cs="Sylfaen"/>
                <w:sz w:val="20"/>
                <w:szCs w:val="20"/>
              </w:rPr>
              <w:t xml:space="preserve">  </w:t>
            </w:r>
          </w:p>
          <w:p w14:paraId="50F70AA2" w14:textId="77777777" w:rsidR="00334B2F" w:rsidRPr="00FE4A6D" w:rsidRDefault="00334B2F" w:rsidP="00CB0ADE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5FDAF8" w14:textId="77777777" w:rsidR="00334B2F" w:rsidRPr="00FE4A6D" w:rsidRDefault="00334B2F" w:rsidP="00CB0ADE">
            <w:pPr>
              <w:rPr>
                <w:rFonts w:ascii="Arial LatArm" w:hAnsi="Arial LatArm" w:cs="Sylfaen"/>
                <w:sz w:val="20"/>
                <w:szCs w:val="20"/>
              </w:rPr>
            </w:pPr>
            <w:r w:rsidRPr="00FE4A6D">
              <w:rPr>
                <w:rFonts w:ascii="Arial LatArm" w:hAnsi="Arial LatArm" w:cs="Sylfaen"/>
                <w:sz w:val="20"/>
                <w:szCs w:val="20"/>
              </w:rPr>
              <w:t>23.</w:t>
            </w:r>
            <w:r w:rsidRPr="00FE4A6D">
              <w:rPr>
                <w:rFonts w:ascii="GHEA Grapalat" w:hAnsi="GHEA Grapalat" w:cs="Sylfaen"/>
                <w:sz w:val="20"/>
                <w:szCs w:val="20"/>
              </w:rPr>
              <w:t>բ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 xml:space="preserve">.                                                                 </w:t>
            </w:r>
            <w:r w:rsidRPr="00FE4A6D">
              <w:rPr>
                <w:rFonts w:ascii="GHEA Grapalat" w:hAnsi="GHEA Grapalat" w:cs="Sylfaen"/>
                <w:sz w:val="20"/>
                <w:szCs w:val="20"/>
              </w:rPr>
              <w:t>Կ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>.</w:t>
            </w:r>
            <w:r w:rsidRPr="00FE4A6D">
              <w:rPr>
                <w:rFonts w:ascii="GHEA Grapalat" w:hAnsi="GHEA Grapalat" w:cs="Sylfaen"/>
                <w:sz w:val="20"/>
                <w:szCs w:val="20"/>
              </w:rPr>
              <w:t>Տ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 xml:space="preserve">.    </w:t>
            </w:r>
          </w:p>
          <w:p w14:paraId="68602812" w14:textId="77777777" w:rsidR="00334B2F" w:rsidRPr="00FE4A6D" w:rsidRDefault="00334B2F" w:rsidP="00CB0ADE">
            <w:pPr>
              <w:rPr>
                <w:rFonts w:ascii="Arial LatArm" w:hAnsi="Arial LatArm" w:cs="Sylfaen"/>
                <w:sz w:val="20"/>
                <w:szCs w:val="20"/>
              </w:rPr>
            </w:pPr>
          </w:p>
          <w:p w14:paraId="4BEE1B6C" w14:textId="77777777" w:rsidR="00334B2F" w:rsidRPr="00FE4A6D" w:rsidRDefault="00334B2F" w:rsidP="00CB0ADE">
            <w:pPr>
              <w:rPr>
                <w:rFonts w:ascii="Arial LatArm" w:hAnsi="Arial LatArm" w:cs="Sylfaen"/>
                <w:sz w:val="20"/>
                <w:szCs w:val="20"/>
              </w:rPr>
            </w:pPr>
            <w:r w:rsidRPr="00FE4A6D">
              <w:rPr>
                <w:rFonts w:ascii="Arial LatArm" w:hAnsi="Arial LatArm" w:cs="Sylfaen"/>
                <w:sz w:val="20"/>
                <w:szCs w:val="20"/>
              </w:rPr>
              <w:t xml:space="preserve">                     </w:t>
            </w:r>
          </w:p>
          <w:p w14:paraId="089ED2C2" w14:textId="77777777" w:rsidR="00334B2F" w:rsidRPr="00FE4A6D" w:rsidRDefault="00334B2F" w:rsidP="00CB0ADE">
            <w:pPr>
              <w:rPr>
                <w:rFonts w:ascii="Arial LatArm" w:hAnsi="Arial LatArm" w:cs="Sylfaen"/>
                <w:color w:val="000000"/>
                <w:sz w:val="20"/>
                <w:szCs w:val="20"/>
              </w:rPr>
            </w:pPr>
            <w:r w:rsidRPr="00FE4A6D">
              <w:rPr>
                <w:rFonts w:ascii="Arial LatArm" w:hAnsi="Arial LatArm" w:cs="Sylfaen"/>
                <w:sz w:val="20"/>
                <w:szCs w:val="20"/>
              </w:rPr>
              <w:t>23.</w:t>
            </w:r>
            <w:r w:rsidRPr="00FE4A6D">
              <w:rPr>
                <w:rFonts w:ascii="GHEA Grapalat" w:hAnsi="GHEA Grapalat" w:cs="Sylfaen"/>
                <w:sz w:val="20"/>
                <w:szCs w:val="20"/>
                <w:lang w:val="hy-AM"/>
              </w:rPr>
              <w:t>գ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>.</w:t>
            </w:r>
            <w:r w:rsidRPr="00FE4A6D">
              <w:rPr>
                <w:rFonts w:ascii="GHEA Grapalat" w:hAnsi="GHEA Grapalat" w:cs="Sylfaen"/>
                <w:sz w:val="20"/>
                <w:szCs w:val="20"/>
              </w:rPr>
              <w:t>Կատարման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 w:cs="Sylfaen"/>
                <w:sz w:val="20"/>
                <w:szCs w:val="20"/>
              </w:rPr>
              <w:t>ամսաթիվը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 xml:space="preserve">`           </w:t>
            </w:r>
            <w:r w:rsidRPr="00FE4A6D">
              <w:rPr>
                <w:rFonts w:ascii="Arial LatArm" w:hAnsi="Arial LatArm" w:cs="Tahoma"/>
                <w:color w:val="000000"/>
                <w:sz w:val="20"/>
                <w:szCs w:val="20"/>
              </w:rPr>
              <w:t xml:space="preserve">"___" </w:t>
            </w:r>
            <w:r w:rsidRPr="00FE4A6D">
              <w:rPr>
                <w:rFonts w:ascii="Arial LatArm" w:hAnsi="Arial LatArm" w:cs="Sylfaen"/>
                <w:color w:val="000000"/>
                <w:sz w:val="20"/>
                <w:szCs w:val="20"/>
              </w:rPr>
              <w:t xml:space="preserve">___ </w:t>
            </w:r>
            <w:r w:rsidRPr="00FE4A6D">
              <w:rPr>
                <w:rFonts w:ascii="Arial LatArm" w:hAnsi="Arial LatArm" w:cs="Tahoma"/>
                <w:color w:val="000000"/>
                <w:sz w:val="20"/>
                <w:szCs w:val="20"/>
              </w:rPr>
              <w:t>20___</w:t>
            </w:r>
            <w:r w:rsidRPr="00FE4A6D">
              <w:rPr>
                <w:rFonts w:ascii="GHEA Grapalat" w:hAnsi="GHEA Grapalat" w:cs="Sylfaen"/>
                <w:color w:val="000000"/>
                <w:sz w:val="20"/>
                <w:szCs w:val="20"/>
              </w:rPr>
              <w:t>թ</w:t>
            </w:r>
            <w:r w:rsidRPr="00FE4A6D">
              <w:rPr>
                <w:rFonts w:ascii="Arial LatArm" w:hAnsi="Arial LatArm" w:cs="Sylfaen"/>
                <w:color w:val="000000"/>
                <w:sz w:val="20"/>
                <w:szCs w:val="20"/>
              </w:rPr>
              <w:t>.</w:t>
            </w:r>
          </w:p>
          <w:p w14:paraId="50080BC1" w14:textId="77777777" w:rsidR="00334B2F" w:rsidRPr="00FE4A6D" w:rsidRDefault="00334B2F" w:rsidP="00CB0ADE">
            <w:pPr>
              <w:rPr>
                <w:rFonts w:ascii="Arial LatArm" w:hAnsi="Arial LatArm" w:cs="Sylfaen"/>
                <w:color w:val="000000"/>
                <w:sz w:val="20"/>
                <w:szCs w:val="20"/>
              </w:rPr>
            </w:pPr>
          </w:p>
          <w:p w14:paraId="5FB7DC8E" w14:textId="77777777" w:rsidR="00334B2F" w:rsidRPr="00FE4A6D" w:rsidRDefault="00334B2F" w:rsidP="00CB0ADE">
            <w:pPr>
              <w:rPr>
                <w:rFonts w:ascii="Arial LatArm" w:hAnsi="Arial LatArm" w:cs="Sylfaen"/>
                <w:sz w:val="20"/>
                <w:szCs w:val="20"/>
              </w:rPr>
            </w:pPr>
          </w:p>
          <w:p w14:paraId="2B950D94" w14:textId="77777777" w:rsidR="00334B2F" w:rsidRPr="00FE4A6D" w:rsidRDefault="00334B2F" w:rsidP="00CB0ADE">
            <w:pPr>
              <w:jc w:val="right"/>
              <w:rPr>
                <w:rFonts w:ascii="Arial LatArm" w:hAnsi="Arial LatArm" w:cs="Arial"/>
                <w:sz w:val="20"/>
                <w:szCs w:val="20"/>
              </w:rPr>
            </w:pPr>
          </w:p>
        </w:tc>
      </w:tr>
    </w:tbl>
    <w:p w14:paraId="1AA5643D" w14:textId="77777777" w:rsidR="00334B2F" w:rsidRPr="00FE4A6D" w:rsidRDefault="00334B2F" w:rsidP="00334B2F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rial LatArm" w:hAnsi="Arial LatArm"/>
          <w:i/>
          <w:sz w:val="16"/>
          <w:lang w:val="hy-AM"/>
        </w:rPr>
      </w:pPr>
    </w:p>
    <w:p w14:paraId="56034722" w14:textId="77777777" w:rsidR="00334B2F" w:rsidRPr="00FE4A6D" w:rsidRDefault="00334B2F" w:rsidP="00334B2F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rial LatArm" w:hAnsi="Arial LatArm"/>
          <w:i/>
          <w:sz w:val="16"/>
          <w:lang w:val="hy-AM"/>
        </w:rPr>
      </w:pPr>
    </w:p>
    <w:p w14:paraId="56CCCE6C" w14:textId="77777777" w:rsidR="00334B2F" w:rsidRPr="00FE4A6D" w:rsidRDefault="00334B2F" w:rsidP="00334B2F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rial LatArm" w:hAnsi="Arial LatArm"/>
          <w:i/>
          <w:sz w:val="16"/>
          <w:lang w:val="hy-AM"/>
        </w:rPr>
      </w:pPr>
    </w:p>
    <w:p w14:paraId="0A17F4BB" w14:textId="77777777" w:rsidR="00334B2F" w:rsidRPr="00FE4A6D" w:rsidRDefault="00334B2F" w:rsidP="00334B2F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rial LatArm" w:hAnsi="Arial LatArm"/>
          <w:i/>
          <w:sz w:val="16"/>
          <w:lang w:val="hy-AM"/>
        </w:rPr>
      </w:pPr>
    </w:p>
    <w:p w14:paraId="54146833" w14:textId="77777777" w:rsidR="00334B2F" w:rsidRPr="00FE4A6D" w:rsidRDefault="00334B2F" w:rsidP="00334B2F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rial LatArm" w:hAnsi="Arial LatArm"/>
          <w:i/>
          <w:sz w:val="16"/>
          <w:lang w:val="hy-AM"/>
        </w:rPr>
      </w:pPr>
    </w:p>
    <w:p w14:paraId="2DEE4432" w14:textId="77777777" w:rsidR="00334B2F" w:rsidRPr="00FE4A6D" w:rsidRDefault="00334B2F" w:rsidP="00334B2F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FE4A6D">
        <w:rPr>
          <w:rFonts w:ascii="Arial LatArm" w:hAnsi="Arial LatArm"/>
          <w:i/>
          <w:sz w:val="16"/>
          <w:lang w:val="hy-AM"/>
        </w:rPr>
        <w:t xml:space="preserve">* </w:t>
      </w:r>
      <w:r w:rsidRPr="00FE4A6D">
        <w:rPr>
          <w:rFonts w:ascii="GHEA Grapalat" w:hAnsi="GHEA Grapalat"/>
          <w:i/>
          <w:sz w:val="16"/>
          <w:lang w:val="hy-AM"/>
        </w:rPr>
        <w:t>Վճարման</w:t>
      </w:r>
      <w:r w:rsidRPr="00FE4A6D">
        <w:rPr>
          <w:rFonts w:ascii="Arial LatArm" w:hAnsi="Arial LatArm"/>
          <w:i/>
          <w:sz w:val="16"/>
          <w:lang w:val="hy-AM"/>
        </w:rPr>
        <w:t xml:space="preserve"> </w:t>
      </w:r>
      <w:r w:rsidRPr="00FE4A6D">
        <w:rPr>
          <w:rFonts w:ascii="GHEA Grapalat" w:hAnsi="GHEA Grapalat"/>
          <w:i/>
          <w:sz w:val="16"/>
          <w:lang w:val="hy-AM"/>
        </w:rPr>
        <w:t>պահանջագիրը</w:t>
      </w:r>
      <w:r w:rsidRPr="00FE4A6D">
        <w:rPr>
          <w:rFonts w:ascii="Arial LatArm" w:hAnsi="Arial LatArm"/>
          <w:i/>
          <w:sz w:val="16"/>
          <w:lang w:val="hy-AM"/>
        </w:rPr>
        <w:t xml:space="preserve"> </w:t>
      </w:r>
      <w:r w:rsidRPr="00FE4A6D">
        <w:rPr>
          <w:rFonts w:ascii="GHEA Grapalat" w:hAnsi="GHEA Grapalat"/>
          <w:i/>
          <w:sz w:val="16"/>
          <w:lang w:val="hy-AM"/>
        </w:rPr>
        <w:t>լրացվում</w:t>
      </w:r>
      <w:r w:rsidRPr="00FE4A6D">
        <w:rPr>
          <w:rFonts w:ascii="Arial LatArm" w:hAnsi="Arial LatArm"/>
          <w:i/>
          <w:sz w:val="16"/>
          <w:lang w:val="hy-AM"/>
        </w:rPr>
        <w:t xml:space="preserve"> </w:t>
      </w:r>
      <w:r w:rsidRPr="00FE4A6D">
        <w:rPr>
          <w:rFonts w:ascii="GHEA Grapalat" w:hAnsi="GHEA Grapalat"/>
          <w:i/>
          <w:sz w:val="16"/>
          <w:lang w:val="hy-AM"/>
        </w:rPr>
        <w:t>է</w:t>
      </w:r>
      <w:r w:rsidRPr="00FE4A6D">
        <w:rPr>
          <w:rFonts w:ascii="Arial LatArm" w:hAnsi="Arial LatArm"/>
          <w:i/>
          <w:sz w:val="16"/>
          <w:lang w:val="hy-AM"/>
        </w:rPr>
        <w:t xml:space="preserve"> </w:t>
      </w:r>
      <w:r w:rsidRPr="00FE4A6D">
        <w:rPr>
          <w:rFonts w:ascii="GHEA Grapalat" w:hAnsi="GHEA Grapalat"/>
          <w:i/>
          <w:sz w:val="16"/>
          <w:lang w:val="hy-AM"/>
        </w:rPr>
        <w:t>համաձայն</w:t>
      </w:r>
      <w:r w:rsidRPr="00FE4A6D">
        <w:rPr>
          <w:rFonts w:ascii="Arial LatArm" w:hAnsi="Arial LatArm"/>
          <w:i/>
          <w:sz w:val="16"/>
          <w:lang w:val="hy-AM"/>
        </w:rPr>
        <w:t xml:space="preserve"> </w:t>
      </w:r>
      <w:r w:rsidRPr="00FE4A6D">
        <w:rPr>
          <w:rFonts w:ascii="GHEA Grapalat" w:hAnsi="GHEA Grapalat"/>
          <w:i/>
          <w:sz w:val="16"/>
          <w:lang w:val="hy-AM"/>
        </w:rPr>
        <w:t>սույն</w:t>
      </w:r>
      <w:r w:rsidRPr="00FE4A6D">
        <w:rPr>
          <w:rFonts w:ascii="Arial LatArm" w:hAnsi="Arial LatArm"/>
          <w:i/>
          <w:sz w:val="16"/>
          <w:lang w:val="hy-AM"/>
        </w:rPr>
        <w:t xml:space="preserve"> </w:t>
      </w:r>
      <w:r w:rsidRPr="00FE4A6D">
        <w:rPr>
          <w:rFonts w:ascii="GHEA Grapalat" w:hAnsi="GHEA Grapalat"/>
          <w:i/>
          <w:sz w:val="16"/>
          <w:lang w:val="hy-AM"/>
        </w:rPr>
        <w:t>հրավերով</w:t>
      </w:r>
      <w:r w:rsidRPr="00FE4A6D">
        <w:rPr>
          <w:rFonts w:ascii="Arial LatArm" w:hAnsi="Arial LatArm"/>
          <w:i/>
          <w:sz w:val="16"/>
          <w:lang w:val="hy-AM"/>
        </w:rPr>
        <w:t xml:space="preserve"> </w:t>
      </w:r>
      <w:r w:rsidRPr="00FE4A6D">
        <w:rPr>
          <w:rFonts w:ascii="GHEA Grapalat" w:hAnsi="GHEA Grapalat"/>
          <w:i/>
          <w:sz w:val="16"/>
          <w:lang w:val="hy-AM"/>
        </w:rPr>
        <w:t>սահմանված</w:t>
      </w:r>
      <w:r w:rsidRPr="00FE4A6D">
        <w:rPr>
          <w:rFonts w:ascii="Arial LatArm" w:hAnsi="Arial LatArm"/>
          <w:i/>
          <w:sz w:val="16"/>
          <w:lang w:val="hy-AM"/>
        </w:rPr>
        <w:t xml:space="preserve"> «</w:t>
      </w:r>
      <w:r w:rsidRPr="00FE4A6D">
        <w:rPr>
          <w:rFonts w:ascii="GHEA Grapalat" w:hAnsi="GHEA Grapalat"/>
          <w:i/>
          <w:sz w:val="16"/>
          <w:lang w:val="hy-AM"/>
        </w:rPr>
        <w:t>Վճարման</w:t>
      </w:r>
      <w:r w:rsidRPr="00FE4A6D">
        <w:rPr>
          <w:rFonts w:ascii="Arial LatArm" w:hAnsi="Arial LatArm"/>
          <w:i/>
          <w:sz w:val="16"/>
          <w:lang w:val="hy-AM"/>
        </w:rPr>
        <w:t xml:space="preserve"> </w:t>
      </w:r>
      <w:r w:rsidRPr="00FE4A6D">
        <w:rPr>
          <w:rFonts w:ascii="GHEA Grapalat" w:hAnsi="GHEA Grapalat"/>
          <w:i/>
          <w:sz w:val="16"/>
          <w:lang w:val="hy-AM"/>
        </w:rPr>
        <w:t>պահանջագրի</w:t>
      </w:r>
      <w:r w:rsidRPr="00FE4A6D">
        <w:rPr>
          <w:rFonts w:ascii="Arial LatArm" w:hAnsi="Arial LatArm"/>
          <w:i/>
          <w:sz w:val="16"/>
          <w:lang w:val="hy-AM"/>
        </w:rPr>
        <w:t xml:space="preserve"> </w:t>
      </w:r>
      <w:r w:rsidRPr="00FE4A6D">
        <w:rPr>
          <w:rFonts w:ascii="GHEA Grapalat" w:hAnsi="GHEA Grapalat"/>
          <w:i/>
          <w:sz w:val="16"/>
          <w:lang w:val="hy-AM"/>
        </w:rPr>
        <w:t>պարտադիր</w:t>
      </w:r>
      <w:r w:rsidRPr="00FE4A6D">
        <w:rPr>
          <w:rFonts w:ascii="Arial LatArm" w:hAnsi="Arial LatArm"/>
          <w:i/>
          <w:sz w:val="16"/>
          <w:lang w:val="hy-AM"/>
        </w:rPr>
        <w:t xml:space="preserve"> </w:t>
      </w:r>
      <w:r w:rsidRPr="00FE4A6D">
        <w:rPr>
          <w:rFonts w:ascii="GHEA Grapalat" w:hAnsi="GHEA Grapalat"/>
          <w:i/>
          <w:sz w:val="16"/>
          <w:lang w:val="hy-AM"/>
        </w:rPr>
        <w:t>վավերապայմանների</w:t>
      </w:r>
      <w:r w:rsidRPr="00FE4A6D">
        <w:rPr>
          <w:rFonts w:ascii="Arial LatArm" w:hAnsi="Arial LatArm"/>
          <w:i/>
          <w:sz w:val="16"/>
          <w:lang w:val="hy-AM"/>
        </w:rPr>
        <w:t xml:space="preserve"> </w:t>
      </w:r>
      <w:r w:rsidRPr="00FE4A6D">
        <w:rPr>
          <w:rFonts w:ascii="GHEA Grapalat" w:hAnsi="GHEA Grapalat"/>
          <w:i/>
          <w:sz w:val="16"/>
          <w:lang w:val="hy-AM"/>
        </w:rPr>
        <w:t>և</w:t>
      </w:r>
      <w:r w:rsidRPr="00FE4A6D">
        <w:rPr>
          <w:rFonts w:ascii="Arial LatArm" w:hAnsi="Arial LatArm"/>
          <w:i/>
          <w:sz w:val="16"/>
          <w:lang w:val="hy-AM"/>
        </w:rPr>
        <w:t xml:space="preserve"> </w:t>
      </w:r>
      <w:r w:rsidRPr="00FE4A6D">
        <w:rPr>
          <w:rFonts w:ascii="GHEA Grapalat" w:hAnsi="GHEA Grapalat"/>
          <w:i/>
          <w:sz w:val="16"/>
          <w:lang w:val="hy-AM"/>
        </w:rPr>
        <w:t>լրացման</w:t>
      </w:r>
      <w:r w:rsidRPr="00FE4A6D">
        <w:rPr>
          <w:rFonts w:ascii="Arial LatArm" w:hAnsi="Arial LatArm"/>
          <w:i/>
          <w:sz w:val="16"/>
          <w:lang w:val="hy-AM"/>
        </w:rPr>
        <w:t xml:space="preserve"> </w:t>
      </w:r>
      <w:r w:rsidRPr="00FE4A6D">
        <w:rPr>
          <w:rFonts w:ascii="GHEA Grapalat" w:hAnsi="GHEA Grapalat"/>
          <w:i/>
          <w:sz w:val="16"/>
          <w:lang w:val="hy-AM"/>
        </w:rPr>
        <w:t>կարգի</w:t>
      </w:r>
      <w:r w:rsidRPr="00FE4A6D">
        <w:rPr>
          <w:rFonts w:ascii="Arial LatArm" w:hAnsi="Arial LatArm"/>
          <w:i/>
          <w:sz w:val="16"/>
          <w:lang w:val="hy-AM"/>
        </w:rPr>
        <w:t>»:</w:t>
      </w:r>
    </w:p>
    <w:p w14:paraId="28BAF993" w14:textId="77777777" w:rsidR="00334B2F" w:rsidRPr="00FE4A6D" w:rsidRDefault="00334B2F" w:rsidP="00334B2F">
      <w:pPr>
        <w:jc w:val="center"/>
        <w:rPr>
          <w:rFonts w:ascii="Arial LatArm" w:hAnsi="Arial LatArm"/>
          <w:b/>
          <w:sz w:val="22"/>
          <w:szCs w:val="22"/>
          <w:lang w:val="nl-NL"/>
        </w:rPr>
      </w:pPr>
      <w:r w:rsidRPr="00FE4A6D">
        <w:rPr>
          <w:rFonts w:ascii="Arial LatArm" w:hAnsi="Arial LatArm"/>
          <w:b/>
          <w:lang w:val="hy-AM"/>
        </w:rPr>
        <w:br w:type="page"/>
      </w:r>
      <w:r w:rsidRPr="00FE4A6D">
        <w:rPr>
          <w:rFonts w:ascii="GHEA Grapalat" w:hAnsi="GHEA Grapalat"/>
          <w:b/>
          <w:sz w:val="22"/>
          <w:szCs w:val="22"/>
          <w:lang w:val="hy-AM"/>
        </w:rPr>
        <w:lastRenderedPageBreak/>
        <w:t>Վճարման</w:t>
      </w:r>
      <w:r w:rsidRPr="00FE4A6D">
        <w:rPr>
          <w:rFonts w:ascii="Arial LatArm" w:hAnsi="Arial LatArm"/>
          <w:b/>
          <w:sz w:val="22"/>
          <w:szCs w:val="22"/>
          <w:lang w:val="nl-NL"/>
        </w:rPr>
        <w:t xml:space="preserve"> </w:t>
      </w:r>
      <w:r w:rsidRPr="00FE4A6D">
        <w:rPr>
          <w:rFonts w:ascii="GHEA Grapalat" w:hAnsi="GHEA Grapalat"/>
          <w:b/>
          <w:sz w:val="22"/>
          <w:szCs w:val="22"/>
          <w:lang w:val="hy-AM"/>
        </w:rPr>
        <w:t>պահանջագրի</w:t>
      </w:r>
      <w:r w:rsidRPr="00FE4A6D">
        <w:rPr>
          <w:rFonts w:ascii="Arial LatArm" w:hAnsi="Arial LatArm"/>
          <w:b/>
          <w:sz w:val="22"/>
          <w:szCs w:val="22"/>
          <w:lang w:val="nl-NL"/>
        </w:rPr>
        <w:t xml:space="preserve"> </w:t>
      </w:r>
      <w:r w:rsidRPr="00FE4A6D">
        <w:rPr>
          <w:rFonts w:ascii="GHEA Grapalat" w:hAnsi="GHEA Grapalat"/>
          <w:b/>
          <w:sz w:val="22"/>
          <w:szCs w:val="22"/>
          <w:lang w:val="hy-AM"/>
        </w:rPr>
        <w:t>պարտադիր</w:t>
      </w:r>
      <w:r w:rsidRPr="00FE4A6D">
        <w:rPr>
          <w:rFonts w:ascii="Arial LatArm" w:hAnsi="Arial LatArm"/>
          <w:b/>
          <w:sz w:val="22"/>
          <w:szCs w:val="22"/>
          <w:lang w:val="nl-NL"/>
        </w:rPr>
        <w:t xml:space="preserve"> </w:t>
      </w:r>
      <w:r w:rsidRPr="00FE4A6D">
        <w:rPr>
          <w:rFonts w:ascii="GHEA Grapalat" w:hAnsi="GHEA Grapalat"/>
          <w:b/>
          <w:sz w:val="22"/>
          <w:szCs w:val="22"/>
          <w:lang w:val="hy-AM"/>
        </w:rPr>
        <w:t>վավերապայմանները</w:t>
      </w:r>
      <w:r w:rsidRPr="00FE4A6D">
        <w:rPr>
          <w:rFonts w:ascii="Arial LatArm" w:hAnsi="Arial LatArm"/>
          <w:b/>
          <w:sz w:val="22"/>
          <w:szCs w:val="22"/>
          <w:lang w:val="nl-NL"/>
        </w:rPr>
        <w:t xml:space="preserve"> </w:t>
      </w:r>
      <w:r w:rsidRPr="00FE4A6D">
        <w:rPr>
          <w:rFonts w:ascii="GHEA Grapalat" w:hAnsi="GHEA Grapalat"/>
          <w:b/>
          <w:sz w:val="22"/>
          <w:szCs w:val="22"/>
          <w:lang w:val="hy-AM"/>
        </w:rPr>
        <w:t>և</w:t>
      </w:r>
      <w:r w:rsidRPr="00FE4A6D">
        <w:rPr>
          <w:rFonts w:ascii="Arial LatArm" w:hAnsi="Arial LatArm"/>
          <w:b/>
          <w:sz w:val="22"/>
          <w:szCs w:val="22"/>
          <w:lang w:val="nl-NL"/>
        </w:rPr>
        <w:t xml:space="preserve"> </w:t>
      </w:r>
      <w:r w:rsidRPr="00FE4A6D">
        <w:rPr>
          <w:rFonts w:ascii="GHEA Grapalat" w:hAnsi="GHEA Grapalat"/>
          <w:b/>
          <w:sz w:val="22"/>
          <w:szCs w:val="22"/>
          <w:lang w:val="hy-AM"/>
        </w:rPr>
        <w:t>լրացման</w:t>
      </w:r>
      <w:r w:rsidRPr="00FE4A6D">
        <w:rPr>
          <w:rFonts w:ascii="Arial LatArm" w:hAnsi="Arial LatArm"/>
          <w:b/>
          <w:sz w:val="22"/>
          <w:szCs w:val="22"/>
          <w:lang w:val="nl-NL"/>
        </w:rPr>
        <w:t xml:space="preserve"> </w:t>
      </w:r>
      <w:r w:rsidRPr="00FE4A6D">
        <w:rPr>
          <w:rFonts w:ascii="GHEA Grapalat" w:hAnsi="GHEA Grapalat"/>
          <w:b/>
          <w:sz w:val="22"/>
          <w:szCs w:val="22"/>
          <w:lang w:val="hy-AM"/>
        </w:rPr>
        <w:t>ուղեցույցը</w:t>
      </w:r>
    </w:p>
    <w:p w14:paraId="280533DA" w14:textId="77777777" w:rsidR="00334B2F" w:rsidRPr="00FE4A6D" w:rsidRDefault="00334B2F" w:rsidP="00334B2F">
      <w:pPr>
        <w:jc w:val="center"/>
        <w:rPr>
          <w:rFonts w:ascii="Arial LatArm" w:hAnsi="Arial LatArm"/>
          <w:b/>
          <w:sz w:val="22"/>
          <w:szCs w:val="22"/>
          <w:lang w:val="nl-NL"/>
        </w:rPr>
      </w:pPr>
    </w:p>
    <w:tbl>
      <w:tblPr>
        <w:tblW w:w="10698" w:type="dxa"/>
        <w:tblInd w:w="-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938"/>
        <w:gridCol w:w="2050"/>
        <w:gridCol w:w="3350"/>
        <w:gridCol w:w="2640"/>
      </w:tblGrid>
      <w:tr w:rsidR="00334B2F" w:rsidRPr="00FE4A6D" w14:paraId="0567C7E4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2F58E" w14:textId="77777777" w:rsidR="00334B2F" w:rsidRPr="00FE4A6D" w:rsidRDefault="00334B2F" w:rsidP="00CB0ADE">
            <w:pPr>
              <w:jc w:val="both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GHEA Grapalat" w:hAnsi="GHEA Grapalat"/>
                <w:sz w:val="20"/>
                <w:szCs w:val="20"/>
              </w:rPr>
              <w:t>Հ</w:t>
            </w:r>
            <w:r w:rsidRPr="00FE4A6D">
              <w:rPr>
                <w:rFonts w:ascii="Arial LatArm" w:hAnsi="Arial LatArm"/>
                <w:sz w:val="20"/>
                <w:szCs w:val="20"/>
              </w:rPr>
              <w:t>/</w:t>
            </w:r>
            <w:r w:rsidRPr="00FE4A6D">
              <w:rPr>
                <w:rFonts w:ascii="GHEA Grapalat" w:hAnsi="GHEA Grapalat"/>
                <w:sz w:val="20"/>
                <w:szCs w:val="20"/>
              </w:rPr>
              <w:t>Հ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32DBE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b/>
                <w:sz w:val="20"/>
                <w:szCs w:val="20"/>
              </w:rPr>
            </w:pPr>
            <w:r w:rsidRPr="00FE4A6D">
              <w:rPr>
                <w:rFonts w:ascii="Arial LatArm" w:hAnsi="Arial LatArm"/>
                <w:b/>
                <w:sz w:val="20"/>
                <w:szCs w:val="20"/>
              </w:rPr>
              <w:t>&lt;&lt;</w:t>
            </w:r>
            <w:r w:rsidRPr="00FE4A6D">
              <w:rPr>
                <w:rFonts w:ascii="GHEA Grapalat" w:hAnsi="GHEA Grapalat"/>
                <w:b/>
                <w:sz w:val="20"/>
                <w:szCs w:val="20"/>
              </w:rPr>
              <w:t>Վճարման</w:t>
            </w:r>
            <w:r w:rsidRPr="00FE4A6D">
              <w:rPr>
                <w:rFonts w:ascii="Arial LatArm" w:hAnsi="Arial LatArm"/>
                <w:b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b/>
                <w:sz w:val="20"/>
                <w:szCs w:val="20"/>
              </w:rPr>
              <w:t>պահանջագիր</w:t>
            </w:r>
            <w:r w:rsidRPr="00FE4A6D">
              <w:rPr>
                <w:rFonts w:ascii="Arial LatArm" w:hAnsi="Arial LatArm"/>
                <w:b/>
                <w:sz w:val="20"/>
                <w:szCs w:val="20"/>
              </w:rPr>
              <w:t xml:space="preserve">&gt;&gt; </w:t>
            </w:r>
            <w:r w:rsidRPr="00FE4A6D">
              <w:rPr>
                <w:rFonts w:ascii="GHEA Grapalat" w:hAnsi="GHEA Grapalat"/>
                <w:b/>
                <w:sz w:val="20"/>
                <w:szCs w:val="20"/>
              </w:rPr>
              <w:t>փաստաթղթի</w:t>
            </w:r>
            <w:r w:rsidRPr="00FE4A6D">
              <w:rPr>
                <w:rFonts w:ascii="Arial LatArm" w:hAnsi="Arial LatArm"/>
                <w:b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b/>
                <w:sz w:val="20"/>
                <w:szCs w:val="20"/>
              </w:rPr>
              <w:t>վավերապայմանները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E8DBD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b/>
                <w:sz w:val="20"/>
                <w:szCs w:val="20"/>
              </w:rPr>
            </w:pPr>
            <w:r w:rsidRPr="00FE4A6D">
              <w:rPr>
                <w:rFonts w:ascii="GHEA Grapalat" w:hAnsi="GHEA Grapalat"/>
                <w:b/>
                <w:sz w:val="20"/>
                <w:szCs w:val="20"/>
              </w:rPr>
              <w:t>Նշված</w:t>
            </w:r>
            <w:r w:rsidRPr="00FE4A6D">
              <w:rPr>
                <w:rFonts w:ascii="Arial LatArm" w:hAnsi="Arial LatArm"/>
                <w:b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b/>
                <w:sz w:val="20"/>
                <w:szCs w:val="20"/>
              </w:rPr>
              <w:t>դաշտի</w:t>
            </w:r>
            <w:r w:rsidRPr="00FE4A6D">
              <w:rPr>
                <w:rFonts w:ascii="Arial LatArm" w:hAnsi="Arial LatArm"/>
                <w:b/>
                <w:sz w:val="20"/>
                <w:szCs w:val="20"/>
              </w:rPr>
              <w:t>/</w:t>
            </w:r>
          </w:p>
          <w:p w14:paraId="46C082F2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b/>
                <w:sz w:val="20"/>
                <w:szCs w:val="20"/>
              </w:rPr>
            </w:pPr>
            <w:r w:rsidRPr="00FE4A6D">
              <w:rPr>
                <w:rFonts w:ascii="GHEA Grapalat" w:hAnsi="GHEA Grapalat"/>
                <w:b/>
                <w:sz w:val="20"/>
                <w:szCs w:val="20"/>
              </w:rPr>
              <w:t>վավերապայմանի</w:t>
            </w:r>
            <w:r w:rsidRPr="00FE4A6D">
              <w:rPr>
                <w:rFonts w:ascii="Arial LatArm" w:hAnsi="Arial LatArm"/>
                <w:b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b/>
                <w:sz w:val="20"/>
                <w:szCs w:val="20"/>
              </w:rPr>
              <w:t>առկայությունը</w:t>
            </w:r>
            <w:r w:rsidRPr="00FE4A6D">
              <w:rPr>
                <w:rFonts w:ascii="Arial LatArm" w:hAnsi="Arial LatArm"/>
                <w:b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b/>
                <w:sz w:val="20"/>
                <w:szCs w:val="20"/>
              </w:rPr>
              <w:t>փաստաթղթում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C5E58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b/>
                <w:sz w:val="20"/>
                <w:szCs w:val="20"/>
                <w:lang w:val="hy-AM"/>
              </w:rPr>
            </w:pPr>
            <w:r w:rsidRPr="00FE4A6D">
              <w:rPr>
                <w:rFonts w:ascii="GHEA Grapalat" w:hAnsi="GHEA Grapalat"/>
                <w:b/>
                <w:sz w:val="20"/>
                <w:szCs w:val="20"/>
              </w:rPr>
              <w:t>Վավերապայմանի</w:t>
            </w:r>
            <w:r w:rsidRPr="00FE4A6D">
              <w:rPr>
                <w:rFonts w:ascii="Arial LatArm" w:hAnsi="Arial LatArm"/>
                <w:b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b/>
                <w:sz w:val="20"/>
                <w:szCs w:val="20"/>
              </w:rPr>
              <w:t>լրացման</w:t>
            </w:r>
            <w:r w:rsidRPr="00FE4A6D">
              <w:rPr>
                <w:rFonts w:ascii="Arial LatArm" w:hAnsi="Arial LatArm"/>
                <w:b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b/>
                <w:sz w:val="20"/>
                <w:szCs w:val="20"/>
              </w:rPr>
              <w:t>պահանջը</w:t>
            </w:r>
            <w:r w:rsidRPr="00FE4A6D">
              <w:rPr>
                <w:rFonts w:ascii="Arial LatArm" w:hAnsi="Arial LatArm"/>
                <w:b/>
                <w:sz w:val="20"/>
                <w:szCs w:val="20"/>
                <w:lang w:val="hy-AM"/>
              </w:rPr>
              <w:t xml:space="preserve"> </w:t>
            </w:r>
          </w:p>
          <w:p w14:paraId="726C4D67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b/>
                <w:sz w:val="20"/>
                <w:szCs w:val="20"/>
              </w:rPr>
            </w:pPr>
            <w:r w:rsidRPr="00FE4A6D">
              <w:rPr>
                <w:rFonts w:ascii="Arial LatArm" w:hAnsi="Arial LatArm"/>
                <w:b/>
                <w:sz w:val="20"/>
                <w:szCs w:val="20"/>
              </w:rPr>
              <w:t>(</w:t>
            </w:r>
            <w:r w:rsidRPr="00FE4A6D">
              <w:rPr>
                <w:rFonts w:ascii="GHEA Grapalat" w:hAnsi="GHEA Grapalat"/>
                <w:b/>
                <w:sz w:val="20"/>
                <w:szCs w:val="20"/>
                <w:lang w:val="hy-AM"/>
              </w:rPr>
              <w:t>գնումների</w:t>
            </w:r>
            <w:r w:rsidRPr="00FE4A6D">
              <w:rPr>
                <w:rFonts w:ascii="Arial LatArm" w:hAnsi="Arial LatArm"/>
                <w:b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b/>
                <w:sz w:val="20"/>
                <w:szCs w:val="20"/>
                <w:lang w:val="hy-AM"/>
              </w:rPr>
              <w:t>գործընթացի</w:t>
            </w:r>
            <w:r w:rsidRPr="00FE4A6D">
              <w:rPr>
                <w:rFonts w:ascii="Arial LatArm" w:hAnsi="Arial LatArm"/>
                <w:b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b/>
                <w:sz w:val="20"/>
                <w:szCs w:val="20"/>
                <w:lang w:val="hy-AM"/>
              </w:rPr>
              <w:t>հետ</w:t>
            </w:r>
            <w:r w:rsidRPr="00FE4A6D">
              <w:rPr>
                <w:rFonts w:ascii="Arial LatArm" w:hAnsi="Arial LatArm"/>
                <w:b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b/>
                <w:sz w:val="20"/>
                <w:szCs w:val="20"/>
                <w:lang w:val="hy-AM"/>
              </w:rPr>
              <w:t>կապված</w:t>
            </w:r>
            <w:r w:rsidRPr="00FE4A6D">
              <w:rPr>
                <w:rFonts w:ascii="Arial LatArm" w:hAnsi="Arial LatArm"/>
                <w:b/>
                <w:sz w:val="20"/>
                <w:szCs w:val="20"/>
              </w:rPr>
              <w:t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256CA" w14:textId="77777777" w:rsidR="00334B2F" w:rsidRPr="00FE4A6D" w:rsidRDefault="00334B2F" w:rsidP="00CB0ADE">
            <w:pPr>
              <w:ind w:left="-588" w:firstLine="588"/>
              <w:jc w:val="center"/>
              <w:rPr>
                <w:rFonts w:ascii="Arial LatArm" w:hAnsi="Arial LatArm"/>
                <w:b/>
                <w:sz w:val="20"/>
                <w:szCs w:val="20"/>
              </w:rPr>
            </w:pPr>
            <w:r w:rsidRPr="00FE4A6D">
              <w:rPr>
                <w:rFonts w:ascii="GHEA Grapalat" w:hAnsi="GHEA Grapalat"/>
                <w:b/>
                <w:sz w:val="20"/>
                <w:szCs w:val="20"/>
              </w:rPr>
              <w:t>Վավերապայմանը</w:t>
            </w:r>
          </w:p>
          <w:p w14:paraId="69284C49" w14:textId="77777777" w:rsidR="00334B2F" w:rsidRPr="00FE4A6D" w:rsidRDefault="00334B2F" w:rsidP="00CB0ADE">
            <w:pPr>
              <w:ind w:left="-588" w:firstLine="588"/>
              <w:jc w:val="center"/>
              <w:rPr>
                <w:rFonts w:ascii="Arial LatArm" w:hAnsi="Arial LatArm"/>
                <w:b/>
                <w:sz w:val="20"/>
                <w:szCs w:val="20"/>
              </w:rPr>
            </w:pPr>
            <w:r w:rsidRPr="00FE4A6D">
              <w:rPr>
                <w:rFonts w:ascii="GHEA Grapalat" w:hAnsi="GHEA Grapalat"/>
                <w:b/>
                <w:sz w:val="20"/>
                <w:szCs w:val="20"/>
              </w:rPr>
              <w:t>լրացնող</w:t>
            </w:r>
            <w:r w:rsidRPr="00FE4A6D">
              <w:rPr>
                <w:rFonts w:ascii="Arial LatArm" w:hAnsi="Arial LatArm"/>
                <w:b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b/>
                <w:sz w:val="20"/>
                <w:szCs w:val="20"/>
              </w:rPr>
              <w:t>կողմը</w:t>
            </w:r>
            <w:r w:rsidRPr="00FE4A6D">
              <w:rPr>
                <w:rFonts w:ascii="Arial LatArm" w:hAnsi="Arial LatArm"/>
                <w:b/>
                <w:sz w:val="20"/>
                <w:szCs w:val="20"/>
              </w:rPr>
              <w:t xml:space="preserve">` </w:t>
            </w:r>
          </w:p>
          <w:p w14:paraId="4A03829B" w14:textId="77777777" w:rsidR="00334B2F" w:rsidRPr="00FE4A6D" w:rsidRDefault="00334B2F" w:rsidP="00CB0ADE">
            <w:pPr>
              <w:ind w:left="-588" w:firstLine="588"/>
              <w:jc w:val="center"/>
              <w:rPr>
                <w:rFonts w:ascii="Arial LatArm" w:hAnsi="Arial LatArm"/>
                <w:b/>
                <w:sz w:val="20"/>
                <w:szCs w:val="20"/>
              </w:rPr>
            </w:pPr>
            <w:r w:rsidRPr="00FE4A6D">
              <w:rPr>
                <w:rFonts w:ascii="GHEA Grapalat" w:hAnsi="GHEA Grapalat"/>
                <w:b/>
                <w:sz w:val="20"/>
                <w:szCs w:val="20"/>
              </w:rPr>
              <w:t>շահառուն</w:t>
            </w:r>
            <w:r w:rsidRPr="00FE4A6D">
              <w:rPr>
                <w:rFonts w:ascii="Arial LatArm" w:hAnsi="Arial LatArm"/>
                <w:b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b/>
                <w:sz w:val="20"/>
                <w:szCs w:val="20"/>
              </w:rPr>
              <w:t>կամ</w:t>
            </w:r>
            <w:r w:rsidRPr="00FE4A6D">
              <w:rPr>
                <w:rFonts w:ascii="Arial LatArm" w:hAnsi="Arial LatArm"/>
                <w:b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b/>
                <w:sz w:val="20"/>
                <w:szCs w:val="20"/>
              </w:rPr>
              <w:t>վճարողը</w:t>
            </w:r>
          </w:p>
          <w:p w14:paraId="03B65858" w14:textId="77777777" w:rsidR="00334B2F" w:rsidRPr="00FE4A6D" w:rsidRDefault="00334B2F" w:rsidP="00CB0ADE">
            <w:pPr>
              <w:ind w:left="-588" w:firstLine="588"/>
              <w:jc w:val="center"/>
              <w:rPr>
                <w:rFonts w:ascii="Arial LatArm" w:hAnsi="Arial LatArm"/>
                <w:b/>
                <w:sz w:val="20"/>
                <w:szCs w:val="20"/>
              </w:rPr>
            </w:pPr>
            <w:r w:rsidRPr="00FE4A6D">
              <w:rPr>
                <w:rFonts w:ascii="Arial LatArm" w:hAnsi="Arial LatArm"/>
                <w:b/>
                <w:sz w:val="20"/>
                <w:szCs w:val="20"/>
              </w:rPr>
              <w:t>(</w:t>
            </w:r>
            <w:r w:rsidRPr="00FE4A6D">
              <w:rPr>
                <w:rFonts w:ascii="GHEA Grapalat" w:hAnsi="GHEA Grapalat"/>
                <w:b/>
                <w:sz w:val="20"/>
                <w:szCs w:val="20"/>
                <w:lang w:val="hy-AM"/>
              </w:rPr>
              <w:t>գնումների</w:t>
            </w:r>
            <w:r w:rsidRPr="00FE4A6D">
              <w:rPr>
                <w:rFonts w:ascii="Arial LatArm" w:hAnsi="Arial LatArm"/>
                <w:b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b/>
                <w:sz w:val="20"/>
                <w:szCs w:val="20"/>
                <w:lang w:val="hy-AM"/>
              </w:rPr>
              <w:t>գործընթացի</w:t>
            </w:r>
            <w:r w:rsidRPr="00FE4A6D">
              <w:rPr>
                <w:rFonts w:ascii="Arial LatArm" w:hAnsi="Arial LatArm"/>
                <w:b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b/>
                <w:sz w:val="20"/>
                <w:szCs w:val="20"/>
                <w:lang w:val="hy-AM"/>
              </w:rPr>
              <w:t>հետ</w:t>
            </w:r>
            <w:r w:rsidRPr="00FE4A6D">
              <w:rPr>
                <w:rFonts w:ascii="Arial LatArm" w:hAnsi="Arial LatArm"/>
                <w:b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b/>
                <w:sz w:val="20"/>
                <w:szCs w:val="20"/>
                <w:lang w:val="hy-AM"/>
              </w:rPr>
              <w:t>կապված</w:t>
            </w:r>
            <w:r w:rsidRPr="00FE4A6D">
              <w:rPr>
                <w:rFonts w:ascii="Arial LatArm" w:hAnsi="Arial LatArm"/>
                <w:b/>
                <w:sz w:val="20"/>
                <w:szCs w:val="20"/>
              </w:rPr>
              <w:t>)</w:t>
            </w:r>
          </w:p>
        </w:tc>
      </w:tr>
      <w:tr w:rsidR="00334B2F" w:rsidRPr="00FE4A6D" w14:paraId="735BEDCE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C37D6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b/>
                <w:sz w:val="20"/>
                <w:szCs w:val="20"/>
              </w:rPr>
            </w:pPr>
            <w:r w:rsidRPr="00FE4A6D">
              <w:rPr>
                <w:rFonts w:ascii="Arial LatArm" w:hAnsi="Arial LatArm"/>
                <w:b/>
                <w:sz w:val="20"/>
                <w:szCs w:val="20"/>
              </w:rPr>
              <w:t>1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70DEB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b/>
                <w:sz w:val="20"/>
                <w:szCs w:val="20"/>
              </w:rPr>
            </w:pPr>
            <w:r w:rsidRPr="00FE4A6D">
              <w:rPr>
                <w:rFonts w:ascii="Arial LatArm" w:hAnsi="Arial LatArm"/>
                <w:b/>
                <w:sz w:val="20"/>
                <w:szCs w:val="20"/>
              </w:rPr>
              <w:t>2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DCFE7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b/>
                <w:sz w:val="20"/>
                <w:szCs w:val="20"/>
              </w:rPr>
            </w:pPr>
            <w:r w:rsidRPr="00FE4A6D">
              <w:rPr>
                <w:rFonts w:ascii="Arial LatArm" w:hAnsi="Arial LatArm"/>
                <w:b/>
                <w:sz w:val="20"/>
                <w:szCs w:val="20"/>
              </w:rPr>
              <w:t>3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DC175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b/>
                <w:sz w:val="20"/>
                <w:szCs w:val="20"/>
              </w:rPr>
            </w:pPr>
            <w:r w:rsidRPr="00FE4A6D">
              <w:rPr>
                <w:rFonts w:ascii="Arial LatArm" w:hAnsi="Arial LatArm"/>
                <w:b/>
                <w:sz w:val="20"/>
                <w:szCs w:val="20"/>
              </w:rPr>
              <w:t>4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39F1C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b/>
                <w:sz w:val="20"/>
                <w:szCs w:val="20"/>
              </w:rPr>
            </w:pPr>
            <w:r w:rsidRPr="00FE4A6D">
              <w:rPr>
                <w:rFonts w:ascii="Arial LatArm" w:hAnsi="Arial LatArm"/>
                <w:b/>
                <w:sz w:val="20"/>
                <w:szCs w:val="20"/>
              </w:rPr>
              <w:t>5</w:t>
            </w:r>
          </w:p>
        </w:tc>
      </w:tr>
      <w:tr w:rsidR="00334B2F" w:rsidRPr="00FE4A6D" w14:paraId="2A498C35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EE2C3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>1.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E0E1C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Փաստաթղթի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անվանումը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015A6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GHEA Grapalat" w:hAnsi="GHEA Grapalat"/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B541B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GHEA Grapalat" w:hAnsi="GHEA Grapalat"/>
                <w:sz w:val="20"/>
                <w:szCs w:val="20"/>
              </w:rPr>
              <w:t>պարտադիր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63845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Փաստաթղթի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վրա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նախապես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լրացված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է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&lt;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Վճարման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  <w:lang w:val="hy-AM"/>
              </w:rPr>
              <w:t>պահանջագիր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>&gt;</w:t>
            </w:r>
          </w:p>
        </w:tc>
      </w:tr>
      <w:tr w:rsidR="00334B2F" w:rsidRPr="00FE4A6D" w14:paraId="67BB5446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483BA" w14:textId="77777777" w:rsidR="00334B2F" w:rsidRPr="00FE4A6D" w:rsidRDefault="00334B2F" w:rsidP="00334B2F">
            <w:pPr>
              <w:pStyle w:val="aff3"/>
              <w:numPr>
                <w:ilvl w:val="0"/>
                <w:numId w:val="26"/>
              </w:numPr>
              <w:contextualSpacing/>
              <w:rPr>
                <w:rFonts w:ascii="Arial LatArm" w:hAnsi="Arial LatArm" w:cs="Times Armeni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E526E" w14:textId="77777777" w:rsidR="00334B2F" w:rsidRPr="00FE4A6D" w:rsidRDefault="00334B2F" w:rsidP="00CB0ADE">
            <w:pPr>
              <w:jc w:val="both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GHEA Grapalat" w:hAnsi="GHEA Grapalat"/>
                <w:sz w:val="20"/>
                <w:szCs w:val="20"/>
              </w:rPr>
              <w:t>վճարման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պահանջագրի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համարը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D3A53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GHEA Grapalat" w:hAnsi="GHEA Grapalat"/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5F71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GHEA Grapalat" w:hAnsi="GHEA Grapalat"/>
                <w:sz w:val="20"/>
                <w:szCs w:val="20"/>
              </w:rPr>
              <w:t>պարտադիր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12AFF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GHEA Grapalat" w:hAnsi="GHEA Grapalat"/>
                <w:sz w:val="20"/>
                <w:szCs w:val="20"/>
              </w:rPr>
              <w:t>լրացվում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է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շահառուի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կողմից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` </w:t>
            </w:r>
            <w:r w:rsidRPr="00FE4A6D">
              <w:rPr>
                <w:rFonts w:ascii="GHEA Grapalat" w:hAnsi="GHEA Grapalat"/>
                <w:sz w:val="20"/>
                <w:szCs w:val="20"/>
              </w:rPr>
              <w:t>վճարողի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բանկին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վճարման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պահանջագիրը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GHEA Grapalat" w:hAnsi="GHEA Grapalat"/>
                <w:sz w:val="20"/>
                <w:szCs w:val="20"/>
              </w:rPr>
              <w:t>ներկայացնելիս</w:t>
            </w:r>
          </w:p>
        </w:tc>
      </w:tr>
      <w:tr w:rsidR="00334B2F" w:rsidRPr="00FE4A6D" w14:paraId="7B39CD91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CE0E4" w14:textId="77777777" w:rsidR="00334B2F" w:rsidRPr="00FE4A6D" w:rsidRDefault="00334B2F" w:rsidP="00334B2F">
            <w:pPr>
              <w:pStyle w:val="aff3"/>
              <w:numPr>
                <w:ilvl w:val="0"/>
                <w:numId w:val="26"/>
              </w:numPr>
              <w:ind w:hanging="436"/>
              <w:contextualSpacing/>
              <w:jc w:val="both"/>
              <w:rPr>
                <w:rFonts w:ascii="Arial LatArm" w:hAnsi="Arial LatArm" w:cs="Times Armeni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C4E0A" w14:textId="77777777" w:rsidR="00334B2F" w:rsidRPr="00FE4A6D" w:rsidRDefault="00334B2F" w:rsidP="00CB0ADE">
            <w:pPr>
              <w:jc w:val="both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Arial LatArm" w:hAnsi="Sylfaen" w:cs="Sylfaen"/>
                <w:sz w:val="20"/>
                <w:szCs w:val="20"/>
              </w:rPr>
              <w:t>ներկայացման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FE4A6D">
              <w:rPr>
                <w:rFonts w:ascii="Arial LatArm" w:hAnsi="Sylfaen" w:cs="Sylfaen"/>
                <w:sz w:val="20"/>
                <w:szCs w:val="20"/>
              </w:rPr>
              <w:t>ամսաթիվը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AACDA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Arial LatArm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5EB28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Arial LatArm" w:hAnsi="Sylfaen" w:cs="Sylfaen"/>
                <w:sz w:val="20"/>
                <w:szCs w:val="20"/>
              </w:rPr>
              <w:t>պարտադիր</w:t>
            </w:r>
          </w:p>
          <w:p w14:paraId="48DB2DB4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539DF" w14:textId="77777777" w:rsidR="00334B2F" w:rsidRPr="00FE4A6D" w:rsidRDefault="00334B2F" w:rsidP="00CB0ADE">
            <w:pPr>
              <w:ind w:left="132" w:hanging="132"/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FE4A6D">
              <w:rPr>
                <w:rFonts w:ascii="Arial LatArm" w:hAnsi="Sylfaen" w:cs="Sylfaen"/>
                <w:sz w:val="20"/>
                <w:szCs w:val="20"/>
              </w:rPr>
              <w:t>լրացվում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Arial LatArm" w:hAnsi="Sylfaen" w:cs="Sylfaen"/>
                <w:sz w:val="20"/>
                <w:szCs w:val="20"/>
              </w:rPr>
              <w:t>է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FE4A6D">
              <w:rPr>
                <w:rFonts w:ascii="Arial LatArm" w:hAnsi="Sylfaen" w:cs="Sylfaen"/>
                <w:sz w:val="20"/>
                <w:szCs w:val="20"/>
              </w:rPr>
              <w:t>շահառուի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FE4A6D">
              <w:rPr>
                <w:rFonts w:ascii="Arial LatArm" w:hAnsi="Sylfaen" w:cs="Sylfaen"/>
                <w:sz w:val="20"/>
                <w:szCs w:val="20"/>
              </w:rPr>
              <w:t>կողմից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` </w:t>
            </w:r>
            <w:r w:rsidRPr="00FE4A6D">
              <w:rPr>
                <w:rFonts w:ascii="Arial LatArm" w:hAnsi="Sylfaen" w:cs="Sylfaen"/>
                <w:sz w:val="20"/>
                <w:szCs w:val="20"/>
              </w:rPr>
              <w:t>վճարողի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FE4A6D">
              <w:rPr>
                <w:rFonts w:ascii="Arial LatArm" w:hAnsi="Sylfaen" w:cs="Sylfaen"/>
                <w:sz w:val="20"/>
                <w:szCs w:val="20"/>
              </w:rPr>
              <w:t>բանկին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FE4A6D">
              <w:rPr>
                <w:rFonts w:ascii="Arial LatArm" w:hAnsi="Sylfaen" w:cs="Sylfaen"/>
                <w:sz w:val="20"/>
                <w:szCs w:val="20"/>
              </w:rPr>
              <w:t>վճարման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FE4A6D">
              <w:rPr>
                <w:rFonts w:ascii="Arial LatArm" w:hAnsi="Sylfaen" w:cs="Sylfaen"/>
                <w:sz w:val="20"/>
                <w:szCs w:val="20"/>
              </w:rPr>
              <w:t>պահանջագրի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FE4A6D">
              <w:rPr>
                <w:rFonts w:ascii="Arial LatArm" w:hAnsi="Sylfaen" w:cs="Sylfaen"/>
                <w:sz w:val="20"/>
                <w:szCs w:val="20"/>
              </w:rPr>
              <w:t>ներկայացման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FE4A6D">
              <w:rPr>
                <w:rFonts w:ascii="Arial LatArm" w:hAnsi="Sylfaen" w:cs="Sylfaen"/>
                <w:sz w:val="20"/>
                <w:szCs w:val="20"/>
              </w:rPr>
              <w:t>օրը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: </w:t>
            </w:r>
          </w:p>
        </w:tc>
      </w:tr>
      <w:tr w:rsidR="00334B2F" w:rsidRPr="00FE4A6D" w14:paraId="39EF274A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01E4C" w14:textId="77777777" w:rsidR="00334B2F" w:rsidRPr="00FE4A6D" w:rsidRDefault="00334B2F" w:rsidP="00334B2F">
            <w:pPr>
              <w:pStyle w:val="aff3"/>
              <w:numPr>
                <w:ilvl w:val="0"/>
                <w:numId w:val="26"/>
              </w:numPr>
              <w:ind w:hanging="436"/>
              <w:contextualSpacing/>
              <w:jc w:val="both"/>
              <w:rPr>
                <w:rFonts w:ascii="Arial LatArm" w:hAnsi="Arial LatArm" w:cs="Times Armeni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735BA" w14:textId="77777777" w:rsidR="00334B2F" w:rsidRPr="00FE4A6D" w:rsidRDefault="00334B2F" w:rsidP="00CB0ADE">
            <w:pPr>
              <w:jc w:val="both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Arial LatArm" w:hAnsi="Sylfaen" w:cs="Sylfaen"/>
                <w:sz w:val="20"/>
                <w:szCs w:val="20"/>
                <w:lang w:val="hy-AM"/>
              </w:rPr>
              <w:t>Վճարողի</w:t>
            </w:r>
            <w:r w:rsidRPr="00FE4A6D">
              <w:rPr>
                <w:rFonts w:ascii="Arial LatArm" w:hAnsi="Arial LatArm" w:cs="Arial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Arial LatArm" w:hAnsi="Sylfaen" w:cs="Sylfaen"/>
                <w:sz w:val="20"/>
                <w:szCs w:val="20"/>
                <w:lang w:val="hy-AM"/>
              </w:rPr>
              <w:t>անվանումը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>,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Arial LatArm" w:hAnsi="Sylfaen" w:cs="Sylfaen"/>
                <w:sz w:val="20"/>
                <w:szCs w:val="20"/>
                <w:lang w:val="hy-AM"/>
              </w:rPr>
              <w:t>կամ</w:t>
            </w:r>
            <w:r w:rsidRPr="00FE4A6D">
              <w:rPr>
                <w:rFonts w:ascii="Arial LatArm" w:hAnsi="Arial LatArm" w:cs="Arial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Arial LatArm" w:hAnsi="Sylfaen" w:cs="Sylfaen"/>
                <w:sz w:val="20"/>
                <w:szCs w:val="20"/>
                <w:lang w:val="hy-AM"/>
              </w:rPr>
              <w:t>անուն</w:t>
            </w:r>
            <w:r w:rsidRPr="00FE4A6D">
              <w:rPr>
                <w:rFonts w:ascii="Arial LatArm" w:hAnsi="Arial LatArm" w:cs="Arial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Arial LatArm" w:hAnsi="Sylfaen" w:cs="Sylfaen"/>
                <w:sz w:val="20"/>
                <w:szCs w:val="20"/>
                <w:lang w:val="hy-AM"/>
              </w:rPr>
              <w:t>ազգանուն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524F9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Arial LatArm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8166F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Arial LatArm" w:hAnsi="Sylfaen" w:cs="Sylfaen"/>
                <w:sz w:val="20"/>
                <w:szCs w:val="20"/>
              </w:rPr>
              <w:t>պարտադիր</w:t>
            </w:r>
          </w:p>
          <w:p w14:paraId="7F318014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Arial LatArm" w:hAnsi="Sylfaen" w:cs="Sylfaen"/>
                <w:sz w:val="20"/>
                <w:szCs w:val="20"/>
              </w:rPr>
              <w:t>լրացվում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FE4A6D">
              <w:rPr>
                <w:rFonts w:ascii="Arial LatArm" w:hAnsi="Sylfaen" w:cs="Sylfaen"/>
                <w:sz w:val="20"/>
                <w:szCs w:val="20"/>
              </w:rPr>
              <w:t>է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FE4A6D">
              <w:rPr>
                <w:rFonts w:ascii="Arial LatArm" w:hAnsi="Sylfaen" w:cs="Sylfaen"/>
                <w:sz w:val="20"/>
                <w:szCs w:val="20"/>
              </w:rPr>
              <w:t>այն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FE4A6D">
              <w:rPr>
                <w:rFonts w:ascii="Arial LatArm" w:hAnsi="Sylfaen" w:cs="Sylfaen"/>
                <w:sz w:val="20"/>
                <w:szCs w:val="20"/>
              </w:rPr>
              <w:t>անձի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 (</w:t>
            </w:r>
            <w:r w:rsidRPr="00FE4A6D">
              <w:rPr>
                <w:rFonts w:ascii="Arial LatArm" w:hAnsi="Sylfaen" w:cs="Sylfaen"/>
                <w:sz w:val="20"/>
                <w:szCs w:val="20"/>
              </w:rPr>
              <w:t>վճարողի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) </w:t>
            </w:r>
            <w:r w:rsidRPr="00FE4A6D">
              <w:rPr>
                <w:rFonts w:ascii="Arial LatArm" w:hAnsi="Sylfaen" w:cs="Sylfaen"/>
                <w:sz w:val="20"/>
                <w:szCs w:val="20"/>
              </w:rPr>
              <w:t>անունը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, </w:t>
            </w:r>
            <w:r w:rsidRPr="00FE4A6D">
              <w:rPr>
                <w:rFonts w:ascii="Arial LatArm" w:hAnsi="Sylfaen" w:cs="Sylfaen"/>
                <w:sz w:val="20"/>
                <w:szCs w:val="20"/>
              </w:rPr>
              <w:t>որի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FE4A6D">
              <w:rPr>
                <w:rFonts w:ascii="Arial LatArm" w:hAnsi="Sylfaen" w:cs="Sylfaen"/>
                <w:sz w:val="20"/>
                <w:szCs w:val="20"/>
              </w:rPr>
              <w:t>հաշվից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FE4A6D">
              <w:rPr>
                <w:rFonts w:ascii="Arial LatArm" w:hAnsi="Sylfaen" w:cs="Sylfaen"/>
                <w:sz w:val="20"/>
                <w:szCs w:val="20"/>
              </w:rPr>
              <w:t>պետք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FE4A6D">
              <w:rPr>
                <w:rFonts w:ascii="Arial LatArm" w:hAnsi="Sylfaen" w:cs="Sylfaen"/>
                <w:sz w:val="20"/>
                <w:szCs w:val="20"/>
              </w:rPr>
              <w:t>է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FE4A6D">
              <w:rPr>
                <w:rFonts w:ascii="Arial LatArm" w:hAnsi="Sylfaen" w:cs="Sylfaen"/>
                <w:sz w:val="20"/>
                <w:szCs w:val="20"/>
              </w:rPr>
              <w:t>գանձվի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FE4A6D">
              <w:rPr>
                <w:rFonts w:ascii="Arial LatArm" w:hAnsi="Sylfaen" w:cs="Sylfaen"/>
                <w:sz w:val="20"/>
                <w:szCs w:val="20"/>
              </w:rPr>
              <w:t>պահանջագրով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FE4A6D">
              <w:rPr>
                <w:rFonts w:ascii="Arial LatArm" w:hAnsi="Sylfaen" w:cs="Sylfaen"/>
                <w:sz w:val="20"/>
                <w:szCs w:val="20"/>
              </w:rPr>
              <w:t>նշված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FE4A6D">
              <w:rPr>
                <w:rFonts w:ascii="Arial LatArm" w:hAnsi="Sylfaen" w:cs="Sylfaen"/>
                <w:sz w:val="20"/>
                <w:szCs w:val="20"/>
              </w:rPr>
              <w:t>գումարը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: </w:t>
            </w:r>
            <w:r w:rsidRPr="00FE4A6D">
              <w:rPr>
                <w:rFonts w:ascii="Arial LatArm" w:hAnsi="Sylfaen" w:cs="Sylfaen"/>
                <w:sz w:val="20"/>
                <w:szCs w:val="20"/>
              </w:rPr>
              <w:t>Լրացվում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FE4A6D">
              <w:rPr>
                <w:rFonts w:ascii="Arial LatArm" w:hAnsi="Sylfaen" w:cs="Sylfaen"/>
                <w:sz w:val="20"/>
                <w:szCs w:val="20"/>
              </w:rPr>
              <w:t>է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FE4A6D">
              <w:rPr>
                <w:rFonts w:ascii="Arial LatArm" w:hAnsi="Sylfaen" w:cs="Sylfaen"/>
                <w:sz w:val="20"/>
                <w:szCs w:val="20"/>
              </w:rPr>
              <w:t>վճարողի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FE4A6D">
              <w:rPr>
                <w:rFonts w:ascii="Arial LatArm" w:hAnsi="Sylfaen" w:cs="Sylfaen"/>
                <w:sz w:val="20"/>
                <w:szCs w:val="20"/>
              </w:rPr>
              <w:t>անունը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, </w:t>
            </w:r>
            <w:r w:rsidRPr="00FE4A6D">
              <w:rPr>
                <w:rFonts w:ascii="Arial LatArm" w:hAnsi="Sylfaen" w:cs="Sylfaen"/>
                <w:sz w:val="20"/>
                <w:szCs w:val="20"/>
              </w:rPr>
              <w:t>ազգանունը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, </w:t>
            </w:r>
            <w:r w:rsidRPr="00FE4A6D">
              <w:rPr>
                <w:rFonts w:ascii="Arial LatArm" w:hAnsi="Sylfaen" w:cs="Sylfaen"/>
                <w:sz w:val="20"/>
                <w:szCs w:val="20"/>
              </w:rPr>
              <w:t>եթե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FE4A6D">
              <w:rPr>
                <w:rFonts w:ascii="Arial LatArm" w:hAnsi="Sylfaen" w:cs="Sylfaen"/>
                <w:sz w:val="20"/>
                <w:szCs w:val="20"/>
              </w:rPr>
              <w:t>այն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FE4A6D">
              <w:rPr>
                <w:rFonts w:ascii="Arial LatArm" w:hAnsi="Sylfaen" w:cs="Sylfaen"/>
                <w:sz w:val="20"/>
                <w:szCs w:val="20"/>
              </w:rPr>
              <w:t>ֆիզիկական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FE4A6D">
              <w:rPr>
                <w:rFonts w:ascii="Arial LatArm" w:hAnsi="Sylfaen" w:cs="Sylfaen"/>
                <w:sz w:val="20"/>
                <w:szCs w:val="20"/>
              </w:rPr>
              <w:t>անձ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FE4A6D">
              <w:rPr>
                <w:rFonts w:ascii="Arial LatArm" w:hAnsi="Sylfaen" w:cs="Sylfaen"/>
                <w:sz w:val="20"/>
                <w:szCs w:val="20"/>
              </w:rPr>
              <w:t>է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FE4A6D">
              <w:rPr>
                <w:rFonts w:ascii="Arial LatArm" w:hAnsi="Sylfaen" w:cs="Sylfaen"/>
                <w:sz w:val="20"/>
                <w:szCs w:val="20"/>
              </w:rPr>
              <w:t>կամ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FE4A6D">
              <w:rPr>
                <w:rFonts w:ascii="Arial LatArm" w:hAnsi="Sylfaen" w:cs="Sylfaen"/>
                <w:sz w:val="20"/>
                <w:szCs w:val="20"/>
              </w:rPr>
              <w:t>անվանումը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, </w:t>
            </w:r>
            <w:r w:rsidRPr="00FE4A6D">
              <w:rPr>
                <w:rFonts w:ascii="Arial LatArm" w:hAnsi="Sylfaen" w:cs="Sylfaen"/>
                <w:sz w:val="20"/>
                <w:szCs w:val="20"/>
              </w:rPr>
              <w:t>եթե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FE4A6D">
              <w:rPr>
                <w:rFonts w:ascii="Arial LatArm" w:hAnsi="Sylfaen" w:cs="Sylfaen"/>
                <w:sz w:val="20"/>
                <w:szCs w:val="20"/>
              </w:rPr>
              <w:t>այն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FE4A6D">
              <w:rPr>
                <w:rFonts w:ascii="Arial LatArm" w:hAnsi="Sylfaen" w:cs="Sylfaen"/>
                <w:sz w:val="20"/>
                <w:szCs w:val="20"/>
              </w:rPr>
              <w:t>իրավաբանական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FE4A6D">
              <w:rPr>
                <w:rFonts w:ascii="Arial LatArm" w:hAnsi="Sylfaen" w:cs="Sylfaen"/>
                <w:sz w:val="20"/>
                <w:szCs w:val="20"/>
              </w:rPr>
              <w:t>անձ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FE4A6D">
              <w:rPr>
                <w:rFonts w:ascii="Arial LatArm" w:hAnsi="Sylfaen" w:cs="Sylfaen"/>
                <w:sz w:val="20"/>
                <w:szCs w:val="20"/>
              </w:rPr>
              <w:t>է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: </w:t>
            </w:r>
            <w:r w:rsidRPr="00FE4A6D">
              <w:rPr>
                <w:rFonts w:ascii="Arial LatArm" w:hAnsi="Sylfaen" w:cs="Sylfaen"/>
                <w:sz w:val="20"/>
                <w:szCs w:val="20"/>
              </w:rPr>
              <w:t>Նշվում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FE4A6D">
              <w:rPr>
                <w:rFonts w:ascii="Arial LatArm" w:hAnsi="Sylfaen" w:cs="Sylfaen"/>
                <w:sz w:val="20"/>
                <w:szCs w:val="20"/>
              </w:rPr>
              <w:t>են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FE4A6D">
              <w:rPr>
                <w:rFonts w:ascii="Arial LatArm" w:hAnsi="Sylfaen" w:cs="Sylfaen"/>
                <w:sz w:val="20"/>
                <w:szCs w:val="20"/>
              </w:rPr>
              <w:t>նաև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FE4A6D">
              <w:rPr>
                <w:rFonts w:ascii="Arial LatArm" w:hAnsi="Sylfaen" w:cs="Sylfaen"/>
                <w:sz w:val="20"/>
                <w:szCs w:val="20"/>
              </w:rPr>
              <w:t>այլ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FE4A6D">
              <w:rPr>
                <w:rFonts w:ascii="Arial LatArm" w:hAnsi="Sylfaen" w:cs="Sylfaen"/>
                <w:sz w:val="20"/>
                <w:szCs w:val="20"/>
              </w:rPr>
              <w:t>տվյալներ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` </w:t>
            </w:r>
            <w:r w:rsidRPr="00FE4A6D">
              <w:rPr>
                <w:rFonts w:ascii="Arial LatArm" w:hAnsi="Sylfaen" w:cs="Sylfaen"/>
                <w:sz w:val="20"/>
                <w:szCs w:val="20"/>
              </w:rPr>
              <w:t>ըստ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FE4A6D">
              <w:rPr>
                <w:rFonts w:ascii="Arial LatArm" w:hAnsi="Sylfaen" w:cs="Sylfaen"/>
                <w:sz w:val="20"/>
                <w:szCs w:val="20"/>
              </w:rPr>
              <w:t>անհրաժեշտության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>: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Arial LatArm" w:hAnsi="Sylfaen" w:cs="Sylfaen"/>
                <w:sz w:val="20"/>
                <w:szCs w:val="20"/>
              </w:rPr>
              <w:t>Լրացվում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FE4A6D">
              <w:rPr>
                <w:rFonts w:ascii="Arial LatArm" w:hAnsi="Sylfaen" w:cs="Sylfaen"/>
                <w:sz w:val="20"/>
                <w:szCs w:val="20"/>
              </w:rPr>
              <w:t>է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FE4A6D">
              <w:rPr>
                <w:rFonts w:ascii="Arial LatArm" w:hAnsi="Sylfaen" w:cs="Sylfaen"/>
                <w:sz w:val="20"/>
                <w:szCs w:val="20"/>
              </w:rPr>
              <w:t>վճարողի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FE4A6D">
              <w:rPr>
                <w:rFonts w:ascii="Arial LatArm" w:hAnsi="Sylfaen" w:cs="Sylfaen"/>
                <w:sz w:val="20"/>
                <w:szCs w:val="20"/>
              </w:rPr>
              <w:t>կողմից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B84B7" w14:textId="77777777" w:rsidR="00334B2F" w:rsidRPr="00FE4A6D" w:rsidRDefault="00334B2F" w:rsidP="00CB0ADE">
            <w:pPr>
              <w:ind w:left="252" w:hanging="252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Arial LatArm" w:hAnsi="Sylfaen" w:cs="Sylfaen"/>
                <w:sz w:val="20"/>
                <w:szCs w:val="20"/>
              </w:rPr>
              <w:t>լրացվում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FE4A6D">
              <w:rPr>
                <w:rFonts w:ascii="Arial LatArm" w:hAnsi="Sylfaen" w:cs="Sylfaen"/>
                <w:sz w:val="20"/>
                <w:szCs w:val="20"/>
              </w:rPr>
              <w:t>է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FE4A6D">
              <w:rPr>
                <w:rFonts w:ascii="Arial LatArm" w:hAnsi="Sylfaen" w:cs="Sylfaen"/>
                <w:sz w:val="20"/>
                <w:szCs w:val="20"/>
              </w:rPr>
              <w:t>վճարողի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FE4A6D">
              <w:rPr>
                <w:rFonts w:ascii="Arial LatArm" w:hAnsi="Sylfaen" w:cs="Sylfaen"/>
                <w:sz w:val="20"/>
                <w:szCs w:val="20"/>
              </w:rPr>
              <w:t>կողմից</w:t>
            </w:r>
          </w:p>
        </w:tc>
      </w:tr>
      <w:tr w:rsidR="00334B2F" w:rsidRPr="00FE4A6D" w14:paraId="3995BE7C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30E50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>5.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8D108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Arial LatArm" w:hAnsi="Sylfaen" w:cs="Sylfaen"/>
                <w:sz w:val="20"/>
                <w:szCs w:val="20"/>
              </w:rPr>
              <w:t>վճարողին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FE4A6D">
              <w:rPr>
                <w:rFonts w:ascii="Arial LatArm" w:hAnsi="Sylfaen" w:cs="Sylfaen"/>
                <w:sz w:val="20"/>
                <w:szCs w:val="20"/>
              </w:rPr>
              <w:t>սպասարկող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FE4A6D">
              <w:rPr>
                <w:rFonts w:ascii="Arial LatArm" w:hAnsi="Sylfaen" w:cs="Sylfaen"/>
                <w:sz w:val="20"/>
                <w:szCs w:val="20"/>
              </w:rPr>
              <w:t>ֆինանսական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FE4A6D">
              <w:rPr>
                <w:rFonts w:ascii="Arial LatArm" w:hAnsi="Sylfaen" w:cs="Sylfaen"/>
                <w:sz w:val="20"/>
                <w:szCs w:val="20"/>
              </w:rPr>
              <w:t>կազմակերպության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 (</w:t>
            </w:r>
            <w:r w:rsidRPr="00FE4A6D">
              <w:rPr>
                <w:rFonts w:ascii="Arial LatArm" w:hAnsi="Sylfaen" w:cs="Sylfaen"/>
                <w:sz w:val="20"/>
                <w:szCs w:val="20"/>
              </w:rPr>
              <w:t>մասնաճյուղի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) </w:t>
            </w:r>
            <w:r w:rsidRPr="00FE4A6D">
              <w:rPr>
                <w:rFonts w:ascii="Arial LatArm" w:hAnsi="Sylfaen" w:cs="Sylfaen"/>
                <w:sz w:val="20"/>
                <w:szCs w:val="20"/>
              </w:rPr>
              <w:t>անվանումը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 (</w:t>
            </w:r>
            <w:r w:rsidRPr="00FE4A6D">
              <w:rPr>
                <w:rFonts w:ascii="Arial LatArm" w:hAnsi="Sylfaen" w:cs="Sylfaen"/>
                <w:sz w:val="20"/>
                <w:szCs w:val="20"/>
              </w:rPr>
              <w:t>վճարողի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FE4A6D">
              <w:rPr>
                <w:rFonts w:ascii="Arial LatArm" w:hAnsi="Sylfaen" w:cs="Sylfaen"/>
                <w:sz w:val="20"/>
                <w:szCs w:val="20"/>
              </w:rPr>
              <w:t>բանկը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7DBB4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Arial LatArm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439EB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Arial LatArm" w:hAnsi="Sylfaen" w:cs="Sylfaen"/>
                <w:sz w:val="20"/>
                <w:szCs w:val="20"/>
              </w:rPr>
              <w:t>պարտադիր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EC8AF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Arial LatArm" w:hAnsi="Sylfaen" w:cs="Sylfaen"/>
                <w:sz w:val="20"/>
                <w:szCs w:val="20"/>
              </w:rPr>
              <w:t>լրացվում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FE4A6D">
              <w:rPr>
                <w:rFonts w:ascii="Arial LatArm" w:hAnsi="Sylfaen" w:cs="Sylfaen"/>
                <w:sz w:val="20"/>
                <w:szCs w:val="20"/>
              </w:rPr>
              <w:t>է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FE4A6D">
              <w:rPr>
                <w:rFonts w:ascii="Arial LatArm" w:hAnsi="Sylfaen" w:cs="Sylfaen"/>
                <w:sz w:val="20"/>
                <w:szCs w:val="20"/>
              </w:rPr>
              <w:t>վճարողի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FE4A6D">
              <w:rPr>
                <w:rFonts w:ascii="Arial LatArm" w:hAnsi="Sylfaen" w:cs="Sylfaen"/>
                <w:sz w:val="20"/>
                <w:szCs w:val="20"/>
              </w:rPr>
              <w:t>կողմից</w:t>
            </w:r>
          </w:p>
        </w:tc>
      </w:tr>
      <w:tr w:rsidR="00334B2F" w:rsidRPr="00FE4A6D" w14:paraId="7C90F4F2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97DE1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>6.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EEA9F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Arial LatArm" w:hAnsi="Sylfaen" w:cs="Sylfaen"/>
                <w:sz w:val="20"/>
                <w:szCs w:val="20"/>
              </w:rPr>
              <w:t>վճարողի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FE4A6D">
              <w:rPr>
                <w:rFonts w:ascii="Arial LatArm" w:hAnsi="Sylfaen" w:cs="Sylfaen"/>
                <w:sz w:val="20"/>
                <w:szCs w:val="20"/>
              </w:rPr>
              <w:t>հաշվի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FE4A6D">
              <w:rPr>
                <w:rFonts w:ascii="Arial LatArm" w:hAnsi="Sylfaen" w:cs="Sylfaen"/>
                <w:sz w:val="20"/>
                <w:szCs w:val="20"/>
              </w:rPr>
              <w:t>համարը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B8CFB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Arial LatArm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C745F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Arial LatArm" w:hAnsi="Sylfaen" w:cs="Sylfaen"/>
                <w:sz w:val="20"/>
                <w:szCs w:val="20"/>
              </w:rPr>
              <w:t>պարտադիր</w:t>
            </w:r>
          </w:p>
          <w:p w14:paraId="0709054E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Arial LatArm" w:hAnsi="Sylfaen" w:cs="Sylfaen"/>
                <w:sz w:val="20"/>
                <w:szCs w:val="20"/>
              </w:rPr>
              <w:t>լրացվում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FE4A6D">
              <w:rPr>
                <w:rFonts w:ascii="Arial LatArm" w:hAnsi="Sylfaen" w:cs="Sylfaen"/>
                <w:sz w:val="20"/>
                <w:szCs w:val="20"/>
              </w:rPr>
              <w:t>է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FE4A6D">
              <w:rPr>
                <w:rFonts w:ascii="Arial LatArm" w:hAnsi="Sylfaen" w:cs="Sylfaen"/>
                <w:sz w:val="20"/>
                <w:szCs w:val="20"/>
              </w:rPr>
              <w:t>վճարողի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FE4A6D">
              <w:rPr>
                <w:rFonts w:ascii="Arial LatArm" w:hAnsi="Sylfaen" w:cs="Sylfaen"/>
                <w:sz w:val="20"/>
                <w:szCs w:val="20"/>
              </w:rPr>
              <w:t>բանկային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FE4A6D">
              <w:rPr>
                <w:rFonts w:ascii="Arial LatArm" w:hAnsi="Sylfaen" w:cs="Sylfaen"/>
                <w:sz w:val="20"/>
                <w:szCs w:val="20"/>
              </w:rPr>
              <w:t>հաշվի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FE4A6D">
              <w:rPr>
                <w:rFonts w:ascii="Arial LatArm" w:hAnsi="Sylfaen" w:cs="Sylfaen"/>
                <w:sz w:val="20"/>
                <w:szCs w:val="20"/>
              </w:rPr>
              <w:t>համարը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FE4A6D">
              <w:rPr>
                <w:rFonts w:ascii="Arial LatArm" w:hAnsi="Sylfaen" w:cs="Sylfaen"/>
                <w:sz w:val="20"/>
                <w:szCs w:val="20"/>
              </w:rPr>
              <w:t>իրեն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FE4A6D">
              <w:rPr>
                <w:rFonts w:ascii="Arial LatArm" w:hAnsi="Sylfaen" w:cs="Sylfaen"/>
                <w:sz w:val="20"/>
                <w:szCs w:val="20"/>
              </w:rPr>
              <w:t>սպասարկող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FE4A6D">
              <w:rPr>
                <w:rFonts w:ascii="Arial LatArm" w:hAnsi="Sylfaen" w:cs="Sylfaen"/>
                <w:sz w:val="20"/>
                <w:szCs w:val="20"/>
              </w:rPr>
              <w:t>ֆինանսական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FE4A6D">
              <w:rPr>
                <w:rFonts w:ascii="Arial LatArm" w:hAnsi="Sylfaen" w:cs="Sylfaen"/>
                <w:sz w:val="20"/>
                <w:szCs w:val="20"/>
              </w:rPr>
              <w:t>կազմակերպությունում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 (</w:t>
            </w:r>
            <w:r w:rsidRPr="00FE4A6D">
              <w:rPr>
                <w:rFonts w:ascii="Arial LatArm" w:hAnsi="Sylfaen" w:cs="Sylfaen"/>
                <w:sz w:val="20"/>
                <w:szCs w:val="20"/>
              </w:rPr>
              <w:t>մասնաճյուղի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), </w:t>
            </w:r>
            <w:r w:rsidRPr="00FE4A6D">
              <w:rPr>
                <w:rFonts w:ascii="Arial LatArm" w:hAnsi="Sylfaen" w:cs="Sylfaen"/>
                <w:sz w:val="20"/>
                <w:szCs w:val="20"/>
              </w:rPr>
              <w:t>որից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FE4A6D">
              <w:rPr>
                <w:rFonts w:ascii="Arial LatArm" w:hAnsi="Sylfaen" w:cs="Sylfaen"/>
                <w:sz w:val="20"/>
                <w:szCs w:val="20"/>
              </w:rPr>
              <w:t>պետք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FE4A6D">
              <w:rPr>
                <w:rFonts w:ascii="Arial LatArm" w:hAnsi="Sylfaen" w:cs="Sylfaen"/>
                <w:sz w:val="20"/>
                <w:szCs w:val="20"/>
              </w:rPr>
              <w:t>է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FE4A6D">
              <w:rPr>
                <w:rFonts w:ascii="Arial LatArm" w:hAnsi="Sylfaen" w:cs="Sylfaen"/>
                <w:sz w:val="20"/>
                <w:szCs w:val="20"/>
              </w:rPr>
              <w:t>գանձվի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FE4A6D">
              <w:rPr>
                <w:rFonts w:ascii="Arial LatArm" w:hAnsi="Sylfaen" w:cs="Sylfaen"/>
                <w:sz w:val="20"/>
                <w:szCs w:val="20"/>
              </w:rPr>
              <w:t>պահանջագրով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FE4A6D">
              <w:rPr>
                <w:rFonts w:ascii="Arial LatArm" w:hAnsi="Sylfaen" w:cs="Sylfaen"/>
                <w:sz w:val="20"/>
                <w:szCs w:val="20"/>
              </w:rPr>
              <w:t>նշված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FE4A6D">
              <w:rPr>
                <w:rFonts w:ascii="Arial LatArm" w:hAnsi="Sylfaen" w:cs="Sylfaen"/>
                <w:sz w:val="20"/>
                <w:szCs w:val="20"/>
              </w:rPr>
              <w:t>գումարը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D3BEF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Sylfaen" w:hAnsi="Sylfaen" w:cs="Sylfaen"/>
                <w:sz w:val="20"/>
                <w:szCs w:val="20"/>
              </w:rPr>
              <w:t>լրացվում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է</w:t>
            </w:r>
            <w:r w:rsidRPr="00FE4A6D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վճարողի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կողմից</w:t>
            </w:r>
          </w:p>
        </w:tc>
      </w:tr>
      <w:tr w:rsidR="00334B2F" w:rsidRPr="00FE4A6D" w14:paraId="76BA59F4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1DFCD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>7.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39550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Sylfaen" w:hAnsi="Sylfaen" w:cs="Sylfaen"/>
                <w:sz w:val="20"/>
                <w:szCs w:val="20"/>
              </w:rPr>
              <w:t>վճարողի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ՀՎՀՀ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3EFBB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0D8B0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Sylfaen" w:hAnsi="Sylfaen" w:cs="Sylfaen"/>
                <w:sz w:val="20"/>
                <w:szCs w:val="20"/>
              </w:rPr>
              <w:t>ոչ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  <w:p w14:paraId="3F95A63D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Sylfaen" w:hAnsi="Sylfaen" w:cs="Sylfaen"/>
                <w:sz w:val="20"/>
                <w:szCs w:val="20"/>
              </w:rPr>
              <w:t>լրացվում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է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Հայաստանի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Հանրապետության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նորմատիվ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իրավական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ակտերով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սահմաված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դեպքերում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,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երբ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վճարողը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հանդիսանում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է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հաշվառված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հարկատու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744E1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Sylfaen" w:hAnsi="Sylfaen" w:cs="Sylfaen"/>
                <w:sz w:val="20"/>
                <w:szCs w:val="20"/>
              </w:rPr>
              <w:t>լրացվում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է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վճարողի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կողմից</w:t>
            </w:r>
          </w:p>
        </w:tc>
      </w:tr>
      <w:tr w:rsidR="00334B2F" w:rsidRPr="00FE4A6D" w14:paraId="14D34CB2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9ED55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>8.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2D449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Sylfaen" w:hAnsi="Sylfaen" w:cs="Sylfaen"/>
                <w:sz w:val="20"/>
                <w:szCs w:val="20"/>
              </w:rPr>
              <w:t>վճարողի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ՀԾՀ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6B867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D36FC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Sylfaen" w:hAnsi="Sylfaen" w:cs="Sylfaen"/>
                <w:sz w:val="20"/>
                <w:szCs w:val="20"/>
              </w:rPr>
              <w:t>ոչ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  <w:p w14:paraId="68134D24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Sylfaen" w:hAnsi="Sylfaen" w:cs="Sylfaen"/>
                <w:sz w:val="20"/>
                <w:szCs w:val="20"/>
              </w:rPr>
              <w:t>լրացվում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է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Հայաստանի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Հանրապետության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նորմատիվ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իրավական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ակտերով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սահմանված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դեպքերում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,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երբ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lastRenderedPageBreak/>
              <w:t>վճարողը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հանդիսանում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է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ֆիզիկական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անձ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357FC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Sylfaen" w:hAnsi="Sylfaen" w:cs="Sylfaen"/>
                <w:sz w:val="20"/>
                <w:szCs w:val="20"/>
              </w:rPr>
              <w:lastRenderedPageBreak/>
              <w:t>լրացվում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է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վճարողի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կողմից</w:t>
            </w:r>
          </w:p>
        </w:tc>
      </w:tr>
      <w:tr w:rsidR="00334B2F" w:rsidRPr="00FE4A6D" w14:paraId="3FC268B0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1FC98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>9.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401F9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Sylfaen" w:hAnsi="Sylfaen" w:cs="Sylfaen"/>
                <w:sz w:val="20"/>
                <w:szCs w:val="20"/>
              </w:rPr>
              <w:t>շահառու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ի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անվանումը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>,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կամ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անուն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ազգանուն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C947B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2986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  <w:p w14:paraId="5CDAB04D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Sylfaen" w:hAnsi="Sylfaen" w:cs="Sylfaen"/>
                <w:sz w:val="20"/>
                <w:szCs w:val="20"/>
              </w:rPr>
              <w:t>լրացվում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է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շահառու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հանդիսացող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անձի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(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վճարումը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ստացողի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)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անվանումը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: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Նշվում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են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նաև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այլ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տվյալներ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`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ըստ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անհրաժեշտության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A63C5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Sylfaen" w:hAnsi="Sylfaen" w:cs="Sylfaen"/>
                <w:sz w:val="20"/>
                <w:szCs w:val="20"/>
              </w:rPr>
              <w:t>նախապես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լրացվում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է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շահառուի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կողմից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`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հրավերով</w:t>
            </w:r>
          </w:p>
        </w:tc>
      </w:tr>
      <w:tr w:rsidR="00334B2F" w:rsidRPr="00FE4A6D" w14:paraId="7481ECEA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705E6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>10.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A19D9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Sylfaen" w:hAnsi="Sylfaen" w:cs="Sylfaen"/>
                <w:sz w:val="20"/>
                <w:szCs w:val="20"/>
              </w:rPr>
              <w:t>շահառուի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Հ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ԾՀ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E9D1C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DF7A3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Sylfaen" w:hAnsi="Sylfaen" w:cs="Sylfaen"/>
                <w:sz w:val="20"/>
                <w:szCs w:val="20"/>
              </w:rPr>
              <w:t>ոչ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  <w:p w14:paraId="3FE21875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Arial LatArm" w:hAnsi="Arial LatArm" w:cs="Sylfaen"/>
                <w:sz w:val="20"/>
                <w:szCs w:val="20"/>
              </w:rPr>
              <w:t xml:space="preserve"> (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գնումների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հետ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կապված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գործընթացում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չի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լրացվում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11E3D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Arial LatArm" w:hAnsi="Arial LatArm" w:cs="Sylfaen"/>
                <w:sz w:val="20"/>
                <w:szCs w:val="20"/>
                <w:lang w:val="ru-RU"/>
              </w:rPr>
              <w:t>(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չի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լրացվում</w:t>
            </w:r>
            <w:r w:rsidRPr="00FE4A6D">
              <w:rPr>
                <w:rFonts w:ascii="Arial LatArm" w:hAnsi="Arial LatArm" w:cs="Sylfaen"/>
                <w:sz w:val="20"/>
                <w:szCs w:val="20"/>
                <w:lang w:val="ru-RU"/>
              </w:rPr>
              <w:t>)</w:t>
            </w:r>
          </w:p>
        </w:tc>
      </w:tr>
      <w:tr w:rsidR="00334B2F" w:rsidRPr="00FE4A6D" w14:paraId="2AA3862A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AB648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>11.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FC9F1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Sylfaen" w:hAnsi="Sylfaen" w:cs="Sylfaen"/>
                <w:sz w:val="20"/>
                <w:szCs w:val="20"/>
              </w:rPr>
              <w:t>շահառուի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ՀՎՀՀ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2D79B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5F981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Sylfaen" w:hAnsi="Sylfaen" w:cs="Sylfaen"/>
                <w:sz w:val="20"/>
                <w:szCs w:val="20"/>
              </w:rPr>
              <w:t>ոչ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  <w:p w14:paraId="3FE17313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Sylfaen" w:hAnsi="Sylfaen" w:cs="Sylfaen"/>
                <w:sz w:val="20"/>
                <w:szCs w:val="20"/>
              </w:rPr>
              <w:t>լրացվում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է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Հայաստանի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Հանրապետության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նորմատիվ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իրավական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ակտերով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սահմանված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դեպքերում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,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երբ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շահառուն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հանդիսանում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է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հաշվառված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հարկատու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875FF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Sylfaen" w:hAnsi="Sylfaen" w:cs="Sylfaen"/>
                <w:sz w:val="20"/>
                <w:szCs w:val="20"/>
              </w:rPr>
              <w:t>նախապես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լրացվում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է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շահառուի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կողմից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`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հրավերով</w:t>
            </w:r>
          </w:p>
        </w:tc>
      </w:tr>
      <w:tr w:rsidR="00334B2F" w:rsidRPr="00FE4A6D" w14:paraId="5D6A6FBA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EBA85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>12.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6622C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Sylfaen" w:hAnsi="Sylfaen" w:cs="Sylfaen"/>
                <w:sz w:val="20"/>
                <w:szCs w:val="20"/>
              </w:rPr>
              <w:t>շահառուին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սպասարկող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ֆինանսական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կազմակերպության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(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մասնաճյուղի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)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անվանումը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1145E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720A8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CA3F3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Sylfaen" w:hAnsi="Sylfaen" w:cs="Sylfaen"/>
                <w:sz w:val="20"/>
                <w:szCs w:val="20"/>
              </w:rPr>
              <w:t>նախապես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լրացվում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է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շահառուի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կողմից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`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հրավերով</w:t>
            </w:r>
          </w:p>
        </w:tc>
      </w:tr>
      <w:tr w:rsidR="00334B2F" w:rsidRPr="00FE4A6D" w14:paraId="2B5BDC8F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D133A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>13.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77E0C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Sylfaen" w:hAnsi="Sylfaen" w:cs="Sylfaen"/>
                <w:sz w:val="20"/>
                <w:szCs w:val="20"/>
              </w:rPr>
              <w:t>շահառուի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հաշվի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համարը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B745E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C041B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  <w:p w14:paraId="5B063DFF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Sylfaen" w:hAnsi="Sylfaen" w:cs="Sylfaen"/>
                <w:sz w:val="20"/>
                <w:szCs w:val="20"/>
              </w:rPr>
              <w:t>լրացվում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է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շահառուի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այն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բանկային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(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գանձապետական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)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հաշվի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համարը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,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որի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վրա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պետք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է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փոխանցվեն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վճարողից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գանձված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միջոցները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556B3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Sylfaen" w:hAnsi="Sylfaen" w:cs="Sylfaen"/>
                <w:sz w:val="20"/>
                <w:szCs w:val="20"/>
              </w:rPr>
              <w:t>նախապես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լրացվում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է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շահառուի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կողմից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`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հրավերով</w:t>
            </w:r>
          </w:p>
        </w:tc>
      </w:tr>
      <w:tr w:rsidR="00334B2F" w:rsidRPr="00FE4A6D" w14:paraId="4F849E0B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91105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>14.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EDA11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Sylfaen" w:hAnsi="Sylfaen" w:cs="Sylfaen"/>
                <w:sz w:val="20"/>
                <w:szCs w:val="20"/>
              </w:rPr>
              <w:t>գումարը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(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թվերով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և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բառերով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06B5D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37034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  <w:p w14:paraId="5B14552E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Sylfaen" w:hAnsi="Sylfaen" w:cs="Sylfaen"/>
                <w:sz w:val="20"/>
                <w:szCs w:val="20"/>
              </w:rPr>
              <w:t>լրացվում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է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շահառուին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վճարման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ենթակա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գումարը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49AD5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FE4A6D">
              <w:rPr>
                <w:rFonts w:ascii="Sylfaen" w:hAnsi="Sylfaen" w:cs="Sylfaen"/>
                <w:sz w:val="20"/>
                <w:szCs w:val="20"/>
              </w:rPr>
              <w:t>լրացվում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է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վճարողի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կողմից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</w:p>
        </w:tc>
      </w:tr>
      <w:tr w:rsidR="00334B2F" w:rsidRPr="00AF55F5" w14:paraId="63CA9256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FDC78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>15.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9C494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Ակցեպտավորված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գումարը՝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 (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թվերով</w:t>
            </w:r>
            <w:r w:rsidRPr="00FE4A6D">
              <w:rPr>
                <w:rFonts w:ascii="Arial LatArm" w:hAnsi="Arial LatArm" w:cs="Arial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և</w:t>
            </w:r>
            <w:r w:rsidRPr="00FE4A6D">
              <w:rPr>
                <w:rFonts w:ascii="Arial LatArm" w:hAnsi="Arial LatArm" w:cs="Arial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բառերով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) 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74B90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FE4A6D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ABF70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ոչ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պարտադիր</w:t>
            </w:r>
          </w:p>
          <w:p w14:paraId="2B9EE349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>(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նախատեսված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է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նշված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գումարի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մասնակի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ակցեպտի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համար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,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որը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գնումների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հետ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կապված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չի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կիրառվում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238D2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>(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չի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լրացվում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եւ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չի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կիրառվում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>)</w:t>
            </w:r>
          </w:p>
        </w:tc>
      </w:tr>
      <w:tr w:rsidR="00334B2F" w:rsidRPr="00FE4A6D" w14:paraId="2111901D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CDEB8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>16.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9298A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Sylfaen" w:hAnsi="Sylfaen" w:cs="Sylfaen"/>
                <w:sz w:val="20"/>
                <w:szCs w:val="20"/>
              </w:rPr>
              <w:t>արժույթը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(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բառերով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և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կոդով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B4DCE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493EF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BDEDD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Sylfaen" w:hAnsi="Sylfaen" w:cs="Sylfaen"/>
                <w:sz w:val="20"/>
                <w:szCs w:val="20"/>
              </w:rPr>
              <w:t>լրացվում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է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վճարողի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կողմից</w:t>
            </w:r>
          </w:p>
        </w:tc>
      </w:tr>
      <w:tr w:rsidR="00334B2F" w:rsidRPr="00AF55F5" w14:paraId="757D1C7C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27B7B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>17.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7FA72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Sylfaen" w:hAnsi="Sylfaen" w:cs="Sylfaen"/>
                <w:sz w:val="20"/>
                <w:szCs w:val="20"/>
              </w:rPr>
              <w:t>գործարքի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նպատակը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FBC4F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7F4D2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FE4A6D">
              <w:rPr>
                <w:rFonts w:ascii="Sylfaen" w:hAnsi="Sylfaen" w:cs="Sylfaen"/>
                <w:sz w:val="20"/>
                <w:szCs w:val="20"/>
              </w:rPr>
              <w:t>Պարտադիր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լրացվում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է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Arial LatArm" w:hAnsi="Arial LatArm"/>
                <w:sz w:val="20"/>
                <w:szCs w:val="20"/>
              </w:rPr>
              <w:t>«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պայմանագրի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կատարման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ապահովման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համար</w:t>
            </w:r>
            <w:r w:rsidRPr="00FE4A6D">
              <w:rPr>
                <w:rFonts w:ascii="Arial LatArm" w:hAnsi="Arial LatArm"/>
                <w:sz w:val="20"/>
                <w:szCs w:val="20"/>
              </w:rPr>
              <w:t>»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բառերը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7F921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նախապես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լրացվում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է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շահառուի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կողմից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`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հրավերով</w:t>
            </w:r>
          </w:p>
        </w:tc>
      </w:tr>
      <w:tr w:rsidR="00334B2F" w:rsidRPr="00FE4A6D" w14:paraId="15EB9200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AB569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>18.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E5A6F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Վճարման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կատարման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հիմքերը՝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00D46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9EBB4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  <w:p w14:paraId="5B9437D9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Sylfaen" w:hAnsi="Sylfaen" w:cs="Sylfaen"/>
                <w:sz w:val="20"/>
                <w:szCs w:val="20"/>
              </w:rPr>
              <w:t>լրացվում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է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պահանջագրով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նշված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գումարի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գանձման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և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շահառուին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վճարման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համար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հիմք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հանդիսացող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փաստաթղթի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տվյալները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,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որոնց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հիման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վրա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շահառուն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վճարման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պահանջագիր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է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ներկայացնում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վճարողին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սպասարկող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բանկին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լրացվում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է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պահանջագրի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ներկայացման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համար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հիմք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հանդիսացող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պայմանագրի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համարը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>,</w:t>
            </w:r>
            <w:r w:rsidRPr="00FE4A6D">
              <w:rPr>
                <w:rFonts w:ascii="Arial LatArm" w:hAnsi="Arial LatArm" w:cs="Arial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գնման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ընթացակարգի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ծածկագիրը</w:t>
            </w:r>
            <w:r w:rsidRPr="00FE4A6D">
              <w:rPr>
                <w:rFonts w:ascii="Arial LatArm" w:hAnsi="Arial LatArm" w:cs="Arial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ըստ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տուժանքի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մասին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համաձայնագրի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>,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F6968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FE4A6D">
              <w:rPr>
                <w:rFonts w:ascii="Sylfaen" w:hAnsi="Sylfaen" w:cs="Sylfaen"/>
                <w:sz w:val="20"/>
                <w:szCs w:val="20"/>
              </w:rPr>
              <w:t>լրացվում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է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շահառու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ի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կողմից</w:t>
            </w:r>
          </w:p>
        </w:tc>
      </w:tr>
      <w:tr w:rsidR="00334B2F" w:rsidRPr="00AF55F5" w14:paraId="142CF980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CCDF7" w14:textId="77777777" w:rsidR="00334B2F" w:rsidRPr="00FE4A6D" w:rsidDel="0010680B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lastRenderedPageBreak/>
              <w:t>19.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6268A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Վճարման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պայմանները՝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                              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1639C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72B98" w14:textId="77777777" w:rsidR="00334B2F" w:rsidRPr="00FE4A6D" w:rsidRDefault="00334B2F" w:rsidP="00CB0ADE">
            <w:pPr>
              <w:jc w:val="center"/>
              <w:rPr>
                <w:rFonts w:ascii="Arial LatArm" w:hAnsi="Arial LatArm" w:cs="Sylfaen"/>
                <w:sz w:val="20"/>
                <w:szCs w:val="20"/>
                <w:lang w:val="hy-AM"/>
              </w:rPr>
            </w:pPr>
            <w:r w:rsidRPr="00FE4A6D">
              <w:rPr>
                <w:rFonts w:ascii="Sylfaen" w:hAnsi="Sylfaen" w:cs="Sylfaen"/>
                <w:sz w:val="20"/>
                <w:szCs w:val="20"/>
              </w:rPr>
              <w:t>պարտադիր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</w:p>
          <w:p w14:paraId="26B02A7B" w14:textId="77777777" w:rsidR="00334B2F" w:rsidRPr="00FE4A6D" w:rsidRDefault="00334B2F" w:rsidP="00CB0ADE">
            <w:pPr>
              <w:jc w:val="center"/>
              <w:rPr>
                <w:rFonts w:ascii="Arial LatArm" w:hAnsi="Arial LatArm" w:cs="Sylfaen"/>
                <w:sz w:val="20"/>
                <w:szCs w:val="20"/>
                <w:lang w:val="hy-AM"/>
              </w:rPr>
            </w:pP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լրացվում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է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&lt;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ակցեպտավորված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վճարում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&gt;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բառերը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, </w:t>
            </w:r>
          </w:p>
          <w:p w14:paraId="4F5A765E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որը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նշանակում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է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որ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վճարողը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ստորագրելով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պահանջագիրը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նախապես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տալիս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է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իր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համաձայնությունը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նշված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գումարը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իր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հաշվից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գանձելու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համար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BCB24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նախապես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լրացվում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է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շահառուի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կողմից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</w:p>
        </w:tc>
      </w:tr>
      <w:tr w:rsidR="00334B2F" w:rsidRPr="00FE4A6D" w14:paraId="32DEC726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C59AD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>20.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901D7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Sylfaen" w:hAnsi="Sylfaen" w:cs="Sylfaen"/>
                <w:sz w:val="20"/>
                <w:szCs w:val="20"/>
              </w:rPr>
              <w:t>առդիր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էջերի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քանակը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84D39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785C8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Sylfaen" w:hAnsi="Sylfaen" w:cs="Sylfaen"/>
                <w:sz w:val="20"/>
                <w:szCs w:val="20"/>
              </w:rPr>
              <w:t>ոչ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  <w:p w14:paraId="26A43016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Sylfaen" w:hAnsi="Sylfaen" w:cs="Sylfaen"/>
                <w:sz w:val="20"/>
                <w:szCs w:val="20"/>
              </w:rPr>
              <w:t>լրացվում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է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պահանջագրին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կից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ներկայացված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փաստաթղթերի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էջերի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քանակը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,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որոնք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պետք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է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տրամադրվեն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վճարողին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Arial LatArm" w:hAnsi="Arial LatArm"/>
                <w:sz w:val="20"/>
                <w:szCs w:val="20"/>
              </w:rPr>
              <w:t>(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վճարողի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բանկին</w:t>
            </w:r>
            <w:r w:rsidRPr="00FE4A6D">
              <w:rPr>
                <w:rFonts w:ascii="Arial LatArm" w:hAnsi="Arial LatArm"/>
                <w:sz w:val="20"/>
                <w:szCs w:val="20"/>
              </w:rPr>
              <w:t>)</w:t>
            </w:r>
          </w:p>
          <w:p w14:paraId="03D57B16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Եթ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ե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լրացվել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է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&lt;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Վճարման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կատարման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հիմքեր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&gt;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դաշտը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ապա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այս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տվյալը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պարտադիր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լրացվում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է</w:t>
            </w:r>
            <w:r w:rsidRPr="00FE4A6D">
              <w:rPr>
                <w:rFonts w:ascii="Arial LatArm" w:hAnsi="Arial LatArm" w:cs="Sylfaen"/>
                <w:sz w:val="20"/>
                <w:szCs w:val="20"/>
              </w:rPr>
              <w:t>: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FAC39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Sylfaen" w:hAnsi="Sylfaen" w:cs="Sylfaen"/>
                <w:sz w:val="20"/>
                <w:szCs w:val="20"/>
              </w:rPr>
              <w:t>լրացվում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է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շահառուի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կողմից</w:t>
            </w:r>
          </w:p>
        </w:tc>
      </w:tr>
      <w:tr w:rsidR="00334B2F" w:rsidRPr="00AF55F5" w14:paraId="3C327579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AB860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>2</w:t>
            </w:r>
            <w:r w:rsidRPr="00FE4A6D">
              <w:rPr>
                <w:rFonts w:ascii="Arial LatArm" w:hAnsi="Arial LatArm"/>
                <w:sz w:val="20"/>
                <w:szCs w:val="20"/>
              </w:rPr>
              <w:t>1.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ա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FFDDD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Sylfaen" w:hAnsi="Sylfaen" w:cs="Sylfaen"/>
                <w:sz w:val="20"/>
                <w:szCs w:val="20"/>
              </w:rPr>
              <w:t>վճարողի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ստորագրությունը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AC999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4C2E9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  <w:p w14:paraId="6E560D54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FE4A6D">
              <w:rPr>
                <w:rFonts w:ascii="Sylfaen" w:hAnsi="Sylfaen" w:cs="Sylfaen"/>
                <w:sz w:val="20"/>
                <w:szCs w:val="20"/>
              </w:rPr>
              <w:t>այս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դաշտը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լրացվում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է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վճարողի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կողմից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պահանջագրի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ներկայացման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դեպքում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: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Ընդ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որում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եթե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Վճարման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պայմաններ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դաշտում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նշված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է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&lt;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ակցեպտավորված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վճարում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&gt;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ապա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վճարող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ը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ստորագրելով՝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նախապես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համաձայնվում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 </w:t>
            </w:r>
            <w:r w:rsidRPr="00FE4A6D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 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նշված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գումարը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իր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հաշվից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գանձելու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համար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: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Վճարողի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կողմից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էլեկտրոնային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եղանակով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պահանջագրի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ներկայացման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դեպքում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այս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դաշտում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դրվում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է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վճարողի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էլեկտրոնային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ստորագրությունը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>:</w:t>
            </w:r>
          </w:p>
          <w:p w14:paraId="764A418E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1D01C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ստորագրվում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է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վճարողի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կողմից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կամ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</w:p>
          <w:p w14:paraId="3B598ED3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դրվում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է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վճարողի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էլեկտրոնային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ստորագրությունը</w:t>
            </w:r>
          </w:p>
          <w:p w14:paraId="75C90785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</w:p>
        </w:tc>
      </w:tr>
      <w:tr w:rsidR="00334B2F" w:rsidRPr="00AF55F5" w14:paraId="62059CFB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17C0B" w14:textId="77777777" w:rsidR="00334B2F" w:rsidRPr="00FE4A6D" w:rsidRDefault="00334B2F" w:rsidP="00CB0ADE">
            <w:pPr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>2</w:t>
            </w:r>
            <w:r w:rsidRPr="00FE4A6D">
              <w:rPr>
                <w:rFonts w:ascii="Arial LatArm" w:hAnsi="Arial LatArm"/>
                <w:sz w:val="20"/>
                <w:szCs w:val="20"/>
              </w:rPr>
              <w:t>1.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բ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0B113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Sylfaen" w:hAnsi="Sylfaen" w:cs="Sylfaen"/>
                <w:sz w:val="20"/>
                <w:szCs w:val="20"/>
              </w:rPr>
              <w:t>վճարողի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կնիքը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60224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CE98F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Sylfaen" w:hAnsi="Sylfaen" w:cs="Sylfaen"/>
                <w:sz w:val="20"/>
                <w:szCs w:val="20"/>
              </w:rPr>
              <w:t>պարտադիր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` </w:t>
            </w:r>
          </w:p>
          <w:p w14:paraId="47C8DB8E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FE4A6D">
              <w:rPr>
                <w:rFonts w:ascii="Sylfaen" w:hAnsi="Sylfaen" w:cs="Sylfaen"/>
                <w:sz w:val="20"/>
                <w:szCs w:val="20"/>
              </w:rPr>
              <w:t>կնիքի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առկայության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դեպքում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,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երբ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վճարողը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պահանջագիրը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ներկայացնում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է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թղթային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եղանակով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BB0CC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կնքվում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է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վճարողի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կողմից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</w:p>
          <w:p w14:paraId="12DA76A0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թղթային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եղանակով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ներկայացնելիս</w:t>
            </w:r>
          </w:p>
        </w:tc>
      </w:tr>
      <w:tr w:rsidR="00334B2F" w:rsidRPr="00FE4A6D" w14:paraId="17ADDD34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4469E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>22</w:t>
            </w:r>
            <w:r w:rsidRPr="00FE4A6D">
              <w:rPr>
                <w:rFonts w:ascii="Arial LatArm" w:hAnsi="Arial LatArm"/>
                <w:sz w:val="20"/>
                <w:szCs w:val="20"/>
              </w:rPr>
              <w:t>.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ա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5D16B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Sylfaen" w:hAnsi="Sylfaen" w:cs="Sylfaen"/>
                <w:sz w:val="20"/>
                <w:szCs w:val="20"/>
              </w:rPr>
              <w:t>շահառուի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ստորագրությունը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FF4A6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96B09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Sylfaen" w:hAnsi="Sylfaen" w:cs="Sylfaen"/>
                <w:sz w:val="20"/>
                <w:szCs w:val="20"/>
              </w:rPr>
              <w:t>Պարտադիր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՝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</w:p>
          <w:p w14:paraId="485BECDE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Sylfaen" w:hAnsi="Sylfaen" w:cs="Sylfaen"/>
                <w:sz w:val="20"/>
                <w:szCs w:val="20"/>
              </w:rPr>
              <w:t>լրացվում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է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բանկ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ներկայացնելիս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AEE1F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Sylfaen" w:hAnsi="Sylfaen" w:cs="Sylfaen"/>
                <w:sz w:val="20"/>
                <w:szCs w:val="20"/>
              </w:rPr>
              <w:t>ստորագրվում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է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շահառուի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կողմից</w:t>
            </w:r>
          </w:p>
        </w:tc>
      </w:tr>
      <w:tr w:rsidR="00334B2F" w:rsidRPr="00FE4A6D" w14:paraId="19878046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BC160" w14:textId="77777777" w:rsidR="00334B2F" w:rsidRPr="00FE4A6D" w:rsidRDefault="00334B2F" w:rsidP="00CB0ADE">
            <w:pPr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>22</w:t>
            </w:r>
            <w:r w:rsidRPr="00FE4A6D">
              <w:rPr>
                <w:rFonts w:ascii="Arial LatArm" w:hAnsi="Arial LatArm"/>
                <w:sz w:val="20"/>
                <w:szCs w:val="20"/>
              </w:rPr>
              <w:t>.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բ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63D2A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Sylfaen" w:hAnsi="Sylfaen" w:cs="Sylfaen"/>
                <w:sz w:val="20"/>
                <w:szCs w:val="20"/>
              </w:rPr>
              <w:t>շահառուի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կնիքը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5646D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A8037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Sylfaen" w:hAnsi="Sylfaen" w:cs="Sylfaen"/>
                <w:sz w:val="20"/>
                <w:szCs w:val="20"/>
              </w:rPr>
              <w:t>պարտադիր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` </w:t>
            </w:r>
          </w:p>
          <w:p w14:paraId="03A596ED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Sylfaen" w:hAnsi="Sylfaen" w:cs="Sylfaen"/>
                <w:sz w:val="20"/>
                <w:szCs w:val="20"/>
              </w:rPr>
              <w:t>կնիքի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առկայության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դեպքում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BA684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FE4A6D">
              <w:rPr>
                <w:rFonts w:ascii="Sylfaen" w:hAnsi="Sylfaen" w:cs="Sylfaen"/>
                <w:sz w:val="20"/>
                <w:szCs w:val="20"/>
              </w:rPr>
              <w:t>կնքվում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է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շահառուի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կողմից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</w:p>
          <w:p w14:paraId="284FD412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թղթային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եղանակով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բանկ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ներկայացնելիս</w:t>
            </w:r>
          </w:p>
        </w:tc>
      </w:tr>
      <w:tr w:rsidR="00334B2F" w:rsidRPr="00FE4A6D" w14:paraId="1AC250E3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0BDB7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Arial LatArm" w:hAnsi="Arial LatArm"/>
                <w:sz w:val="20"/>
                <w:szCs w:val="20"/>
              </w:rPr>
              <w:t>2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>3</w:t>
            </w:r>
            <w:r w:rsidRPr="00FE4A6D">
              <w:rPr>
                <w:rFonts w:ascii="Arial LatArm" w:hAnsi="Arial LatArm"/>
                <w:sz w:val="20"/>
                <w:szCs w:val="20"/>
              </w:rPr>
              <w:t>.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ա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B0FD6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Sylfaen" w:hAnsi="Sylfaen" w:cs="Sylfaen"/>
                <w:sz w:val="20"/>
                <w:szCs w:val="20"/>
              </w:rPr>
              <w:t>վճարողին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սպասարկող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ֆինանսական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կազմակերպության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(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մասնաճյուղի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)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աշխատակցի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ստորագրությունը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B7669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A62C0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  <w:p w14:paraId="641B39F6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Sylfaen" w:hAnsi="Sylfaen" w:cs="Sylfaen"/>
                <w:sz w:val="20"/>
                <w:szCs w:val="20"/>
              </w:rPr>
              <w:t>վճարման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պահանջագիրը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վճարողին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սպասարկող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ֆինանսական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կազմակերպության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ը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թղթային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եղանակով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ներկայաց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ված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լի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նելու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դեպքում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B86E2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</w:tr>
      <w:tr w:rsidR="00334B2F" w:rsidRPr="00FE4A6D" w14:paraId="132FED91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5E491" w14:textId="77777777" w:rsidR="00334B2F" w:rsidRPr="00FE4A6D" w:rsidRDefault="00334B2F" w:rsidP="00CB0ADE">
            <w:pPr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Arial LatArm" w:hAnsi="Arial LatArm"/>
                <w:sz w:val="20"/>
                <w:szCs w:val="20"/>
              </w:rPr>
              <w:t>2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>3</w:t>
            </w:r>
            <w:r w:rsidRPr="00FE4A6D">
              <w:rPr>
                <w:rFonts w:ascii="Arial LatArm" w:hAnsi="Arial LatArm"/>
                <w:sz w:val="20"/>
                <w:szCs w:val="20"/>
              </w:rPr>
              <w:t>.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բ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E48D3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Sylfaen" w:hAnsi="Sylfaen" w:cs="Sylfaen"/>
                <w:sz w:val="20"/>
                <w:szCs w:val="20"/>
              </w:rPr>
              <w:t>վճարողին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սպասարկող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ֆինանսական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կազմակերպության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(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մասնաճյուղի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)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lastRenderedPageBreak/>
              <w:t>դրոշմա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կնիքը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C7854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Sylfaen" w:hAnsi="Sylfaen" w:cs="Sylfaen"/>
                <w:sz w:val="20"/>
                <w:szCs w:val="20"/>
              </w:rPr>
              <w:lastRenderedPageBreak/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118C4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  <w:p w14:paraId="68BFE08E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Sylfaen" w:hAnsi="Sylfaen" w:cs="Sylfaen"/>
                <w:sz w:val="20"/>
                <w:szCs w:val="20"/>
              </w:rPr>
              <w:t>վճարման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պահանջագիրը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վճարողին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սպասարկող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ֆինանսական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կազմակերպության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ը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թղթային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lastRenderedPageBreak/>
              <w:t>եղանակով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ներկայաց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ված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լի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նելու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դեպքում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6A11F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</w:tr>
      <w:tr w:rsidR="00334B2F" w:rsidRPr="00FE4A6D" w14:paraId="10CAD689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99C35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FE4A6D">
              <w:rPr>
                <w:rFonts w:ascii="Arial LatArm" w:hAnsi="Arial LatArm"/>
                <w:sz w:val="20"/>
                <w:szCs w:val="20"/>
              </w:rPr>
              <w:t>2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>3</w:t>
            </w:r>
            <w:r w:rsidRPr="00FE4A6D">
              <w:rPr>
                <w:rFonts w:ascii="Arial LatArm" w:hAnsi="Arial LatArm"/>
                <w:sz w:val="20"/>
                <w:szCs w:val="20"/>
              </w:rPr>
              <w:t>.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գ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A707F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վճարողին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սպասարկող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ֆինանսական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կազմակերպության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(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մասնաճյուղի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)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կողմից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կատարման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ամսաթիվը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,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ժամը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,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րոպեն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AB0C6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C6058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  <w:p w14:paraId="7418BD39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Sylfaen" w:hAnsi="Sylfaen" w:cs="Sylfaen"/>
                <w:sz w:val="20"/>
                <w:szCs w:val="20"/>
              </w:rPr>
              <w:t>վճարողին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սպասարկող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ֆինանսական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կազմակերպության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(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մասնաճյուղի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)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կողմից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պարտադիր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նշվում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է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պահանջագրի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կատարման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ամսաթիվը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,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ժամը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,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րոպեն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028D1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</w:tr>
      <w:tr w:rsidR="00334B2F" w:rsidRPr="00FE4A6D" w14:paraId="18D4E53D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4FBF1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Arial LatArm" w:hAnsi="Arial LatArm"/>
                <w:sz w:val="20"/>
                <w:szCs w:val="20"/>
              </w:rPr>
              <w:t>2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>4</w:t>
            </w:r>
            <w:r w:rsidRPr="00FE4A6D">
              <w:rPr>
                <w:rFonts w:ascii="Arial LatArm" w:hAnsi="Arial LatArm"/>
                <w:sz w:val="20"/>
                <w:szCs w:val="20"/>
              </w:rPr>
              <w:t>.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ա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232E6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Sylfaen" w:hAnsi="Sylfaen" w:cs="Sylfaen"/>
                <w:sz w:val="20"/>
                <w:szCs w:val="20"/>
              </w:rPr>
              <w:t>շահառուին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սպասարկող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ֆինանսական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կազմակերպության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(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մասնաճյուղի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)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աշխատակցի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ստորագրությունը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7A667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79935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Sylfaen" w:hAnsi="Sylfaen" w:cs="Sylfaen"/>
                <w:sz w:val="20"/>
                <w:szCs w:val="20"/>
              </w:rPr>
              <w:t>ոչ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  <w:p w14:paraId="783D4D48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լրացվում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է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վճարման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պահանջագիրը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շահառուին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սպասարկող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ֆինանսական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կազմակերպության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ը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ներկայաց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վ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ելու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դեպքում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,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որտեղ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 w:rsidDel="00DF049B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աշխատակցի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ստորագրությունը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դրվում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է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թղթային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եղանակով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ներկայաց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ված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պահանջագրի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վրա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ACAD9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</w:tr>
      <w:tr w:rsidR="00334B2F" w:rsidRPr="00FE4A6D" w14:paraId="02BAB1FE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B190C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Arial LatArm" w:hAnsi="Arial LatArm"/>
                <w:sz w:val="20"/>
                <w:szCs w:val="20"/>
              </w:rPr>
              <w:t>2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>4</w:t>
            </w:r>
            <w:r w:rsidRPr="00FE4A6D">
              <w:rPr>
                <w:rFonts w:ascii="Arial LatArm" w:hAnsi="Arial LatArm"/>
                <w:sz w:val="20"/>
                <w:szCs w:val="20"/>
              </w:rPr>
              <w:t>.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բ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CAA91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Sylfaen" w:hAnsi="Sylfaen" w:cs="Sylfaen"/>
                <w:sz w:val="20"/>
                <w:szCs w:val="20"/>
              </w:rPr>
              <w:t>շահառռւին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սպասարկող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ֆինանսական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կազմակերպության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(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մասնաճյուղի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)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դրոշմա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կնիքը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841E9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55B31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ոչ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  <w:p w14:paraId="3BA82E95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լրացվում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է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վճարման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պահանջագիրը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վերջինիս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ներկայաց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վ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ելու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դեպքում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,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որտեղ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 w:rsidDel="00DF049B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դրոշմակնիքը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դրվում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է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թղթային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եղանակով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ներկայաց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ված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պահանջագրի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վրա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FE46B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</w:tr>
      <w:tr w:rsidR="00334B2F" w:rsidRPr="00FE4A6D" w14:paraId="2CAA0C77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B1DF0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Arial LatArm" w:hAnsi="Arial LatArm"/>
                <w:sz w:val="20"/>
                <w:szCs w:val="20"/>
              </w:rPr>
              <w:t>2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>4</w:t>
            </w:r>
            <w:r w:rsidRPr="00FE4A6D">
              <w:rPr>
                <w:rFonts w:ascii="Arial LatArm" w:hAnsi="Arial LatArm"/>
                <w:sz w:val="20"/>
                <w:szCs w:val="20"/>
              </w:rPr>
              <w:t>.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գ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850AB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Sylfaen" w:hAnsi="Sylfaen" w:cs="Sylfaen"/>
                <w:sz w:val="20"/>
                <w:szCs w:val="20"/>
              </w:rPr>
              <w:t>շահառռւին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սպասարկող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ֆինանսական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կազմակերպության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ամսաթիվը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,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ժամը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,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րոպեն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B5763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42B56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ոչ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  <w:p w14:paraId="555F48D3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լրացվում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է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վճարման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պահանջագիրը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վերջինիս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ներկայաց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վ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ելու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դեպքում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,  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որտեղ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 w:rsidDel="00DF049B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սույն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տվյալները</w:t>
            </w:r>
            <w:r w:rsidRPr="00FE4A6D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դրվում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են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թղթային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եղանակով</w:t>
            </w:r>
            <w:r w:rsidRPr="00FE4A6D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</w:rPr>
              <w:t>ներկայաց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ված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պահանջագրի</w:t>
            </w:r>
            <w:r w:rsidRPr="00FE4A6D">
              <w:rPr>
                <w:rFonts w:ascii="Arial LatArm" w:hAnsi="Arial LatArm" w:cs="Arial LatArm"/>
                <w:sz w:val="20"/>
                <w:szCs w:val="20"/>
                <w:lang w:val="hy-AM"/>
              </w:rPr>
              <w:t xml:space="preserve"> </w:t>
            </w:r>
            <w:r w:rsidRPr="00FE4A6D">
              <w:rPr>
                <w:rFonts w:ascii="Sylfaen" w:hAnsi="Sylfaen" w:cs="Sylfaen"/>
                <w:sz w:val="20"/>
                <w:szCs w:val="20"/>
                <w:lang w:val="hy-AM"/>
              </w:rPr>
              <w:t>վրա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9A48A" w14:textId="77777777" w:rsidR="00334B2F" w:rsidRPr="00FE4A6D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</w:tr>
    </w:tbl>
    <w:p w14:paraId="12ACEBE7" w14:textId="77777777" w:rsidR="00334B2F" w:rsidRPr="00FE4A6D" w:rsidRDefault="00334B2F" w:rsidP="00334B2F">
      <w:pPr>
        <w:pStyle w:val="a3"/>
        <w:jc w:val="right"/>
        <w:rPr>
          <w:rFonts w:cs="Sylfaen"/>
          <w:i w:val="0"/>
          <w:lang w:val="en-US"/>
        </w:rPr>
      </w:pPr>
    </w:p>
    <w:p w14:paraId="0EE2B904" w14:textId="77777777" w:rsidR="00334B2F" w:rsidRPr="00FE4A6D" w:rsidRDefault="00334B2F" w:rsidP="00334B2F">
      <w:pPr>
        <w:pStyle w:val="a3"/>
        <w:jc w:val="right"/>
        <w:rPr>
          <w:rFonts w:cs="Sylfaen"/>
          <w:i w:val="0"/>
          <w:lang w:val="en-US"/>
        </w:rPr>
      </w:pPr>
    </w:p>
    <w:p w14:paraId="2AE0757E" w14:textId="77777777" w:rsidR="00334B2F" w:rsidRPr="00FE4A6D" w:rsidRDefault="00334B2F" w:rsidP="00334B2F">
      <w:pPr>
        <w:pStyle w:val="a3"/>
        <w:jc w:val="right"/>
        <w:rPr>
          <w:rFonts w:cs="Sylfaen"/>
          <w:i w:val="0"/>
          <w:lang w:val="en-US"/>
        </w:rPr>
      </w:pPr>
    </w:p>
    <w:p w14:paraId="00082E9B" w14:textId="77777777" w:rsidR="00334B2F" w:rsidRPr="00FE4A6D" w:rsidRDefault="00334B2F" w:rsidP="00334B2F">
      <w:pPr>
        <w:pStyle w:val="a3"/>
        <w:jc w:val="right"/>
        <w:rPr>
          <w:rFonts w:cs="Sylfaen"/>
          <w:i w:val="0"/>
          <w:lang w:val="en-US"/>
        </w:rPr>
      </w:pPr>
    </w:p>
    <w:p w14:paraId="54F09CE4" w14:textId="77777777" w:rsidR="007C5D06" w:rsidRPr="00FE4A6D" w:rsidRDefault="00334B2F" w:rsidP="007C5D06">
      <w:pPr>
        <w:pStyle w:val="31"/>
        <w:spacing w:line="240" w:lineRule="auto"/>
        <w:jc w:val="right"/>
        <w:rPr>
          <w:rFonts w:ascii="Arial LatArm" w:hAnsi="Arial LatArm"/>
          <w:b/>
        </w:rPr>
      </w:pPr>
      <w:r w:rsidRPr="00FE4A6D">
        <w:rPr>
          <w:rFonts w:ascii="Arial LatArm" w:hAnsi="Arial LatArm"/>
          <w:b/>
          <w:lang w:val="hy-AM"/>
        </w:rPr>
        <w:br w:type="page"/>
      </w:r>
    </w:p>
    <w:p w14:paraId="2DBFB398" w14:textId="77777777" w:rsidR="007C5D06" w:rsidRPr="00FE4A6D" w:rsidRDefault="007C5D06" w:rsidP="007C5D06">
      <w:pPr>
        <w:pStyle w:val="31"/>
        <w:spacing w:line="240" w:lineRule="auto"/>
        <w:jc w:val="right"/>
        <w:rPr>
          <w:rFonts w:ascii="Arial LatArm" w:hAnsi="Arial LatArm"/>
          <w:b/>
        </w:rPr>
      </w:pPr>
    </w:p>
    <w:p w14:paraId="2E598A63" w14:textId="77777777" w:rsidR="00CB5EFD" w:rsidRPr="00FE4A6D" w:rsidRDefault="007C5D06" w:rsidP="007C5D06">
      <w:pPr>
        <w:pStyle w:val="31"/>
        <w:spacing w:line="240" w:lineRule="auto"/>
        <w:jc w:val="right"/>
        <w:rPr>
          <w:rFonts w:ascii="Arial LatArm" w:hAnsi="Arial LatArm" w:cs="Sylfaen"/>
          <w:b/>
          <w:lang w:val="hy-AM"/>
        </w:rPr>
      </w:pPr>
      <w:r w:rsidRPr="00FE4A6D">
        <w:rPr>
          <w:rFonts w:ascii="Arial LatArm" w:hAnsi="Arial LatArm" w:cs="Sylfaen"/>
          <w:b/>
          <w:lang w:val="hy-AM"/>
        </w:rPr>
        <w:t xml:space="preserve"> </w:t>
      </w:r>
    </w:p>
    <w:p w14:paraId="3C1ECC56" w14:textId="77777777" w:rsidR="00CB5EFD" w:rsidRPr="00FE4A6D" w:rsidRDefault="00CB5EFD" w:rsidP="00383BC3">
      <w:pPr>
        <w:ind w:left="-66"/>
        <w:jc w:val="center"/>
        <w:rPr>
          <w:rFonts w:ascii="Arial LatArm" w:hAnsi="Arial LatArm" w:cs="Sylfaen"/>
          <w:b/>
          <w:lang w:val="hy-AM"/>
        </w:rPr>
      </w:pPr>
    </w:p>
    <w:p w14:paraId="0491C6F4" w14:textId="77777777" w:rsidR="00CB5EFD" w:rsidRPr="00FE4A6D" w:rsidRDefault="00CB5EFD" w:rsidP="00383BC3">
      <w:pPr>
        <w:ind w:left="-66"/>
        <w:jc w:val="center"/>
        <w:rPr>
          <w:rFonts w:ascii="Arial LatArm" w:hAnsi="Arial LatArm" w:cs="Sylfaen"/>
          <w:b/>
          <w:lang w:val="hy-AM"/>
        </w:rPr>
      </w:pPr>
    </w:p>
    <w:p w14:paraId="678A2B98" w14:textId="77777777" w:rsidR="00CB5EFD" w:rsidRPr="00FE4A6D" w:rsidRDefault="00CB5EFD" w:rsidP="00383BC3">
      <w:pPr>
        <w:ind w:left="-66"/>
        <w:jc w:val="center"/>
        <w:rPr>
          <w:rFonts w:ascii="Arial LatArm" w:hAnsi="Arial LatArm" w:cs="Sylfaen"/>
          <w:b/>
          <w:lang w:val="hy-AM"/>
        </w:rPr>
      </w:pPr>
    </w:p>
    <w:p w14:paraId="3AB765D3" w14:textId="77777777" w:rsidR="00CB5EFD" w:rsidRPr="00FE4A6D" w:rsidRDefault="00CB5EFD" w:rsidP="00383BC3">
      <w:pPr>
        <w:ind w:left="-66"/>
        <w:jc w:val="center"/>
        <w:rPr>
          <w:rFonts w:ascii="Arial LatArm" w:hAnsi="Arial LatArm" w:cs="Sylfaen"/>
          <w:b/>
          <w:lang w:val="hy-AM"/>
        </w:rPr>
      </w:pPr>
    </w:p>
    <w:p w14:paraId="28CA0FF1" w14:textId="77777777" w:rsidR="00CB5EFD" w:rsidRPr="00FE4A6D" w:rsidRDefault="00CB5EFD" w:rsidP="00383BC3">
      <w:pPr>
        <w:ind w:left="-66"/>
        <w:jc w:val="center"/>
        <w:rPr>
          <w:rFonts w:ascii="Arial LatArm" w:hAnsi="Arial LatArm" w:cs="Sylfaen"/>
          <w:b/>
          <w:lang w:val="hy-AM"/>
        </w:rPr>
      </w:pPr>
    </w:p>
    <w:p w14:paraId="6AD2648B" w14:textId="77777777" w:rsidR="00CB5EFD" w:rsidRPr="00FE4A6D" w:rsidRDefault="00CB5EFD" w:rsidP="00383BC3">
      <w:pPr>
        <w:ind w:left="-66"/>
        <w:jc w:val="center"/>
        <w:rPr>
          <w:rFonts w:ascii="Arial LatArm" w:hAnsi="Arial LatArm" w:cs="Sylfaen"/>
          <w:b/>
          <w:lang w:val="hy-AM"/>
        </w:rPr>
      </w:pPr>
    </w:p>
    <w:p w14:paraId="24681A17" w14:textId="77777777" w:rsidR="00CB5EFD" w:rsidRPr="00FE4A6D" w:rsidRDefault="00CB5EFD" w:rsidP="00383BC3">
      <w:pPr>
        <w:ind w:left="-66"/>
        <w:jc w:val="center"/>
        <w:rPr>
          <w:rFonts w:ascii="Arial LatArm" w:hAnsi="Arial LatArm" w:cs="Sylfaen"/>
          <w:b/>
          <w:lang w:val="hy-AM"/>
        </w:rPr>
      </w:pPr>
    </w:p>
    <w:p w14:paraId="48BDA5EB" w14:textId="77777777" w:rsidR="00CB5EFD" w:rsidRPr="00FE4A6D" w:rsidRDefault="00CB5EFD" w:rsidP="00383BC3">
      <w:pPr>
        <w:ind w:left="-66"/>
        <w:jc w:val="center"/>
        <w:rPr>
          <w:rFonts w:ascii="Arial LatArm" w:hAnsi="Arial LatArm" w:cs="Sylfaen"/>
          <w:b/>
          <w:lang w:val="hy-AM"/>
        </w:rPr>
      </w:pPr>
    </w:p>
    <w:p w14:paraId="2E92FFBD" w14:textId="77777777" w:rsidR="00CB5EFD" w:rsidRPr="00FE4A6D" w:rsidRDefault="00CB5EFD" w:rsidP="00383BC3">
      <w:pPr>
        <w:ind w:left="-66"/>
        <w:jc w:val="center"/>
        <w:rPr>
          <w:rFonts w:ascii="Arial LatArm" w:hAnsi="Arial LatArm" w:cs="Sylfaen"/>
          <w:b/>
          <w:lang w:val="hy-AM"/>
        </w:rPr>
      </w:pPr>
    </w:p>
    <w:p w14:paraId="5869C78E" w14:textId="77777777" w:rsidR="00CB5EFD" w:rsidRPr="00FE4A6D" w:rsidRDefault="00CB5EFD" w:rsidP="00383BC3">
      <w:pPr>
        <w:ind w:left="-66"/>
        <w:jc w:val="center"/>
        <w:rPr>
          <w:rFonts w:ascii="Arial LatArm" w:hAnsi="Arial LatArm" w:cs="Sylfaen"/>
          <w:b/>
          <w:lang w:val="hy-AM"/>
        </w:rPr>
      </w:pPr>
    </w:p>
    <w:p w14:paraId="6D1980E1" w14:textId="77777777" w:rsidR="00CB5EFD" w:rsidRPr="00FE4A6D" w:rsidRDefault="00CB5EFD" w:rsidP="00383BC3">
      <w:pPr>
        <w:ind w:left="-66"/>
        <w:jc w:val="center"/>
        <w:rPr>
          <w:rFonts w:ascii="Arial LatArm" w:hAnsi="Arial LatArm" w:cs="Sylfaen"/>
          <w:b/>
          <w:lang w:val="hy-AM"/>
        </w:rPr>
      </w:pPr>
    </w:p>
    <w:p w14:paraId="06721FF8" w14:textId="77777777" w:rsidR="00CB5EFD" w:rsidRPr="00FE4A6D" w:rsidRDefault="00CB5EFD" w:rsidP="00383BC3">
      <w:pPr>
        <w:ind w:left="-66"/>
        <w:jc w:val="center"/>
        <w:rPr>
          <w:rFonts w:ascii="Arial LatArm" w:hAnsi="Arial LatArm" w:cs="Sylfaen"/>
          <w:b/>
          <w:lang w:val="hy-AM"/>
        </w:rPr>
      </w:pPr>
    </w:p>
    <w:p w14:paraId="634113AE" w14:textId="77777777" w:rsidR="00CB5EFD" w:rsidRPr="00FE4A6D" w:rsidRDefault="00CB5EFD" w:rsidP="00383BC3">
      <w:pPr>
        <w:ind w:left="-66"/>
        <w:jc w:val="center"/>
        <w:rPr>
          <w:rFonts w:ascii="Arial LatArm" w:hAnsi="Arial LatArm" w:cs="Sylfaen"/>
          <w:b/>
          <w:lang w:val="hy-AM"/>
        </w:rPr>
      </w:pPr>
    </w:p>
    <w:p w14:paraId="529CE8F4" w14:textId="77777777" w:rsidR="00CB5EFD" w:rsidRPr="00FE4A6D" w:rsidRDefault="00CB5EFD" w:rsidP="00383BC3">
      <w:pPr>
        <w:ind w:left="-66"/>
        <w:jc w:val="center"/>
        <w:rPr>
          <w:rFonts w:ascii="Arial LatArm" w:hAnsi="Arial LatArm" w:cs="Sylfaen"/>
          <w:b/>
          <w:lang w:val="hy-AM"/>
        </w:rPr>
      </w:pPr>
    </w:p>
    <w:p w14:paraId="68A1C44F" w14:textId="77777777" w:rsidR="00CB5EFD" w:rsidRPr="00FE4A6D" w:rsidRDefault="00CB5EFD" w:rsidP="00383BC3">
      <w:pPr>
        <w:ind w:left="-66"/>
        <w:jc w:val="center"/>
        <w:rPr>
          <w:rFonts w:ascii="Arial LatArm" w:hAnsi="Arial LatArm" w:cs="Sylfaen"/>
          <w:b/>
          <w:lang w:val="hy-AM"/>
        </w:rPr>
      </w:pPr>
    </w:p>
    <w:p w14:paraId="20F50B94" w14:textId="77777777" w:rsidR="00CB5EFD" w:rsidRPr="00FE4A6D" w:rsidRDefault="00CB5EFD" w:rsidP="00383BC3">
      <w:pPr>
        <w:ind w:left="-66"/>
        <w:jc w:val="center"/>
        <w:rPr>
          <w:rFonts w:ascii="Arial LatArm" w:hAnsi="Arial LatArm" w:cs="Sylfaen"/>
          <w:b/>
          <w:lang w:val="hy-AM"/>
        </w:rPr>
      </w:pPr>
    </w:p>
    <w:p w14:paraId="73C9F06C" w14:textId="77777777" w:rsidR="00CB5EFD" w:rsidRPr="00FE4A6D" w:rsidRDefault="00CB5EFD" w:rsidP="00383BC3">
      <w:pPr>
        <w:ind w:left="-66"/>
        <w:jc w:val="center"/>
        <w:rPr>
          <w:rFonts w:ascii="Arial LatArm" w:hAnsi="Arial LatArm" w:cs="Sylfaen"/>
          <w:b/>
          <w:lang w:val="hy-AM"/>
        </w:rPr>
      </w:pPr>
    </w:p>
    <w:p w14:paraId="25196043" w14:textId="77777777" w:rsidR="00CB5EFD" w:rsidRPr="00FE4A6D" w:rsidRDefault="00CB5EFD" w:rsidP="00383BC3">
      <w:pPr>
        <w:ind w:left="-66"/>
        <w:jc w:val="center"/>
        <w:rPr>
          <w:rFonts w:ascii="Arial LatArm" w:hAnsi="Arial LatArm" w:cs="Sylfaen"/>
          <w:b/>
          <w:lang w:val="hy-AM"/>
        </w:rPr>
      </w:pPr>
    </w:p>
    <w:p w14:paraId="598EBC16" w14:textId="77777777" w:rsidR="00CB5EFD" w:rsidRPr="00FE4A6D" w:rsidRDefault="00CB5EFD" w:rsidP="00383BC3">
      <w:pPr>
        <w:ind w:left="-66"/>
        <w:jc w:val="center"/>
        <w:rPr>
          <w:rFonts w:ascii="Arial LatArm" w:hAnsi="Arial LatArm" w:cs="Sylfaen"/>
          <w:b/>
          <w:lang w:val="hy-AM"/>
        </w:rPr>
      </w:pPr>
    </w:p>
    <w:p w14:paraId="53D27859" w14:textId="77777777" w:rsidR="00CB5EFD" w:rsidRPr="00FE4A6D" w:rsidRDefault="00CB5EFD" w:rsidP="00383BC3">
      <w:pPr>
        <w:ind w:left="-66"/>
        <w:jc w:val="center"/>
        <w:rPr>
          <w:rFonts w:ascii="Arial LatArm" w:hAnsi="Arial LatArm" w:cs="Sylfaen"/>
          <w:b/>
          <w:lang w:val="hy-AM"/>
        </w:rPr>
      </w:pPr>
    </w:p>
    <w:p w14:paraId="4C5FDECD" w14:textId="77777777" w:rsidR="00CB5EFD" w:rsidRPr="00FE4A6D" w:rsidRDefault="00CB5EFD" w:rsidP="00383BC3">
      <w:pPr>
        <w:ind w:left="-66"/>
        <w:jc w:val="center"/>
        <w:rPr>
          <w:rFonts w:ascii="Arial LatArm" w:hAnsi="Arial LatArm" w:cs="Sylfaen"/>
          <w:b/>
          <w:lang w:val="hy-AM"/>
        </w:rPr>
      </w:pPr>
    </w:p>
    <w:p w14:paraId="14F32A9A" w14:textId="77777777" w:rsidR="00CB5EFD" w:rsidRPr="00FE4A6D" w:rsidRDefault="00CB5EFD" w:rsidP="00383BC3">
      <w:pPr>
        <w:ind w:left="-66"/>
        <w:jc w:val="center"/>
        <w:rPr>
          <w:rFonts w:ascii="Arial LatArm" w:hAnsi="Arial LatArm" w:cs="Sylfaen"/>
          <w:b/>
          <w:lang w:val="hy-AM"/>
        </w:rPr>
      </w:pPr>
    </w:p>
    <w:p w14:paraId="4FB61E66" w14:textId="77777777" w:rsidR="00CB5EFD" w:rsidRPr="00FE4A6D" w:rsidRDefault="00CB5EFD" w:rsidP="00383BC3">
      <w:pPr>
        <w:ind w:left="-66"/>
        <w:jc w:val="center"/>
        <w:rPr>
          <w:rFonts w:ascii="Arial LatArm" w:hAnsi="Arial LatArm" w:cs="Sylfaen"/>
          <w:b/>
          <w:lang w:val="hy-AM"/>
        </w:rPr>
      </w:pPr>
    </w:p>
    <w:p w14:paraId="18B921B3" w14:textId="77777777" w:rsidR="00CB5EFD" w:rsidRPr="00FE4A6D" w:rsidRDefault="00CB5EFD" w:rsidP="00383BC3">
      <w:pPr>
        <w:ind w:left="-66"/>
        <w:jc w:val="center"/>
        <w:rPr>
          <w:rFonts w:ascii="Arial LatArm" w:hAnsi="Arial LatArm" w:cs="Sylfaen"/>
          <w:b/>
          <w:lang w:val="hy-AM"/>
        </w:rPr>
      </w:pPr>
    </w:p>
    <w:p w14:paraId="114E800F" w14:textId="77777777" w:rsidR="00CB5EFD" w:rsidRPr="00FE4A6D" w:rsidRDefault="00CB5EFD" w:rsidP="00383BC3">
      <w:pPr>
        <w:ind w:left="-66"/>
        <w:jc w:val="center"/>
        <w:rPr>
          <w:rFonts w:ascii="Arial LatArm" w:hAnsi="Arial LatArm" w:cs="Sylfaen"/>
          <w:b/>
          <w:lang w:val="hy-AM"/>
        </w:rPr>
      </w:pPr>
    </w:p>
    <w:p w14:paraId="0B93837D" w14:textId="77777777" w:rsidR="00CB5EFD" w:rsidRPr="00FE4A6D" w:rsidRDefault="00CB5EFD" w:rsidP="00383BC3">
      <w:pPr>
        <w:ind w:left="-66"/>
        <w:jc w:val="center"/>
        <w:rPr>
          <w:rFonts w:ascii="Arial LatArm" w:hAnsi="Arial LatArm" w:cs="Sylfaen"/>
          <w:b/>
          <w:lang w:val="hy-AM"/>
        </w:rPr>
      </w:pPr>
    </w:p>
    <w:p w14:paraId="35280331" w14:textId="77777777" w:rsidR="00CB5EFD" w:rsidRPr="00FE4A6D" w:rsidRDefault="00CB5EFD" w:rsidP="00383BC3">
      <w:pPr>
        <w:ind w:left="-66"/>
        <w:jc w:val="center"/>
        <w:rPr>
          <w:rFonts w:ascii="Arial LatArm" w:hAnsi="Arial LatArm" w:cs="Sylfaen"/>
          <w:b/>
          <w:lang w:val="hy-AM"/>
        </w:rPr>
      </w:pPr>
    </w:p>
    <w:p w14:paraId="5B0F2BCB" w14:textId="77777777" w:rsidR="00CB5EFD" w:rsidRPr="00FE4A6D" w:rsidRDefault="00CB5EFD" w:rsidP="00383BC3">
      <w:pPr>
        <w:ind w:left="-66"/>
        <w:jc w:val="center"/>
        <w:rPr>
          <w:rFonts w:ascii="Arial LatArm" w:hAnsi="Arial LatArm" w:cs="Sylfaen"/>
          <w:b/>
          <w:lang w:val="hy-AM"/>
        </w:rPr>
      </w:pPr>
    </w:p>
    <w:p w14:paraId="700FDF0A" w14:textId="77777777" w:rsidR="00CB5EFD" w:rsidRPr="00FE4A6D" w:rsidRDefault="00CB5EFD" w:rsidP="00383BC3">
      <w:pPr>
        <w:ind w:left="-66"/>
        <w:jc w:val="center"/>
        <w:rPr>
          <w:rFonts w:ascii="Arial LatArm" w:hAnsi="Arial LatArm" w:cs="Sylfaen"/>
          <w:b/>
        </w:rPr>
      </w:pPr>
    </w:p>
    <w:p w14:paraId="2BEC69BC" w14:textId="77777777" w:rsidR="007C5D06" w:rsidRPr="00FE4A6D" w:rsidRDefault="007C5D06" w:rsidP="00383BC3">
      <w:pPr>
        <w:ind w:left="-66"/>
        <w:jc w:val="center"/>
        <w:rPr>
          <w:rFonts w:ascii="Arial LatArm" w:hAnsi="Arial LatArm" w:cs="Sylfaen"/>
          <w:b/>
        </w:rPr>
      </w:pPr>
    </w:p>
    <w:p w14:paraId="27A128BD" w14:textId="77777777" w:rsidR="007C5D06" w:rsidRPr="00FE4A6D" w:rsidRDefault="007C5D06" w:rsidP="00383BC3">
      <w:pPr>
        <w:ind w:left="-66"/>
        <w:jc w:val="center"/>
        <w:rPr>
          <w:rFonts w:ascii="Arial LatArm" w:hAnsi="Arial LatArm" w:cs="Sylfaen"/>
          <w:b/>
        </w:rPr>
      </w:pPr>
    </w:p>
    <w:p w14:paraId="6CA4B386" w14:textId="77777777" w:rsidR="007C5D06" w:rsidRPr="00FE4A6D" w:rsidRDefault="007C5D06" w:rsidP="00383BC3">
      <w:pPr>
        <w:ind w:left="-66"/>
        <w:jc w:val="center"/>
        <w:rPr>
          <w:rFonts w:ascii="Arial LatArm" w:hAnsi="Arial LatArm" w:cs="Sylfaen"/>
          <w:b/>
        </w:rPr>
      </w:pPr>
    </w:p>
    <w:p w14:paraId="058805DB" w14:textId="77777777" w:rsidR="007C5D06" w:rsidRPr="00FE4A6D" w:rsidRDefault="007C5D06" w:rsidP="00383BC3">
      <w:pPr>
        <w:ind w:left="-66"/>
        <w:jc w:val="center"/>
        <w:rPr>
          <w:rFonts w:ascii="Arial LatArm" w:hAnsi="Arial LatArm" w:cs="Sylfaen"/>
          <w:b/>
        </w:rPr>
      </w:pPr>
    </w:p>
    <w:p w14:paraId="4E5564DF" w14:textId="77777777" w:rsidR="007C5D06" w:rsidRPr="00FE4A6D" w:rsidRDefault="007C5D06" w:rsidP="00383BC3">
      <w:pPr>
        <w:ind w:left="-66"/>
        <w:jc w:val="center"/>
        <w:rPr>
          <w:rFonts w:ascii="Arial LatArm" w:hAnsi="Arial LatArm" w:cs="Sylfaen"/>
          <w:b/>
        </w:rPr>
      </w:pPr>
    </w:p>
    <w:p w14:paraId="3D0B8F56" w14:textId="77777777" w:rsidR="007C5D06" w:rsidRPr="00FE4A6D" w:rsidRDefault="007C5D06" w:rsidP="00383BC3">
      <w:pPr>
        <w:ind w:left="-66"/>
        <w:jc w:val="center"/>
        <w:rPr>
          <w:rFonts w:ascii="Arial LatArm" w:hAnsi="Arial LatArm" w:cs="Sylfaen"/>
          <w:b/>
        </w:rPr>
      </w:pPr>
    </w:p>
    <w:p w14:paraId="7F86A54A" w14:textId="77777777" w:rsidR="007C5D06" w:rsidRPr="00FE4A6D" w:rsidRDefault="007C5D06" w:rsidP="00383BC3">
      <w:pPr>
        <w:ind w:left="-66"/>
        <w:jc w:val="center"/>
        <w:rPr>
          <w:rFonts w:ascii="Arial LatArm" w:hAnsi="Arial LatArm" w:cs="Sylfaen"/>
          <w:b/>
        </w:rPr>
      </w:pPr>
    </w:p>
    <w:p w14:paraId="6B7FF9EC" w14:textId="77777777" w:rsidR="007C5D06" w:rsidRPr="00FE4A6D" w:rsidRDefault="007C5D06" w:rsidP="00383BC3">
      <w:pPr>
        <w:ind w:left="-66"/>
        <w:jc w:val="center"/>
        <w:rPr>
          <w:rFonts w:ascii="Arial LatArm" w:hAnsi="Arial LatArm" w:cs="Sylfaen"/>
          <w:b/>
        </w:rPr>
      </w:pPr>
    </w:p>
    <w:p w14:paraId="27A3BE42" w14:textId="77777777" w:rsidR="007C5D06" w:rsidRPr="00FE4A6D" w:rsidRDefault="007C5D06" w:rsidP="00383BC3">
      <w:pPr>
        <w:ind w:left="-66"/>
        <w:jc w:val="center"/>
        <w:rPr>
          <w:rFonts w:ascii="Arial LatArm" w:hAnsi="Arial LatArm" w:cs="Sylfaen"/>
          <w:b/>
        </w:rPr>
      </w:pPr>
    </w:p>
    <w:p w14:paraId="4FC6B6A1" w14:textId="77777777" w:rsidR="007C5D06" w:rsidRPr="00FE4A6D" w:rsidRDefault="007C5D06" w:rsidP="00383BC3">
      <w:pPr>
        <w:ind w:left="-66"/>
        <w:jc w:val="center"/>
        <w:rPr>
          <w:rFonts w:ascii="Arial LatArm" w:hAnsi="Arial LatArm" w:cs="Sylfaen"/>
          <w:b/>
        </w:rPr>
      </w:pPr>
    </w:p>
    <w:p w14:paraId="1559115D" w14:textId="77777777" w:rsidR="007C5D06" w:rsidRPr="00FE4A6D" w:rsidRDefault="007C5D06" w:rsidP="00383BC3">
      <w:pPr>
        <w:ind w:left="-66"/>
        <w:jc w:val="center"/>
        <w:rPr>
          <w:rFonts w:ascii="Arial LatArm" w:hAnsi="Arial LatArm" w:cs="Sylfaen"/>
          <w:b/>
        </w:rPr>
      </w:pPr>
    </w:p>
    <w:p w14:paraId="14FBCC38" w14:textId="77777777" w:rsidR="007C5D06" w:rsidRPr="00FE4A6D" w:rsidRDefault="007C5D06" w:rsidP="00383BC3">
      <w:pPr>
        <w:ind w:left="-66"/>
        <w:jc w:val="center"/>
        <w:rPr>
          <w:rFonts w:ascii="Arial LatArm" w:hAnsi="Arial LatArm" w:cs="Sylfaen"/>
          <w:b/>
        </w:rPr>
      </w:pPr>
    </w:p>
    <w:p w14:paraId="1AD632FF" w14:textId="77777777" w:rsidR="007C5D06" w:rsidRPr="00FE4A6D" w:rsidRDefault="007C5D06" w:rsidP="00383BC3">
      <w:pPr>
        <w:ind w:left="-66"/>
        <w:jc w:val="center"/>
        <w:rPr>
          <w:rFonts w:ascii="Arial LatArm" w:hAnsi="Arial LatArm" w:cs="Sylfaen"/>
          <w:b/>
        </w:rPr>
      </w:pPr>
    </w:p>
    <w:p w14:paraId="266F3263" w14:textId="77777777" w:rsidR="007C5D06" w:rsidRPr="00FE4A6D" w:rsidRDefault="007C5D06" w:rsidP="00383BC3">
      <w:pPr>
        <w:ind w:left="-66"/>
        <w:jc w:val="center"/>
        <w:rPr>
          <w:rFonts w:ascii="Arial LatArm" w:hAnsi="Arial LatArm" w:cs="Sylfaen"/>
          <w:b/>
        </w:rPr>
      </w:pPr>
    </w:p>
    <w:p w14:paraId="12ECB9F6" w14:textId="77777777" w:rsidR="007C5D06" w:rsidRPr="00FE4A6D" w:rsidRDefault="007C5D06" w:rsidP="00383BC3">
      <w:pPr>
        <w:ind w:left="-66"/>
        <w:jc w:val="center"/>
        <w:rPr>
          <w:rFonts w:ascii="Arial LatArm" w:hAnsi="Arial LatArm" w:cs="Sylfaen"/>
          <w:b/>
        </w:rPr>
      </w:pPr>
    </w:p>
    <w:p w14:paraId="1EA6DC79" w14:textId="77777777" w:rsidR="007C5D06" w:rsidRPr="00FE4A6D" w:rsidRDefault="007C5D06" w:rsidP="00383BC3">
      <w:pPr>
        <w:ind w:left="-66"/>
        <w:jc w:val="center"/>
        <w:rPr>
          <w:rFonts w:ascii="Arial LatArm" w:hAnsi="Arial LatArm" w:cs="Sylfaen"/>
          <w:b/>
        </w:rPr>
      </w:pPr>
    </w:p>
    <w:p w14:paraId="0264DA17" w14:textId="77777777" w:rsidR="00CB5EFD" w:rsidRDefault="00CB5EFD" w:rsidP="00383BC3">
      <w:pPr>
        <w:ind w:left="-66"/>
        <w:jc w:val="center"/>
        <w:rPr>
          <w:rFonts w:ascii="Arial LatArm" w:hAnsi="Arial LatArm" w:cs="Sylfaen"/>
          <w:b/>
        </w:rPr>
      </w:pPr>
    </w:p>
    <w:p w14:paraId="720F4672" w14:textId="77777777" w:rsidR="00F12887" w:rsidRDefault="00F12887" w:rsidP="00383BC3">
      <w:pPr>
        <w:ind w:left="-66"/>
        <w:jc w:val="center"/>
        <w:rPr>
          <w:rFonts w:ascii="Arial LatArm" w:hAnsi="Arial LatArm" w:cs="Sylfaen"/>
          <w:b/>
        </w:rPr>
      </w:pPr>
    </w:p>
    <w:p w14:paraId="4F0E760E" w14:textId="77777777" w:rsidR="00F12887" w:rsidRDefault="00F12887" w:rsidP="00383BC3">
      <w:pPr>
        <w:ind w:left="-66"/>
        <w:jc w:val="center"/>
        <w:rPr>
          <w:rFonts w:ascii="Arial LatArm" w:hAnsi="Arial LatArm" w:cs="Sylfaen"/>
          <w:b/>
        </w:rPr>
      </w:pPr>
    </w:p>
    <w:p w14:paraId="78D3E48E" w14:textId="77777777" w:rsidR="00F12887" w:rsidRPr="00F12887" w:rsidRDefault="00F12887" w:rsidP="00383BC3">
      <w:pPr>
        <w:ind w:left="-66"/>
        <w:jc w:val="center"/>
        <w:rPr>
          <w:rFonts w:ascii="Arial LatArm" w:hAnsi="Arial LatArm" w:cs="Sylfaen"/>
          <w:b/>
        </w:rPr>
      </w:pPr>
    </w:p>
    <w:p w14:paraId="73F403E2" w14:textId="77777777" w:rsidR="00CB5EFD" w:rsidRPr="00FE4A6D" w:rsidRDefault="00CB5EFD" w:rsidP="00383BC3">
      <w:pPr>
        <w:ind w:left="-66"/>
        <w:jc w:val="center"/>
        <w:rPr>
          <w:rFonts w:ascii="Arial LatArm" w:hAnsi="Arial LatArm" w:cs="Sylfaen"/>
          <w:b/>
          <w:lang w:val="hy-AM"/>
        </w:rPr>
      </w:pPr>
    </w:p>
    <w:p w14:paraId="7345EF4F" w14:textId="77777777" w:rsidR="00CB5EFD" w:rsidRPr="00FE4A6D" w:rsidRDefault="00CB5EFD" w:rsidP="00383BC3">
      <w:pPr>
        <w:ind w:left="-66"/>
        <w:jc w:val="center"/>
        <w:rPr>
          <w:rFonts w:ascii="Arial LatArm" w:hAnsi="Arial LatArm" w:cs="Sylfaen"/>
          <w:b/>
          <w:lang w:val="hy-AM"/>
        </w:rPr>
      </w:pPr>
    </w:p>
    <w:p w14:paraId="5CFA8D6D" w14:textId="77777777" w:rsidR="00071D1C" w:rsidRPr="00FE4A6D" w:rsidRDefault="00071D1C" w:rsidP="00EF3662">
      <w:pPr>
        <w:pStyle w:val="31"/>
        <w:spacing w:line="240" w:lineRule="auto"/>
        <w:jc w:val="right"/>
        <w:rPr>
          <w:rFonts w:ascii="Arial LatArm" w:hAnsi="Arial LatArm" w:cs="Sylfaen"/>
          <w:b/>
          <w:lang w:val="hy-AM"/>
        </w:rPr>
      </w:pPr>
      <w:r w:rsidRPr="00FE4A6D">
        <w:rPr>
          <w:rFonts w:ascii="Sylfaen" w:hAnsi="Sylfaen" w:cs="Sylfaen"/>
          <w:b/>
          <w:lang w:val="hy-AM"/>
        </w:rPr>
        <w:lastRenderedPageBreak/>
        <w:t>Հավելված</w:t>
      </w:r>
      <w:r w:rsidRPr="00FE4A6D">
        <w:rPr>
          <w:rFonts w:ascii="Arial LatArm" w:hAnsi="Arial LatArm" w:cs="Arial LatArm"/>
          <w:b/>
          <w:lang w:val="hy-AM"/>
        </w:rPr>
        <w:t xml:space="preserve"> </w:t>
      </w:r>
      <w:r w:rsidR="00177245" w:rsidRPr="00FE4A6D">
        <w:rPr>
          <w:rFonts w:ascii="Arial LatArm" w:hAnsi="Arial LatArm" w:cs="Sylfaen"/>
          <w:b/>
          <w:lang w:val="hy-AM"/>
        </w:rPr>
        <w:t>6</w:t>
      </w:r>
    </w:p>
    <w:p w14:paraId="131085D0" w14:textId="7E492360" w:rsidR="00071D1C" w:rsidRPr="00FE4A6D" w:rsidRDefault="00F12339" w:rsidP="00EF3662">
      <w:pPr>
        <w:pStyle w:val="31"/>
        <w:spacing w:line="240" w:lineRule="auto"/>
        <w:jc w:val="right"/>
        <w:rPr>
          <w:rFonts w:ascii="Arial LatArm" w:hAnsi="Arial LatArm" w:cs="Sylfaen"/>
          <w:b/>
          <w:lang w:val="hy-AM"/>
        </w:rPr>
      </w:pPr>
      <w:r w:rsidRPr="00566EDB">
        <w:rPr>
          <w:rFonts w:ascii="Sylfaen" w:hAnsi="Sylfaen"/>
          <w:b/>
          <w:bCs/>
          <w:lang w:val="hy-AM"/>
        </w:rPr>
        <w:t>ՀՀԿՄԱ</w:t>
      </w:r>
      <w:r w:rsidRPr="00F12339">
        <w:rPr>
          <w:rFonts w:ascii="Sylfaen" w:hAnsi="Sylfaen"/>
          <w:b/>
          <w:bCs/>
          <w:lang w:val="af-ZA"/>
        </w:rPr>
        <w:t>7</w:t>
      </w:r>
      <w:r w:rsidRPr="00566EDB">
        <w:rPr>
          <w:rFonts w:ascii="Sylfaen" w:hAnsi="Sylfaen"/>
          <w:b/>
          <w:bCs/>
          <w:lang w:val="hy-AM"/>
        </w:rPr>
        <w:t>ՀԴ</w:t>
      </w:r>
      <w:r w:rsidRPr="00F12339">
        <w:rPr>
          <w:rFonts w:ascii="Sylfaen" w:hAnsi="Sylfaen"/>
          <w:b/>
          <w:bCs/>
          <w:lang w:val="af-ZA"/>
        </w:rPr>
        <w:t xml:space="preserve">-ԳՀ- </w:t>
      </w:r>
      <w:r w:rsidRPr="00566EDB">
        <w:rPr>
          <w:rFonts w:ascii="Sylfaen" w:hAnsi="Sylfaen"/>
          <w:b/>
          <w:bCs/>
          <w:lang w:val="hy-AM"/>
        </w:rPr>
        <w:t>ԱՊՁԲ</w:t>
      </w:r>
      <w:r w:rsidRPr="00F12339">
        <w:rPr>
          <w:rFonts w:ascii="Sylfaen" w:hAnsi="Sylfaen"/>
          <w:b/>
          <w:bCs/>
          <w:lang w:val="af-ZA"/>
        </w:rPr>
        <w:t>-202</w:t>
      </w:r>
      <w:r w:rsidR="004E1957">
        <w:rPr>
          <w:rFonts w:ascii="Sylfaen" w:hAnsi="Sylfaen"/>
          <w:b/>
          <w:bCs/>
          <w:lang w:val="af-ZA"/>
        </w:rPr>
        <w:t>6</w:t>
      </w:r>
      <w:r w:rsidRPr="00F12339">
        <w:rPr>
          <w:rFonts w:ascii="Sylfaen" w:hAnsi="Sylfaen"/>
          <w:b/>
          <w:bCs/>
          <w:lang w:val="af-ZA"/>
        </w:rPr>
        <w:t>/0</w:t>
      </w:r>
      <w:r w:rsidR="004E1957">
        <w:rPr>
          <w:rFonts w:ascii="Sylfaen" w:hAnsi="Sylfaen"/>
          <w:b/>
          <w:bCs/>
          <w:lang w:val="af-ZA"/>
        </w:rPr>
        <w:t>1</w:t>
      </w:r>
      <w:r>
        <w:rPr>
          <w:rFonts w:ascii="GHEA Grapalat" w:hAnsi="GHEA Grapalat"/>
          <w:b/>
          <w:lang w:val="af-ZA"/>
        </w:rPr>
        <w:t xml:space="preserve">   </w:t>
      </w:r>
      <w:r w:rsidR="00071D1C" w:rsidRPr="00FE4A6D">
        <w:rPr>
          <w:rFonts w:ascii="Sylfaen" w:hAnsi="Sylfaen" w:cs="Sylfaen"/>
          <w:b/>
          <w:lang w:val="hy-AM"/>
        </w:rPr>
        <w:t>ծածկագրով</w:t>
      </w:r>
    </w:p>
    <w:p w14:paraId="7BEA2FA9" w14:textId="77777777" w:rsidR="00071D1C" w:rsidRPr="00FE4A6D" w:rsidRDefault="00FD6146" w:rsidP="00EF3662">
      <w:pPr>
        <w:pStyle w:val="31"/>
        <w:spacing w:line="240" w:lineRule="auto"/>
        <w:jc w:val="right"/>
        <w:rPr>
          <w:rFonts w:ascii="Arial LatArm" w:hAnsi="Arial LatArm" w:cs="Sylfaen"/>
          <w:b/>
          <w:lang w:val="hy-AM"/>
        </w:rPr>
      </w:pPr>
      <w:r w:rsidRPr="00FE4A6D">
        <w:rPr>
          <w:rFonts w:ascii="Sylfaen" w:hAnsi="Sylfaen" w:cs="Sylfaen"/>
          <w:b/>
          <w:lang w:val="hy-AM"/>
        </w:rPr>
        <w:t>Գնանաշման</w:t>
      </w:r>
      <w:r w:rsidRPr="00FE4A6D">
        <w:rPr>
          <w:rFonts w:ascii="Arial LatArm" w:hAnsi="Arial LatArm" w:cs="Arial LatArm"/>
          <w:b/>
          <w:lang w:val="hy-AM"/>
        </w:rPr>
        <w:t xml:space="preserve"> </w:t>
      </w:r>
      <w:r w:rsidRPr="00FE4A6D">
        <w:rPr>
          <w:rFonts w:ascii="Sylfaen" w:hAnsi="Sylfaen" w:cs="Sylfaen"/>
          <w:b/>
          <w:lang w:val="hy-AM"/>
        </w:rPr>
        <w:t>հարցման</w:t>
      </w:r>
      <w:r w:rsidR="00071D1C" w:rsidRPr="00FE4A6D">
        <w:rPr>
          <w:rFonts w:ascii="Arial LatArm" w:hAnsi="Arial LatArm" w:cs="Sylfaen"/>
          <w:b/>
          <w:lang w:val="hy-AM"/>
        </w:rPr>
        <w:t xml:space="preserve"> </w:t>
      </w:r>
      <w:r w:rsidR="00071D1C" w:rsidRPr="00FE4A6D">
        <w:rPr>
          <w:rFonts w:ascii="Sylfaen" w:hAnsi="Sylfaen" w:cs="Sylfaen"/>
          <w:b/>
          <w:lang w:val="hy-AM"/>
        </w:rPr>
        <w:t>հրավերի</w:t>
      </w:r>
    </w:p>
    <w:p w14:paraId="623361F3" w14:textId="77777777" w:rsidR="00071D1C" w:rsidRPr="00FE4A6D" w:rsidRDefault="00071D1C" w:rsidP="00EF3662">
      <w:pPr>
        <w:jc w:val="right"/>
        <w:rPr>
          <w:rFonts w:ascii="Arial LatArm" w:hAnsi="Arial LatArm"/>
          <w:i/>
          <w:sz w:val="20"/>
          <w:lang w:val="hy-AM"/>
        </w:rPr>
      </w:pPr>
    </w:p>
    <w:p w14:paraId="68419558" w14:textId="77777777" w:rsidR="00071D1C" w:rsidRPr="00FE4A6D" w:rsidRDefault="00071D1C" w:rsidP="00EF3662">
      <w:pPr>
        <w:tabs>
          <w:tab w:val="left" w:pos="2268"/>
        </w:tabs>
        <w:ind w:left="-284" w:firstLine="284"/>
        <w:jc w:val="right"/>
        <w:rPr>
          <w:rFonts w:ascii="Arial LatArm" w:hAnsi="Arial LatArm"/>
          <w:lang w:val="hy-AM"/>
        </w:rPr>
      </w:pPr>
    </w:p>
    <w:p w14:paraId="370B4AA7" w14:textId="77777777" w:rsidR="00071D1C" w:rsidRPr="00FE4A6D" w:rsidRDefault="00071D1C" w:rsidP="00EF3662">
      <w:pPr>
        <w:ind w:left="-142" w:firstLine="142"/>
        <w:jc w:val="center"/>
        <w:rPr>
          <w:rFonts w:ascii="Arial LatArm" w:hAnsi="Arial LatArm"/>
          <w:b/>
          <w:sz w:val="22"/>
          <w:lang w:val="hy-AM"/>
        </w:rPr>
      </w:pPr>
      <w:r w:rsidRPr="00FE4A6D">
        <w:rPr>
          <w:rFonts w:ascii="Sylfaen" w:hAnsi="Sylfaen" w:cs="Sylfaen"/>
          <w:b/>
          <w:sz w:val="22"/>
          <w:lang w:val="hy-AM"/>
        </w:rPr>
        <w:t>ՊԵՏՈՒԹՅԱՆ</w:t>
      </w:r>
      <w:r w:rsidRPr="00FE4A6D">
        <w:rPr>
          <w:rFonts w:ascii="Arial LatArm" w:hAnsi="Arial LatArm" w:cs="Times Armenian"/>
          <w:b/>
          <w:sz w:val="22"/>
          <w:lang w:val="hy-AM"/>
        </w:rPr>
        <w:t xml:space="preserve">  </w:t>
      </w:r>
      <w:r w:rsidRPr="00FE4A6D">
        <w:rPr>
          <w:rFonts w:ascii="Sylfaen" w:hAnsi="Sylfaen" w:cs="Sylfaen"/>
          <w:b/>
          <w:sz w:val="22"/>
          <w:lang w:val="hy-AM"/>
        </w:rPr>
        <w:t>ԿԱՐԻՔՆԵՐԻ</w:t>
      </w:r>
      <w:r w:rsidRPr="00FE4A6D">
        <w:rPr>
          <w:rFonts w:ascii="Arial LatArm" w:hAnsi="Arial LatArm" w:cs="Times Armenian"/>
          <w:b/>
          <w:sz w:val="22"/>
          <w:lang w:val="hy-AM"/>
        </w:rPr>
        <w:t xml:space="preserve"> </w:t>
      </w:r>
      <w:r w:rsidRPr="00FE4A6D">
        <w:rPr>
          <w:rFonts w:ascii="Sylfaen" w:hAnsi="Sylfaen" w:cs="Sylfaen"/>
          <w:b/>
          <w:sz w:val="22"/>
          <w:lang w:val="hy-AM"/>
        </w:rPr>
        <w:t>ՀԱՄԱՐ</w:t>
      </w:r>
      <w:r w:rsidRPr="00FE4A6D">
        <w:rPr>
          <w:rFonts w:ascii="Arial LatArm" w:hAnsi="Arial LatArm" w:cs="Arial LatArm"/>
          <w:b/>
          <w:sz w:val="22"/>
          <w:lang w:val="hy-AM"/>
        </w:rPr>
        <w:t xml:space="preserve"> </w:t>
      </w:r>
      <w:r w:rsidRPr="00FE4A6D">
        <w:rPr>
          <w:rFonts w:ascii="Sylfaen" w:hAnsi="Sylfaen" w:cs="Sylfaen"/>
          <w:b/>
          <w:sz w:val="22"/>
          <w:lang w:val="hy-AM"/>
        </w:rPr>
        <w:t>ԱՊՐԱՆՔԻ</w:t>
      </w:r>
      <w:r w:rsidRPr="00FE4A6D">
        <w:rPr>
          <w:rFonts w:ascii="Arial LatArm" w:hAnsi="Arial LatArm" w:cs="Arial LatArm"/>
          <w:b/>
          <w:sz w:val="22"/>
          <w:lang w:val="hy-AM"/>
        </w:rPr>
        <w:t xml:space="preserve"> </w:t>
      </w:r>
      <w:r w:rsidRPr="00FE4A6D">
        <w:rPr>
          <w:rFonts w:ascii="Sylfaen" w:hAnsi="Sylfaen" w:cs="Sylfaen"/>
          <w:b/>
          <w:sz w:val="22"/>
          <w:lang w:val="hy-AM"/>
        </w:rPr>
        <w:t>ՄԱՏԱԿԱՐԱՐՄԱՆ</w:t>
      </w:r>
    </w:p>
    <w:p w14:paraId="473BC1E8" w14:textId="77777777" w:rsidR="00071D1C" w:rsidRPr="00FE4A6D" w:rsidRDefault="00071D1C" w:rsidP="00EF3662">
      <w:pPr>
        <w:ind w:left="-142" w:firstLine="142"/>
        <w:jc w:val="center"/>
        <w:rPr>
          <w:rFonts w:ascii="Arial LatArm" w:hAnsi="Arial LatArm" w:cs="Times Armenian"/>
          <w:b/>
          <w:lang w:val="hy-AM"/>
        </w:rPr>
      </w:pPr>
      <w:r w:rsidRPr="00FE4A6D">
        <w:rPr>
          <w:rFonts w:ascii="Sylfaen" w:hAnsi="Sylfaen" w:cs="Sylfaen"/>
          <w:b/>
          <w:sz w:val="22"/>
          <w:lang w:val="hy-AM"/>
        </w:rPr>
        <w:t>ՊԱՅՄԱՆԱԳԻՐ</w:t>
      </w:r>
      <w:r w:rsidRPr="00FE4A6D">
        <w:rPr>
          <w:rFonts w:ascii="Arial LatArm" w:hAnsi="Arial LatArm" w:cs="Times Armenian"/>
          <w:b/>
          <w:sz w:val="22"/>
          <w:lang w:val="hy-AM"/>
        </w:rPr>
        <w:t xml:space="preserve">   </w:t>
      </w:r>
    </w:p>
    <w:p w14:paraId="5A8AC7EF" w14:textId="77777777" w:rsidR="00071D1C" w:rsidRPr="00FE4A6D" w:rsidRDefault="00071D1C" w:rsidP="00EF3662">
      <w:pPr>
        <w:ind w:left="-142" w:firstLine="142"/>
        <w:jc w:val="center"/>
        <w:rPr>
          <w:rFonts w:ascii="Arial LatArm" w:hAnsi="Arial LatArm"/>
          <w:b/>
          <w:u w:val="single"/>
          <w:lang w:val="hy-AM"/>
        </w:rPr>
      </w:pPr>
      <w:r w:rsidRPr="00FE4A6D">
        <w:rPr>
          <w:rFonts w:ascii="Arial LatArm" w:hAnsi="Arial LatArm"/>
          <w:b/>
          <w:lang w:val="hy-AM"/>
        </w:rPr>
        <w:t xml:space="preserve">N </w:t>
      </w:r>
      <w:r w:rsidRPr="00FE4A6D">
        <w:rPr>
          <w:rFonts w:ascii="Arial LatArm" w:hAnsi="Arial LatArm"/>
          <w:b/>
          <w:u w:val="single"/>
          <w:lang w:val="hy-AM"/>
        </w:rPr>
        <w:tab/>
      </w:r>
      <w:r w:rsidRPr="00FE4A6D">
        <w:rPr>
          <w:rFonts w:ascii="Arial LatArm" w:hAnsi="Arial LatArm"/>
          <w:b/>
          <w:u w:val="single"/>
          <w:lang w:val="hy-AM"/>
        </w:rPr>
        <w:tab/>
      </w:r>
      <w:r w:rsidRPr="00FE4A6D">
        <w:rPr>
          <w:rFonts w:ascii="Arial LatArm" w:hAnsi="Arial LatArm"/>
          <w:b/>
          <w:u w:val="single"/>
          <w:lang w:val="hy-AM"/>
        </w:rPr>
        <w:tab/>
      </w:r>
      <w:r w:rsidRPr="00FE4A6D">
        <w:rPr>
          <w:rFonts w:ascii="Arial LatArm" w:hAnsi="Arial LatArm"/>
          <w:b/>
          <w:u w:val="single"/>
          <w:lang w:val="hy-AM"/>
        </w:rPr>
        <w:tab/>
      </w:r>
    </w:p>
    <w:p w14:paraId="1924EFD2" w14:textId="77777777" w:rsidR="00071D1C" w:rsidRPr="00FE4A6D" w:rsidRDefault="00071D1C" w:rsidP="00EF3662">
      <w:pPr>
        <w:jc w:val="center"/>
        <w:rPr>
          <w:rFonts w:ascii="Arial LatArm" w:hAnsi="Arial LatArm" w:cs="Sylfaen"/>
          <w:sz w:val="20"/>
          <w:lang w:val="hy-AM"/>
        </w:rPr>
      </w:pPr>
    </w:p>
    <w:p w14:paraId="39111685" w14:textId="77777777" w:rsidR="00071D1C" w:rsidRPr="00FE4A6D" w:rsidRDefault="00071D1C" w:rsidP="00EF3662">
      <w:pPr>
        <w:tabs>
          <w:tab w:val="left" w:pos="720"/>
          <w:tab w:val="left" w:pos="1440"/>
          <w:tab w:val="left" w:pos="8865"/>
        </w:tabs>
        <w:jc w:val="both"/>
        <w:rPr>
          <w:rFonts w:ascii="Arial LatArm" w:hAnsi="Arial LatArm" w:cs="Sylfaen"/>
          <w:sz w:val="20"/>
          <w:lang w:val="hy-AM"/>
        </w:rPr>
      </w:pPr>
      <w:r w:rsidRPr="00FE4A6D">
        <w:rPr>
          <w:rFonts w:ascii="Arial LatArm" w:hAnsi="Arial LatArm" w:cs="Sylfaen"/>
          <w:sz w:val="20"/>
          <w:lang w:val="hy-AM"/>
        </w:rPr>
        <w:tab/>
        <w:t xml:space="preserve">         </w:t>
      </w:r>
      <w:r w:rsidRPr="00FE4A6D">
        <w:rPr>
          <w:rFonts w:ascii="Sylfaen" w:hAnsi="Sylfaen" w:cs="Sylfaen"/>
          <w:sz w:val="20"/>
          <w:lang w:val="hy-AM"/>
        </w:rPr>
        <w:t>ք</w:t>
      </w:r>
      <w:r w:rsidRPr="00FE4A6D">
        <w:rPr>
          <w:rFonts w:ascii="Arial LatArm" w:hAnsi="Arial LatArm" w:cs="Arial LatArm"/>
          <w:sz w:val="20"/>
          <w:lang w:val="hy-AM"/>
        </w:rPr>
        <w:t xml:space="preserve">. </w:t>
      </w:r>
      <w:r w:rsidRPr="00FE4A6D">
        <w:rPr>
          <w:rFonts w:ascii="Arial LatArm" w:hAnsi="Arial LatArm" w:cs="Sylfaen"/>
          <w:sz w:val="20"/>
          <w:u w:val="single"/>
          <w:lang w:val="hy-AM"/>
        </w:rPr>
        <w:t xml:space="preserve">           </w:t>
      </w:r>
      <w:r w:rsidRPr="00FE4A6D">
        <w:rPr>
          <w:rFonts w:ascii="Arial LatArm" w:hAnsi="Arial LatArm" w:cs="Sylfaen"/>
          <w:sz w:val="20"/>
          <w:lang w:val="hy-AM"/>
        </w:rPr>
        <w:t xml:space="preserve">                                                                                          </w:t>
      </w:r>
      <w:r w:rsidRPr="00FE4A6D">
        <w:rPr>
          <w:rFonts w:ascii="Arial LatArm" w:hAnsi="Arial LatArm"/>
          <w:lang w:val="hy-AM"/>
        </w:rPr>
        <w:t>«</w:t>
      </w:r>
      <w:r w:rsidRPr="00FE4A6D">
        <w:rPr>
          <w:rFonts w:ascii="Arial LatArm" w:hAnsi="Arial LatArm"/>
          <w:u w:val="single"/>
          <w:lang w:val="hy-AM"/>
        </w:rPr>
        <w:t xml:space="preserve">     </w:t>
      </w:r>
      <w:r w:rsidRPr="00FE4A6D">
        <w:rPr>
          <w:rFonts w:ascii="Arial LatArm" w:hAnsi="Arial LatArm"/>
          <w:lang w:val="hy-AM"/>
        </w:rPr>
        <w:t xml:space="preserve">» </w:t>
      </w:r>
      <w:r w:rsidRPr="00FE4A6D">
        <w:rPr>
          <w:rFonts w:ascii="Arial LatArm" w:hAnsi="Arial LatArm"/>
          <w:u w:val="single"/>
          <w:lang w:val="hy-AM"/>
        </w:rPr>
        <w:t xml:space="preserve">          </w:t>
      </w:r>
      <w:r w:rsidRPr="00FE4A6D">
        <w:rPr>
          <w:rFonts w:ascii="Arial LatArm" w:hAnsi="Arial LatArm"/>
          <w:lang w:val="hy-AM"/>
        </w:rPr>
        <w:t xml:space="preserve"> </w:t>
      </w:r>
      <w:r w:rsidRPr="00FE4A6D">
        <w:rPr>
          <w:rFonts w:ascii="Arial LatArm" w:hAnsi="Arial LatArm" w:cs="Sylfaen"/>
          <w:sz w:val="20"/>
          <w:lang w:val="hy-AM"/>
        </w:rPr>
        <w:t xml:space="preserve">20   </w:t>
      </w:r>
      <w:r w:rsidRPr="00FE4A6D">
        <w:rPr>
          <w:rFonts w:ascii="Sylfaen" w:hAnsi="Sylfaen" w:cs="Sylfaen"/>
          <w:sz w:val="20"/>
          <w:lang w:val="hy-AM"/>
        </w:rPr>
        <w:t>թ</w:t>
      </w:r>
      <w:r w:rsidRPr="00FE4A6D">
        <w:rPr>
          <w:rFonts w:ascii="Arial LatArm" w:hAnsi="Arial LatArm" w:cs="Arial LatArm"/>
          <w:sz w:val="20"/>
          <w:lang w:val="hy-AM"/>
        </w:rPr>
        <w:t>.</w:t>
      </w:r>
    </w:p>
    <w:p w14:paraId="5F99ADE1" w14:textId="77777777" w:rsidR="00071D1C" w:rsidRPr="00FE4A6D" w:rsidRDefault="00071D1C" w:rsidP="00EF3662">
      <w:pPr>
        <w:tabs>
          <w:tab w:val="left" w:pos="720"/>
          <w:tab w:val="left" w:pos="1440"/>
          <w:tab w:val="left" w:pos="8865"/>
        </w:tabs>
        <w:jc w:val="both"/>
        <w:rPr>
          <w:rFonts w:ascii="Arial LatArm" w:hAnsi="Arial LatArm" w:cs="Sylfaen"/>
          <w:sz w:val="20"/>
          <w:lang w:val="hy-AM"/>
        </w:rPr>
      </w:pPr>
    </w:p>
    <w:p w14:paraId="25B0681B" w14:textId="77777777" w:rsidR="00071D1C" w:rsidRPr="00FE4A6D" w:rsidRDefault="009123CA" w:rsidP="00EF3662">
      <w:pPr>
        <w:ind w:firstLine="720"/>
        <w:jc w:val="both"/>
        <w:rPr>
          <w:rFonts w:ascii="Arial LatArm" w:hAnsi="Arial LatArm"/>
          <w:sz w:val="20"/>
          <w:lang w:val="hy-AM"/>
        </w:rPr>
      </w:pPr>
      <w:r w:rsidRPr="00FE4A6D">
        <w:rPr>
          <w:rFonts w:ascii="Arial LatArm" w:hAnsi="Arial LatArm"/>
          <w:u w:val="single"/>
          <w:lang w:val="hy-AM"/>
        </w:rPr>
        <w:t>______</w:t>
      </w:r>
      <w:r w:rsidR="00071D1C" w:rsidRPr="00FE4A6D">
        <w:rPr>
          <w:rFonts w:ascii="Arial LatArm" w:hAnsi="Arial LatArm"/>
          <w:u w:val="single"/>
          <w:lang w:val="hy-AM"/>
        </w:rPr>
        <w:t xml:space="preserve">                         </w:t>
      </w:r>
      <w:r w:rsidR="00071D1C" w:rsidRPr="00FE4A6D">
        <w:rPr>
          <w:rFonts w:ascii="Arial LatArm" w:hAnsi="Arial LatArm"/>
          <w:sz w:val="20"/>
          <w:lang w:val="hy-AM"/>
        </w:rPr>
        <w:t>-</w:t>
      </w:r>
      <w:r w:rsidR="00071D1C" w:rsidRPr="00FE4A6D">
        <w:rPr>
          <w:rFonts w:ascii="Sylfaen" w:hAnsi="Sylfaen" w:cs="Sylfaen"/>
          <w:sz w:val="20"/>
          <w:lang w:val="hy-AM"/>
        </w:rPr>
        <w:t>ը</w:t>
      </w:r>
      <w:r w:rsidR="00071D1C"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="00071D1C" w:rsidRPr="00FE4A6D">
        <w:rPr>
          <w:rFonts w:ascii="Sylfaen" w:hAnsi="Sylfaen" w:cs="Sylfaen"/>
          <w:sz w:val="20"/>
          <w:lang w:val="hy-AM"/>
        </w:rPr>
        <w:t>ի</w:t>
      </w:r>
      <w:r w:rsidR="00071D1C"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="00071D1C" w:rsidRPr="00FE4A6D">
        <w:rPr>
          <w:rFonts w:ascii="Sylfaen" w:hAnsi="Sylfaen" w:cs="Sylfaen"/>
          <w:sz w:val="20"/>
          <w:lang w:val="hy-AM"/>
        </w:rPr>
        <w:t>դեմս</w:t>
      </w:r>
      <w:r w:rsidR="00071D1C" w:rsidRPr="00FE4A6D">
        <w:rPr>
          <w:rFonts w:ascii="Arial LatArm" w:hAnsi="Arial LatArm" w:cs="Arial LatArm"/>
          <w:sz w:val="20"/>
          <w:lang w:val="hy-AM"/>
        </w:rPr>
        <w:t xml:space="preserve"> _____</w:t>
      </w:r>
      <w:r w:rsidR="00071D1C" w:rsidRPr="00FE4A6D">
        <w:rPr>
          <w:rFonts w:ascii="Arial LatArm" w:hAnsi="Arial LatArm"/>
          <w:sz w:val="20"/>
          <w:u w:val="single"/>
          <w:lang w:val="hy-AM"/>
        </w:rPr>
        <w:t xml:space="preserve">                     </w:t>
      </w:r>
      <w:r w:rsidR="00071D1C" w:rsidRPr="00FE4A6D">
        <w:rPr>
          <w:rFonts w:ascii="Arial LatArm" w:hAnsi="Arial LatArm"/>
          <w:sz w:val="20"/>
          <w:lang w:val="hy-AM"/>
        </w:rPr>
        <w:t>-</w:t>
      </w:r>
      <w:r w:rsidR="00071D1C" w:rsidRPr="00FE4A6D">
        <w:rPr>
          <w:rFonts w:ascii="Sylfaen" w:hAnsi="Sylfaen" w:cs="Sylfaen"/>
          <w:sz w:val="20"/>
          <w:lang w:val="hy-AM"/>
        </w:rPr>
        <w:t>ի</w:t>
      </w:r>
      <w:r w:rsidR="00071D1C" w:rsidRPr="00FE4A6D">
        <w:rPr>
          <w:rFonts w:ascii="Arial LatArm" w:hAnsi="Arial LatArm" w:cs="Arial LatArm"/>
          <w:sz w:val="20"/>
          <w:lang w:val="hy-AM"/>
        </w:rPr>
        <w:t xml:space="preserve">, </w:t>
      </w:r>
      <w:r w:rsidR="00071D1C" w:rsidRPr="00FE4A6D">
        <w:rPr>
          <w:rFonts w:ascii="Sylfaen" w:hAnsi="Sylfaen" w:cs="Sylfaen"/>
          <w:sz w:val="20"/>
          <w:lang w:val="hy-AM"/>
        </w:rPr>
        <w:t>որը</w:t>
      </w:r>
      <w:r w:rsidR="00071D1C"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="00071D1C" w:rsidRPr="00FE4A6D">
        <w:rPr>
          <w:rFonts w:ascii="Sylfaen" w:hAnsi="Sylfaen" w:cs="Sylfaen"/>
          <w:sz w:val="20"/>
          <w:lang w:val="hy-AM"/>
        </w:rPr>
        <w:t>գործում</w:t>
      </w:r>
      <w:r w:rsidR="00071D1C"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="00071D1C" w:rsidRPr="00FE4A6D">
        <w:rPr>
          <w:rFonts w:ascii="Sylfaen" w:hAnsi="Sylfaen" w:cs="Sylfaen"/>
          <w:sz w:val="20"/>
          <w:lang w:val="hy-AM"/>
        </w:rPr>
        <w:t>է</w:t>
      </w:r>
      <w:r w:rsidR="00071D1C" w:rsidRPr="00FE4A6D">
        <w:rPr>
          <w:rFonts w:ascii="Arial LatArm" w:hAnsi="Arial LatArm"/>
          <w:sz w:val="20"/>
          <w:u w:val="single"/>
          <w:lang w:val="hy-AM"/>
        </w:rPr>
        <w:t xml:space="preserve">                                    </w:t>
      </w:r>
      <w:r w:rsidR="00071D1C" w:rsidRPr="00FE4A6D">
        <w:rPr>
          <w:rFonts w:ascii="Arial LatArm" w:hAnsi="Arial LatArm"/>
          <w:sz w:val="20"/>
          <w:lang w:val="hy-AM"/>
        </w:rPr>
        <w:t>-</w:t>
      </w:r>
      <w:r w:rsidR="00071D1C" w:rsidRPr="00FE4A6D">
        <w:rPr>
          <w:rFonts w:ascii="Sylfaen" w:hAnsi="Sylfaen" w:cs="Sylfaen"/>
          <w:sz w:val="20"/>
          <w:lang w:val="hy-AM"/>
        </w:rPr>
        <w:t>ի</w:t>
      </w:r>
      <w:r w:rsidR="00071D1C"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="00071D1C" w:rsidRPr="00FE4A6D">
        <w:rPr>
          <w:rFonts w:ascii="Sylfaen" w:hAnsi="Sylfaen" w:cs="Sylfaen"/>
          <w:sz w:val="20"/>
          <w:lang w:val="hy-AM"/>
        </w:rPr>
        <w:t>կանոնադրության</w:t>
      </w:r>
      <w:r w:rsidR="00071D1C"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="00071D1C" w:rsidRPr="00FE4A6D">
        <w:rPr>
          <w:rFonts w:ascii="Sylfaen" w:hAnsi="Sylfaen" w:cs="Sylfaen"/>
          <w:sz w:val="20"/>
          <w:lang w:val="hy-AM"/>
        </w:rPr>
        <w:t>հիման</w:t>
      </w:r>
      <w:r w:rsidR="00071D1C"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="00071D1C" w:rsidRPr="00FE4A6D">
        <w:rPr>
          <w:rFonts w:ascii="Sylfaen" w:hAnsi="Sylfaen" w:cs="Sylfaen"/>
          <w:sz w:val="20"/>
          <w:lang w:val="hy-AM"/>
        </w:rPr>
        <w:t>վրա</w:t>
      </w:r>
      <w:r w:rsidR="00071D1C" w:rsidRPr="00FE4A6D">
        <w:rPr>
          <w:rFonts w:ascii="Arial LatArm" w:hAnsi="Arial LatArm" w:cs="Arial LatArm"/>
          <w:sz w:val="20"/>
          <w:lang w:val="hy-AM"/>
        </w:rPr>
        <w:t xml:space="preserve">, </w:t>
      </w:r>
      <w:r w:rsidR="00071D1C" w:rsidRPr="00FE4A6D">
        <w:rPr>
          <w:rFonts w:ascii="Sylfaen" w:hAnsi="Sylfaen" w:cs="Sylfaen"/>
          <w:sz w:val="20"/>
          <w:lang w:val="hy-AM"/>
        </w:rPr>
        <w:t>այսուհետ</w:t>
      </w:r>
      <w:r w:rsidR="00071D1C"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="00071D1C" w:rsidRPr="00FE4A6D">
        <w:rPr>
          <w:rFonts w:ascii="Arial LatArm" w:hAnsi="Arial LatArm"/>
          <w:lang w:val="hy-AM"/>
        </w:rPr>
        <w:t>«</w:t>
      </w:r>
      <w:r w:rsidR="00071D1C" w:rsidRPr="00FE4A6D">
        <w:rPr>
          <w:rFonts w:ascii="Sylfaen" w:hAnsi="Sylfaen" w:cs="Sylfaen"/>
          <w:sz w:val="20"/>
          <w:lang w:val="hy-AM"/>
        </w:rPr>
        <w:t>Գնորդ</w:t>
      </w:r>
      <w:r w:rsidR="00071D1C" w:rsidRPr="00FE4A6D">
        <w:rPr>
          <w:rFonts w:ascii="Arial LatArm" w:hAnsi="Arial LatArm"/>
          <w:lang w:val="hy-AM"/>
        </w:rPr>
        <w:t>»</w:t>
      </w:r>
      <w:r w:rsidR="00071D1C" w:rsidRPr="00FE4A6D">
        <w:rPr>
          <w:rFonts w:ascii="Arial LatArm" w:hAnsi="Arial LatArm"/>
          <w:sz w:val="20"/>
          <w:lang w:val="hy-AM"/>
        </w:rPr>
        <w:t xml:space="preserve">, </w:t>
      </w:r>
      <w:r w:rsidR="00071D1C" w:rsidRPr="00FE4A6D">
        <w:rPr>
          <w:rFonts w:ascii="Sylfaen" w:hAnsi="Sylfaen" w:cs="Sylfaen"/>
          <w:sz w:val="20"/>
          <w:lang w:val="hy-AM"/>
        </w:rPr>
        <w:t>մի</w:t>
      </w:r>
      <w:r w:rsidR="00071D1C"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="00071D1C" w:rsidRPr="00FE4A6D">
        <w:rPr>
          <w:rFonts w:ascii="Sylfaen" w:hAnsi="Sylfaen" w:cs="Sylfaen"/>
          <w:sz w:val="20"/>
          <w:lang w:val="hy-AM"/>
        </w:rPr>
        <w:t>կողմից</w:t>
      </w:r>
      <w:r w:rsidR="00071D1C" w:rsidRPr="00FE4A6D">
        <w:rPr>
          <w:rFonts w:ascii="Arial LatArm" w:hAnsi="Arial LatArm" w:cs="Arial LatArm"/>
          <w:sz w:val="20"/>
          <w:lang w:val="hy-AM"/>
        </w:rPr>
        <w:t xml:space="preserve">,  </w:t>
      </w:r>
      <w:r w:rsidR="00071D1C" w:rsidRPr="00FE4A6D">
        <w:rPr>
          <w:rFonts w:ascii="Sylfaen" w:hAnsi="Sylfaen" w:cs="Sylfaen"/>
          <w:sz w:val="20"/>
          <w:lang w:val="hy-AM"/>
        </w:rPr>
        <w:t>և</w:t>
      </w:r>
      <w:r w:rsidR="00071D1C" w:rsidRPr="00FE4A6D">
        <w:rPr>
          <w:rFonts w:ascii="Arial LatArm" w:hAnsi="Arial LatArm" w:cs="Arial LatArm"/>
          <w:sz w:val="20"/>
          <w:lang w:val="hy-AM"/>
        </w:rPr>
        <w:t xml:space="preserve"> __________________-</w:t>
      </w:r>
      <w:r w:rsidR="00071D1C" w:rsidRPr="00FE4A6D">
        <w:rPr>
          <w:rFonts w:ascii="Sylfaen" w:hAnsi="Sylfaen" w:cs="Sylfaen"/>
          <w:sz w:val="20"/>
          <w:lang w:val="hy-AM"/>
        </w:rPr>
        <w:t>ը</w:t>
      </w:r>
      <w:r w:rsidR="00071D1C" w:rsidRPr="00FE4A6D">
        <w:rPr>
          <w:rFonts w:ascii="Arial LatArm" w:hAnsi="Arial LatArm" w:cs="Arial LatArm"/>
          <w:sz w:val="20"/>
          <w:lang w:val="hy-AM"/>
        </w:rPr>
        <w:t xml:space="preserve">, </w:t>
      </w:r>
      <w:r w:rsidR="00071D1C" w:rsidRPr="00FE4A6D">
        <w:rPr>
          <w:rFonts w:ascii="Sylfaen" w:hAnsi="Sylfaen" w:cs="Sylfaen"/>
          <w:sz w:val="20"/>
          <w:lang w:val="hy-AM"/>
        </w:rPr>
        <w:t>ի</w:t>
      </w:r>
      <w:r w:rsidR="00071D1C"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="00071D1C" w:rsidRPr="00FE4A6D">
        <w:rPr>
          <w:rFonts w:ascii="Sylfaen" w:hAnsi="Sylfaen" w:cs="Sylfaen"/>
          <w:sz w:val="20"/>
          <w:lang w:val="hy-AM"/>
        </w:rPr>
        <w:t>դեմս</w:t>
      </w:r>
      <w:r w:rsidR="00071D1C"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="00071D1C" w:rsidRPr="00FE4A6D">
        <w:rPr>
          <w:rFonts w:ascii="Sylfaen" w:hAnsi="Sylfaen" w:cs="Sylfaen"/>
          <w:sz w:val="20"/>
          <w:lang w:val="hy-AM"/>
        </w:rPr>
        <w:t>տնօրեն</w:t>
      </w:r>
      <w:r w:rsidR="00071D1C" w:rsidRPr="00FE4A6D">
        <w:rPr>
          <w:rFonts w:ascii="Arial LatArm" w:hAnsi="Arial LatArm" w:cs="Arial LatArm"/>
          <w:sz w:val="20"/>
          <w:lang w:val="hy-AM"/>
        </w:rPr>
        <w:t xml:space="preserve"> _____________________-</w:t>
      </w:r>
      <w:r w:rsidR="00071D1C" w:rsidRPr="00FE4A6D">
        <w:rPr>
          <w:rFonts w:ascii="Sylfaen" w:hAnsi="Sylfaen" w:cs="Sylfaen"/>
          <w:sz w:val="20"/>
          <w:lang w:val="hy-AM"/>
        </w:rPr>
        <w:t>ի</w:t>
      </w:r>
      <w:r w:rsidR="00071D1C" w:rsidRPr="00FE4A6D">
        <w:rPr>
          <w:rFonts w:ascii="Arial LatArm" w:hAnsi="Arial LatArm" w:cs="Arial LatArm"/>
          <w:sz w:val="20"/>
          <w:lang w:val="hy-AM"/>
        </w:rPr>
        <w:t xml:space="preserve">, </w:t>
      </w:r>
      <w:r w:rsidR="00071D1C" w:rsidRPr="00FE4A6D">
        <w:rPr>
          <w:rFonts w:ascii="Sylfaen" w:hAnsi="Sylfaen" w:cs="Sylfaen"/>
          <w:sz w:val="20"/>
          <w:lang w:val="hy-AM"/>
        </w:rPr>
        <w:t>որը</w:t>
      </w:r>
      <w:r w:rsidR="00071D1C"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="00071D1C" w:rsidRPr="00FE4A6D">
        <w:rPr>
          <w:rFonts w:ascii="Sylfaen" w:hAnsi="Sylfaen" w:cs="Sylfaen"/>
          <w:sz w:val="20"/>
          <w:lang w:val="hy-AM"/>
        </w:rPr>
        <w:t>գործում</w:t>
      </w:r>
      <w:r w:rsidR="00071D1C"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="00071D1C" w:rsidRPr="00FE4A6D">
        <w:rPr>
          <w:rFonts w:ascii="Sylfaen" w:hAnsi="Sylfaen" w:cs="Sylfaen"/>
          <w:sz w:val="20"/>
          <w:lang w:val="hy-AM"/>
        </w:rPr>
        <w:t>է</w:t>
      </w:r>
      <w:r w:rsidR="00071D1C"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="00071D1C" w:rsidRPr="00FE4A6D">
        <w:rPr>
          <w:rFonts w:ascii="Arial LatArm" w:hAnsi="Arial LatArm"/>
          <w:sz w:val="20"/>
          <w:u w:val="single"/>
          <w:lang w:val="hy-AM"/>
        </w:rPr>
        <w:t xml:space="preserve">                       </w:t>
      </w:r>
      <w:r w:rsidR="00071D1C" w:rsidRPr="00FE4A6D">
        <w:rPr>
          <w:rFonts w:ascii="Arial LatArm" w:hAnsi="Arial LatArm"/>
          <w:sz w:val="20"/>
          <w:lang w:val="hy-AM"/>
        </w:rPr>
        <w:t>-</w:t>
      </w:r>
      <w:r w:rsidR="00071D1C" w:rsidRPr="00FE4A6D">
        <w:rPr>
          <w:rFonts w:ascii="Sylfaen" w:hAnsi="Sylfaen" w:cs="Sylfaen"/>
          <w:sz w:val="20"/>
          <w:lang w:val="hy-AM"/>
        </w:rPr>
        <w:t>ի</w:t>
      </w:r>
      <w:r w:rsidR="00071D1C"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="00071D1C" w:rsidRPr="00FE4A6D">
        <w:rPr>
          <w:rFonts w:ascii="Sylfaen" w:hAnsi="Sylfaen" w:cs="Sylfaen"/>
          <w:sz w:val="20"/>
          <w:lang w:val="hy-AM"/>
        </w:rPr>
        <w:t>կանոնադրության</w:t>
      </w:r>
      <w:r w:rsidR="00071D1C"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="00071D1C" w:rsidRPr="00FE4A6D">
        <w:rPr>
          <w:rFonts w:ascii="Sylfaen" w:hAnsi="Sylfaen" w:cs="Sylfaen"/>
          <w:sz w:val="20"/>
          <w:lang w:val="hy-AM"/>
        </w:rPr>
        <w:t>հիման</w:t>
      </w:r>
      <w:r w:rsidR="00071D1C"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="00071D1C" w:rsidRPr="00FE4A6D">
        <w:rPr>
          <w:rFonts w:ascii="Sylfaen" w:hAnsi="Sylfaen" w:cs="Sylfaen"/>
          <w:sz w:val="20"/>
          <w:lang w:val="hy-AM"/>
        </w:rPr>
        <w:t>վրա</w:t>
      </w:r>
      <w:r w:rsidR="00071D1C" w:rsidRPr="00FE4A6D">
        <w:rPr>
          <w:rFonts w:ascii="Arial LatArm" w:hAnsi="Arial LatArm" w:cs="Arial LatArm"/>
          <w:sz w:val="20"/>
          <w:lang w:val="hy-AM"/>
        </w:rPr>
        <w:t xml:space="preserve">, </w:t>
      </w:r>
      <w:r w:rsidR="00071D1C" w:rsidRPr="00FE4A6D">
        <w:rPr>
          <w:rFonts w:ascii="Sylfaen" w:hAnsi="Sylfaen" w:cs="Sylfaen"/>
          <w:sz w:val="20"/>
          <w:lang w:val="hy-AM"/>
        </w:rPr>
        <w:t>այսուհետ</w:t>
      </w:r>
      <w:r w:rsidR="00071D1C"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="00071D1C" w:rsidRPr="00FE4A6D">
        <w:rPr>
          <w:rFonts w:ascii="Arial LatArm" w:hAnsi="Arial LatArm"/>
          <w:lang w:val="hy-AM"/>
        </w:rPr>
        <w:t>«</w:t>
      </w:r>
      <w:r w:rsidR="00071D1C" w:rsidRPr="00FE4A6D">
        <w:rPr>
          <w:rFonts w:ascii="Sylfaen" w:hAnsi="Sylfaen" w:cs="Sylfaen"/>
          <w:sz w:val="20"/>
          <w:lang w:val="hy-AM"/>
        </w:rPr>
        <w:t>Վաճառող</w:t>
      </w:r>
      <w:r w:rsidR="00071D1C" w:rsidRPr="00FE4A6D">
        <w:rPr>
          <w:rFonts w:ascii="Arial LatArm" w:hAnsi="Arial LatArm"/>
          <w:lang w:val="hy-AM"/>
        </w:rPr>
        <w:t>»</w:t>
      </w:r>
      <w:r w:rsidR="00071D1C" w:rsidRPr="00FE4A6D">
        <w:rPr>
          <w:rFonts w:ascii="Arial LatArm" w:hAnsi="Arial LatArm"/>
          <w:sz w:val="20"/>
          <w:lang w:val="hy-AM"/>
        </w:rPr>
        <w:t xml:space="preserve"> </w:t>
      </w:r>
      <w:r w:rsidR="00071D1C" w:rsidRPr="00FE4A6D">
        <w:rPr>
          <w:rFonts w:ascii="Sylfaen" w:hAnsi="Sylfaen" w:cs="Sylfaen"/>
          <w:sz w:val="20"/>
          <w:lang w:val="hy-AM"/>
        </w:rPr>
        <w:t>մյուս</w:t>
      </w:r>
      <w:r w:rsidR="00071D1C"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="00071D1C" w:rsidRPr="00FE4A6D">
        <w:rPr>
          <w:rFonts w:ascii="Sylfaen" w:hAnsi="Sylfaen" w:cs="Sylfaen"/>
          <w:sz w:val="20"/>
          <w:lang w:val="hy-AM"/>
        </w:rPr>
        <w:t>կողմից</w:t>
      </w:r>
      <w:r w:rsidR="00071D1C" w:rsidRPr="00FE4A6D">
        <w:rPr>
          <w:rFonts w:ascii="Arial LatArm" w:hAnsi="Arial LatArm" w:cs="Arial LatArm"/>
          <w:sz w:val="20"/>
          <w:lang w:val="hy-AM"/>
        </w:rPr>
        <w:t xml:space="preserve">, </w:t>
      </w:r>
      <w:r w:rsidR="00071D1C" w:rsidRPr="00FE4A6D">
        <w:rPr>
          <w:rFonts w:ascii="Sylfaen" w:hAnsi="Sylfaen" w:cs="Sylfaen"/>
          <w:sz w:val="20"/>
          <w:lang w:val="hy-AM"/>
        </w:rPr>
        <w:t>կնքեցին</w:t>
      </w:r>
      <w:r w:rsidR="00071D1C"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="00071D1C" w:rsidRPr="00FE4A6D">
        <w:rPr>
          <w:rFonts w:ascii="Sylfaen" w:hAnsi="Sylfaen" w:cs="Sylfaen"/>
          <w:sz w:val="20"/>
          <w:lang w:val="hy-AM"/>
        </w:rPr>
        <w:t>սույն</w:t>
      </w:r>
      <w:r w:rsidR="00071D1C"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="00071D1C" w:rsidRPr="00FE4A6D">
        <w:rPr>
          <w:rFonts w:ascii="Sylfaen" w:hAnsi="Sylfaen" w:cs="Sylfaen"/>
          <w:sz w:val="20"/>
          <w:lang w:val="hy-AM"/>
        </w:rPr>
        <w:t>պայմանագիրը</w:t>
      </w:r>
      <w:r w:rsidR="00071D1C"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="00071D1C" w:rsidRPr="00FE4A6D">
        <w:rPr>
          <w:rFonts w:ascii="Sylfaen" w:hAnsi="Sylfaen" w:cs="Sylfaen"/>
          <w:sz w:val="20"/>
          <w:lang w:val="hy-AM"/>
        </w:rPr>
        <w:t>հետևյալի</w:t>
      </w:r>
      <w:r w:rsidR="00071D1C"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="00071D1C" w:rsidRPr="00FE4A6D">
        <w:rPr>
          <w:rFonts w:ascii="Sylfaen" w:hAnsi="Sylfaen" w:cs="Sylfaen"/>
          <w:sz w:val="20"/>
          <w:lang w:val="hy-AM"/>
        </w:rPr>
        <w:t>մասին։</w:t>
      </w:r>
    </w:p>
    <w:p w14:paraId="7B96A5B4" w14:textId="77777777" w:rsidR="00071D1C" w:rsidRPr="00FE4A6D" w:rsidRDefault="00071D1C" w:rsidP="00EF3662">
      <w:pPr>
        <w:ind w:firstLine="709"/>
        <w:jc w:val="both"/>
        <w:rPr>
          <w:rFonts w:ascii="Arial LatArm" w:hAnsi="Arial LatArm"/>
          <w:b/>
          <w:sz w:val="20"/>
          <w:lang w:val="hy-AM"/>
        </w:rPr>
      </w:pPr>
    </w:p>
    <w:p w14:paraId="5D5FD8AF" w14:textId="77777777" w:rsidR="00071D1C" w:rsidRPr="00FE4A6D" w:rsidRDefault="00071D1C" w:rsidP="00EF3662">
      <w:pPr>
        <w:ind w:firstLine="709"/>
        <w:jc w:val="center"/>
        <w:rPr>
          <w:rFonts w:ascii="Arial LatArm" w:hAnsi="Arial LatArm" w:cs="Times Armenian"/>
          <w:b/>
          <w:sz w:val="20"/>
          <w:lang w:val="hy-AM"/>
        </w:rPr>
      </w:pPr>
      <w:r w:rsidRPr="00FE4A6D">
        <w:rPr>
          <w:rFonts w:ascii="Arial LatArm" w:hAnsi="Arial LatArm"/>
          <w:b/>
          <w:sz w:val="20"/>
          <w:lang w:val="hy-AM"/>
        </w:rPr>
        <w:t xml:space="preserve">1. </w:t>
      </w:r>
      <w:r w:rsidRPr="00FE4A6D">
        <w:rPr>
          <w:rFonts w:ascii="Sylfaen" w:hAnsi="Sylfaen" w:cs="Sylfaen"/>
          <w:b/>
          <w:sz w:val="20"/>
          <w:lang w:val="hy-AM"/>
        </w:rPr>
        <w:t>ՊԱՅՄԱՆԱԳՐԻ</w:t>
      </w:r>
      <w:r w:rsidRPr="00FE4A6D">
        <w:rPr>
          <w:rFonts w:ascii="Arial LatArm" w:hAnsi="Arial LatArm" w:cs="Times Armenian"/>
          <w:b/>
          <w:sz w:val="20"/>
          <w:lang w:val="hy-AM"/>
        </w:rPr>
        <w:t xml:space="preserve"> </w:t>
      </w:r>
      <w:r w:rsidRPr="00FE4A6D">
        <w:rPr>
          <w:rFonts w:ascii="Sylfaen" w:hAnsi="Sylfaen" w:cs="Sylfaen"/>
          <w:b/>
          <w:sz w:val="20"/>
          <w:lang w:val="hy-AM"/>
        </w:rPr>
        <w:t>ԱՌԱՐԿԱՆ</w:t>
      </w:r>
    </w:p>
    <w:p w14:paraId="410899CD" w14:textId="77777777" w:rsidR="00071D1C" w:rsidRPr="00FE4A6D" w:rsidRDefault="00071D1C" w:rsidP="00EF3662">
      <w:pPr>
        <w:ind w:firstLine="709"/>
        <w:jc w:val="center"/>
        <w:rPr>
          <w:rFonts w:ascii="Arial LatArm" w:hAnsi="Arial LatArm" w:cs="Times Armenian"/>
          <w:b/>
          <w:sz w:val="20"/>
          <w:lang w:val="hy-AM"/>
        </w:rPr>
      </w:pPr>
    </w:p>
    <w:p w14:paraId="02011A5A" w14:textId="77777777" w:rsidR="009E7146" w:rsidRPr="00FE4A6D" w:rsidRDefault="009E7146" w:rsidP="009E7146">
      <w:pPr>
        <w:ind w:firstLine="709"/>
        <w:jc w:val="both"/>
        <w:rPr>
          <w:rFonts w:ascii="Arial LatArm" w:hAnsi="Arial LatArm" w:cs="Times Armenian"/>
          <w:b/>
          <w:sz w:val="20"/>
          <w:lang w:val="hy-AM"/>
        </w:rPr>
      </w:pPr>
      <w:r w:rsidRPr="00FE4A6D">
        <w:rPr>
          <w:rFonts w:ascii="Arial LatArm" w:hAnsi="Arial LatArm"/>
          <w:b/>
          <w:sz w:val="20"/>
          <w:lang w:val="hy-AM"/>
        </w:rPr>
        <w:t xml:space="preserve">1.1. </w:t>
      </w:r>
      <w:r w:rsidRPr="00FE4A6D">
        <w:rPr>
          <w:rFonts w:ascii="Sylfaen" w:hAnsi="Sylfaen" w:cs="Sylfaen"/>
          <w:b/>
          <w:sz w:val="20"/>
          <w:lang w:val="hy-AM"/>
        </w:rPr>
        <w:t>Վաճառողը</w:t>
      </w:r>
      <w:r w:rsidRPr="00FE4A6D">
        <w:rPr>
          <w:rFonts w:ascii="Arial LatArm" w:hAnsi="Arial LatArm" w:cs="Times Armenian"/>
          <w:b/>
          <w:sz w:val="20"/>
          <w:lang w:val="hy-AM"/>
        </w:rPr>
        <w:t xml:space="preserve"> </w:t>
      </w:r>
      <w:r w:rsidRPr="00FE4A6D">
        <w:rPr>
          <w:rFonts w:ascii="Sylfaen" w:hAnsi="Sylfaen" w:cs="Sylfaen"/>
          <w:b/>
          <w:sz w:val="20"/>
          <w:lang w:val="hy-AM"/>
        </w:rPr>
        <w:t>պարտավորվում</w:t>
      </w:r>
      <w:r w:rsidRPr="00FE4A6D">
        <w:rPr>
          <w:rFonts w:ascii="Arial LatArm" w:hAnsi="Arial LatArm" w:cs="Times Armenian"/>
          <w:b/>
          <w:sz w:val="20"/>
          <w:lang w:val="hy-AM"/>
        </w:rPr>
        <w:t xml:space="preserve"> </w:t>
      </w:r>
      <w:r w:rsidRPr="00FE4A6D">
        <w:rPr>
          <w:rFonts w:ascii="Sylfaen" w:hAnsi="Sylfaen" w:cs="Sylfaen"/>
          <w:b/>
          <w:sz w:val="20"/>
          <w:lang w:val="hy-AM"/>
        </w:rPr>
        <w:t>է</w:t>
      </w:r>
      <w:r w:rsidRPr="00FE4A6D">
        <w:rPr>
          <w:rFonts w:ascii="Arial LatArm" w:hAnsi="Arial LatArm" w:cs="Times Armenian"/>
          <w:b/>
          <w:sz w:val="20"/>
          <w:lang w:val="hy-AM"/>
        </w:rPr>
        <w:t xml:space="preserve"> </w:t>
      </w:r>
      <w:r w:rsidRPr="00FE4A6D">
        <w:rPr>
          <w:rFonts w:ascii="Sylfaen" w:hAnsi="Sylfaen" w:cs="Sylfaen"/>
          <w:b/>
          <w:sz w:val="20"/>
          <w:lang w:val="hy-AM"/>
        </w:rPr>
        <w:t>սույն</w:t>
      </w:r>
      <w:r w:rsidRPr="00FE4A6D">
        <w:rPr>
          <w:rFonts w:ascii="Arial LatArm" w:hAnsi="Arial LatArm" w:cs="Times Armenian"/>
          <w:b/>
          <w:sz w:val="20"/>
          <w:lang w:val="hy-AM"/>
        </w:rPr>
        <w:t xml:space="preserve"> </w:t>
      </w:r>
      <w:r w:rsidRPr="00FE4A6D">
        <w:rPr>
          <w:rFonts w:ascii="Sylfaen" w:hAnsi="Sylfaen" w:cs="Sylfaen"/>
          <w:b/>
          <w:sz w:val="20"/>
          <w:lang w:val="hy-AM"/>
        </w:rPr>
        <w:t>պայմանագրով</w:t>
      </w:r>
      <w:r w:rsidRPr="00FE4A6D">
        <w:rPr>
          <w:rFonts w:ascii="Arial LatArm" w:hAnsi="Arial LatArm" w:cs="Arial LatArm"/>
          <w:b/>
          <w:sz w:val="20"/>
          <w:lang w:val="hy-AM"/>
        </w:rPr>
        <w:t xml:space="preserve"> (</w:t>
      </w:r>
      <w:r w:rsidRPr="00FE4A6D">
        <w:rPr>
          <w:rFonts w:ascii="Sylfaen" w:hAnsi="Sylfaen" w:cs="Sylfaen"/>
          <w:b/>
          <w:sz w:val="20"/>
          <w:lang w:val="hy-AM"/>
        </w:rPr>
        <w:t>այսուհետ</w:t>
      </w:r>
      <w:r w:rsidRPr="00FE4A6D">
        <w:rPr>
          <w:rFonts w:ascii="Arial LatArm" w:hAnsi="Arial LatArm" w:cs="Times Armenian"/>
          <w:b/>
          <w:sz w:val="20"/>
          <w:lang w:val="hy-AM"/>
        </w:rPr>
        <w:t xml:space="preserve">` </w:t>
      </w:r>
      <w:r w:rsidRPr="00FE4A6D">
        <w:rPr>
          <w:rFonts w:ascii="Sylfaen" w:hAnsi="Sylfaen" w:cs="Sylfaen"/>
          <w:b/>
          <w:sz w:val="20"/>
          <w:lang w:val="hy-AM"/>
        </w:rPr>
        <w:t>պայմանագիր</w:t>
      </w:r>
      <w:r w:rsidRPr="00FE4A6D">
        <w:rPr>
          <w:rFonts w:ascii="Arial LatArm" w:hAnsi="Arial LatArm" w:cs="Arial LatArm"/>
          <w:b/>
          <w:sz w:val="20"/>
          <w:lang w:val="hy-AM"/>
        </w:rPr>
        <w:t xml:space="preserve">) </w:t>
      </w:r>
      <w:r w:rsidRPr="00FE4A6D">
        <w:rPr>
          <w:rFonts w:ascii="Sylfaen" w:hAnsi="Sylfaen" w:cs="Sylfaen"/>
          <w:b/>
          <w:sz w:val="20"/>
          <w:lang w:val="hy-AM"/>
        </w:rPr>
        <w:t>սահմանված</w:t>
      </w:r>
      <w:r w:rsidRPr="00FE4A6D">
        <w:rPr>
          <w:rFonts w:ascii="Arial LatArm" w:hAnsi="Arial LatArm" w:cs="Times Armenian"/>
          <w:b/>
          <w:sz w:val="20"/>
          <w:lang w:val="hy-AM"/>
        </w:rPr>
        <w:t xml:space="preserve"> </w:t>
      </w:r>
      <w:r w:rsidRPr="00FE4A6D">
        <w:rPr>
          <w:rFonts w:ascii="Sylfaen" w:hAnsi="Sylfaen" w:cs="Sylfaen"/>
          <w:b/>
          <w:sz w:val="20"/>
          <w:lang w:val="hy-AM"/>
        </w:rPr>
        <w:t>կարգով</w:t>
      </w:r>
      <w:r w:rsidRPr="00FE4A6D">
        <w:rPr>
          <w:rFonts w:ascii="Arial LatArm" w:hAnsi="Arial LatArm" w:cs="Times Armenian"/>
          <w:b/>
          <w:sz w:val="20"/>
          <w:lang w:val="hy-AM"/>
        </w:rPr>
        <w:t xml:space="preserve">, </w:t>
      </w:r>
      <w:r w:rsidRPr="00FE4A6D">
        <w:rPr>
          <w:rFonts w:ascii="Sylfaen" w:hAnsi="Sylfaen" w:cs="Sylfaen"/>
          <w:b/>
          <w:sz w:val="20"/>
          <w:lang w:val="hy-AM"/>
        </w:rPr>
        <w:t>ծավալներով</w:t>
      </w:r>
      <w:r w:rsidRPr="00FE4A6D">
        <w:rPr>
          <w:rFonts w:ascii="Arial LatArm" w:hAnsi="Arial LatArm" w:cs="Arial LatArm"/>
          <w:b/>
          <w:sz w:val="20"/>
          <w:lang w:val="hy-AM"/>
        </w:rPr>
        <w:t>,</w:t>
      </w:r>
      <w:r w:rsidRPr="00FE4A6D">
        <w:rPr>
          <w:rFonts w:ascii="Arial LatArm" w:hAnsi="Arial LatArm" w:cs="Times Armenian"/>
          <w:b/>
          <w:sz w:val="20"/>
          <w:lang w:val="hy-AM"/>
        </w:rPr>
        <w:t xml:space="preserve"> </w:t>
      </w:r>
      <w:r w:rsidRPr="00FE4A6D">
        <w:rPr>
          <w:rFonts w:ascii="Sylfaen" w:hAnsi="Sylfaen" w:cs="Sylfaen"/>
          <w:b/>
          <w:sz w:val="20"/>
          <w:lang w:val="hy-AM"/>
        </w:rPr>
        <w:t>ժամկետներում</w:t>
      </w:r>
      <w:r w:rsidRPr="00FE4A6D">
        <w:rPr>
          <w:rFonts w:ascii="Arial LatArm" w:hAnsi="Arial LatArm" w:cs="Arial LatArm"/>
          <w:b/>
          <w:sz w:val="20"/>
          <w:lang w:val="hy-AM"/>
        </w:rPr>
        <w:t xml:space="preserve"> </w:t>
      </w:r>
      <w:r w:rsidRPr="00FE4A6D">
        <w:rPr>
          <w:rFonts w:ascii="Sylfaen" w:hAnsi="Sylfaen" w:cs="Sylfaen"/>
          <w:b/>
          <w:sz w:val="20"/>
          <w:lang w:val="hy-AM"/>
        </w:rPr>
        <w:t>և</w:t>
      </w:r>
      <w:r w:rsidRPr="00FE4A6D">
        <w:rPr>
          <w:rFonts w:ascii="Arial LatArm" w:hAnsi="Arial LatArm" w:cs="Arial LatArm"/>
          <w:b/>
          <w:sz w:val="20"/>
          <w:lang w:val="hy-AM"/>
        </w:rPr>
        <w:t xml:space="preserve"> </w:t>
      </w:r>
      <w:r w:rsidRPr="00FE4A6D">
        <w:rPr>
          <w:rFonts w:ascii="Sylfaen" w:hAnsi="Sylfaen" w:cs="Sylfaen"/>
          <w:b/>
          <w:sz w:val="20"/>
          <w:lang w:val="hy-AM"/>
        </w:rPr>
        <w:t>հասցեով</w:t>
      </w:r>
      <w:r w:rsidRPr="00FE4A6D">
        <w:rPr>
          <w:rFonts w:ascii="Arial LatArm" w:hAnsi="Arial LatArm" w:cs="Arial LatArm"/>
          <w:b/>
          <w:sz w:val="20"/>
          <w:lang w:val="hy-AM"/>
        </w:rPr>
        <w:t xml:space="preserve"> </w:t>
      </w:r>
      <w:r w:rsidRPr="00FE4A6D">
        <w:rPr>
          <w:rFonts w:ascii="Sylfaen" w:hAnsi="Sylfaen" w:cs="Sylfaen"/>
          <w:b/>
          <w:sz w:val="20"/>
          <w:lang w:val="hy-AM"/>
        </w:rPr>
        <w:t>Գնորդին</w:t>
      </w:r>
      <w:r w:rsidRPr="00FE4A6D">
        <w:rPr>
          <w:rFonts w:ascii="Arial LatArm" w:hAnsi="Arial LatArm" w:cs="Times Armenian"/>
          <w:b/>
          <w:sz w:val="20"/>
          <w:lang w:val="hy-AM"/>
        </w:rPr>
        <w:t xml:space="preserve"> </w:t>
      </w:r>
      <w:r w:rsidRPr="00FE4A6D">
        <w:rPr>
          <w:rFonts w:ascii="Sylfaen" w:hAnsi="Sylfaen" w:cs="Sylfaen"/>
          <w:b/>
          <w:sz w:val="20"/>
          <w:lang w:val="hy-AM"/>
        </w:rPr>
        <w:t>մատակարարել</w:t>
      </w:r>
      <w:r w:rsidRPr="00FE4A6D">
        <w:rPr>
          <w:rFonts w:ascii="Arial LatArm" w:hAnsi="Arial LatArm" w:cs="Times Armenian"/>
          <w:b/>
          <w:sz w:val="20"/>
          <w:lang w:val="hy-AM"/>
        </w:rPr>
        <w:t xml:space="preserve"> </w:t>
      </w:r>
      <w:r w:rsidRPr="00FE4A6D">
        <w:rPr>
          <w:rFonts w:ascii="Sylfaen" w:hAnsi="Sylfaen" w:cs="Sylfaen"/>
          <w:b/>
          <w:sz w:val="20"/>
          <w:lang w:val="hy-AM"/>
        </w:rPr>
        <w:t>պայմանագրի</w:t>
      </w:r>
      <w:r w:rsidRPr="00FE4A6D">
        <w:rPr>
          <w:rFonts w:ascii="Arial LatArm" w:hAnsi="Arial LatArm" w:cs="Times Armenian"/>
          <w:b/>
          <w:sz w:val="20"/>
          <w:lang w:val="hy-AM"/>
        </w:rPr>
        <w:t xml:space="preserve"> N 1 </w:t>
      </w:r>
      <w:r w:rsidRPr="00FE4A6D">
        <w:rPr>
          <w:rFonts w:ascii="Sylfaen" w:hAnsi="Sylfaen" w:cs="Sylfaen"/>
          <w:b/>
          <w:sz w:val="20"/>
          <w:lang w:val="hy-AM"/>
        </w:rPr>
        <w:t>հավելվածով</w:t>
      </w:r>
      <w:r w:rsidRPr="00FE4A6D">
        <w:rPr>
          <w:rFonts w:ascii="Arial LatArm" w:hAnsi="Arial LatArm" w:cs="Arial LatArm"/>
          <w:b/>
          <w:sz w:val="20"/>
          <w:lang w:val="hy-AM"/>
        </w:rPr>
        <w:t>`</w:t>
      </w:r>
      <w:r w:rsidRPr="00FE4A6D">
        <w:rPr>
          <w:rFonts w:ascii="Arial LatArm" w:hAnsi="Arial LatArm" w:cs="Times Armenian"/>
          <w:b/>
          <w:sz w:val="20"/>
          <w:lang w:val="hy-AM"/>
        </w:rPr>
        <w:t xml:space="preserve"> </w:t>
      </w:r>
      <w:r w:rsidRPr="00FE4A6D">
        <w:rPr>
          <w:rFonts w:ascii="Sylfaen" w:hAnsi="Sylfaen" w:cs="Sylfaen"/>
          <w:b/>
          <w:sz w:val="20"/>
          <w:lang w:val="hy-AM"/>
        </w:rPr>
        <w:t>Տեխնիկական</w:t>
      </w:r>
      <w:r w:rsidRPr="00FE4A6D">
        <w:rPr>
          <w:rFonts w:ascii="Arial LatArm" w:hAnsi="Arial LatArm" w:cs="Times Armenian"/>
          <w:b/>
          <w:sz w:val="20"/>
          <w:lang w:val="hy-AM"/>
        </w:rPr>
        <w:t xml:space="preserve"> </w:t>
      </w:r>
      <w:r w:rsidRPr="00FE4A6D">
        <w:rPr>
          <w:rFonts w:ascii="Sylfaen" w:hAnsi="Sylfaen" w:cs="Sylfaen"/>
          <w:b/>
          <w:sz w:val="20"/>
          <w:lang w:val="hy-AM"/>
        </w:rPr>
        <w:t>բնութագիր</w:t>
      </w:r>
      <w:r w:rsidRPr="00FE4A6D">
        <w:rPr>
          <w:rFonts w:ascii="Arial LatArm" w:hAnsi="Arial LatArm" w:cs="Arial LatArm"/>
          <w:b/>
          <w:sz w:val="20"/>
          <w:lang w:val="hy-AM"/>
        </w:rPr>
        <w:t>-</w:t>
      </w:r>
      <w:r w:rsidRPr="00FE4A6D">
        <w:rPr>
          <w:rFonts w:ascii="Sylfaen" w:hAnsi="Sylfaen" w:cs="Sylfaen"/>
          <w:b/>
          <w:sz w:val="20"/>
          <w:lang w:val="hy-AM"/>
        </w:rPr>
        <w:t>գնման</w:t>
      </w:r>
      <w:r w:rsidRPr="00FE4A6D">
        <w:rPr>
          <w:rFonts w:ascii="Arial LatArm" w:hAnsi="Arial LatArm" w:cs="Arial LatArm"/>
          <w:b/>
          <w:sz w:val="20"/>
          <w:lang w:val="hy-AM"/>
        </w:rPr>
        <w:t>-</w:t>
      </w:r>
      <w:r w:rsidRPr="00FE4A6D">
        <w:rPr>
          <w:rFonts w:ascii="Sylfaen" w:hAnsi="Sylfaen" w:cs="Sylfaen"/>
          <w:b/>
          <w:sz w:val="20"/>
          <w:lang w:val="hy-AM"/>
        </w:rPr>
        <w:t>ժամանակացուցով</w:t>
      </w:r>
      <w:r w:rsidRPr="00FE4A6D">
        <w:rPr>
          <w:rFonts w:ascii="Arial LatArm" w:hAnsi="Arial LatArm" w:cs="Arial LatArm"/>
          <w:b/>
          <w:sz w:val="20"/>
          <w:lang w:val="hy-AM"/>
        </w:rPr>
        <w:t xml:space="preserve"> </w:t>
      </w:r>
      <w:r w:rsidRPr="00FE4A6D">
        <w:rPr>
          <w:rFonts w:ascii="Sylfaen" w:hAnsi="Sylfaen" w:cs="Sylfaen"/>
          <w:b/>
          <w:sz w:val="20"/>
          <w:lang w:val="hy-AM"/>
        </w:rPr>
        <w:t>նախատեսված</w:t>
      </w:r>
      <w:r w:rsidRPr="00FE4A6D">
        <w:rPr>
          <w:rFonts w:ascii="Arial LatArm" w:hAnsi="Arial LatArm" w:cs="Times Armenian"/>
          <w:b/>
          <w:sz w:val="20"/>
          <w:lang w:val="hy-AM"/>
        </w:rPr>
        <w:t xml:space="preserve"> </w:t>
      </w:r>
      <w:r w:rsidRPr="00FE4A6D">
        <w:rPr>
          <w:rFonts w:ascii="Sylfaen" w:hAnsi="Sylfaen" w:cs="Sylfaen"/>
          <w:b/>
          <w:sz w:val="20"/>
          <w:lang w:val="hy-AM"/>
        </w:rPr>
        <w:t>ապրանքը</w:t>
      </w:r>
      <w:r w:rsidRPr="00FE4A6D">
        <w:rPr>
          <w:rFonts w:ascii="Arial LatArm" w:hAnsi="Arial LatArm" w:cs="Arial LatArm"/>
          <w:b/>
          <w:sz w:val="20"/>
          <w:lang w:val="hy-AM"/>
        </w:rPr>
        <w:t xml:space="preserve"> (</w:t>
      </w:r>
      <w:r w:rsidRPr="00FE4A6D">
        <w:rPr>
          <w:rFonts w:ascii="Sylfaen" w:hAnsi="Sylfaen" w:cs="Sylfaen"/>
          <w:b/>
          <w:sz w:val="20"/>
          <w:lang w:val="hy-AM"/>
        </w:rPr>
        <w:t>այսուհետ</w:t>
      </w:r>
      <w:r w:rsidRPr="00FE4A6D">
        <w:rPr>
          <w:rFonts w:ascii="Arial LatArm" w:hAnsi="Arial LatArm" w:cs="Arial LatArm"/>
          <w:b/>
          <w:sz w:val="20"/>
          <w:lang w:val="hy-AM"/>
        </w:rPr>
        <w:t xml:space="preserve">` </w:t>
      </w:r>
      <w:r w:rsidRPr="00FE4A6D">
        <w:rPr>
          <w:rFonts w:ascii="Sylfaen" w:hAnsi="Sylfaen" w:cs="Sylfaen"/>
          <w:b/>
          <w:sz w:val="20"/>
          <w:lang w:val="hy-AM"/>
        </w:rPr>
        <w:t>ապրանք</w:t>
      </w:r>
      <w:r w:rsidRPr="00FE4A6D">
        <w:rPr>
          <w:rFonts w:ascii="Arial LatArm" w:hAnsi="Arial LatArm" w:cs="Arial LatArm"/>
          <w:b/>
          <w:sz w:val="20"/>
          <w:lang w:val="hy-AM"/>
        </w:rPr>
        <w:t xml:space="preserve">), </w:t>
      </w:r>
      <w:r w:rsidRPr="00FE4A6D">
        <w:rPr>
          <w:rFonts w:ascii="Sylfaen" w:hAnsi="Sylfaen" w:cs="Sylfaen"/>
          <w:b/>
          <w:sz w:val="20"/>
          <w:lang w:val="hy-AM"/>
        </w:rPr>
        <w:t>իսկ</w:t>
      </w:r>
      <w:r w:rsidRPr="00FE4A6D">
        <w:rPr>
          <w:rFonts w:ascii="Arial LatArm" w:hAnsi="Arial LatArm" w:cs="Times Armenian"/>
          <w:b/>
          <w:sz w:val="20"/>
          <w:lang w:val="hy-AM"/>
        </w:rPr>
        <w:t xml:space="preserve"> </w:t>
      </w:r>
      <w:r w:rsidRPr="00FE4A6D">
        <w:rPr>
          <w:rFonts w:ascii="Sylfaen" w:hAnsi="Sylfaen" w:cs="Sylfaen"/>
          <w:b/>
          <w:sz w:val="20"/>
          <w:lang w:val="hy-AM"/>
        </w:rPr>
        <w:t>Գնորդը</w:t>
      </w:r>
      <w:r w:rsidRPr="00FE4A6D">
        <w:rPr>
          <w:rFonts w:ascii="Arial LatArm" w:hAnsi="Arial LatArm" w:cs="Times Armenian"/>
          <w:b/>
          <w:sz w:val="20"/>
          <w:lang w:val="hy-AM"/>
        </w:rPr>
        <w:t xml:space="preserve"> </w:t>
      </w:r>
      <w:r w:rsidRPr="00FE4A6D">
        <w:rPr>
          <w:rFonts w:ascii="Sylfaen" w:hAnsi="Sylfaen" w:cs="Sylfaen"/>
          <w:b/>
          <w:sz w:val="20"/>
          <w:lang w:val="hy-AM"/>
        </w:rPr>
        <w:t>պարտավորվում</w:t>
      </w:r>
      <w:r w:rsidRPr="00FE4A6D">
        <w:rPr>
          <w:rFonts w:ascii="Arial LatArm" w:hAnsi="Arial LatArm" w:cs="Times Armenian"/>
          <w:b/>
          <w:sz w:val="20"/>
          <w:lang w:val="hy-AM"/>
        </w:rPr>
        <w:t xml:space="preserve"> </w:t>
      </w:r>
      <w:r w:rsidRPr="00FE4A6D">
        <w:rPr>
          <w:rFonts w:ascii="Sylfaen" w:hAnsi="Sylfaen" w:cs="Sylfaen"/>
          <w:b/>
          <w:sz w:val="20"/>
          <w:lang w:val="hy-AM"/>
        </w:rPr>
        <w:t>է</w:t>
      </w:r>
      <w:r w:rsidRPr="00FE4A6D">
        <w:rPr>
          <w:rFonts w:ascii="Arial LatArm" w:hAnsi="Arial LatArm" w:cs="Times Armenian"/>
          <w:b/>
          <w:sz w:val="20"/>
          <w:lang w:val="hy-AM"/>
        </w:rPr>
        <w:t xml:space="preserve"> </w:t>
      </w:r>
      <w:r w:rsidRPr="00FE4A6D">
        <w:rPr>
          <w:rFonts w:ascii="Sylfaen" w:hAnsi="Sylfaen" w:cs="Sylfaen"/>
          <w:b/>
          <w:sz w:val="20"/>
          <w:lang w:val="hy-AM"/>
        </w:rPr>
        <w:t>ընդունել</w:t>
      </w:r>
      <w:r w:rsidRPr="00FE4A6D">
        <w:rPr>
          <w:rFonts w:ascii="Arial LatArm" w:hAnsi="Arial LatArm" w:cs="Times Armenian"/>
          <w:b/>
          <w:sz w:val="20"/>
          <w:lang w:val="hy-AM"/>
        </w:rPr>
        <w:t xml:space="preserve"> </w:t>
      </w:r>
      <w:r w:rsidRPr="00FE4A6D">
        <w:rPr>
          <w:rFonts w:ascii="Sylfaen" w:hAnsi="Sylfaen" w:cs="Sylfaen"/>
          <w:b/>
          <w:sz w:val="20"/>
          <w:lang w:val="hy-AM"/>
        </w:rPr>
        <w:t>ապրանքը</w:t>
      </w:r>
      <w:r w:rsidRPr="00FE4A6D">
        <w:rPr>
          <w:rFonts w:ascii="Arial LatArm" w:hAnsi="Arial LatArm" w:cs="Times Armenian"/>
          <w:b/>
          <w:sz w:val="20"/>
          <w:lang w:val="hy-AM"/>
        </w:rPr>
        <w:t xml:space="preserve"> </w:t>
      </w:r>
      <w:r w:rsidRPr="00FE4A6D">
        <w:rPr>
          <w:rFonts w:ascii="Sylfaen" w:hAnsi="Sylfaen" w:cs="Sylfaen"/>
          <w:b/>
          <w:sz w:val="20"/>
          <w:lang w:val="hy-AM"/>
        </w:rPr>
        <w:t>և</w:t>
      </w:r>
      <w:r w:rsidRPr="00FE4A6D">
        <w:rPr>
          <w:rFonts w:ascii="Arial LatArm" w:hAnsi="Arial LatArm" w:cs="Times Armenian"/>
          <w:b/>
          <w:sz w:val="20"/>
          <w:lang w:val="hy-AM"/>
        </w:rPr>
        <w:t xml:space="preserve"> </w:t>
      </w:r>
      <w:r w:rsidRPr="00FE4A6D">
        <w:rPr>
          <w:rFonts w:ascii="Sylfaen" w:hAnsi="Sylfaen" w:cs="Sylfaen"/>
          <w:b/>
          <w:sz w:val="20"/>
          <w:lang w:val="hy-AM"/>
        </w:rPr>
        <w:t>համապատասխան</w:t>
      </w:r>
      <w:r w:rsidRPr="00FE4A6D">
        <w:rPr>
          <w:rFonts w:ascii="Arial LatArm" w:hAnsi="Arial LatArm" w:cs="Arial LatArm"/>
          <w:b/>
          <w:sz w:val="20"/>
          <w:lang w:val="hy-AM"/>
        </w:rPr>
        <w:t xml:space="preserve"> </w:t>
      </w:r>
      <w:r w:rsidRPr="00FE4A6D">
        <w:rPr>
          <w:rFonts w:ascii="Sylfaen" w:hAnsi="Sylfaen" w:cs="Sylfaen"/>
          <w:b/>
          <w:sz w:val="20"/>
          <w:lang w:val="hy-AM"/>
        </w:rPr>
        <w:t>ֆինանսական</w:t>
      </w:r>
      <w:r w:rsidRPr="00FE4A6D">
        <w:rPr>
          <w:rFonts w:ascii="Arial LatArm" w:hAnsi="Arial LatArm" w:cs="Arial LatArm"/>
          <w:b/>
          <w:sz w:val="20"/>
          <w:lang w:val="hy-AM"/>
        </w:rPr>
        <w:t xml:space="preserve"> </w:t>
      </w:r>
      <w:r w:rsidRPr="00FE4A6D">
        <w:rPr>
          <w:rFonts w:ascii="Sylfaen" w:hAnsi="Sylfaen" w:cs="Sylfaen"/>
          <w:b/>
          <w:sz w:val="20"/>
          <w:lang w:val="hy-AM"/>
        </w:rPr>
        <w:t>միջոցներ</w:t>
      </w:r>
      <w:r w:rsidRPr="00FE4A6D">
        <w:rPr>
          <w:rFonts w:ascii="Arial LatArm" w:hAnsi="Arial LatArm" w:cs="Arial LatArm"/>
          <w:b/>
          <w:sz w:val="20"/>
          <w:lang w:val="hy-AM"/>
        </w:rPr>
        <w:t xml:space="preserve"> </w:t>
      </w:r>
      <w:r w:rsidRPr="00FE4A6D">
        <w:rPr>
          <w:rFonts w:ascii="Sylfaen" w:hAnsi="Sylfaen" w:cs="Sylfaen"/>
          <w:b/>
          <w:sz w:val="20"/>
          <w:lang w:val="hy-AM"/>
        </w:rPr>
        <w:t>հաստատվելու</w:t>
      </w:r>
      <w:r w:rsidRPr="00FE4A6D">
        <w:rPr>
          <w:rFonts w:ascii="Arial LatArm" w:hAnsi="Arial LatArm" w:cs="Arial LatArm"/>
          <w:b/>
          <w:sz w:val="20"/>
          <w:lang w:val="hy-AM"/>
        </w:rPr>
        <w:t xml:space="preserve"> </w:t>
      </w:r>
      <w:r w:rsidRPr="00FE4A6D">
        <w:rPr>
          <w:rFonts w:ascii="Sylfaen" w:hAnsi="Sylfaen" w:cs="Sylfaen"/>
          <w:b/>
          <w:sz w:val="20"/>
          <w:lang w:val="hy-AM"/>
        </w:rPr>
        <w:t>դեպքում</w:t>
      </w:r>
      <w:r w:rsidRPr="00FE4A6D">
        <w:rPr>
          <w:rFonts w:ascii="Arial LatArm" w:hAnsi="Arial LatArm" w:cs="Arial LatArm"/>
          <w:b/>
          <w:sz w:val="20"/>
          <w:lang w:val="hy-AM"/>
        </w:rPr>
        <w:t xml:space="preserve"> </w:t>
      </w:r>
      <w:r w:rsidRPr="00FE4A6D">
        <w:rPr>
          <w:rFonts w:ascii="Sylfaen" w:hAnsi="Sylfaen" w:cs="Sylfaen"/>
          <w:b/>
          <w:sz w:val="20"/>
          <w:lang w:val="hy-AM"/>
        </w:rPr>
        <w:t>վճարել</w:t>
      </w:r>
      <w:r w:rsidRPr="00FE4A6D">
        <w:rPr>
          <w:rFonts w:ascii="Arial LatArm" w:hAnsi="Arial LatArm" w:cs="Times Armenian"/>
          <w:b/>
          <w:sz w:val="20"/>
          <w:lang w:val="hy-AM"/>
        </w:rPr>
        <w:t xml:space="preserve"> </w:t>
      </w:r>
      <w:r w:rsidRPr="00FE4A6D">
        <w:rPr>
          <w:rFonts w:ascii="Sylfaen" w:hAnsi="Sylfaen" w:cs="Sylfaen"/>
          <w:b/>
          <w:sz w:val="20"/>
          <w:lang w:val="hy-AM"/>
        </w:rPr>
        <w:t>դրա</w:t>
      </w:r>
      <w:r w:rsidRPr="00FE4A6D">
        <w:rPr>
          <w:rFonts w:ascii="Arial LatArm" w:hAnsi="Arial LatArm" w:cs="Times Armenian"/>
          <w:b/>
          <w:sz w:val="20"/>
          <w:lang w:val="hy-AM"/>
        </w:rPr>
        <w:t xml:space="preserve"> </w:t>
      </w:r>
      <w:r w:rsidRPr="00FE4A6D">
        <w:rPr>
          <w:rFonts w:ascii="Sylfaen" w:hAnsi="Sylfaen" w:cs="Sylfaen"/>
          <w:b/>
          <w:sz w:val="20"/>
          <w:lang w:val="hy-AM"/>
        </w:rPr>
        <w:t>համար</w:t>
      </w:r>
      <w:r w:rsidRPr="00FE4A6D">
        <w:rPr>
          <w:rFonts w:ascii="Tahoma" w:hAnsi="Tahoma" w:cs="Tahoma"/>
          <w:b/>
          <w:sz w:val="20"/>
          <w:lang w:val="hy-AM"/>
        </w:rPr>
        <w:t>։</w:t>
      </w:r>
      <w:r w:rsidRPr="00FE4A6D">
        <w:rPr>
          <w:rFonts w:ascii="Arial LatArm" w:hAnsi="Arial LatArm" w:cs="Arial LatArm"/>
          <w:b/>
          <w:sz w:val="20"/>
          <w:lang w:val="hy-AM"/>
        </w:rPr>
        <w:t xml:space="preserve"> </w:t>
      </w:r>
    </w:p>
    <w:p w14:paraId="7F5CB01B" w14:textId="77777777" w:rsidR="00071D1C" w:rsidRPr="00FE4A6D" w:rsidRDefault="00071D1C" w:rsidP="00EF3662">
      <w:pPr>
        <w:ind w:firstLine="709"/>
        <w:jc w:val="both"/>
        <w:rPr>
          <w:rFonts w:ascii="Arial LatArm" w:hAnsi="Arial LatArm"/>
          <w:b/>
          <w:sz w:val="20"/>
          <w:lang w:val="hy-AM"/>
        </w:rPr>
      </w:pPr>
      <w:r w:rsidRPr="00FE4A6D">
        <w:rPr>
          <w:rFonts w:ascii="Arial LatArm" w:hAnsi="Arial LatArm"/>
          <w:sz w:val="20"/>
          <w:lang w:val="hy-AM"/>
        </w:rPr>
        <w:tab/>
      </w:r>
      <w:r w:rsidRPr="00FE4A6D">
        <w:rPr>
          <w:rFonts w:ascii="Arial LatArm" w:hAnsi="Arial LatArm"/>
          <w:b/>
          <w:sz w:val="20"/>
          <w:lang w:val="hy-AM"/>
        </w:rPr>
        <w:t xml:space="preserve">2. </w:t>
      </w:r>
      <w:r w:rsidRPr="00FE4A6D">
        <w:rPr>
          <w:rFonts w:ascii="Sylfaen" w:hAnsi="Sylfaen" w:cs="Sylfaen"/>
          <w:b/>
          <w:sz w:val="20"/>
          <w:lang w:val="hy-AM"/>
        </w:rPr>
        <w:t>ԿՈՂՄԵՐԻ</w:t>
      </w:r>
      <w:r w:rsidRPr="00FE4A6D">
        <w:rPr>
          <w:rFonts w:ascii="Arial LatArm" w:hAnsi="Arial LatArm" w:cs="Arial LatArm"/>
          <w:b/>
          <w:sz w:val="20"/>
          <w:lang w:val="hy-AM"/>
        </w:rPr>
        <w:t xml:space="preserve"> </w:t>
      </w:r>
      <w:r w:rsidRPr="00FE4A6D">
        <w:rPr>
          <w:rFonts w:ascii="Sylfaen" w:hAnsi="Sylfaen" w:cs="Sylfaen"/>
          <w:b/>
          <w:sz w:val="20"/>
          <w:lang w:val="hy-AM"/>
        </w:rPr>
        <w:t>ԻՐԱՎՈՒՆՔՆԵՐԸ</w:t>
      </w:r>
      <w:r w:rsidRPr="00FE4A6D">
        <w:rPr>
          <w:rFonts w:ascii="Arial LatArm" w:hAnsi="Arial LatArm" w:cs="Arial LatArm"/>
          <w:b/>
          <w:sz w:val="20"/>
          <w:lang w:val="hy-AM"/>
        </w:rPr>
        <w:t xml:space="preserve"> </w:t>
      </w:r>
      <w:r w:rsidRPr="00FE4A6D">
        <w:rPr>
          <w:rFonts w:ascii="Sylfaen" w:hAnsi="Sylfaen" w:cs="Sylfaen"/>
          <w:b/>
          <w:sz w:val="20"/>
          <w:lang w:val="hy-AM"/>
        </w:rPr>
        <w:t>ԵՎ</w:t>
      </w:r>
      <w:r w:rsidRPr="00FE4A6D">
        <w:rPr>
          <w:rFonts w:ascii="Arial LatArm" w:hAnsi="Arial LatArm" w:cs="Arial LatArm"/>
          <w:b/>
          <w:sz w:val="20"/>
          <w:lang w:val="hy-AM"/>
        </w:rPr>
        <w:t xml:space="preserve"> </w:t>
      </w:r>
      <w:r w:rsidRPr="00FE4A6D">
        <w:rPr>
          <w:rFonts w:ascii="Sylfaen" w:hAnsi="Sylfaen" w:cs="Sylfaen"/>
          <w:b/>
          <w:sz w:val="20"/>
          <w:lang w:val="hy-AM"/>
        </w:rPr>
        <w:t>ՊԱՐՏԱԿԱՆՈՒԹՅՈՒՆՆԵՐԸ</w:t>
      </w:r>
    </w:p>
    <w:p w14:paraId="21DCEB9B" w14:textId="77777777" w:rsidR="00071D1C" w:rsidRPr="00FE4A6D" w:rsidRDefault="00071D1C" w:rsidP="00EF3662">
      <w:pPr>
        <w:ind w:firstLine="709"/>
        <w:jc w:val="both"/>
        <w:rPr>
          <w:rFonts w:ascii="Arial LatArm" w:hAnsi="Arial LatArm"/>
          <w:sz w:val="20"/>
          <w:lang w:val="hy-AM"/>
        </w:rPr>
      </w:pPr>
    </w:p>
    <w:p w14:paraId="3347642A" w14:textId="77777777" w:rsidR="00071D1C" w:rsidRPr="00FE4A6D" w:rsidRDefault="00071D1C" w:rsidP="00EF3662">
      <w:pPr>
        <w:ind w:firstLine="709"/>
        <w:jc w:val="both"/>
        <w:rPr>
          <w:rFonts w:ascii="Arial LatArm" w:hAnsi="Arial LatArm"/>
          <w:b/>
          <w:sz w:val="20"/>
          <w:lang w:val="hy-AM"/>
        </w:rPr>
      </w:pPr>
      <w:r w:rsidRPr="00FE4A6D">
        <w:rPr>
          <w:rFonts w:ascii="Arial LatArm" w:hAnsi="Arial LatArm"/>
          <w:b/>
          <w:sz w:val="20"/>
          <w:lang w:val="hy-AM"/>
        </w:rPr>
        <w:t xml:space="preserve">2.1 </w:t>
      </w:r>
      <w:r w:rsidRPr="00FE4A6D">
        <w:rPr>
          <w:rFonts w:ascii="Sylfaen" w:hAnsi="Sylfaen" w:cs="Sylfaen"/>
          <w:b/>
          <w:sz w:val="20"/>
          <w:lang w:val="hy-AM"/>
        </w:rPr>
        <w:t>Գնորդն</w:t>
      </w:r>
      <w:r w:rsidRPr="00FE4A6D">
        <w:rPr>
          <w:rFonts w:ascii="Arial LatArm" w:hAnsi="Arial LatArm" w:cs="Arial LatArm"/>
          <w:b/>
          <w:sz w:val="20"/>
          <w:lang w:val="hy-AM"/>
        </w:rPr>
        <w:t xml:space="preserve"> </w:t>
      </w:r>
      <w:r w:rsidRPr="00FE4A6D">
        <w:rPr>
          <w:rFonts w:ascii="Sylfaen" w:hAnsi="Sylfaen" w:cs="Sylfaen"/>
          <w:b/>
          <w:sz w:val="20"/>
          <w:lang w:val="hy-AM"/>
        </w:rPr>
        <w:t>իրավունք</w:t>
      </w:r>
      <w:r w:rsidRPr="00FE4A6D">
        <w:rPr>
          <w:rFonts w:ascii="Arial LatArm" w:hAnsi="Arial LatArm"/>
          <w:b/>
          <w:sz w:val="20"/>
          <w:lang w:val="hy-AM"/>
        </w:rPr>
        <w:t xml:space="preserve"> </w:t>
      </w:r>
      <w:r w:rsidRPr="00FE4A6D">
        <w:rPr>
          <w:rFonts w:ascii="Sylfaen" w:hAnsi="Sylfaen" w:cs="Sylfaen"/>
          <w:b/>
          <w:sz w:val="20"/>
          <w:lang w:val="hy-AM"/>
        </w:rPr>
        <w:t>ունի</w:t>
      </w:r>
      <w:r w:rsidRPr="00FE4A6D">
        <w:rPr>
          <w:rFonts w:ascii="Arial LatArm" w:hAnsi="Arial LatArm" w:cs="Arial LatArm"/>
          <w:b/>
          <w:sz w:val="20"/>
          <w:lang w:val="hy-AM"/>
        </w:rPr>
        <w:t>`</w:t>
      </w:r>
    </w:p>
    <w:p w14:paraId="54DA6457" w14:textId="77777777" w:rsidR="00071D1C" w:rsidRPr="00FE4A6D" w:rsidRDefault="00071D1C" w:rsidP="00EF3662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FE4A6D">
        <w:rPr>
          <w:rFonts w:ascii="Arial LatArm" w:hAnsi="Arial LatArm"/>
          <w:sz w:val="20"/>
          <w:lang w:val="hy-AM"/>
        </w:rPr>
        <w:t xml:space="preserve">2.1.1 </w:t>
      </w:r>
      <w:r w:rsidRPr="00FE4A6D">
        <w:rPr>
          <w:rFonts w:ascii="Sylfaen" w:hAnsi="Sylfaen" w:cs="Sylfaen"/>
          <w:sz w:val="20"/>
          <w:lang w:val="hy-AM"/>
        </w:rPr>
        <w:t>Ապրանքը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պայմանագրով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սահմանված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ժամկետում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Վաճառողի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կողմից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չմատակարարելու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դեպքում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հրաժարվել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ապրանքից</w:t>
      </w:r>
      <w:r w:rsidRPr="00FE4A6D">
        <w:rPr>
          <w:rFonts w:ascii="Arial LatArm" w:hAnsi="Arial LatArm" w:cs="Arial LatArm"/>
          <w:sz w:val="20"/>
          <w:lang w:val="hy-AM"/>
        </w:rPr>
        <w:t xml:space="preserve">, </w:t>
      </w:r>
      <w:r w:rsidRPr="00FE4A6D">
        <w:rPr>
          <w:rFonts w:ascii="Sylfaen" w:hAnsi="Sylfaen" w:cs="Sylfaen"/>
          <w:sz w:val="20"/>
          <w:lang w:val="hy-AM"/>
        </w:rPr>
        <w:t>եթե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մատակարարման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ժամկետները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խախտվել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են</w:t>
      </w:r>
      <w:r w:rsidR="009E7146" w:rsidRPr="00FE4A6D">
        <w:rPr>
          <w:rFonts w:ascii="Arial LatArm" w:hAnsi="Arial LatArm"/>
          <w:sz w:val="20"/>
          <w:lang w:val="hy-AM"/>
        </w:rPr>
        <w:t xml:space="preserve"> 3 </w:t>
      </w:r>
      <w:r w:rsidRPr="00FE4A6D">
        <w:rPr>
          <w:rFonts w:ascii="Arial LatArm" w:hAnsi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օրից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ավելի</w:t>
      </w:r>
      <w:r w:rsidRPr="00FE4A6D">
        <w:rPr>
          <w:rFonts w:ascii="Arial LatArm" w:hAnsi="Arial LatArm" w:cs="Arial LatArm"/>
          <w:sz w:val="20"/>
          <w:lang w:val="hy-AM"/>
        </w:rPr>
        <w:t>:</w:t>
      </w:r>
    </w:p>
    <w:p w14:paraId="59484993" w14:textId="77777777" w:rsidR="00071D1C" w:rsidRPr="00FE4A6D" w:rsidRDefault="00071D1C" w:rsidP="00EF3662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FE4A6D">
        <w:rPr>
          <w:rFonts w:ascii="Arial LatArm" w:hAnsi="Arial LatArm"/>
          <w:sz w:val="20"/>
          <w:lang w:val="hy-AM"/>
        </w:rPr>
        <w:t xml:space="preserve">2.1.2 </w:t>
      </w:r>
      <w:r w:rsidRPr="00FE4A6D">
        <w:rPr>
          <w:rFonts w:ascii="Sylfaen" w:hAnsi="Sylfaen" w:cs="Sylfaen"/>
          <w:sz w:val="20"/>
          <w:lang w:val="hy-AM"/>
        </w:rPr>
        <w:t>Եթե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հանձնվել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է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անպատշաճ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որակի</w:t>
      </w:r>
      <w:r w:rsidRPr="00FE4A6D">
        <w:rPr>
          <w:rFonts w:ascii="Arial LatArm" w:hAnsi="Arial LatArm" w:cs="Arial LatArm"/>
          <w:sz w:val="20"/>
          <w:lang w:val="hy-AM"/>
        </w:rPr>
        <w:t xml:space="preserve">` </w:t>
      </w:r>
      <w:r w:rsidRPr="00FE4A6D">
        <w:rPr>
          <w:rFonts w:ascii="Sylfaen" w:hAnsi="Sylfaen" w:cs="Sylfaen"/>
          <w:sz w:val="20"/>
          <w:lang w:val="hy-AM"/>
        </w:rPr>
        <w:t>պայմանագրով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նախատեսված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տեխնիկական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բնութագրին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չհամապատասխանող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ապրանք</w:t>
      </w:r>
      <w:r w:rsidRPr="00FE4A6D">
        <w:rPr>
          <w:rFonts w:ascii="Arial LatArm" w:hAnsi="Arial LatArm" w:cs="Arial LatArm"/>
          <w:sz w:val="20"/>
          <w:lang w:val="hy-AM"/>
        </w:rPr>
        <w:t xml:space="preserve">` </w:t>
      </w:r>
    </w:p>
    <w:p w14:paraId="453B82CA" w14:textId="77777777" w:rsidR="00071D1C" w:rsidRPr="00FE4A6D" w:rsidRDefault="00071D1C" w:rsidP="00EF3662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FE4A6D">
        <w:rPr>
          <w:rFonts w:ascii="Sylfaen" w:hAnsi="Sylfaen" w:cs="Sylfaen"/>
          <w:sz w:val="20"/>
          <w:lang w:val="hy-AM"/>
        </w:rPr>
        <w:t>ա</w:t>
      </w:r>
      <w:r w:rsidRPr="00FE4A6D">
        <w:rPr>
          <w:rFonts w:ascii="Arial LatArm" w:hAnsi="Arial LatArm" w:cs="Arial LatArm"/>
          <w:sz w:val="20"/>
          <w:lang w:val="hy-AM"/>
        </w:rPr>
        <w:t xml:space="preserve">) </w:t>
      </w:r>
      <w:r w:rsidRPr="00FE4A6D">
        <w:rPr>
          <w:rFonts w:ascii="Sylfaen" w:hAnsi="Sylfaen" w:cs="Sylfaen"/>
          <w:sz w:val="20"/>
          <w:lang w:val="hy-AM"/>
        </w:rPr>
        <w:t>պահանջել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հատուցելու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ապրանքի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անպատշաճ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որակի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լինելու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պատճառով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իր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կատարած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ծախսերը</w:t>
      </w:r>
      <w:r w:rsidRPr="00FE4A6D">
        <w:rPr>
          <w:rFonts w:ascii="Arial LatArm" w:hAnsi="Arial LatArm" w:cs="Arial LatArm"/>
          <w:sz w:val="20"/>
          <w:lang w:val="hy-AM"/>
        </w:rPr>
        <w:t>.</w:t>
      </w:r>
    </w:p>
    <w:p w14:paraId="171558ED" w14:textId="77777777" w:rsidR="00071D1C" w:rsidRPr="00FE4A6D" w:rsidRDefault="00071D1C" w:rsidP="00EF3662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FE4A6D">
        <w:rPr>
          <w:rFonts w:ascii="Sylfaen" w:hAnsi="Sylfaen" w:cs="Sylfaen"/>
          <w:sz w:val="20"/>
          <w:lang w:val="hy-AM"/>
        </w:rPr>
        <w:t>բ</w:t>
      </w:r>
      <w:r w:rsidRPr="00FE4A6D">
        <w:rPr>
          <w:rFonts w:ascii="Arial LatArm" w:hAnsi="Arial LatArm" w:cs="Arial LatArm"/>
          <w:sz w:val="20"/>
          <w:lang w:val="hy-AM"/>
        </w:rPr>
        <w:t xml:space="preserve">) </w:t>
      </w:r>
      <w:r w:rsidRPr="00FE4A6D">
        <w:rPr>
          <w:rFonts w:ascii="Sylfaen" w:hAnsi="Sylfaen" w:cs="Sylfaen"/>
          <w:sz w:val="20"/>
          <w:lang w:val="hy-AM"/>
        </w:rPr>
        <w:t>չընդունել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ապրանքն</w:t>
      </w:r>
      <w:r w:rsidRPr="00FE4A6D">
        <w:rPr>
          <w:rFonts w:ascii="Arial LatArm" w:hAnsi="Arial LatArm" w:cs="Arial LatArm"/>
          <w:sz w:val="20"/>
          <w:lang w:val="hy-AM"/>
        </w:rPr>
        <w:t xml:space="preserve">` </w:t>
      </w:r>
      <w:r w:rsidRPr="00FE4A6D">
        <w:rPr>
          <w:rFonts w:ascii="Sylfaen" w:hAnsi="Sylfaen" w:cs="Sylfaen"/>
          <w:sz w:val="20"/>
          <w:lang w:val="hy-AM"/>
        </w:rPr>
        <w:t>իր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հայեցողությամբ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սահմանելով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անպատշաճ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որակի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ապրանքը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պայմանագրին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համապատասխանող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որակի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ապրանքով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անհատույց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փոխարինման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ողջամիտ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ժամկետ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և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պահանջել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Վաճառողից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վճարելու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պայմանագրի</w:t>
      </w:r>
      <w:r w:rsidRPr="00FE4A6D">
        <w:rPr>
          <w:rFonts w:ascii="Arial LatArm" w:hAnsi="Arial LatArm" w:cs="Arial LatArm"/>
          <w:sz w:val="20"/>
          <w:lang w:val="hy-AM"/>
        </w:rPr>
        <w:t xml:space="preserve"> 6.3 </w:t>
      </w:r>
      <w:r w:rsidRPr="00FE4A6D">
        <w:rPr>
          <w:rFonts w:ascii="Sylfaen" w:hAnsi="Sylfaen" w:cs="Sylfaen"/>
          <w:sz w:val="20"/>
          <w:lang w:val="hy-AM"/>
        </w:rPr>
        <w:t>կետով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նախատեսված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տուգանքը</w:t>
      </w:r>
      <w:r w:rsidRPr="00FE4A6D">
        <w:rPr>
          <w:rFonts w:ascii="Arial LatArm" w:hAnsi="Arial LatArm" w:cs="Arial LatArm"/>
          <w:sz w:val="20"/>
          <w:lang w:val="hy-AM"/>
        </w:rPr>
        <w:t xml:space="preserve">. </w:t>
      </w:r>
    </w:p>
    <w:p w14:paraId="290131E6" w14:textId="77777777" w:rsidR="00071D1C" w:rsidRPr="00FE4A6D" w:rsidRDefault="00071D1C" w:rsidP="00EF3662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FE4A6D">
        <w:rPr>
          <w:rFonts w:ascii="Sylfaen" w:hAnsi="Sylfaen" w:cs="Sylfaen"/>
          <w:sz w:val="20"/>
          <w:lang w:val="hy-AM"/>
        </w:rPr>
        <w:t>գ</w:t>
      </w:r>
      <w:r w:rsidRPr="00FE4A6D">
        <w:rPr>
          <w:rFonts w:ascii="Arial LatArm" w:hAnsi="Arial LatArm" w:cs="Arial LatArm"/>
          <w:sz w:val="20"/>
          <w:lang w:val="hy-AM"/>
        </w:rPr>
        <w:t xml:space="preserve">) </w:t>
      </w:r>
      <w:r w:rsidRPr="00FE4A6D">
        <w:rPr>
          <w:rFonts w:ascii="Sylfaen" w:hAnsi="Sylfaen" w:cs="Sylfaen"/>
          <w:sz w:val="20"/>
          <w:lang w:val="hy-AM"/>
        </w:rPr>
        <w:t>հրաժարվել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պայմանագիրը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կատարելուց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և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պահանջել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վերադարձնելու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ապրանքի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համար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վճարված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գումարը</w:t>
      </w:r>
      <w:r w:rsidRPr="00FE4A6D">
        <w:rPr>
          <w:rFonts w:ascii="Arial LatArm" w:hAnsi="Arial LatArm" w:cs="Arial LatArm"/>
          <w:sz w:val="20"/>
          <w:lang w:val="hy-AM"/>
        </w:rPr>
        <w:t>:</w:t>
      </w:r>
    </w:p>
    <w:p w14:paraId="2DE40811" w14:textId="77777777" w:rsidR="00071D1C" w:rsidRPr="00FE4A6D" w:rsidRDefault="00071D1C" w:rsidP="00EF3662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FE4A6D">
        <w:rPr>
          <w:rFonts w:ascii="Arial LatArm" w:hAnsi="Arial LatArm"/>
          <w:sz w:val="20"/>
          <w:lang w:val="hy-AM"/>
        </w:rPr>
        <w:t xml:space="preserve">2.1.3 </w:t>
      </w:r>
      <w:r w:rsidRPr="00FE4A6D">
        <w:rPr>
          <w:rFonts w:ascii="Sylfaen" w:hAnsi="Sylfaen" w:cs="Sylfaen"/>
          <w:sz w:val="20"/>
          <w:lang w:val="hy-AM"/>
        </w:rPr>
        <w:t>Եթե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հանձնվել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է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պայմանագրով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որոշվածից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պակաս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քանակի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ապրանք</w:t>
      </w:r>
      <w:r w:rsidRPr="00FE4A6D">
        <w:rPr>
          <w:rFonts w:ascii="Arial LatArm" w:hAnsi="Arial LatArm" w:cs="Arial LatArm"/>
          <w:sz w:val="20"/>
          <w:lang w:val="hy-AM"/>
        </w:rPr>
        <w:t xml:space="preserve">, </w:t>
      </w:r>
      <w:r w:rsidRPr="00FE4A6D">
        <w:rPr>
          <w:rFonts w:ascii="Sylfaen" w:hAnsi="Sylfaen" w:cs="Sylfaen"/>
          <w:sz w:val="20"/>
          <w:lang w:val="hy-AM"/>
        </w:rPr>
        <w:t>ապա</w:t>
      </w:r>
      <w:r w:rsidRPr="00FE4A6D">
        <w:rPr>
          <w:rFonts w:ascii="Arial LatArm" w:hAnsi="Arial LatArm" w:cs="Arial LatArm"/>
          <w:sz w:val="20"/>
          <w:lang w:val="hy-AM"/>
        </w:rPr>
        <w:t xml:space="preserve">` </w:t>
      </w:r>
    </w:p>
    <w:p w14:paraId="201640E8" w14:textId="77777777" w:rsidR="00071D1C" w:rsidRPr="00FE4A6D" w:rsidRDefault="00071D1C" w:rsidP="00EF3662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FE4A6D">
        <w:rPr>
          <w:rFonts w:ascii="Sylfaen" w:hAnsi="Sylfaen" w:cs="Sylfaen"/>
          <w:sz w:val="20"/>
          <w:lang w:val="hy-AM"/>
        </w:rPr>
        <w:t>ա</w:t>
      </w:r>
      <w:r w:rsidRPr="00FE4A6D">
        <w:rPr>
          <w:rFonts w:ascii="Arial LatArm" w:hAnsi="Arial LatArm" w:cs="Arial LatArm"/>
          <w:sz w:val="20"/>
          <w:lang w:val="hy-AM"/>
        </w:rPr>
        <w:t xml:space="preserve">)  </w:t>
      </w:r>
      <w:r w:rsidRPr="00FE4A6D">
        <w:rPr>
          <w:rFonts w:ascii="Sylfaen" w:hAnsi="Sylfaen" w:cs="Sylfaen"/>
          <w:sz w:val="20"/>
          <w:lang w:val="hy-AM"/>
        </w:rPr>
        <w:t>պահանջել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լրացնելու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ապրանքի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պակաս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հանձնված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քանակը</w:t>
      </w:r>
      <w:r w:rsidRPr="00FE4A6D">
        <w:rPr>
          <w:rFonts w:ascii="Arial LatArm" w:hAnsi="Arial LatArm" w:cs="Arial LatArm"/>
          <w:sz w:val="20"/>
          <w:lang w:val="hy-AM"/>
        </w:rPr>
        <w:t>,</w:t>
      </w:r>
    </w:p>
    <w:p w14:paraId="10C4B7C3" w14:textId="77777777" w:rsidR="00071D1C" w:rsidRPr="00FE4A6D" w:rsidRDefault="00071D1C" w:rsidP="00EF3662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FE4A6D">
        <w:rPr>
          <w:rFonts w:ascii="Sylfaen" w:hAnsi="Sylfaen" w:cs="Sylfaen"/>
          <w:sz w:val="20"/>
          <w:lang w:val="hy-AM"/>
        </w:rPr>
        <w:t>բ</w:t>
      </w:r>
      <w:r w:rsidRPr="00FE4A6D">
        <w:rPr>
          <w:rFonts w:ascii="Arial LatArm" w:hAnsi="Arial LatArm" w:cs="Arial LatArm"/>
          <w:sz w:val="20"/>
          <w:lang w:val="hy-AM"/>
        </w:rPr>
        <w:t xml:space="preserve">) </w:t>
      </w:r>
      <w:r w:rsidRPr="00FE4A6D">
        <w:rPr>
          <w:rFonts w:ascii="Sylfaen" w:hAnsi="Sylfaen" w:cs="Sylfaen"/>
          <w:sz w:val="20"/>
          <w:lang w:val="hy-AM"/>
        </w:rPr>
        <w:t>հրաժարվել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հանձնված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ապրանքից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և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դրա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համար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վճարելուց</w:t>
      </w:r>
      <w:r w:rsidRPr="00FE4A6D">
        <w:rPr>
          <w:rFonts w:ascii="Arial LatArm" w:hAnsi="Arial LatArm" w:cs="Arial LatArm"/>
          <w:sz w:val="20"/>
          <w:lang w:val="hy-AM"/>
        </w:rPr>
        <w:t xml:space="preserve">, </w:t>
      </w:r>
      <w:r w:rsidRPr="00FE4A6D">
        <w:rPr>
          <w:rFonts w:ascii="Sylfaen" w:hAnsi="Sylfaen" w:cs="Sylfaen"/>
          <w:sz w:val="20"/>
          <w:lang w:val="hy-AM"/>
        </w:rPr>
        <w:t>իսկ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եթե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ապրանքի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համար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վճարվել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է</w:t>
      </w:r>
      <w:r w:rsidRPr="00FE4A6D">
        <w:rPr>
          <w:rFonts w:ascii="Arial LatArm" w:hAnsi="Arial LatArm" w:cs="Arial LatArm"/>
          <w:sz w:val="20"/>
          <w:lang w:val="hy-AM"/>
        </w:rPr>
        <w:t xml:space="preserve">, </w:t>
      </w:r>
      <w:r w:rsidRPr="00FE4A6D">
        <w:rPr>
          <w:rFonts w:ascii="Sylfaen" w:hAnsi="Sylfaen" w:cs="Sylfaen"/>
          <w:sz w:val="20"/>
          <w:lang w:val="hy-AM"/>
        </w:rPr>
        <w:t>ապա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պահանջել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վերադարձնելու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վճարված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գումարը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և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վճարելու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պայմանագրի</w:t>
      </w:r>
      <w:r w:rsidRPr="00FE4A6D">
        <w:rPr>
          <w:rFonts w:ascii="Arial LatArm" w:hAnsi="Arial LatArm" w:cs="Arial LatArm"/>
          <w:sz w:val="20"/>
          <w:lang w:val="hy-AM"/>
        </w:rPr>
        <w:t xml:space="preserve"> 6.2 </w:t>
      </w:r>
      <w:r w:rsidRPr="00FE4A6D">
        <w:rPr>
          <w:rFonts w:ascii="Sylfaen" w:hAnsi="Sylfaen" w:cs="Sylfaen"/>
          <w:sz w:val="20"/>
          <w:lang w:val="hy-AM"/>
        </w:rPr>
        <w:t>կետով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նախատեսված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տույժը</w:t>
      </w:r>
      <w:r w:rsidRPr="00FE4A6D">
        <w:rPr>
          <w:rFonts w:ascii="Arial LatArm" w:hAnsi="Arial LatArm" w:cs="Arial LatArm"/>
          <w:sz w:val="20"/>
          <w:lang w:val="hy-AM"/>
        </w:rPr>
        <w:t>:</w:t>
      </w:r>
    </w:p>
    <w:p w14:paraId="65CA5F25" w14:textId="77777777" w:rsidR="00071D1C" w:rsidRPr="00FE4A6D" w:rsidRDefault="00071D1C" w:rsidP="00EF3662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FE4A6D">
        <w:rPr>
          <w:rFonts w:ascii="Arial LatArm" w:hAnsi="Arial LatArm"/>
          <w:sz w:val="20"/>
          <w:lang w:val="hy-AM"/>
        </w:rPr>
        <w:t xml:space="preserve">2.1.4 </w:t>
      </w:r>
      <w:r w:rsidRPr="00FE4A6D">
        <w:rPr>
          <w:rFonts w:ascii="Sylfaen" w:hAnsi="Sylfaen" w:cs="Sylfaen"/>
          <w:sz w:val="20"/>
          <w:lang w:val="hy-AM"/>
        </w:rPr>
        <w:t>Եթե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հանձնվել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է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տեսակի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պայմանի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խախտմամբ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ապրանք</w:t>
      </w:r>
      <w:r w:rsidRPr="00FE4A6D">
        <w:rPr>
          <w:rFonts w:ascii="Arial LatArm" w:hAnsi="Arial LatArm" w:cs="Arial LatArm"/>
          <w:sz w:val="20"/>
          <w:lang w:val="hy-AM"/>
        </w:rPr>
        <w:t xml:space="preserve">,  </w:t>
      </w:r>
      <w:r w:rsidRPr="00FE4A6D">
        <w:rPr>
          <w:rFonts w:ascii="Sylfaen" w:hAnsi="Sylfaen" w:cs="Sylfaen"/>
          <w:sz w:val="20"/>
          <w:lang w:val="hy-AM"/>
        </w:rPr>
        <w:t>իր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ընտրությամբ</w:t>
      </w:r>
      <w:r w:rsidRPr="00FE4A6D">
        <w:rPr>
          <w:rFonts w:ascii="Arial LatArm" w:hAnsi="Arial LatArm" w:cs="Arial LatArm"/>
          <w:sz w:val="20"/>
          <w:lang w:val="hy-AM"/>
        </w:rPr>
        <w:t>`</w:t>
      </w:r>
    </w:p>
    <w:p w14:paraId="1FB10E32" w14:textId="77777777" w:rsidR="00071D1C" w:rsidRPr="00FE4A6D" w:rsidRDefault="00071D1C" w:rsidP="00EF3662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FE4A6D">
        <w:rPr>
          <w:rFonts w:ascii="Sylfaen" w:hAnsi="Sylfaen" w:cs="Sylfaen"/>
          <w:sz w:val="20"/>
          <w:lang w:val="hy-AM"/>
        </w:rPr>
        <w:t>ա</w:t>
      </w:r>
      <w:r w:rsidRPr="00FE4A6D">
        <w:rPr>
          <w:rFonts w:ascii="Arial LatArm" w:hAnsi="Arial LatArm" w:cs="Arial LatArm"/>
          <w:sz w:val="20"/>
          <w:lang w:val="hy-AM"/>
        </w:rPr>
        <w:t xml:space="preserve">) </w:t>
      </w:r>
      <w:r w:rsidRPr="00FE4A6D">
        <w:rPr>
          <w:rFonts w:ascii="Sylfaen" w:hAnsi="Sylfaen" w:cs="Sylfaen"/>
          <w:sz w:val="20"/>
          <w:lang w:val="hy-AM"/>
        </w:rPr>
        <w:t>ընդունել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տեսակի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վերաբերյալ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պայմանին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համապատասխանող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ապրանքը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և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հրաժարվել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մնացած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ապրանքներից</w:t>
      </w:r>
      <w:r w:rsidRPr="00FE4A6D">
        <w:rPr>
          <w:rFonts w:ascii="Arial LatArm" w:hAnsi="Arial LatArm" w:cs="Arial LatArm"/>
          <w:sz w:val="20"/>
          <w:lang w:val="hy-AM"/>
        </w:rPr>
        <w:t>.</w:t>
      </w:r>
    </w:p>
    <w:p w14:paraId="667A6263" w14:textId="77777777" w:rsidR="00071D1C" w:rsidRPr="00FE4A6D" w:rsidRDefault="00071D1C" w:rsidP="00EF3662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FE4A6D">
        <w:rPr>
          <w:rFonts w:ascii="Sylfaen" w:hAnsi="Sylfaen" w:cs="Sylfaen"/>
          <w:sz w:val="20"/>
          <w:lang w:val="hy-AM"/>
        </w:rPr>
        <w:t>բ</w:t>
      </w:r>
      <w:r w:rsidRPr="00FE4A6D">
        <w:rPr>
          <w:rFonts w:ascii="Arial LatArm" w:hAnsi="Arial LatArm" w:cs="Arial LatArm"/>
          <w:sz w:val="20"/>
          <w:lang w:val="hy-AM"/>
        </w:rPr>
        <w:t xml:space="preserve">) </w:t>
      </w:r>
      <w:r w:rsidRPr="00FE4A6D">
        <w:rPr>
          <w:rFonts w:ascii="Sylfaen" w:hAnsi="Sylfaen" w:cs="Sylfaen"/>
          <w:sz w:val="20"/>
          <w:lang w:val="hy-AM"/>
        </w:rPr>
        <w:t>հրաժարվել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հանձնված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բոլոր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ապրանքներից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և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պահանջել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վճարելու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պայմանագրի</w:t>
      </w:r>
      <w:r w:rsidRPr="00FE4A6D">
        <w:rPr>
          <w:rFonts w:ascii="Arial LatArm" w:hAnsi="Arial LatArm" w:cs="Arial LatArm"/>
          <w:sz w:val="20"/>
          <w:lang w:val="hy-AM"/>
        </w:rPr>
        <w:t xml:space="preserve"> 6.2 </w:t>
      </w:r>
      <w:r w:rsidRPr="00FE4A6D">
        <w:rPr>
          <w:rFonts w:ascii="Sylfaen" w:hAnsi="Sylfaen" w:cs="Sylfaen"/>
          <w:sz w:val="20"/>
          <w:lang w:val="hy-AM"/>
        </w:rPr>
        <w:t>կետով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նախատեսված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տույժը</w:t>
      </w:r>
      <w:r w:rsidRPr="00FE4A6D">
        <w:rPr>
          <w:rFonts w:ascii="Arial LatArm" w:hAnsi="Arial LatArm" w:cs="Arial LatArm"/>
          <w:sz w:val="20"/>
          <w:lang w:val="hy-AM"/>
        </w:rPr>
        <w:t xml:space="preserve">. </w:t>
      </w:r>
    </w:p>
    <w:p w14:paraId="001D6216" w14:textId="77777777" w:rsidR="00071D1C" w:rsidRPr="00FE4A6D" w:rsidRDefault="00071D1C" w:rsidP="00EF3662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FE4A6D">
        <w:rPr>
          <w:rFonts w:ascii="Sylfaen" w:hAnsi="Sylfaen" w:cs="Sylfaen"/>
          <w:sz w:val="20"/>
          <w:lang w:val="hy-AM"/>
        </w:rPr>
        <w:t>գ</w:t>
      </w:r>
      <w:r w:rsidRPr="00FE4A6D">
        <w:rPr>
          <w:rFonts w:ascii="Arial LatArm" w:hAnsi="Arial LatArm" w:cs="Arial LatArm"/>
          <w:sz w:val="20"/>
          <w:lang w:val="hy-AM"/>
        </w:rPr>
        <w:t xml:space="preserve">) </w:t>
      </w:r>
      <w:r w:rsidRPr="00FE4A6D">
        <w:rPr>
          <w:rFonts w:ascii="Sylfaen" w:hAnsi="Sylfaen" w:cs="Sylfaen"/>
          <w:sz w:val="20"/>
          <w:lang w:val="hy-AM"/>
        </w:rPr>
        <w:t>պահանջել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տեսակի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վերաբերյալ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պայմանին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չհամապատասխանող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ապրանքի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անհատույց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փոխարինում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պայմանագրով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նախատեսված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տեսակին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համապատասխան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ապրանքով</w:t>
      </w:r>
      <w:r w:rsidRPr="00FE4A6D">
        <w:rPr>
          <w:rFonts w:ascii="Arial LatArm" w:hAnsi="Arial LatArm" w:cs="Arial LatArm"/>
          <w:sz w:val="20"/>
          <w:lang w:val="hy-AM"/>
        </w:rPr>
        <w:t>:</w:t>
      </w:r>
    </w:p>
    <w:p w14:paraId="02488B9C" w14:textId="77777777" w:rsidR="009E45F3" w:rsidRPr="00FE4A6D" w:rsidRDefault="00071D1C" w:rsidP="00EF3662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FE4A6D">
        <w:rPr>
          <w:rFonts w:ascii="Arial LatArm" w:hAnsi="Arial LatArm"/>
          <w:sz w:val="20"/>
          <w:lang w:val="hy-AM"/>
        </w:rPr>
        <w:t xml:space="preserve">2.1.5 </w:t>
      </w:r>
      <w:r w:rsidRPr="00FE4A6D">
        <w:rPr>
          <w:rFonts w:ascii="Sylfaen" w:hAnsi="Sylfaen" w:cs="Sylfaen"/>
          <w:sz w:val="20"/>
          <w:lang w:val="hy-AM"/>
        </w:rPr>
        <w:t>Վաճառողի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կողմից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մատակարարման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ժամկետների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խախտման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դեպքում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իր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հայեցողությամբ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սահմանել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ապրանքի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մատակարարման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նոր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ժամկետ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և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պահանջել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Վաճառողից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վճարելու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պայմանագրի</w:t>
      </w:r>
      <w:r w:rsidRPr="00FE4A6D">
        <w:rPr>
          <w:rFonts w:ascii="Arial LatArm" w:hAnsi="Arial LatArm" w:cs="Arial LatArm"/>
          <w:sz w:val="20"/>
          <w:lang w:val="hy-AM"/>
        </w:rPr>
        <w:t xml:space="preserve">  6.2 </w:t>
      </w:r>
      <w:r w:rsidRPr="00FE4A6D">
        <w:rPr>
          <w:rFonts w:ascii="Sylfaen" w:hAnsi="Sylfaen" w:cs="Sylfaen"/>
          <w:sz w:val="20"/>
          <w:lang w:val="hy-AM"/>
        </w:rPr>
        <w:t>կետով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նախատեսված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տույժը։</w:t>
      </w:r>
    </w:p>
    <w:p w14:paraId="34209A32" w14:textId="77777777" w:rsidR="00A45D0A" w:rsidRPr="00FE4A6D" w:rsidRDefault="00A45D0A" w:rsidP="00EF3662">
      <w:pPr>
        <w:ind w:firstLine="709"/>
        <w:jc w:val="both"/>
        <w:rPr>
          <w:rFonts w:ascii="Arial LatArm" w:hAnsi="Arial LatArm"/>
          <w:sz w:val="20"/>
          <w:lang w:val="hy-AM"/>
        </w:rPr>
      </w:pPr>
    </w:p>
    <w:p w14:paraId="61C82CB1" w14:textId="77777777" w:rsidR="00A45D0A" w:rsidRPr="00FE4A6D" w:rsidRDefault="00A45D0A" w:rsidP="00EF3662">
      <w:pPr>
        <w:ind w:firstLine="709"/>
        <w:jc w:val="both"/>
        <w:rPr>
          <w:rFonts w:ascii="Arial LatArm" w:hAnsi="Arial LatArm"/>
          <w:sz w:val="20"/>
          <w:lang w:val="hy-AM"/>
        </w:rPr>
      </w:pPr>
    </w:p>
    <w:p w14:paraId="5767799F" w14:textId="77777777" w:rsidR="00A45D0A" w:rsidRPr="00FE4A6D" w:rsidRDefault="00A45D0A" w:rsidP="00A45D0A">
      <w:pPr>
        <w:pStyle w:val="31"/>
        <w:spacing w:line="240" w:lineRule="auto"/>
        <w:ind w:firstLine="0"/>
        <w:rPr>
          <w:rFonts w:ascii="Arial LatArm" w:hAnsi="Arial LatArm" w:cs="Sylfaen"/>
          <w:i/>
          <w:sz w:val="16"/>
          <w:szCs w:val="16"/>
          <w:lang w:val="hy-AM" w:eastAsia="ru-RU"/>
        </w:rPr>
      </w:pPr>
      <w:r w:rsidRPr="00FE4A6D">
        <w:rPr>
          <w:rFonts w:ascii="Arial LatArm" w:hAnsi="Arial LatArm" w:cs="Sylfaen"/>
          <w:i/>
          <w:sz w:val="16"/>
          <w:szCs w:val="16"/>
          <w:lang w:val="hy-AM" w:eastAsia="ru-RU"/>
        </w:rPr>
        <w:t>*</w:t>
      </w:r>
      <w:r w:rsidRPr="00FE4A6D">
        <w:rPr>
          <w:rFonts w:ascii="Arial LatArm" w:hAnsi="Arial LatArm"/>
          <w:i/>
          <w:sz w:val="16"/>
          <w:szCs w:val="16"/>
          <w:lang w:val="hy-AM"/>
        </w:rPr>
        <w:t xml:space="preserve"> </w:t>
      </w:r>
      <w:r w:rsidRPr="00FE4A6D">
        <w:rPr>
          <w:rFonts w:ascii="Sylfaen" w:hAnsi="Sylfaen" w:cs="Sylfaen"/>
          <w:i/>
          <w:sz w:val="16"/>
          <w:szCs w:val="16"/>
          <w:lang w:val="hy-AM"/>
        </w:rPr>
        <w:t>լրացվում</w:t>
      </w:r>
      <w:r w:rsidRPr="00FE4A6D">
        <w:rPr>
          <w:rFonts w:ascii="Arial LatArm" w:hAnsi="Arial LatArm" w:cs="Arial LatArm"/>
          <w:i/>
          <w:sz w:val="16"/>
          <w:szCs w:val="16"/>
          <w:lang w:val="hy-AM"/>
        </w:rPr>
        <w:t xml:space="preserve"> </w:t>
      </w:r>
      <w:r w:rsidRPr="00FE4A6D">
        <w:rPr>
          <w:rFonts w:ascii="Sylfaen" w:hAnsi="Sylfaen" w:cs="Sylfaen"/>
          <w:i/>
          <w:sz w:val="16"/>
          <w:szCs w:val="16"/>
          <w:lang w:val="hy-AM"/>
        </w:rPr>
        <w:t>է</w:t>
      </w:r>
      <w:r w:rsidRPr="00FE4A6D">
        <w:rPr>
          <w:rFonts w:ascii="Arial LatArm" w:hAnsi="Arial LatArm" w:cs="Arial LatArm"/>
          <w:i/>
          <w:sz w:val="16"/>
          <w:szCs w:val="16"/>
          <w:lang w:val="hy-AM"/>
        </w:rPr>
        <w:t xml:space="preserve"> </w:t>
      </w:r>
      <w:r w:rsidRPr="00FE4A6D">
        <w:rPr>
          <w:rFonts w:ascii="Sylfaen" w:hAnsi="Sylfaen" w:cs="Sylfaen"/>
          <w:i/>
          <w:sz w:val="16"/>
          <w:szCs w:val="16"/>
          <w:lang w:val="hy-AM"/>
        </w:rPr>
        <w:t>հանձնաժողովի</w:t>
      </w:r>
      <w:r w:rsidRPr="00FE4A6D">
        <w:rPr>
          <w:rFonts w:ascii="Arial LatArm" w:hAnsi="Arial LatArm" w:cs="Arial LatArm"/>
          <w:i/>
          <w:sz w:val="16"/>
          <w:szCs w:val="16"/>
          <w:lang w:val="hy-AM"/>
        </w:rPr>
        <w:t xml:space="preserve"> </w:t>
      </w:r>
      <w:r w:rsidRPr="00FE4A6D">
        <w:rPr>
          <w:rFonts w:ascii="Sylfaen" w:hAnsi="Sylfaen" w:cs="Sylfaen"/>
          <w:i/>
          <w:sz w:val="16"/>
          <w:szCs w:val="16"/>
          <w:lang w:val="hy-AM"/>
        </w:rPr>
        <w:t>քարտուղարի</w:t>
      </w:r>
      <w:r w:rsidRPr="00FE4A6D">
        <w:rPr>
          <w:rFonts w:ascii="Arial LatArm" w:hAnsi="Arial LatArm" w:cs="Arial LatArm"/>
          <w:i/>
          <w:sz w:val="16"/>
          <w:szCs w:val="16"/>
          <w:lang w:val="hy-AM"/>
        </w:rPr>
        <w:t xml:space="preserve"> </w:t>
      </w:r>
      <w:r w:rsidRPr="00FE4A6D">
        <w:rPr>
          <w:rFonts w:ascii="Sylfaen" w:hAnsi="Sylfaen" w:cs="Sylfaen"/>
          <w:i/>
          <w:sz w:val="16"/>
          <w:szCs w:val="16"/>
          <w:lang w:val="hy-AM"/>
        </w:rPr>
        <w:t>կողմից</w:t>
      </w:r>
      <w:r w:rsidRPr="00FE4A6D">
        <w:rPr>
          <w:rFonts w:ascii="Arial LatArm" w:hAnsi="Arial LatArm" w:cs="Arial LatArm"/>
          <w:i/>
          <w:sz w:val="16"/>
          <w:szCs w:val="16"/>
          <w:lang w:val="hy-AM"/>
        </w:rPr>
        <w:t xml:space="preserve">` </w:t>
      </w:r>
      <w:r w:rsidRPr="00FE4A6D">
        <w:rPr>
          <w:rFonts w:ascii="Sylfaen" w:hAnsi="Sylfaen" w:cs="Sylfaen"/>
          <w:i/>
          <w:sz w:val="16"/>
          <w:szCs w:val="16"/>
          <w:lang w:val="hy-AM"/>
        </w:rPr>
        <w:t>մինչև</w:t>
      </w:r>
      <w:r w:rsidRPr="00FE4A6D">
        <w:rPr>
          <w:rFonts w:ascii="Arial LatArm" w:hAnsi="Arial LatArm" w:cs="Arial LatArm"/>
          <w:i/>
          <w:sz w:val="16"/>
          <w:szCs w:val="16"/>
          <w:lang w:val="hy-AM"/>
        </w:rPr>
        <w:t xml:space="preserve"> </w:t>
      </w:r>
      <w:r w:rsidRPr="00FE4A6D">
        <w:rPr>
          <w:rFonts w:ascii="Sylfaen" w:hAnsi="Sylfaen" w:cs="Sylfaen"/>
          <w:i/>
          <w:sz w:val="16"/>
          <w:szCs w:val="16"/>
          <w:lang w:val="hy-AM"/>
        </w:rPr>
        <w:t>հրավերը</w:t>
      </w:r>
      <w:r w:rsidRPr="00FE4A6D">
        <w:rPr>
          <w:rFonts w:ascii="Arial LatArm" w:hAnsi="Arial LatArm" w:cs="Arial LatArm"/>
          <w:i/>
          <w:sz w:val="16"/>
          <w:szCs w:val="16"/>
          <w:lang w:val="hy-AM"/>
        </w:rPr>
        <w:t xml:space="preserve"> </w:t>
      </w:r>
      <w:r w:rsidRPr="00FE4A6D">
        <w:rPr>
          <w:rFonts w:ascii="Sylfaen" w:hAnsi="Sylfaen" w:cs="Sylfaen"/>
          <w:i/>
          <w:sz w:val="16"/>
          <w:szCs w:val="16"/>
          <w:lang w:val="hy-AM"/>
        </w:rPr>
        <w:t>տեղեկագրում</w:t>
      </w:r>
      <w:r w:rsidRPr="00FE4A6D">
        <w:rPr>
          <w:rFonts w:ascii="Arial LatArm" w:hAnsi="Arial LatArm" w:cs="Arial LatArm"/>
          <w:i/>
          <w:sz w:val="16"/>
          <w:szCs w:val="16"/>
          <w:lang w:val="hy-AM"/>
        </w:rPr>
        <w:t xml:space="preserve"> </w:t>
      </w:r>
      <w:r w:rsidRPr="00FE4A6D">
        <w:rPr>
          <w:rFonts w:ascii="Sylfaen" w:hAnsi="Sylfaen" w:cs="Sylfaen"/>
          <w:i/>
          <w:sz w:val="16"/>
          <w:szCs w:val="16"/>
          <w:lang w:val="hy-AM"/>
        </w:rPr>
        <w:t>հրապարակելը</w:t>
      </w:r>
      <w:r w:rsidRPr="00FE4A6D">
        <w:rPr>
          <w:rFonts w:ascii="Arial LatArm" w:hAnsi="Arial LatArm" w:cs="Arial LatArm"/>
          <w:i/>
          <w:sz w:val="16"/>
          <w:szCs w:val="16"/>
          <w:lang w:val="hy-AM"/>
        </w:rPr>
        <w:t>:</w:t>
      </w:r>
    </w:p>
    <w:p w14:paraId="37B1BFE6" w14:textId="77777777" w:rsidR="00A45D0A" w:rsidRPr="00FE4A6D" w:rsidRDefault="00A45D0A" w:rsidP="00EF3662">
      <w:pPr>
        <w:ind w:firstLine="709"/>
        <w:jc w:val="both"/>
        <w:rPr>
          <w:rFonts w:ascii="Arial LatArm" w:hAnsi="Arial LatArm"/>
          <w:sz w:val="20"/>
          <w:lang w:val="hy-AM"/>
        </w:rPr>
      </w:pPr>
    </w:p>
    <w:p w14:paraId="391BAD0D" w14:textId="77777777" w:rsidR="00071D1C" w:rsidRPr="00FE4A6D" w:rsidRDefault="00071D1C" w:rsidP="00EF3662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FE4A6D">
        <w:rPr>
          <w:rFonts w:ascii="Arial LatArm" w:hAnsi="Arial LatArm"/>
          <w:sz w:val="20"/>
          <w:lang w:val="hy-AM"/>
        </w:rPr>
        <w:t xml:space="preserve">2.1.6 </w:t>
      </w:r>
      <w:r w:rsidRPr="00FE4A6D">
        <w:rPr>
          <w:rFonts w:ascii="Sylfaen" w:hAnsi="Sylfaen" w:cs="Sylfaen"/>
          <w:sz w:val="20"/>
          <w:lang w:val="hy-AM"/>
        </w:rPr>
        <w:t>Վաճառողից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պահանջել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հատուցելու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վնասները</w:t>
      </w:r>
      <w:r w:rsidRPr="00FE4A6D">
        <w:rPr>
          <w:rFonts w:ascii="Arial LatArm" w:hAnsi="Arial LatArm" w:cs="Arial LatArm"/>
          <w:sz w:val="20"/>
          <w:lang w:val="hy-AM"/>
        </w:rPr>
        <w:t xml:space="preserve">, </w:t>
      </w:r>
      <w:r w:rsidRPr="00FE4A6D">
        <w:rPr>
          <w:rFonts w:ascii="Sylfaen" w:hAnsi="Sylfaen" w:cs="Sylfaen"/>
          <w:sz w:val="20"/>
          <w:lang w:val="hy-AM"/>
        </w:rPr>
        <w:t>եթե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Գնորդը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Վաճառողի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կողմից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պարտավորությունը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խախտելու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հետևանքով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պայմանագրի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լուծումից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հետո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ողջամիտ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ժամկետում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այլ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անձից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ավելի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բարձր</w:t>
      </w:r>
      <w:r w:rsidRPr="00FE4A6D">
        <w:rPr>
          <w:rFonts w:ascii="Arial LatArm" w:hAnsi="Arial LatArm" w:cs="Arial LatArm"/>
          <w:sz w:val="20"/>
          <w:lang w:val="hy-AM"/>
        </w:rPr>
        <w:t xml:space="preserve">, </w:t>
      </w:r>
      <w:r w:rsidRPr="00FE4A6D">
        <w:rPr>
          <w:rFonts w:ascii="Sylfaen" w:hAnsi="Sylfaen" w:cs="Sylfaen"/>
          <w:sz w:val="20"/>
          <w:lang w:val="hy-AM"/>
        </w:rPr>
        <w:t>սակայն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ողջամիտ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գնով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գնել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է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ապրանք</w:t>
      </w:r>
      <w:r w:rsidRPr="00FE4A6D">
        <w:rPr>
          <w:rFonts w:ascii="Arial LatArm" w:hAnsi="Arial LatArm" w:cs="Arial LatArm"/>
          <w:sz w:val="20"/>
          <w:lang w:val="hy-AM"/>
        </w:rPr>
        <w:t xml:space="preserve">` </w:t>
      </w:r>
      <w:r w:rsidRPr="00FE4A6D">
        <w:rPr>
          <w:rFonts w:ascii="Sylfaen" w:hAnsi="Sylfaen" w:cs="Sylfaen"/>
          <w:sz w:val="20"/>
          <w:lang w:val="hy-AM"/>
        </w:rPr>
        <w:t>պայմանագրով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նախատեսվածի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փոխարեն</w:t>
      </w:r>
      <w:r w:rsidRPr="00FE4A6D">
        <w:rPr>
          <w:rFonts w:ascii="Arial LatArm" w:hAnsi="Arial LatArm" w:cs="Arial LatArm"/>
          <w:sz w:val="20"/>
          <w:lang w:val="hy-AM"/>
        </w:rPr>
        <w:t xml:space="preserve">` </w:t>
      </w:r>
      <w:r w:rsidRPr="00FE4A6D">
        <w:rPr>
          <w:rFonts w:ascii="Sylfaen" w:hAnsi="Sylfaen" w:cs="Sylfaen"/>
          <w:sz w:val="20"/>
          <w:lang w:val="hy-AM"/>
        </w:rPr>
        <w:lastRenderedPageBreak/>
        <w:t>պայմանագրով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սահմանված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և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դրա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փոխարեն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կնքված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գործարքի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գների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միջև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տարբերության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չափով</w:t>
      </w:r>
      <w:r w:rsidRPr="00FE4A6D">
        <w:rPr>
          <w:rFonts w:ascii="Arial LatArm" w:hAnsi="Arial LatArm" w:cs="Arial LatArm"/>
          <w:sz w:val="20"/>
          <w:lang w:val="hy-AM"/>
        </w:rPr>
        <w:t xml:space="preserve">, </w:t>
      </w:r>
      <w:r w:rsidRPr="00FE4A6D">
        <w:rPr>
          <w:rFonts w:ascii="Sylfaen" w:hAnsi="Sylfaen" w:cs="Sylfaen"/>
          <w:sz w:val="20"/>
          <w:lang w:val="hy-AM"/>
        </w:rPr>
        <w:t>ինչպես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նաև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ապրանքն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այլ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անձից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ձեռք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բերելու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համար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իր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կատարած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բոլոր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անհրաժեշտ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և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ողջամիտ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ծախսերը</w:t>
      </w:r>
      <w:r w:rsidRPr="00FE4A6D">
        <w:rPr>
          <w:rFonts w:ascii="Arial LatArm" w:hAnsi="Arial LatArm" w:cs="Arial LatArm"/>
          <w:sz w:val="20"/>
          <w:lang w:val="hy-AM"/>
        </w:rPr>
        <w:t>:</w:t>
      </w:r>
    </w:p>
    <w:p w14:paraId="75CAA509" w14:textId="77777777" w:rsidR="00071D1C" w:rsidRPr="00FE4A6D" w:rsidRDefault="00071D1C" w:rsidP="00EF3662">
      <w:pPr>
        <w:tabs>
          <w:tab w:val="left" w:pos="720"/>
        </w:tabs>
        <w:ind w:firstLine="709"/>
        <w:jc w:val="both"/>
        <w:rPr>
          <w:rFonts w:ascii="Arial LatArm" w:hAnsi="Arial LatArm"/>
          <w:sz w:val="20"/>
          <w:lang w:val="hy-AM"/>
        </w:rPr>
      </w:pPr>
      <w:r w:rsidRPr="00FE4A6D">
        <w:rPr>
          <w:rFonts w:ascii="Arial LatArm" w:hAnsi="Arial LatArm"/>
          <w:sz w:val="20"/>
          <w:lang w:val="hy-AM"/>
        </w:rPr>
        <w:t xml:space="preserve">2.1.7 </w:t>
      </w:r>
      <w:r w:rsidRPr="00FE4A6D">
        <w:rPr>
          <w:rFonts w:ascii="Sylfaen" w:hAnsi="Sylfaen" w:cs="Sylfaen"/>
          <w:sz w:val="20"/>
          <w:lang w:val="hy-AM"/>
        </w:rPr>
        <w:t>Միակողմանի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լուծել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պայմանագիրը</w:t>
      </w:r>
      <w:r w:rsidRPr="00FE4A6D">
        <w:rPr>
          <w:rFonts w:ascii="Arial LatArm" w:hAnsi="Arial LatArm" w:cs="Arial LatArm"/>
          <w:sz w:val="20"/>
          <w:lang w:val="hy-AM"/>
        </w:rPr>
        <w:t xml:space="preserve"> (</w:t>
      </w:r>
      <w:r w:rsidRPr="00FE4A6D">
        <w:rPr>
          <w:rFonts w:ascii="Sylfaen" w:hAnsi="Sylfaen" w:cs="Sylfaen"/>
          <w:sz w:val="20"/>
          <w:lang w:val="hy-AM"/>
        </w:rPr>
        <w:t>լրիվ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կամ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մասնակի</w:t>
      </w:r>
      <w:r w:rsidRPr="00FE4A6D">
        <w:rPr>
          <w:rFonts w:ascii="Arial LatArm" w:hAnsi="Arial LatArm" w:cs="Arial LatArm"/>
          <w:sz w:val="20"/>
          <w:lang w:val="hy-AM"/>
        </w:rPr>
        <w:t xml:space="preserve">), </w:t>
      </w:r>
      <w:r w:rsidRPr="00FE4A6D">
        <w:rPr>
          <w:rFonts w:ascii="Sylfaen" w:hAnsi="Sylfaen" w:cs="Sylfaen"/>
          <w:sz w:val="20"/>
          <w:lang w:val="hy-AM"/>
        </w:rPr>
        <w:t>եթե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Վաճառողն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էականորեն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խախտել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է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պայմանագիրը</w:t>
      </w:r>
      <w:r w:rsidRPr="00FE4A6D">
        <w:rPr>
          <w:rFonts w:ascii="Arial LatArm" w:hAnsi="Arial LatArm" w:cs="Arial LatArm"/>
          <w:sz w:val="20"/>
          <w:lang w:val="hy-AM"/>
        </w:rPr>
        <w:t>.</w:t>
      </w:r>
    </w:p>
    <w:p w14:paraId="7A2A37E3" w14:textId="77777777" w:rsidR="00071D1C" w:rsidRPr="00FE4A6D" w:rsidRDefault="00071D1C" w:rsidP="00EF3662">
      <w:pPr>
        <w:tabs>
          <w:tab w:val="left" w:pos="720"/>
        </w:tabs>
        <w:ind w:firstLine="709"/>
        <w:jc w:val="both"/>
        <w:rPr>
          <w:rFonts w:ascii="Arial LatArm" w:hAnsi="Arial LatArm"/>
          <w:sz w:val="20"/>
          <w:lang w:val="hy-AM"/>
        </w:rPr>
      </w:pPr>
      <w:r w:rsidRPr="00FE4A6D">
        <w:rPr>
          <w:rFonts w:ascii="Arial LatArm" w:hAnsi="Arial LatArm"/>
          <w:sz w:val="20"/>
          <w:lang w:val="hy-AM"/>
        </w:rPr>
        <w:tab/>
        <w:t xml:space="preserve">2.1.7.1 </w:t>
      </w:r>
      <w:r w:rsidRPr="00FE4A6D">
        <w:rPr>
          <w:rFonts w:ascii="Sylfaen" w:hAnsi="Sylfaen" w:cs="Sylfaen"/>
          <w:sz w:val="20"/>
          <w:lang w:val="hy-AM"/>
        </w:rPr>
        <w:t>Վաճառողի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կողմից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պայմանագիրը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խախտելն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էական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է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համարվում</w:t>
      </w:r>
      <w:r w:rsidRPr="00FE4A6D">
        <w:rPr>
          <w:rFonts w:ascii="Arial LatArm" w:hAnsi="Arial LatArm" w:cs="Arial LatArm"/>
          <w:sz w:val="20"/>
          <w:lang w:val="hy-AM"/>
        </w:rPr>
        <w:t xml:space="preserve">, </w:t>
      </w:r>
      <w:r w:rsidRPr="00FE4A6D">
        <w:rPr>
          <w:rFonts w:ascii="Sylfaen" w:hAnsi="Sylfaen" w:cs="Sylfaen"/>
          <w:sz w:val="20"/>
          <w:lang w:val="hy-AM"/>
        </w:rPr>
        <w:t>եթե</w:t>
      </w:r>
      <w:r w:rsidRPr="00FE4A6D">
        <w:rPr>
          <w:rFonts w:ascii="Arial LatArm" w:hAnsi="Arial LatArm" w:cs="Arial LatArm"/>
          <w:sz w:val="20"/>
          <w:lang w:val="hy-AM"/>
        </w:rPr>
        <w:t>`</w:t>
      </w:r>
    </w:p>
    <w:p w14:paraId="40AEF5C7" w14:textId="77777777" w:rsidR="00071D1C" w:rsidRPr="00FE4A6D" w:rsidRDefault="00071D1C" w:rsidP="00EF3662">
      <w:pPr>
        <w:tabs>
          <w:tab w:val="left" w:pos="720"/>
        </w:tabs>
        <w:ind w:firstLine="709"/>
        <w:jc w:val="both"/>
        <w:rPr>
          <w:rFonts w:ascii="Arial LatArm" w:hAnsi="Arial LatArm"/>
          <w:sz w:val="20"/>
          <w:lang w:val="hy-AM"/>
        </w:rPr>
      </w:pPr>
      <w:r w:rsidRPr="00FE4A6D">
        <w:rPr>
          <w:rFonts w:ascii="Arial LatArm" w:hAnsi="Arial LatArm"/>
          <w:sz w:val="20"/>
          <w:lang w:val="hy-AM"/>
        </w:rPr>
        <w:tab/>
      </w:r>
      <w:r w:rsidRPr="00FE4A6D">
        <w:rPr>
          <w:rFonts w:ascii="Sylfaen" w:hAnsi="Sylfaen" w:cs="Sylfaen"/>
          <w:sz w:val="20"/>
          <w:lang w:val="hy-AM"/>
        </w:rPr>
        <w:t>ա</w:t>
      </w:r>
      <w:r w:rsidRPr="00FE4A6D">
        <w:rPr>
          <w:rFonts w:ascii="Arial LatArm" w:hAnsi="Arial LatArm" w:cs="Arial LatArm"/>
          <w:sz w:val="20"/>
          <w:lang w:val="hy-AM"/>
        </w:rPr>
        <w:t xml:space="preserve">) </w:t>
      </w:r>
      <w:r w:rsidRPr="00FE4A6D">
        <w:rPr>
          <w:rFonts w:ascii="Sylfaen" w:hAnsi="Sylfaen" w:cs="Sylfaen"/>
          <w:sz w:val="20"/>
          <w:lang w:val="hy-AM"/>
        </w:rPr>
        <w:t>մատակարարվել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է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անպատշաճ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որակի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ապրանք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որը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չի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կարող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փոխարինվել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Գնորդի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համար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ընդունելի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ժամկետում</w:t>
      </w:r>
      <w:r w:rsidRPr="00FE4A6D">
        <w:rPr>
          <w:rFonts w:ascii="Arial LatArm" w:hAnsi="Arial LatArm" w:cs="Arial LatArm"/>
          <w:sz w:val="20"/>
          <w:lang w:val="hy-AM"/>
        </w:rPr>
        <w:t>.</w:t>
      </w:r>
    </w:p>
    <w:p w14:paraId="1317A5F1" w14:textId="77777777" w:rsidR="00071D1C" w:rsidRPr="00FE4A6D" w:rsidRDefault="00071D1C" w:rsidP="00EF3662">
      <w:pPr>
        <w:tabs>
          <w:tab w:val="left" w:pos="720"/>
        </w:tabs>
        <w:ind w:firstLine="709"/>
        <w:jc w:val="both"/>
        <w:rPr>
          <w:rFonts w:ascii="Arial LatArm" w:hAnsi="Arial LatArm"/>
          <w:sz w:val="20"/>
          <w:lang w:val="hy-AM"/>
        </w:rPr>
      </w:pPr>
      <w:r w:rsidRPr="00FE4A6D">
        <w:rPr>
          <w:rFonts w:ascii="Arial LatArm" w:hAnsi="Arial LatArm"/>
          <w:sz w:val="20"/>
          <w:lang w:val="hy-AM"/>
        </w:rPr>
        <w:tab/>
      </w:r>
      <w:r w:rsidRPr="00FE4A6D">
        <w:rPr>
          <w:rFonts w:ascii="Sylfaen" w:hAnsi="Sylfaen" w:cs="Sylfaen"/>
          <w:sz w:val="20"/>
          <w:lang w:val="hy-AM"/>
        </w:rPr>
        <w:t>բ</w:t>
      </w:r>
      <w:r w:rsidRPr="00FE4A6D">
        <w:rPr>
          <w:rFonts w:ascii="Arial LatArm" w:hAnsi="Arial LatArm" w:cs="Arial LatArm"/>
          <w:sz w:val="20"/>
          <w:lang w:val="hy-AM"/>
        </w:rPr>
        <w:t xml:space="preserve">) </w:t>
      </w:r>
      <w:r w:rsidRPr="00FE4A6D">
        <w:rPr>
          <w:rFonts w:ascii="Sylfaen" w:hAnsi="Sylfaen" w:cs="Sylfaen"/>
          <w:sz w:val="20"/>
          <w:lang w:val="hy-AM"/>
        </w:rPr>
        <w:t>ապրանքի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մատակարարման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ժամկետները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խախտվել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են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Arial LatArm" w:hAnsi="Arial LatArm"/>
          <w:sz w:val="20"/>
          <w:u w:val="single"/>
          <w:lang w:val="hy-AM"/>
        </w:rPr>
        <w:t xml:space="preserve">   </w:t>
      </w:r>
      <w:r w:rsidR="009E7146" w:rsidRPr="00FE4A6D">
        <w:rPr>
          <w:rFonts w:ascii="Arial LatArm" w:hAnsi="Arial LatArm"/>
          <w:sz w:val="20"/>
          <w:u w:val="single"/>
          <w:lang w:val="hy-AM"/>
        </w:rPr>
        <w:t>3</w:t>
      </w:r>
      <w:r w:rsidRPr="00FE4A6D">
        <w:rPr>
          <w:rFonts w:ascii="Arial LatArm" w:hAnsi="Arial LatArm"/>
          <w:sz w:val="20"/>
          <w:u w:val="single"/>
          <w:lang w:val="hy-AM"/>
        </w:rPr>
        <w:t xml:space="preserve">     </w:t>
      </w:r>
      <w:r w:rsidRPr="00FE4A6D">
        <w:rPr>
          <w:rFonts w:ascii="Arial LatArm" w:hAnsi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օրից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ավելի</w:t>
      </w:r>
      <w:r w:rsidRPr="00FE4A6D">
        <w:rPr>
          <w:rFonts w:ascii="Arial LatArm" w:hAnsi="Arial LatArm" w:cs="Arial LatArm"/>
          <w:sz w:val="20"/>
          <w:lang w:val="hy-AM"/>
        </w:rPr>
        <w:t>,</w:t>
      </w:r>
    </w:p>
    <w:p w14:paraId="0D45CF71" w14:textId="77777777" w:rsidR="00071D1C" w:rsidRPr="00FE4A6D" w:rsidRDefault="00071D1C" w:rsidP="00EF3662">
      <w:pPr>
        <w:tabs>
          <w:tab w:val="left" w:pos="720"/>
        </w:tabs>
        <w:ind w:firstLine="709"/>
        <w:jc w:val="both"/>
        <w:rPr>
          <w:rFonts w:ascii="Arial LatArm" w:hAnsi="Arial LatArm"/>
          <w:sz w:val="20"/>
          <w:lang w:val="hy-AM"/>
        </w:rPr>
      </w:pPr>
      <w:r w:rsidRPr="00FE4A6D">
        <w:rPr>
          <w:rFonts w:ascii="Arial LatArm" w:hAnsi="Arial LatArm"/>
          <w:sz w:val="20"/>
          <w:lang w:val="hy-AM"/>
        </w:rPr>
        <w:t xml:space="preserve">2.1.8 </w:t>
      </w:r>
      <w:r w:rsidRPr="00FE4A6D">
        <w:rPr>
          <w:rFonts w:ascii="Sylfaen" w:hAnsi="Sylfaen" w:cs="Sylfaen"/>
          <w:sz w:val="20"/>
          <w:lang w:val="hy-AM"/>
        </w:rPr>
        <w:t>Զննել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ապրանքը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և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հայտնաբերված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թերությունների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մասին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անհապաղ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տեղեկացնել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Վաճառողին։</w:t>
      </w:r>
    </w:p>
    <w:p w14:paraId="4A33E111" w14:textId="77777777" w:rsidR="009123CA" w:rsidRPr="00FE4A6D" w:rsidRDefault="009123CA" w:rsidP="00EF3662">
      <w:pPr>
        <w:tabs>
          <w:tab w:val="left" w:pos="720"/>
        </w:tabs>
        <w:ind w:firstLine="709"/>
        <w:jc w:val="both"/>
        <w:rPr>
          <w:rFonts w:ascii="Arial LatArm" w:hAnsi="Arial LatArm"/>
          <w:sz w:val="12"/>
          <w:szCs w:val="12"/>
          <w:lang w:val="hy-AM"/>
        </w:rPr>
      </w:pPr>
    </w:p>
    <w:p w14:paraId="434E19CC" w14:textId="77777777" w:rsidR="00071D1C" w:rsidRPr="00FE4A6D" w:rsidRDefault="00071D1C" w:rsidP="00EF3662">
      <w:pPr>
        <w:ind w:firstLine="709"/>
        <w:jc w:val="both"/>
        <w:rPr>
          <w:rFonts w:ascii="Arial LatArm" w:hAnsi="Arial LatArm"/>
          <w:b/>
          <w:sz w:val="20"/>
          <w:lang w:val="hy-AM"/>
        </w:rPr>
      </w:pPr>
      <w:r w:rsidRPr="00FE4A6D">
        <w:rPr>
          <w:rFonts w:ascii="Arial LatArm" w:hAnsi="Arial LatArm"/>
          <w:b/>
          <w:sz w:val="20"/>
          <w:lang w:val="hy-AM"/>
        </w:rPr>
        <w:t xml:space="preserve">2.2 </w:t>
      </w:r>
      <w:r w:rsidRPr="00FE4A6D">
        <w:rPr>
          <w:rFonts w:ascii="Sylfaen" w:hAnsi="Sylfaen" w:cs="Sylfaen"/>
          <w:b/>
          <w:sz w:val="20"/>
          <w:lang w:val="hy-AM"/>
        </w:rPr>
        <w:t>Գնորդը</w:t>
      </w:r>
      <w:r w:rsidRPr="00FE4A6D">
        <w:rPr>
          <w:rFonts w:ascii="Arial LatArm" w:hAnsi="Arial LatArm" w:cs="Arial LatArm"/>
          <w:b/>
          <w:sz w:val="20"/>
          <w:lang w:val="hy-AM"/>
        </w:rPr>
        <w:t xml:space="preserve"> </w:t>
      </w:r>
      <w:r w:rsidRPr="00FE4A6D">
        <w:rPr>
          <w:rFonts w:ascii="Sylfaen" w:hAnsi="Sylfaen" w:cs="Sylfaen"/>
          <w:b/>
          <w:sz w:val="20"/>
          <w:lang w:val="hy-AM"/>
        </w:rPr>
        <w:t>պարտավոր</w:t>
      </w:r>
      <w:r w:rsidRPr="00FE4A6D">
        <w:rPr>
          <w:rFonts w:ascii="Arial LatArm" w:hAnsi="Arial LatArm" w:cs="Arial LatArm"/>
          <w:b/>
          <w:sz w:val="20"/>
          <w:lang w:val="hy-AM"/>
        </w:rPr>
        <w:t xml:space="preserve"> </w:t>
      </w:r>
      <w:r w:rsidRPr="00FE4A6D">
        <w:rPr>
          <w:rFonts w:ascii="Sylfaen" w:hAnsi="Sylfaen" w:cs="Sylfaen"/>
          <w:b/>
          <w:sz w:val="20"/>
          <w:lang w:val="hy-AM"/>
        </w:rPr>
        <w:t>է</w:t>
      </w:r>
      <w:r w:rsidRPr="00FE4A6D">
        <w:rPr>
          <w:rFonts w:ascii="Arial LatArm" w:hAnsi="Arial LatArm" w:cs="Arial LatArm"/>
          <w:b/>
          <w:sz w:val="20"/>
          <w:lang w:val="hy-AM"/>
        </w:rPr>
        <w:t>`</w:t>
      </w:r>
    </w:p>
    <w:p w14:paraId="26409209" w14:textId="77777777" w:rsidR="00071D1C" w:rsidRPr="00FE4A6D" w:rsidRDefault="00071D1C" w:rsidP="00EF3662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FE4A6D">
        <w:rPr>
          <w:rFonts w:ascii="Arial LatArm" w:hAnsi="Arial LatArm"/>
          <w:sz w:val="20"/>
          <w:lang w:val="hy-AM"/>
        </w:rPr>
        <w:t xml:space="preserve">2.2.1 </w:t>
      </w:r>
      <w:r w:rsidRPr="00FE4A6D">
        <w:rPr>
          <w:rFonts w:ascii="Sylfaen" w:hAnsi="Sylfaen" w:cs="Sylfaen"/>
          <w:sz w:val="20"/>
          <w:lang w:val="hy-AM"/>
        </w:rPr>
        <w:t>Կատարել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պայմանագրին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համապատասխան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մատակարարված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ապրանքի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ընդունումն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ապահովող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բոլոր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անհրաժեշտ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գործողությունները</w:t>
      </w:r>
      <w:r w:rsidRPr="00FE4A6D">
        <w:rPr>
          <w:rFonts w:ascii="Arial LatArm" w:hAnsi="Arial LatArm" w:cs="Arial LatArm"/>
          <w:sz w:val="20"/>
          <w:lang w:val="hy-AM"/>
        </w:rPr>
        <w:t>:</w:t>
      </w:r>
    </w:p>
    <w:p w14:paraId="162F1E77" w14:textId="77777777" w:rsidR="00071D1C" w:rsidRPr="00FE4A6D" w:rsidRDefault="00071D1C" w:rsidP="00EF3662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FE4A6D">
        <w:rPr>
          <w:rFonts w:ascii="Arial LatArm" w:hAnsi="Arial LatArm"/>
          <w:sz w:val="20"/>
          <w:lang w:val="hy-AM"/>
        </w:rPr>
        <w:t xml:space="preserve">2.2.2 </w:t>
      </w:r>
      <w:r w:rsidRPr="00FE4A6D">
        <w:rPr>
          <w:rFonts w:ascii="Sylfaen" w:hAnsi="Sylfaen" w:cs="Sylfaen"/>
          <w:sz w:val="20"/>
          <w:lang w:val="hy-AM"/>
        </w:rPr>
        <w:t>Վաճառողի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հանձնած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ապրանքից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պայմանագրին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համապատասխան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հրաժարվելու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դեպքում</w:t>
      </w:r>
      <w:r w:rsidRPr="00FE4A6D">
        <w:rPr>
          <w:rFonts w:ascii="Arial LatArm" w:hAnsi="Arial LatArm" w:cs="Arial LatArm"/>
          <w:sz w:val="20"/>
          <w:lang w:val="hy-AM"/>
        </w:rPr>
        <w:t xml:space="preserve">, </w:t>
      </w:r>
      <w:r w:rsidRPr="00FE4A6D">
        <w:rPr>
          <w:rFonts w:ascii="Sylfaen" w:hAnsi="Sylfaen" w:cs="Sylfaen"/>
          <w:sz w:val="20"/>
          <w:lang w:val="hy-AM"/>
        </w:rPr>
        <w:t>ապահովել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այդ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ապրանքի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պատասխանատու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պահպանությունը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և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դրա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մասին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անհապաղ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տեղեկացնել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Վաճառողին</w:t>
      </w:r>
      <w:r w:rsidRPr="00FE4A6D">
        <w:rPr>
          <w:rFonts w:ascii="Arial LatArm" w:hAnsi="Arial LatArm" w:cs="Arial LatArm"/>
          <w:sz w:val="20"/>
          <w:lang w:val="hy-AM"/>
        </w:rPr>
        <w:t>:</w:t>
      </w:r>
    </w:p>
    <w:p w14:paraId="28B081BD" w14:textId="77777777" w:rsidR="00071D1C" w:rsidRPr="00FE4A6D" w:rsidRDefault="00071D1C" w:rsidP="00EF3662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FE4A6D">
        <w:rPr>
          <w:rFonts w:ascii="Arial LatArm" w:hAnsi="Arial LatArm"/>
          <w:sz w:val="20"/>
          <w:lang w:val="hy-AM"/>
        </w:rPr>
        <w:t xml:space="preserve">2.2.3 </w:t>
      </w:r>
      <w:r w:rsidRPr="00FE4A6D">
        <w:rPr>
          <w:rFonts w:ascii="Sylfaen" w:hAnsi="Sylfaen" w:cs="Sylfaen"/>
          <w:sz w:val="20"/>
          <w:lang w:val="hy-AM"/>
        </w:rPr>
        <w:t>Պայմանագրով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նախատեսված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կարգով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և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ժամկետներում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մատակարարված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ապրանքն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ընդունելու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դեպքում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Վաճառողին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վճարել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վերջինիս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վճարման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ենթակա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գումարները</w:t>
      </w:r>
      <w:r w:rsidRPr="00FE4A6D">
        <w:rPr>
          <w:rFonts w:ascii="Arial LatArm" w:hAnsi="Arial LatArm" w:cs="Arial LatArm"/>
          <w:sz w:val="20"/>
          <w:lang w:val="hy-AM"/>
        </w:rPr>
        <w:t xml:space="preserve">, </w:t>
      </w:r>
      <w:r w:rsidRPr="00FE4A6D">
        <w:rPr>
          <w:rFonts w:ascii="Sylfaen" w:hAnsi="Sylfaen" w:cs="Sylfaen"/>
          <w:sz w:val="20"/>
          <w:lang w:val="hy-AM"/>
        </w:rPr>
        <w:t>իսկ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վճարման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ժամկետի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խախտման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դեպքում</w:t>
      </w:r>
      <w:r w:rsidRPr="00FE4A6D">
        <w:rPr>
          <w:rFonts w:ascii="Arial LatArm" w:hAnsi="Arial LatArm" w:cs="Arial LatArm"/>
          <w:sz w:val="20"/>
          <w:lang w:val="hy-AM"/>
        </w:rPr>
        <w:t xml:space="preserve">` </w:t>
      </w:r>
      <w:r w:rsidRPr="00FE4A6D">
        <w:rPr>
          <w:rFonts w:ascii="Sylfaen" w:hAnsi="Sylfaen" w:cs="Sylfaen"/>
          <w:sz w:val="20"/>
          <w:lang w:val="hy-AM"/>
        </w:rPr>
        <w:t>նաև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պայմանագրի</w:t>
      </w:r>
      <w:r w:rsidRPr="00FE4A6D">
        <w:rPr>
          <w:rFonts w:ascii="Arial LatArm" w:hAnsi="Arial LatArm" w:cs="Arial LatArm"/>
          <w:sz w:val="20"/>
          <w:lang w:val="hy-AM"/>
        </w:rPr>
        <w:t xml:space="preserve">  </w:t>
      </w:r>
      <w:r w:rsidR="00D8313C" w:rsidRPr="00FE4A6D">
        <w:rPr>
          <w:rFonts w:ascii="Arial LatArm" w:hAnsi="Arial LatArm"/>
          <w:sz w:val="20"/>
          <w:lang w:val="hy-AM"/>
        </w:rPr>
        <w:t>6</w:t>
      </w:r>
      <w:r w:rsidRPr="00FE4A6D">
        <w:rPr>
          <w:rFonts w:ascii="Arial LatArm" w:hAnsi="Arial LatArm"/>
          <w:sz w:val="20"/>
          <w:lang w:val="hy-AM"/>
        </w:rPr>
        <w:t xml:space="preserve">.5 </w:t>
      </w:r>
      <w:r w:rsidRPr="00FE4A6D">
        <w:rPr>
          <w:rFonts w:ascii="Sylfaen" w:hAnsi="Sylfaen" w:cs="Sylfaen"/>
          <w:sz w:val="20"/>
          <w:lang w:val="hy-AM"/>
        </w:rPr>
        <w:t>կետով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նախատեսված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տույժը։</w:t>
      </w:r>
    </w:p>
    <w:p w14:paraId="166E0694" w14:textId="77777777" w:rsidR="00071D1C" w:rsidRPr="00FE4A6D" w:rsidRDefault="00071D1C" w:rsidP="00EF3662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FE4A6D">
        <w:rPr>
          <w:rFonts w:ascii="Arial LatArm" w:hAnsi="Arial LatArm"/>
          <w:sz w:val="20"/>
          <w:lang w:val="hy-AM"/>
        </w:rPr>
        <w:t xml:space="preserve">2.2.4 </w:t>
      </w:r>
      <w:r w:rsidRPr="00FE4A6D">
        <w:rPr>
          <w:rFonts w:ascii="Sylfaen" w:hAnsi="Sylfaen" w:cs="Sylfaen"/>
          <w:sz w:val="20"/>
          <w:lang w:val="hy-AM"/>
        </w:rPr>
        <w:t>Ապրանքի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քանակի</w:t>
      </w:r>
      <w:r w:rsidRPr="00FE4A6D">
        <w:rPr>
          <w:rFonts w:ascii="Arial LatArm" w:hAnsi="Arial LatArm" w:cs="Arial LatArm"/>
          <w:sz w:val="20"/>
          <w:lang w:val="hy-AM"/>
        </w:rPr>
        <w:t xml:space="preserve">, </w:t>
      </w:r>
      <w:r w:rsidRPr="00FE4A6D">
        <w:rPr>
          <w:rFonts w:ascii="Sylfaen" w:hAnsi="Sylfaen" w:cs="Sylfaen"/>
          <w:sz w:val="20"/>
          <w:lang w:val="hy-AM"/>
        </w:rPr>
        <w:t>տեսականու</w:t>
      </w:r>
      <w:r w:rsidRPr="00FE4A6D">
        <w:rPr>
          <w:rFonts w:ascii="Arial LatArm" w:hAnsi="Arial LatArm" w:cs="Arial LatArm"/>
          <w:sz w:val="20"/>
          <w:lang w:val="hy-AM"/>
        </w:rPr>
        <w:t xml:space="preserve">, </w:t>
      </w:r>
      <w:r w:rsidRPr="00FE4A6D">
        <w:rPr>
          <w:rFonts w:ascii="Sylfaen" w:hAnsi="Sylfaen" w:cs="Sylfaen"/>
          <w:sz w:val="20"/>
          <w:lang w:val="hy-AM"/>
        </w:rPr>
        <w:t>որակի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մասին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պայմանագրի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պայմանները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խախտելու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մասին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Վաճառողին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ծանուցել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թերությունը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հայտնաբերելուց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հետո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անմիջապես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կամ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այն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բանից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հետո</w:t>
      </w:r>
      <w:r w:rsidRPr="00FE4A6D">
        <w:rPr>
          <w:rFonts w:ascii="Arial LatArm" w:hAnsi="Arial LatArm" w:cs="Arial LatArm"/>
          <w:sz w:val="20"/>
          <w:lang w:val="hy-AM"/>
        </w:rPr>
        <w:t xml:space="preserve">` </w:t>
      </w:r>
      <w:r w:rsidRPr="00FE4A6D">
        <w:rPr>
          <w:rFonts w:ascii="Sylfaen" w:hAnsi="Sylfaen" w:cs="Sylfaen"/>
          <w:sz w:val="20"/>
          <w:lang w:val="hy-AM"/>
        </w:rPr>
        <w:t>ողջամիտ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ժամկետում</w:t>
      </w:r>
      <w:r w:rsidRPr="00FE4A6D">
        <w:rPr>
          <w:rFonts w:ascii="Arial LatArm" w:hAnsi="Arial LatArm" w:cs="Arial LatArm"/>
          <w:sz w:val="20"/>
          <w:lang w:val="hy-AM"/>
        </w:rPr>
        <w:t xml:space="preserve">, </w:t>
      </w:r>
      <w:r w:rsidRPr="00FE4A6D">
        <w:rPr>
          <w:rFonts w:ascii="Sylfaen" w:hAnsi="Sylfaen" w:cs="Sylfaen"/>
          <w:sz w:val="20"/>
          <w:lang w:val="hy-AM"/>
        </w:rPr>
        <w:t>երբ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պայմանագրի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համապատասխան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պայմանի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խախտումը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պետք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է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հայտնաբերված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լիներ</w:t>
      </w:r>
      <w:r w:rsidRPr="00FE4A6D">
        <w:rPr>
          <w:rFonts w:ascii="Arial LatArm" w:hAnsi="Arial LatArm" w:cs="Arial LatArm"/>
          <w:sz w:val="20"/>
          <w:lang w:val="hy-AM"/>
        </w:rPr>
        <w:t xml:space="preserve">` </w:t>
      </w:r>
      <w:r w:rsidRPr="00FE4A6D">
        <w:rPr>
          <w:rFonts w:ascii="Sylfaen" w:hAnsi="Sylfaen" w:cs="Sylfaen"/>
          <w:sz w:val="20"/>
          <w:lang w:val="hy-AM"/>
        </w:rPr>
        <w:t>ելնելով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ապրանքի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բնույթից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և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նշանակությունից։</w:t>
      </w:r>
    </w:p>
    <w:p w14:paraId="15FF2A38" w14:textId="77777777" w:rsidR="00071D1C" w:rsidRPr="00FE4A6D" w:rsidRDefault="00071D1C" w:rsidP="00EF3662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FE4A6D">
        <w:rPr>
          <w:rFonts w:ascii="Arial LatArm" w:hAnsi="Arial LatArm"/>
          <w:sz w:val="20"/>
          <w:lang w:val="hy-AM"/>
        </w:rPr>
        <w:t xml:space="preserve">2.2.5 </w:t>
      </w:r>
      <w:r w:rsidRPr="00FE4A6D">
        <w:rPr>
          <w:rFonts w:ascii="Sylfaen" w:hAnsi="Sylfaen" w:cs="Sylfaen"/>
          <w:sz w:val="20"/>
          <w:lang w:val="hy-AM"/>
        </w:rPr>
        <w:t>Պայմանագրի</w:t>
      </w:r>
      <w:r w:rsidRPr="00FE4A6D">
        <w:rPr>
          <w:rFonts w:ascii="Arial LatArm" w:hAnsi="Arial LatArm" w:cs="Arial LatArm"/>
          <w:sz w:val="20"/>
          <w:lang w:val="hy-AM"/>
        </w:rPr>
        <w:t xml:space="preserve"> 2.3.</w:t>
      </w:r>
      <w:r w:rsidR="00471867" w:rsidRPr="00FE4A6D">
        <w:rPr>
          <w:rFonts w:ascii="Arial LatArm" w:hAnsi="Arial LatArm"/>
          <w:sz w:val="20"/>
          <w:lang w:val="hy-AM"/>
        </w:rPr>
        <w:t>3</w:t>
      </w:r>
      <w:r w:rsidRPr="00FE4A6D">
        <w:rPr>
          <w:rFonts w:ascii="Arial LatArm" w:hAnsi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կետի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համաձայն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պայմանագրի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լուծումից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հետո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Վաճառողին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հատուցել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վերջինիս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պատճառված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և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սահմանված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կարգով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հիմնավորված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վնասները։</w:t>
      </w:r>
    </w:p>
    <w:p w14:paraId="790360A3" w14:textId="77777777" w:rsidR="00071D1C" w:rsidRPr="00FE4A6D" w:rsidRDefault="00071D1C" w:rsidP="00EF3662">
      <w:pPr>
        <w:ind w:firstLine="709"/>
        <w:jc w:val="both"/>
        <w:rPr>
          <w:rFonts w:ascii="Arial LatArm" w:hAnsi="Arial LatArm"/>
          <w:sz w:val="20"/>
          <w:lang w:val="hy-AM"/>
        </w:rPr>
      </w:pPr>
    </w:p>
    <w:p w14:paraId="119F3332" w14:textId="77777777" w:rsidR="00071D1C" w:rsidRPr="00FE4A6D" w:rsidRDefault="00071D1C" w:rsidP="00EF3662">
      <w:pPr>
        <w:ind w:firstLine="709"/>
        <w:jc w:val="both"/>
        <w:rPr>
          <w:rFonts w:ascii="Arial LatArm" w:hAnsi="Arial LatArm"/>
          <w:b/>
          <w:sz w:val="20"/>
          <w:lang w:val="hy-AM"/>
        </w:rPr>
      </w:pPr>
      <w:r w:rsidRPr="00FE4A6D">
        <w:rPr>
          <w:rFonts w:ascii="Arial LatArm" w:hAnsi="Arial LatArm"/>
          <w:b/>
          <w:sz w:val="20"/>
          <w:lang w:val="hy-AM"/>
        </w:rPr>
        <w:t xml:space="preserve">2.3 </w:t>
      </w:r>
      <w:r w:rsidRPr="00FE4A6D">
        <w:rPr>
          <w:rFonts w:ascii="Sylfaen" w:hAnsi="Sylfaen" w:cs="Sylfaen"/>
          <w:b/>
          <w:sz w:val="20"/>
          <w:lang w:val="hy-AM"/>
        </w:rPr>
        <w:t>Վաճառողն</w:t>
      </w:r>
      <w:r w:rsidRPr="00FE4A6D">
        <w:rPr>
          <w:rFonts w:ascii="Arial LatArm" w:hAnsi="Arial LatArm" w:cs="Arial LatArm"/>
          <w:b/>
          <w:sz w:val="20"/>
          <w:lang w:val="hy-AM"/>
        </w:rPr>
        <w:t xml:space="preserve"> </w:t>
      </w:r>
      <w:r w:rsidRPr="00FE4A6D">
        <w:rPr>
          <w:rFonts w:ascii="Sylfaen" w:hAnsi="Sylfaen" w:cs="Sylfaen"/>
          <w:b/>
          <w:sz w:val="20"/>
          <w:lang w:val="hy-AM"/>
        </w:rPr>
        <w:t>իրավունք</w:t>
      </w:r>
      <w:r w:rsidRPr="00FE4A6D">
        <w:rPr>
          <w:rFonts w:ascii="Arial LatArm" w:hAnsi="Arial LatArm" w:cs="Arial LatArm"/>
          <w:b/>
          <w:sz w:val="20"/>
          <w:lang w:val="hy-AM"/>
        </w:rPr>
        <w:t xml:space="preserve"> </w:t>
      </w:r>
      <w:r w:rsidRPr="00FE4A6D">
        <w:rPr>
          <w:rFonts w:ascii="Sylfaen" w:hAnsi="Sylfaen" w:cs="Sylfaen"/>
          <w:b/>
          <w:sz w:val="20"/>
          <w:lang w:val="hy-AM"/>
        </w:rPr>
        <w:t>ունի</w:t>
      </w:r>
      <w:r w:rsidRPr="00FE4A6D">
        <w:rPr>
          <w:rFonts w:ascii="Arial LatArm" w:hAnsi="Arial LatArm" w:cs="Arial LatArm"/>
          <w:b/>
          <w:sz w:val="20"/>
          <w:lang w:val="hy-AM"/>
        </w:rPr>
        <w:t>`</w:t>
      </w:r>
    </w:p>
    <w:p w14:paraId="237BC0E2" w14:textId="77777777" w:rsidR="00071D1C" w:rsidRPr="00FE4A6D" w:rsidRDefault="00071D1C" w:rsidP="00EF3662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FE4A6D">
        <w:rPr>
          <w:rFonts w:ascii="Arial LatArm" w:hAnsi="Arial LatArm"/>
          <w:sz w:val="20"/>
          <w:lang w:val="hy-AM"/>
        </w:rPr>
        <w:t xml:space="preserve">2.3.1 </w:t>
      </w:r>
      <w:r w:rsidRPr="00FE4A6D">
        <w:rPr>
          <w:rFonts w:ascii="Sylfaen" w:hAnsi="Sylfaen" w:cs="Sylfaen"/>
          <w:sz w:val="20"/>
          <w:lang w:val="hy-AM"/>
        </w:rPr>
        <w:t>Գնորդից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պահանջել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ընդունելու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պայմանագրով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նախատեսված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կարգով</w:t>
      </w:r>
      <w:r w:rsidRPr="00FE4A6D">
        <w:rPr>
          <w:rFonts w:ascii="Arial LatArm" w:hAnsi="Arial LatArm" w:cs="Times Armenian"/>
          <w:sz w:val="20"/>
          <w:lang w:val="hy-AM"/>
        </w:rPr>
        <w:t xml:space="preserve">, </w:t>
      </w:r>
      <w:r w:rsidRPr="00FE4A6D">
        <w:rPr>
          <w:rFonts w:ascii="Sylfaen" w:hAnsi="Sylfaen" w:cs="Sylfaen"/>
          <w:sz w:val="20"/>
          <w:lang w:val="hy-AM"/>
        </w:rPr>
        <w:t>ծավալներով</w:t>
      </w:r>
      <w:r w:rsidRPr="00FE4A6D">
        <w:rPr>
          <w:rFonts w:ascii="Arial LatArm" w:hAnsi="Arial LatArm" w:cs="Arial LatArm"/>
          <w:sz w:val="20"/>
          <w:lang w:val="hy-AM"/>
        </w:rPr>
        <w:t>,</w:t>
      </w:r>
      <w:r w:rsidRPr="00FE4A6D">
        <w:rPr>
          <w:rFonts w:ascii="Arial LatArm" w:hAnsi="Arial LatArm" w:cs="Times Armenian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ժամկետներում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և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հասցեով</w:t>
      </w:r>
      <w:r w:rsidRPr="00FE4A6D">
        <w:rPr>
          <w:rFonts w:ascii="Arial LatArm" w:hAnsi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մատակարարված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ապրանքը</w:t>
      </w:r>
      <w:r w:rsidRPr="00FE4A6D">
        <w:rPr>
          <w:rFonts w:ascii="Arial LatArm" w:hAnsi="Arial LatArm" w:cs="Arial LatArm"/>
          <w:sz w:val="20"/>
          <w:lang w:val="hy-AM"/>
        </w:rPr>
        <w:t xml:space="preserve">: </w:t>
      </w:r>
    </w:p>
    <w:p w14:paraId="5DA36F06" w14:textId="77777777" w:rsidR="00071D1C" w:rsidRPr="00FE4A6D" w:rsidRDefault="00071D1C" w:rsidP="00EF3662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FE4A6D">
        <w:rPr>
          <w:rFonts w:ascii="Arial LatArm" w:hAnsi="Arial LatArm"/>
          <w:sz w:val="20"/>
          <w:lang w:val="hy-AM"/>
        </w:rPr>
        <w:t xml:space="preserve">2.3.2 </w:t>
      </w:r>
      <w:r w:rsidRPr="00FE4A6D">
        <w:rPr>
          <w:rFonts w:ascii="Sylfaen" w:hAnsi="Sylfaen" w:cs="Sylfaen"/>
          <w:sz w:val="20"/>
          <w:lang w:val="hy-AM"/>
        </w:rPr>
        <w:t>Գնորդից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պահանջել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վճարելու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պայմանագրով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նախատեսված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կարգով</w:t>
      </w:r>
      <w:r w:rsidRPr="00FE4A6D">
        <w:rPr>
          <w:rFonts w:ascii="Arial LatArm" w:hAnsi="Arial LatArm" w:cs="Times Armenian"/>
          <w:sz w:val="20"/>
          <w:lang w:val="hy-AM"/>
        </w:rPr>
        <w:t xml:space="preserve">, </w:t>
      </w:r>
      <w:r w:rsidRPr="00FE4A6D">
        <w:rPr>
          <w:rFonts w:ascii="Sylfaen" w:hAnsi="Sylfaen" w:cs="Sylfaen"/>
          <w:sz w:val="20"/>
          <w:lang w:val="hy-AM"/>
        </w:rPr>
        <w:t>ծավալներով</w:t>
      </w:r>
      <w:r w:rsidRPr="00FE4A6D">
        <w:rPr>
          <w:rFonts w:ascii="Arial LatArm" w:hAnsi="Arial LatArm" w:cs="Arial LatArm"/>
          <w:sz w:val="20"/>
          <w:lang w:val="hy-AM"/>
        </w:rPr>
        <w:t>,</w:t>
      </w:r>
      <w:r w:rsidRPr="00FE4A6D">
        <w:rPr>
          <w:rFonts w:ascii="Arial LatArm" w:hAnsi="Arial LatArm" w:cs="Times Armenian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ժամկետներում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և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հասցեով</w:t>
      </w:r>
      <w:r w:rsidRPr="00FE4A6D">
        <w:rPr>
          <w:rFonts w:ascii="Arial LatArm" w:hAnsi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մատակարարված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և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Գնորդի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կողմից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ընդունված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ապրանքի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համար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իրեն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վճարման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ենթակա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գումարները</w:t>
      </w:r>
      <w:r w:rsidRPr="00FE4A6D">
        <w:rPr>
          <w:rFonts w:ascii="Arial LatArm" w:hAnsi="Arial LatArm" w:cs="Arial LatArm"/>
          <w:sz w:val="20"/>
          <w:lang w:val="hy-AM"/>
        </w:rPr>
        <w:t>:</w:t>
      </w:r>
    </w:p>
    <w:p w14:paraId="61E7199C" w14:textId="77777777" w:rsidR="00071D1C" w:rsidRPr="00FE4A6D" w:rsidRDefault="00071D1C" w:rsidP="00EF3662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FE4A6D">
        <w:rPr>
          <w:rFonts w:ascii="Arial LatArm" w:hAnsi="Arial LatArm"/>
          <w:sz w:val="20"/>
          <w:lang w:val="hy-AM"/>
        </w:rPr>
        <w:t>2.3.</w:t>
      </w:r>
      <w:r w:rsidR="00283F0A" w:rsidRPr="00FE4A6D">
        <w:rPr>
          <w:rFonts w:ascii="Arial LatArm" w:hAnsi="Arial LatArm"/>
          <w:sz w:val="20"/>
          <w:lang w:val="hy-AM"/>
        </w:rPr>
        <w:t xml:space="preserve">3 </w:t>
      </w:r>
      <w:r w:rsidRPr="00FE4A6D">
        <w:rPr>
          <w:rFonts w:ascii="Sylfaen" w:hAnsi="Sylfaen" w:cs="Sylfaen"/>
          <w:sz w:val="20"/>
          <w:lang w:val="hy-AM"/>
        </w:rPr>
        <w:t>Միակողմանի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լուծել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պայմանագիրը</w:t>
      </w:r>
      <w:r w:rsidRPr="00FE4A6D">
        <w:rPr>
          <w:rFonts w:ascii="Arial LatArm" w:hAnsi="Arial LatArm" w:cs="Arial LatArm"/>
          <w:sz w:val="20"/>
          <w:lang w:val="hy-AM"/>
        </w:rPr>
        <w:t xml:space="preserve"> (</w:t>
      </w:r>
      <w:r w:rsidRPr="00FE4A6D">
        <w:rPr>
          <w:rFonts w:ascii="Sylfaen" w:hAnsi="Sylfaen" w:cs="Sylfaen"/>
          <w:sz w:val="20"/>
          <w:lang w:val="hy-AM"/>
        </w:rPr>
        <w:t>լրիվ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կամ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մասնակի</w:t>
      </w:r>
      <w:r w:rsidRPr="00FE4A6D">
        <w:rPr>
          <w:rFonts w:ascii="Arial LatArm" w:hAnsi="Arial LatArm" w:cs="Arial LatArm"/>
          <w:sz w:val="20"/>
          <w:lang w:val="hy-AM"/>
        </w:rPr>
        <w:t xml:space="preserve">), </w:t>
      </w:r>
      <w:r w:rsidRPr="00FE4A6D">
        <w:rPr>
          <w:rFonts w:ascii="Sylfaen" w:hAnsi="Sylfaen" w:cs="Sylfaen"/>
          <w:sz w:val="20"/>
          <w:lang w:val="hy-AM"/>
        </w:rPr>
        <w:t>եթե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Գնորդն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էականորեն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խախտել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է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պայմանագիրը</w:t>
      </w:r>
      <w:r w:rsidRPr="00FE4A6D">
        <w:rPr>
          <w:rFonts w:ascii="Arial LatArm" w:hAnsi="Arial LatArm" w:cs="Arial LatArm"/>
          <w:sz w:val="20"/>
          <w:lang w:val="hy-AM"/>
        </w:rPr>
        <w:t>:</w:t>
      </w:r>
    </w:p>
    <w:p w14:paraId="79CE6D1B" w14:textId="77777777" w:rsidR="00071D1C" w:rsidRPr="00FE4A6D" w:rsidRDefault="00071D1C" w:rsidP="00EF3662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FE4A6D">
        <w:rPr>
          <w:rFonts w:ascii="Arial LatArm" w:hAnsi="Arial LatArm"/>
          <w:sz w:val="20"/>
          <w:lang w:val="hy-AM"/>
        </w:rPr>
        <w:t>2.3.</w:t>
      </w:r>
      <w:r w:rsidR="00283F0A" w:rsidRPr="00FE4A6D">
        <w:rPr>
          <w:rFonts w:ascii="Arial LatArm" w:hAnsi="Arial LatArm"/>
          <w:sz w:val="20"/>
          <w:lang w:val="hy-AM"/>
        </w:rPr>
        <w:t>3</w:t>
      </w:r>
      <w:r w:rsidRPr="00FE4A6D">
        <w:rPr>
          <w:rFonts w:ascii="Arial LatArm" w:hAnsi="Arial LatArm"/>
          <w:sz w:val="20"/>
          <w:lang w:val="hy-AM"/>
        </w:rPr>
        <w:t xml:space="preserve">.1 </w:t>
      </w:r>
      <w:r w:rsidRPr="00FE4A6D">
        <w:rPr>
          <w:rFonts w:ascii="Sylfaen" w:hAnsi="Sylfaen" w:cs="Sylfaen"/>
          <w:sz w:val="20"/>
          <w:lang w:val="hy-AM"/>
        </w:rPr>
        <w:t>Գնորդի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կողմից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պայմանագիրը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խախտելն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էական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է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համարվում</w:t>
      </w:r>
      <w:r w:rsidRPr="00FE4A6D">
        <w:rPr>
          <w:rFonts w:ascii="Arial LatArm" w:hAnsi="Arial LatArm" w:cs="Arial LatArm"/>
          <w:sz w:val="20"/>
          <w:lang w:val="hy-AM"/>
        </w:rPr>
        <w:t xml:space="preserve">, </w:t>
      </w:r>
      <w:r w:rsidRPr="00FE4A6D">
        <w:rPr>
          <w:rFonts w:ascii="Sylfaen" w:hAnsi="Sylfaen" w:cs="Sylfaen"/>
          <w:sz w:val="20"/>
          <w:lang w:val="hy-AM"/>
        </w:rPr>
        <w:t>եթե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բազմիցս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խախտվել</w:t>
      </w:r>
      <w:r w:rsidRPr="00FE4A6D">
        <w:rPr>
          <w:rFonts w:ascii="Arial LatArm" w:hAnsi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են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ապրանքի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համար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վճարելու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ժամկետները։</w:t>
      </w:r>
    </w:p>
    <w:p w14:paraId="7F3C932D" w14:textId="77777777" w:rsidR="00071D1C" w:rsidRPr="00FE4A6D" w:rsidRDefault="00071D1C" w:rsidP="00EF3662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FE4A6D">
        <w:rPr>
          <w:rFonts w:ascii="Arial LatArm" w:hAnsi="Arial LatArm"/>
          <w:sz w:val="20"/>
          <w:lang w:val="hy-AM"/>
        </w:rPr>
        <w:t>2.3.</w:t>
      </w:r>
      <w:r w:rsidR="00283F0A" w:rsidRPr="00FE4A6D">
        <w:rPr>
          <w:rFonts w:ascii="Arial LatArm" w:hAnsi="Arial LatArm"/>
          <w:sz w:val="20"/>
          <w:lang w:val="hy-AM"/>
        </w:rPr>
        <w:t>4</w:t>
      </w:r>
      <w:r w:rsidRPr="00FE4A6D">
        <w:rPr>
          <w:rFonts w:ascii="Arial LatArm" w:hAnsi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Գնորդի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համաձայնությամբ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վաղաժամկետ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մատակարարել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ապրանքը։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</w:p>
    <w:p w14:paraId="51E7149E" w14:textId="77777777" w:rsidR="009E45F3" w:rsidRPr="00FE4A6D" w:rsidRDefault="009E45F3" w:rsidP="00EF3662">
      <w:pPr>
        <w:ind w:firstLine="709"/>
        <w:jc w:val="both"/>
        <w:rPr>
          <w:rFonts w:ascii="Arial LatArm" w:hAnsi="Arial LatArm"/>
          <w:sz w:val="20"/>
          <w:lang w:val="hy-AM"/>
        </w:rPr>
      </w:pPr>
    </w:p>
    <w:p w14:paraId="290EC133" w14:textId="77777777" w:rsidR="00071D1C" w:rsidRPr="00FE4A6D" w:rsidRDefault="00071D1C" w:rsidP="00EF3662">
      <w:pPr>
        <w:ind w:firstLine="709"/>
        <w:jc w:val="both"/>
        <w:rPr>
          <w:rFonts w:ascii="Arial LatArm" w:hAnsi="Arial LatArm"/>
          <w:b/>
          <w:sz w:val="20"/>
          <w:lang w:val="hy-AM"/>
        </w:rPr>
      </w:pPr>
      <w:r w:rsidRPr="00FE4A6D">
        <w:rPr>
          <w:rFonts w:ascii="Arial LatArm" w:hAnsi="Arial LatArm"/>
          <w:b/>
          <w:sz w:val="20"/>
          <w:lang w:val="hy-AM"/>
        </w:rPr>
        <w:t xml:space="preserve">2.4 </w:t>
      </w:r>
      <w:r w:rsidRPr="00FE4A6D">
        <w:rPr>
          <w:rFonts w:ascii="Sylfaen" w:hAnsi="Sylfaen" w:cs="Sylfaen"/>
          <w:b/>
          <w:sz w:val="20"/>
          <w:lang w:val="hy-AM"/>
        </w:rPr>
        <w:t>Վաճառողը</w:t>
      </w:r>
      <w:r w:rsidRPr="00FE4A6D">
        <w:rPr>
          <w:rFonts w:ascii="Arial LatArm" w:hAnsi="Arial LatArm" w:cs="Arial LatArm"/>
          <w:b/>
          <w:sz w:val="20"/>
          <w:lang w:val="hy-AM"/>
        </w:rPr>
        <w:t xml:space="preserve"> </w:t>
      </w:r>
      <w:r w:rsidRPr="00FE4A6D">
        <w:rPr>
          <w:rFonts w:ascii="Sylfaen" w:hAnsi="Sylfaen" w:cs="Sylfaen"/>
          <w:b/>
          <w:sz w:val="20"/>
          <w:lang w:val="hy-AM"/>
        </w:rPr>
        <w:t>պարտավոր</w:t>
      </w:r>
      <w:r w:rsidRPr="00FE4A6D">
        <w:rPr>
          <w:rFonts w:ascii="Arial LatArm" w:hAnsi="Arial LatArm" w:cs="Arial LatArm"/>
          <w:b/>
          <w:sz w:val="20"/>
          <w:lang w:val="hy-AM"/>
        </w:rPr>
        <w:t xml:space="preserve"> </w:t>
      </w:r>
      <w:r w:rsidRPr="00FE4A6D">
        <w:rPr>
          <w:rFonts w:ascii="Sylfaen" w:hAnsi="Sylfaen" w:cs="Sylfaen"/>
          <w:b/>
          <w:sz w:val="20"/>
          <w:lang w:val="hy-AM"/>
        </w:rPr>
        <w:t>է</w:t>
      </w:r>
      <w:r w:rsidRPr="00FE4A6D">
        <w:rPr>
          <w:rFonts w:ascii="Arial LatArm" w:hAnsi="Arial LatArm" w:cs="Arial LatArm"/>
          <w:b/>
          <w:sz w:val="20"/>
          <w:lang w:val="hy-AM"/>
        </w:rPr>
        <w:t>`</w:t>
      </w:r>
    </w:p>
    <w:p w14:paraId="3616862A" w14:textId="77777777" w:rsidR="00071D1C" w:rsidRPr="00FE4A6D" w:rsidRDefault="00071D1C" w:rsidP="00EF3662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FE4A6D">
        <w:rPr>
          <w:rFonts w:ascii="Arial LatArm" w:hAnsi="Arial LatArm"/>
          <w:sz w:val="20"/>
          <w:lang w:val="hy-AM"/>
        </w:rPr>
        <w:t xml:space="preserve">2.4.1 </w:t>
      </w:r>
      <w:r w:rsidRPr="00FE4A6D">
        <w:rPr>
          <w:rFonts w:ascii="Sylfaen" w:hAnsi="Sylfaen" w:cs="Sylfaen"/>
          <w:sz w:val="20"/>
          <w:lang w:val="hy-AM"/>
        </w:rPr>
        <w:t>Գնորդին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հանձնել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ապրանքը</w:t>
      </w:r>
      <w:r w:rsidRPr="00FE4A6D">
        <w:rPr>
          <w:rFonts w:ascii="Arial LatArm" w:hAnsi="Arial LatArm" w:cs="Arial LatArm"/>
          <w:sz w:val="20"/>
          <w:lang w:val="hy-AM"/>
        </w:rPr>
        <w:t xml:space="preserve">` </w:t>
      </w:r>
      <w:r w:rsidRPr="00FE4A6D">
        <w:rPr>
          <w:rFonts w:ascii="Sylfaen" w:hAnsi="Sylfaen" w:cs="Sylfaen"/>
          <w:sz w:val="20"/>
          <w:lang w:val="hy-AM"/>
        </w:rPr>
        <w:t>պայմանագրով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նախատեսված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կարգով</w:t>
      </w:r>
      <w:r w:rsidRPr="00FE4A6D">
        <w:rPr>
          <w:rFonts w:ascii="Arial LatArm" w:hAnsi="Arial LatArm" w:cs="Arial LatArm"/>
          <w:sz w:val="20"/>
          <w:lang w:val="hy-AM"/>
        </w:rPr>
        <w:t xml:space="preserve">, </w:t>
      </w:r>
      <w:r w:rsidRPr="00FE4A6D">
        <w:rPr>
          <w:rFonts w:ascii="Sylfaen" w:hAnsi="Sylfaen" w:cs="Sylfaen"/>
          <w:sz w:val="20"/>
          <w:lang w:val="hy-AM"/>
        </w:rPr>
        <w:t>ծավալներով</w:t>
      </w:r>
      <w:r w:rsidRPr="00FE4A6D">
        <w:rPr>
          <w:rFonts w:ascii="Arial LatArm" w:hAnsi="Arial LatArm" w:cs="Arial LatArm"/>
          <w:sz w:val="20"/>
          <w:lang w:val="hy-AM"/>
        </w:rPr>
        <w:t>,</w:t>
      </w:r>
      <w:r w:rsidRPr="00FE4A6D">
        <w:rPr>
          <w:rFonts w:ascii="Arial LatArm" w:hAnsi="Arial LatArm" w:cs="Times Armenian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ժամկետներում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և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հասցեով</w:t>
      </w:r>
      <w:r w:rsidRPr="00FE4A6D">
        <w:rPr>
          <w:rFonts w:ascii="Arial LatArm" w:hAnsi="Arial LatArm" w:cs="Arial LatArm"/>
          <w:sz w:val="20"/>
          <w:lang w:val="hy-AM"/>
        </w:rPr>
        <w:t>:</w:t>
      </w:r>
    </w:p>
    <w:p w14:paraId="1925BB6C" w14:textId="77777777" w:rsidR="00071D1C" w:rsidRPr="00FE4A6D" w:rsidRDefault="00071D1C" w:rsidP="00EF3662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FE4A6D">
        <w:rPr>
          <w:rFonts w:ascii="Arial LatArm" w:hAnsi="Arial LatArm"/>
          <w:sz w:val="20"/>
          <w:lang w:val="hy-AM"/>
        </w:rPr>
        <w:t xml:space="preserve">2.4.2 </w:t>
      </w:r>
      <w:r w:rsidRPr="00FE4A6D">
        <w:rPr>
          <w:rFonts w:ascii="Sylfaen" w:hAnsi="Sylfaen" w:cs="Sylfaen"/>
          <w:sz w:val="20"/>
          <w:lang w:val="hy-AM"/>
        </w:rPr>
        <w:t>Ապահովել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ապրանքի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մատակարարումը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պայմանագրի</w:t>
      </w:r>
      <w:r w:rsidRPr="00FE4A6D">
        <w:rPr>
          <w:rFonts w:ascii="Arial LatArm" w:hAnsi="Arial LatArm" w:cs="Arial LatArm"/>
          <w:sz w:val="20"/>
          <w:lang w:val="hy-AM"/>
        </w:rPr>
        <w:t xml:space="preserve"> 2.1.2 </w:t>
      </w:r>
      <w:r w:rsidRPr="00FE4A6D">
        <w:rPr>
          <w:rFonts w:ascii="Sylfaen" w:hAnsi="Sylfaen" w:cs="Sylfaen"/>
          <w:sz w:val="20"/>
          <w:lang w:val="hy-AM"/>
        </w:rPr>
        <w:t>կետի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բ</w:t>
      </w:r>
      <w:r w:rsidRPr="00FE4A6D">
        <w:rPr>
          <w:rFonts w:ascii="Arial LatArm" w:hAnsi="Arial LatArm" w:cs="Arial LatArm"/>
          <w:sz w:val="20"/>
          <w:lang w:val="hy-AM"/>
        </w:rPr>
        <w:t xml:space="preserve">) </w:t>
      </w:r>
      <w:r w:rsidRPr="00FE4A6D">
        <w:rPr>
          <w:rFonts w:ascii="Sylfaen" w:hAnsi="Sylfaen" w:cs="Sylfaen"/>
          <w:sz w:val="20"/>
          <w:lang w:val="hy-AM"/>
        </w:rPr>
        <w:t>ենթակետին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և</w:t>
      </w:r>
      <w:r w:rsidRPr="00FE4A6D">
        <w:rPr>
          <w:rFonts w:ascii="Arial LatArm" w:hAnsi="Arial LatArm" w:cs="Arial LatArm"/>
          <w:sz w:val="20"/>
          <w:lang w:val="hy-AM"/>
        </w:rPr>
        <w:t xml:space="preserve"> (</w:t>
      </w:r>
      <w:r w:rsidRPr="00FE4A6D">
        <w:rPr>
          <w:rFonts w:ascii="Sylfaen" w:hAnsi="Sylfaen" w:cs="Sylfaen"/>
          <w:sz w:val="20"/>
          <w:lang w:val="hy-AM"/>
        </w:rPr>
        <w:t>կամ</w:t>
      </w:r>
      <w:r w:rsidRPr="00FE4A6D">
        <w:rPr>
          <w:rFonts w:ascii="Arial LatArm" w:hAnsi="Arial LatArm" w:cs="Arial LatArm"/>
          <w:sz w:val="20"/>
          <w:lang w:val="hy-AM"/>
        </w:rPr>
        <w:t xml:space="preserve">) 2.1.5 </w:t>
      </w:r>
      <w:r w:rsidRPr="00FE4A6D">
        <w:rPr>
          <w:rFonts w:ascii="Sylfaen" w:hAnsi="Sylfaen" w:cs="Sylfaen"/>
          <w:sz w:val="20"/>
          <w:lang w:val="hy-AM"/>
        </w:rPr>
        <w:t>կետին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համապատասխան</w:t>
      </w:r>
      <w:r w:rsidRPr="00FE4A6D">
        <w:rPr>
          <w:rFonts w:ascii="Arial LatArm" w:hAnsi="Arial LatArm" w:cs="Arial LatArm"/>
          <w:sz w:val="20"/>
          <w:lang w:val="hy-AM"/>
        </w:rPr>
        <w:t xml:space="preserve">` </w:t>
      </w:r>
      <w:r w:rsidRPr="00FE4A6D">
        <w:rPr>
          <w:rFonts w:ascii="Sylfaen" w:hAnsi="Sylfaen" w:cs="Sylfaen"/>
          <w:sz w:val="20"/>
          <w:lang w:val="hy-AM"/>
        </w:rPr>
        <w:t>Գնորդի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կողմից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սահմանված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ժամկետներում</w:t>
      </w:r>
      <w:r w:rsidRPr="00FE4A6D">
        <w:rPr>
          <w:rFonts w:ascii="Arial LatArm" w:hAnsi="Arial LatArm" w:cs="Arial LatArm"/>
          <w:sz w:val="20"/>
          <w:lang w:val="hy-AM"/>
        </w:rPr>
        <w:t xml:space="preserve">:  </w:t>
      </w:r>
    </w:p>
    <w:p w14:paraId="5793E09F" w14:textId="77777777" w:rsidR="00071D1C" w:rsidRPr="00FE4A6D" w:rsidRDefault="00071D1C" w:rsidP="00EF3662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FE4A6D">
        <w:rPr>
          <w:rFonts w:ascii="Arial LatArm" w:hAnsi="Arial LatArm"/>
          <w:sz w:val="20"/>
          <w:lang w:val="hy-AM"/>
        </w:rPr>
        <w:t xml:space="preserve">2.4.3 </w:t>
      </w:r>
      <w:r w:rsidRPr="00FE4A6D">
        <w:rPr>
          <w:rFonts w:ascii="Sylfaen" w:hAnsi="Sylfaen" w:cs="Sylfaen"/>
          <w:sz w:val="20"/>
          <w:lang w:val="hy-AM"/>
        </w:rPr>
        <w:t>Գնորդին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հանձնել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երրորդ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անձանց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իրավունքներից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ազատ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ապրանք</w:t>
      </w:r>
      <w:r w:rsidRPr="00FE4A6D">
        <w:rPr>
          <w:rFonts w:ascii="Arial LatArm" w:hAnsi="Arial LatArm" w:cs="Arial LatArm"/>
          <w:sz w:val="20"/>
          <w:lang w:val="hy-AM"/>
        </w:rPr>
        <w:t>:</w:t>
      </w:r>
    </w:p>
    <w:p w14:paraId="5F1D0B0D" w14:textId="77777777" w:rsidR="00071D1C" w:rsidRPr="00FE4A6D" w:rsidRDefault="00071D1C" w:rsidP="00EF3662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FE4A6D">
        <w:rPr>
          <w:rFonts w:ascii="Arial LatArm" w:hAnsi="Arial LatArm"/>
          <w:sz w:val="20"/>
          <w:lang w:val="hy-AM"/>
        </w:rPr>
        <w:t xml:space="preserve">2.4.5 </w:t>
      </w:r>
      <w:r w:rsidRPr="00FE4A6D">
        <w:rPr>
          <w:rFonts w:ascii="Sylfaen" w:hAnsi="Sylfaen" w:cs="Sylfaen"/>
          <w:sz w:val="20"/>
          <w:lang w:val="hy-AM"/>
        </w:rPr>
        <w:t>Գնորդին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հանձնել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պայմանագրով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նախատեսված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որակի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և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քանակի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ապրանք</w:t>
      </w:r>
      <w:r w:rsidRPr="00FE4A6D">
        <w:rPr>
          <w:rFonts w:ascii="Arial LatArm" w:hAnsi="Arial LatArm" w:cs="Arial LatArm"/>
          <w:sz w:val="20"/>
          <w:lang w:val="hy-AM"/>
        </w:rPr>
        <w:t xml:space="preserve">` </w:t>
      </w:r>
      <w:r w:rsidRPr="00FE4A6D">
        <w:rPr>
          <w:rFonts w:ascii="Sylfaen" w:hAnsi="Sylfaen" w:cs="Sylfaen"/>
          <w:sz w:val="20"/>
          <w:lang w:val="hy-AM"/>
        </w:rPr>
        <w:t>պայմանագրով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նախատեսված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ժամկետներում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և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հասցեով</w:t>
      </w:r>
      <w:r w:rsidRPr="00FE4A6D">
        <w:rPr>
          <w:rFonts w:ascii="Arial LatArm" w:hAnsi="Arial LatArm" w:cs="Arial LatArm"/>
          <w:sz w:val="20"/>
          <w:lang w:val="hy-AM"/>
        </w:rPr>
        <w:t xml:space="preserve">, </w:t>
      </w:r>
      <w:r w:rsidRPr="00FE4A6D">
        <w:rPr>
          <w:rFonts w:ascii="Sylfaen" w:hAnsi="Sylfaen" w:cs="Sylfaen"/>
          <w:sz w:val="20"/>
          <w:lang w:val="hy-AM"/>
        </w:rPr>
        <w:t>իսկ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Գնորդի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պահանջով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տրամադրել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ապրանքի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որակը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հավաստող</w:t>
      </w:r>
      <w:r w:rsidRPr="00FE4A6D">
        <w:rPr>
          <w:rFonts w:ascii="Arial LatArm" w:hAnsi="Arial LatArm" w:cs="Arial LatArm"/>
          <w:sz w:val="20"/>
          <w:lang w:val="hy-AM"/>
        </w:rPr>
        <w:t xml:space="preserve">` </w:t>
      </w:r>
      <w:r w:rsidRPr="00FE4A6D">
        <w:rPr>
          <w:rFonts w:ascii="Sylfaen" w:hAnsi="Sylfaen" w:cs="Sylfaen"/>
          <w:sz w:val="20"/>
          <w:lang w:val="hy-AM"/>
        </w:rPr>
        <w:t>ՀՀ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օրենսդրությամբ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սահմանված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փաստաթղթեր։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</w:p>
    <w:p w14:paraId="783DE303" w14:textId="77777777" w:rsidR="00071D1C" w:rsidRPr="00FE4A6D" w:rsidRDefault="00071D1C" w:rsidP="00EF3662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FE4A6D">
        <w:rPr>
          <w:rFonts w:ascii="Arial LatArm" w:hAnsi="Arial LatArm"/>
          <w:sz w:val="20"/>
          <w:lang w:val="hy-AM"/>
        </w:rPr>
        <w:t xml:space="preserve">2.4.6 </w:t>
      </w:r>
      <w:r w:rsidRPr="00FE4A6D">
        <w:rPr>
          <w:rFonts w:ascii="Sylfaen" w:hAnsi="Sylfaen" w:cs="Sylfaen"/>
          <w:sz w:val="20"/>
          <w:lang w:val="hy-AM"/>
        </w:rPr>
        <w:t>Թերի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մատակարարում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թույլ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տալու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դեպքում</w:t>
      </w:r>
      <w:r w:rsidRPr="00FE4A6D">
        <w:rPr>
          <w:rFonts w:ascii="Arial LatArm" w:hAnsi="Arial LatArm" w:cs="Arial LatArm"/>
          <w:sz w:val="20"/>
          <w:lang w:val="hy-AM"/>
        </w:rPr>
        <w:t xml:space="preserve">, </w:t>
      </w:r>
      <w:r w:rsidRPr="00FE4A6D">
        <w:rPr>
          <w:rFonts w:ascii="Sylfaen" w:hAnsi="Sylfaen" w:cs="Sylfaen"/>
          <w:sz w:val="20"/>
          <w:lang w:val="hy-AM"/>
        </w:rPr>
        <w:t>պայմանագրով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նախատեսված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կարգով</w:t>
      </w:r>
      <w:r w:rsidRPr="00FE4A6D">
        <w:rPr>
          <w:rFonts w:ascii="Arial LatArm" w:hAnsi="Arial LatArm" w:cs="Arial LatArm"/>
          <w:sz w:val="20"/>
          <w:lang w:val="hy-AM"/>
        </w:rPr>
        <w:t xml:space="preserve">, </w:t>
      </w:r>
      <w:r w:rsidRPr="00FE4A6D">
        <w:rPr>
          <w:rFonts w:ascii="Sylfaen" w:hAnsi="Sylfaen" w:cs="Sylfaen"/>
          <w:sz w:val="20"/>
          <w:lang w:val="hy-AM"/>
        </w:rPr>
        <w:t>լրացնել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թերի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մատակարարվածը։</w:t>
      </w:r>
    </w:p>
    <w:p w14:paraId="793ADC81" w14:textId="77777777" w:rsidR="00071D1C" w:rsidRPr="00FE4A6D" w:rsidRDefault="00071D1C" w:rsidP="00EF3662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FE4A6D">
        <w:rPr>
          <w:rFonts w:ascii="Arial LatArm" w:hAnsi="Arial LatArm"/>
          <w:sz w:val="20"/>
          <w:lang w:val="hy-AM"/>
        </w:rPr>
        <w:t xml:space="preserve">2.4.7 </w:t>
      </w:r>
      <w:r w:rsidRPr="00FE4A6D">
        <w:rPr>
          <w:rFonts w:ascii="Sylfaen" w:hAnsi="Sylfaen" w:cs="Sylfaen"/>
          <w:sz w:val="20"/>
          <w:lang w:val="hy-AM"/>
        </w:rPr>
        <w:t>Հետ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տանել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Գնորդի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կողմից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պայմանագրի</w:t>
      </w:r>
      <w:r w:rsidRPr="00FE4A6D">
        <w:rPr>
          <w:rFonts w:ascii="Arial LatArm" w:hAnsi="Arial LatArm" w:cs="Arial LatArm"/>
          <w:sz w:val="20"/>
          <w:lang w:val="hy-AM"/>
        </w:rPr>
        <w:t xml:space="preserve"> 2.2.2 </w:t>
      </w:r>
      <w:r w:rsidRPr="00FE4A6D">
        <w:rPr>
          <w:rFonts w:ascii="Sylfaen" w:hAnsi="Sylfaen" w:cs="Sylfaen"/>
          <w:sz w:val="20"/>
          <w:lang w:val="hy-AM"/>
        </w:rPr>
        <w:t>կետին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համապատասխան</w:t>
      </w:r>
      <w:r w:rsidRPr="00FE4A6D">
        <w:rPr>
          <w:rFonts w:ascii="Arial LatArm" w:hAnsi="Arial LatArm" w:cs="Arial LatArm"/>
          <w:sz w:val="20"/>
          <w:lang w:val="hy-AM"/>
        </w:rPr>
        <w:t xml:space="preserve">` </w:t>
      </w:r>
      <w:r w:rsidRPr="00FE4A6D">
        <w:rPr>
          <w:rFonts w:ascii="Sylfaen" w:hAnsi="Sylfaen" w:cs="Sylfaen"/>
          <w:sz w:val="20"/>
          <w:lang w:val="hy-AM"/>
        </w:rPr>
        <w:t>պատասխանատու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պահպանության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ընդունված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ապրանքը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կամ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ողջամիտ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ժամկետում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տնօրինել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այն</w:t>
      </w:r>
      <w:r w:rsidRPr="00FE4A6D">
        <w:rPr>
          <w:rFonts w:ascii="Arial LatArm" w:hAnsi="Arial LatArm" w:cs="Arial LatArm"/>
          <w:sz w:val="20"/>
          <w:lang w:val="hy-AM"/>
        </w:rPr>
        <w:t xml:space="preserve">, </w:t>
      </w:r>
      <w:r w:rsidRPr="00FE4A6D">
        <w:rPr>
          <w:rFonts w:ascii="Sylfaen" w:hAnsi="Sylfaen" w:cs="Sylfaen"/>
          <w:sz w:val="20"/>
          <w:lang w:val="hy-AM"/>
        </w:rPr>
        <w:t>ինչպես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նաև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հատուցել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ապրանքը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պատասխանատու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պահպանության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ընդունելու</w:t>
      </w:r>
      <w:r w:rsidRPr="00FE4A6D">
        <w:rPr>
          <w:rFonts w:ascii="Arial LatArm" w:hAnsi="Arial LatArm" w:cs="Arial LatArm"/>
          <w:sz w:val="20"/>
          <w:lang w:val="hy-AM"/>
        </w:rPr>
        <w:t xml:space="preserve">, </w:t>
      </w:r>
      <w:r w:rsidRPr="00FE4A6D">
        <w:rPr>
          <w:rFonts w:ascii="Sylfaen" w:hAnsi="Sylfaen" w:cs="Sylfaen"/>
          <w:sz w:val="20"/>
          <w:lang w:val="hy-AM"/>
        </w:rPr>
        <w:t>այն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իրացնելու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կամ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Վաճառողին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վերադարձնելու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հետ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կապված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անհրաժեշտ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ծախսերը։</w:t>
      </w:r>
    </w:p>
    <w:p w14:paraId="622A28C9" w14:textId="77777777" w:rsidR="00071D1C" w:rsidRPr="00FE4A6D" w:rsidRDefault="00071D1C" w:rsidP="00EF3662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FE4A6D">
        <w:rPr>
          <w:rFonts w:ascii="Arial LatArm" w:hAnsi="Arial LatArm"/>
          <w:sz w:val="20"/>
          <w:lang w:val="hy-AM"/>
        </w:rPr>
        <w:t xml:space="preserve">2.4.8 </w:t>
      </w:r>
      <w:r w:rsidRPr="00FE4A6D">
        <w:rPr>
          <w:rFonts w:ascii="Sylfaen" w:hAnsi="Sylfaen" w:cs="Sylfaen"/>
          <w:sz w:val="20"/>
          <w:lang w:val="hy-AM"/>
        </w:rPr>
        <w:t>Պայմանագրով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նախատեսված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դեպքերում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վճարել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պայմանագրի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="00D320A2" w:rsidRPr="00FE4A6D">
        <w:rPr>
          <w:rFonts w:ascii="Arial LatArm" w:hAnsi="Arial LatArm"/>
          <w:sz w:val="20"/>
          <w:lang w:val="hy-AM"/>
        </w:rPr>
        <w:t>6</w:t>
      </w:r>
      <w:r w:rsidRPr="00FE4A6D">
        <w:rPr>
          <w:rFonts w:ascii="Arial LatArm" w:hAnsi="Arial LatArm"/>
          <w:sz w:val="20"/>
          <w:lang w:val="hy-AM"/>
        </w:rPr>
        <w:t xml:space="preserve">.2 </w:t>
      </w:r>
      <w:r w:rsidRPr="00FE4A6D">
        <w:rPr>
          <w:rFonts w:ascii="Sylfaen" w:hAnsi="Sylfaen" w:cs="Sylfaen"/>
          <w:sz w:val="20"/>
          <w:lang w:val="hy-AM"/>
        </w:rPr>
        <w:t>և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="00D320A2" w:rsidRPr="00FE4A6D">
        <w:rPr>
          <w:rFonts w:ascii="Arial LatArm" w:hAnsi="Arial LatArm"/>
          <w:sz w:val="20"/>
          <w:lang w:val="hy-AM"/>
        </w:rPr>
        <w:t>6</w:t>
      </w:r>
      <w:r w:rsidRPr="00FE4A6D">
        <w:rPr>
          <w:rFonts w:ascii="Arial LatArm" w:hAnsi="Arial LatArm"/>
          <w:sz w:val="20"/>
          <w:lang w:val="hy-AM"/>
        </w:rPr>
        <w:t>.</w:t>
      </w:r>
      <w:r w:rsidR="00D320A2" w:rsidRPr="00FE4A6D">
        <w:rPr>
          <w:rFonts w:ascii="Arial LatArm" w:hAnsi="Arial LatArm"/>
          <w:sz w:val="20"/>
          <w:lang w:val="hy-AM"/>
        </w:rPr>
        <w:t>3</w:t>
      </w:r>
      <w:r w:rsidRPr="00FE4A6D">
        <w:rPr>
          <w:rFonts w:ascii="Arial LatArm" w:hAnsi="Arial LatArm"/>
          <w:sz w:val="20"/>
          <w:lang w:val="hy-AM"/>
        </w:rPr>
        <w:t xml:space="preserve">  </w:t>
      </w:r>
      <w:r w:rsidRPr="00FE4A6D">
        <w:rPr>
          <w:rFonts w:ascii="Sylfaen" w:hAnsi="Sylfaen" w:cs="Sylfaen"/>
          <w:sz w:val="20"/>
          <w:lang w:val="hy-AM"/>
        </w:rPr>
        <w:t>կետերով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նախատեսված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տույժը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և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տուգանքը։</w:t>
      </w:r>
    </w:p>
    <w:p w14:paraId="066BA4D4" w14:textId="77777777" w:rsidR="00071D1C" w:rsidRPr="00FE4A6D" w:rsidRDefault="00071D1C" w:rsidP="00EF3662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FE4A6D">
        <w:rPr>
          <w:rFonts w:ascii="Arial LatArm" w:hAnsi="Arial LatArm"/>
          <w:sz w:val="20"/>
          <w:lang w:val="hy-AM"/>
        </w:rPr>
        <w:t xml:space="preserve">2.4.9 </w:t>
      </w:r>
      <w:r w:rsidRPr="00FE4A6D">
        <w:rPr>
          <w:rFonts w:ascii="Sylfaen" w:hAnsi="Sylfaen" w:cs="Sylfaen"/>
          <w:sz w:val="20"/>
          <w:lang w:val="hy-AM"/>
        </w:rPr>
        <w:t>Գնորդին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հանձնել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ապրանքի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պատկանելիքները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և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համապատասխան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փաստաթղթերը։</w:t>
      </w:r>
    </w:p>
    <w:p w14:paraId="6A9F0B84" w14:textId="77777777" w:rsidR="00071D1C" w:rsidRPr="00FE4A6D" w:rsidRDefault="00071D1C" w:rsidP="00EF3662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FE4A6D">
        <w:rPr>
          <w:rFonts w:ascii="Arial LatArm" w:hAnsi="Arial LatArm"/>
          <w:sz w:val="20"/>
          <w:lang w:val="hy-AM"/>
        </w:rPr>
        <w:t xml:space="preserve">2.4.10 </w:t>
      </w:r>
      <w:r w:rsidRPr="00FE4A6D">
        <w:rPr>
          <w:rFonts w:ascii="Sylfaen" w:hAnsi="Sylfaen" w:cs="Sylfaen"/>
          <w:sz w:val="20"/>
          <w:lang w:val="hy-AM"/>
        </w:rPr>
        <w:t>Պայմանագրի</w:t>
      </w:r>
      <w:r w:rsidRPr="00FE4A6D">
        <w:rPr>
          <w:rFonts w:ascii="Arial LatArm" w:hAnsi="Arial LatArm" w:cs="Arial LatArm"/>
          <w:sz w:val="20"/>
          <w:lang w:val="hy-AM"/>
        </w:rPr>
        <w:t xml:space="preserve"> 2.1.7 </w:t>
      </w:r>
      <w:r w:rsidRPr="00FE4A6D">
        <w:rPr>
          <w:rFonts w:ascii="Sylfaen" w:hAnsi="Sylfaen" w:cs="Sylfaen"/>
          <w:sz w:val="20"/>
          <w:lang w:val="hy-AM"/>
        </w:rPr>
        <w:t>կետի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համաձայն</w:t>
      </w:r>
      <w:r w:rsidRPr="00FE4A6D">
        <w:rPr>
          <w:rFonts w:ascii="Arial LatArm" w:hAnsi="Arial LatArm"/>
          <w:sz w:val="20"/>
          <w:lang w:val="hy-AM"/>
        </w:rPr>
        <w:t xml:space="preserve"> </w:t>
      </w:r>
      <w:r w:rsidR="00D320A2" w:rsidRPr="00FE4A6D">
        <w:rPr>
          <w:rFonts w:ascii="Sylfaen" w:hAnsi="Sylfaen" w:cs="Sylfaen"/>
          <w:sz w:val="20"/>
          <w:lang w:val="hy-AM"/>
        </w:rPr>
        <w:t>պ</w:t>
      </w:r>
      <w:r w:rsidRPr="00FE4A6D">
        <w:rPr>
          <w:rFonts w:ascii="Sylfaen" w:hAnsi="Sylfaen" w:cs="Sylfaen"/>
          <w:sz w:val="20"/>
          <w:lang w:val="hy-AM"/>
        </w:rPr>
        <w:t>այմանագրի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լուծումից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հետո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Գնորդին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հատուցել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վերջինիս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պատճառված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և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սահմանված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կարգով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հիմնավորված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վնասները։</w:t>
      </w:r>
    </w:p>
    <w:p w14:paraId="7289B120" w14:textId="77777777" w:rsidR="00071D1C" w:rsidRPr="00FE4A6D" w:rsidRDefault="00071D1C" w:rsidP="00EF3662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FE4A6D">
        <w:rPr>
          <w:rFonts w:ascii="Arial LatArm" w:hAnsi="Arial LatArm"/>
          <w:sz w:val="20"/>
          <w:lang w:val="hy-AM"/>
        </w:rPr>
        <w:lastRenderedPageBreak/>
        <w:t xml:space="preserve">2.4.11 </w:t>
      </w:r>
      <w:r w:rsidR="00BF4538" w:rsidRPr="00FE4A6D">
        <w:rPr>
          <w:rFonts w:ascii="Sylfaen" w:hAnsi="Sylfaen" w:cs="Sylfaen"/>
          <w:sz w:val="20"/>
          <w:lang w:val="hy-AM"/>
        </w:rPr>
        <w:t>Որակավորման</w:t>
      </w:r>
      <w:r w:rsidR="00BF4538"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="00BF4538" w:rsidRPr="00FE4A6D">
        <w:rPr>
          <w:rFonts w:ascii="Sylfaen" w:hAnsi="Sylfaen" w:cs="Sylfaen"/>
          <w:sz w:val="20"/>
          <w:lang w:val="hy-AM"/>
        </w:rPr>
        <w:t>և</w:t>
      </w:r>
      <w:r w:rsidR="00BF4538"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="00BF4538" w:rsidRPr="00FE4A6D">
        <w:rPr>
          <w:rFonts w:ascii="Sylfaen" w:hAnsi="Sylfaen" w:cs="Sylfaen"/>
          <w:sz w:val="20"/>
          <w:lang w:val="hy-AM"/>
        </w:rPr>
        <w:t>պայմանագրի</w:t>
      </w:r>
      <w:r w:rsidR="00BF4538"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="00BF4538" w:rsidRPr="00FE4A6D">
        <w:rPr>
          <w:rFonts w:ascii="Sylfaen" w:hAnsi="Sylfaen" w:cs="Sylfaen"/>
          <w:sz w:val="20"/>
          <w:lang w:val="hy-AM"/>
        </w:rPr>
        <w:t>ապահովում</w:t>
      </w:r>
      <w:r w:rsidR="00BF4538"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="00BF4538" w:rsidRPr="00FE4A6D">
        <w:rPr>
          <w:rFonts w:ascii="Sylfaen" w:hAnsi="Sylfaen" w:cs="Sylfaen"/>
          <w:sz w:val="20"/>
          <w:lang w:val="hy-AM"/>
        </w:rPr>
        <w:t>ներկայացրած</w:t>
      </w:r>
      <w:r w:rsidR="00BF4538"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="00BF4538" w:rsidRPr="00FE4A6D">
        <w:rPr>
          <w:rFonts w:ascii="Sylfaen" w:hAnsi="Sylfaen" w:cs="Sylfaen"/>
          <w:sz w:val="20"/>
          <w:lang w:val="hy-AM"/>
        </w:rPr>
        <w:t>անձը</w:t>
      </w:r>
      <w:r w:rsidR="00BF4538"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="00BF4538" w:rsidRPr="00FE4A6D">
        <w:rPr>
          <w:rFonts w:ascii="Sylfaen" w:hAnsi="Sylfaen" w:cs="Sylfaen"/>
          <w:sz w:val="20"/>
          <w:lang w:val="hy-AM"/>
        </w:rPr>
        <w:t>պարտավոր</w:t>
      </w:r>
      <w:r w:rsidR="00BF4538"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="00BF4538" w:rsidRPr="00FE4A6D">
        <w:rPr>
          <w:rFonts w:ascii="Sylfaen" w:hAnsi="Sylfaen" w:cs="Sylfaen"/>
          <w:sz w:val="20"/>
          <w:lang w:val="hy-AM"/>
        </w:rPr>
        <w:t>է</w:t>
      </w:r>
      <w:r w:rsidR="00BF4538"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="00BF4538" w:rsidRPr="00FE4A6D">
        <w:rPr>
          <w:rFonts w:ascii="Sylfaen" w:hAnsi="Sylfaen" w:cs="Sylfaen"/>
          <w:sz w:val="20"/>
          <w:lang w:val="hy-AM"/>
        </w:rPr>
        <w:t>ապահովումների</w:t>
      </w:r>
      <w:r w:rsidRPr="00FE4A6D">
        <w:rPr>
          <w:rFonts w:ascii="Arial LatArm" w:hAnsi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գործողության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ընթացքում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լուծարման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կամ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սնանկացման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գործընթաց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սկսելու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դեպքում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դրա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մասին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նախապես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գրավոր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տեղեկացնել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Գնորդին։</w:t>
      </w:r>
    </w:p>
    <w:p w14:paraId="275D013A" w14:textId="77777777" w:rsidR="00071D1C" w:rsidRPr="00FE4A6D" w:rsidRDefault="00071D1C" w:rsidP="00EF3662">
      <w:pPr>
        <w:ind w:firstLine="709"/>
        <w:jc w:val="both"/>
        <w:rPr>
          <w:rFonts w:ascii="Arial LatArm" w:hAnsi="Arial LatArm"/>
          <w:lang w:val="hy-AM"/>
        </w:rPr>
      </w:pPr>
    </w:p>
    <w:p w14:paraId="3604D76D" w14:textId="77777777" w:rsidR="00071D1C" w:rsidRPr="00FE4A6D" w:rsidRDefault="00071D1C" w:rsidP="00EF3662">
      <w:pPr>
        <w:ind w:firstLine="709"/>
        <w:jc w:val="center"/>
        <w:rPr>
          <w:rFonts w:ascii="Arial LatArm" w:hAnsi="Arial LatArm"/>
          <w:b/>
          <w:sz w:val="20"/>
          <w:lang w:val="hy-AM"/>
        </w:rPr>
      </w:pPr>
      <w:r w:rsidRPr="00FE4A6D">
        <w:rPr>
          <w:rFonts w:ascii="Arial LatArm" w:hAnsi="Arial LatArm"/>
          <w:b/>
          <w:sz w:val="20"/>
          <w:lang w:val="hy-AM"/>
        </w:rPr>
        <w:t xml:space="preserve">3. </w:t>
      </w:r>
      <w:r w:rsidRPr="00FE4A6D">
        <w:rPr>
          <w:rFonts w:ascii="Sylfaen" w:hAnsi="Sylfaen" w:cs="Sylfaen"/>
          <w:b/>
          <w:sz w:val="20"/>
          <w:lang w:val="hy-AM"/>
        </w:rPr>
        <w:t>ՊԱՅՄԱՆԱԳՐԻ</w:t>
      </w:r>
      <w:r w:rsidRPr="00FE4A6D">
        <w:rPr>
          <w:rFonts w:ascii="Arial LatArm" w:hAnsi="Arial LatArm" w:cs="Arial LatArm"/>
          <w:b/>
          <w:sz w:val="20"/>
          <w:lang w:val="hy-AM"/>
        </w:rPr>
        <w:t xml:space="preserve"> </w:t>
      </w:r>
      <w:r w:rsidRPr="00FE4A6D">
        <w:rPr>
          <w:rFonts w:ascii="Sylfaen" w:hAnsi="Sylfaen" w:cs="Sylfaen"/>
          <w:b/>
          <w:sz w:val="20"/>
          <w:lang w:val="hy-AM"/>
        </w:rPr>
        <w:t>ԳԻՆԸ</w:t>
      </w:r>
      <w:r w:rsidRPr="00FE4A6D">
        <w:rPr>
          <w:rFonts w:ascii="Arial LatArm" w:hAnsi="Arial LatArm" w:cs="Arial LatArm"/>
          <w:b/>
          <w:sz w:val="20"/>
          <w:lang w:val="hy-AM"/>
        </w:rPr>
        <w:t xml:space="preserve"> </w:t>
      </w:r>
      <w:r w:rsidRPr="00FE4A6D">
        <w:rPr>
          <w:rFonts w:ascii="Sylfaen" w:hAnsi="Sylfaen" w:cs="Sylfaen"/>
          <w:b/>
          <w:sz w:val="20"/>
          <w:lang w:val="hy-AM"/>
        </w:rPr>
        <w:t>ԵՎ</w:t>
      </w:r>
      <w:r w:rsidRPr="00FE4A6D">
        <w:rPr>
          <w:rFonts w:ascii="Arial LatArm" w:hAnsi="Arial LatArm" w:cs="Arial LatArm"/>
          <w:b/>
          <w:sz w:val="20"/>
          <w:lang w:val="hy-AM"/>
        </w:rPr>
        <w:t xml:space="preserve"> </w:t>
      </w:r>
      <w:r w:rsidRPr="00FE4A6D">
        <w:rPr>
          <w:rFonts w:ascii="Sylfaen" w:hAnsi="Sylfaen" w:cs="Sylfaen"/>
          <w:b/>
          <w:sz w:val="20"/>
          <w:lang w:val="hy-AM"/>
        </w:rPr>
        <w:t>ՎՃԱՐՄԱՆ</w:t>
      </w:r>
      <w:r w:rsidRPr="00FE4A6D">
        <w:rPr>
          <w:rFonts w:ascii="Arial LatArm" w:hAnsi="Arial LatArm" w:cs="Arial LatArm"/>
          <w:b/>
          <w:sz w:val="20"/>
          <w:lang w:val="hy-AM"/>
        </w:rPr>
        <w:t xml:space="preserve"> </w:t>
      </w:r>
      <w:r w:rsidRPr="00FE4A6D">
        <w:rPr>
          <w:rFonts w:ascii="Sylfaen" w:hAnsi="Sylfaen" w:cs="Sylfaen"/>
          <w:b/>
          <w:sz w:val="20"/>
          <w:lang w:val="hy-AM"/>
        </w:rPr>
        <w:t>ԿԱՐԳԸ</w:t>
      </w:r>
    </w:p>
    <w:p w14:paraId="72C943C4" w14:textId="77777777" w:rsidR="00071D1C" w:rsidRPr="00FE4A6D" w:rsidRDefault="00071D1C" w:rsidP="00EF3662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FE4A6D">
        <w:rPr>
          <w:rFonts w:ascii="Arial LatArm" w:hAnsi="Arial LatArm"/>
          <w:sz w:val="20"/>
          <w:lang w:val="hy-AM"/>
        </w:rPr>
        <w:t xml:space="preserve">3.1  </w:t>
      </w:r>
      <w:r w:rsidRPr="00FE4A6D">
        <w:rPr>
          <w:rFonts w:ascii="Sylfaen" w:hAnsi="Sylfaen" w:cs="Sylfaen"/>
          <w:sz w:val="20"/>
          <w:lang w:val="hy-AM"/>
        </w:rPr>
        <w:t>Պայմանագրի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գինը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կազմում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է</w:t>
      </w:r>
      <w:r w:rsidRPr="00FE4A6D">
        <w:rPr>
          <w:rFonts w:ascii="Arial LatArm" w:hAnsi="Arial LatArm" w:cs="Arial LatArm"/>
          <w:sz w:val="20"/>
          <w:lang w:val="hy-AM"/>
        </w:rPr>
        <w:t xml:space="preserve"> ________________ </w:t>
      </w:r>
      <w:r w:rsidRPr="00FE4A6D">
        <w:rPr>
          <w:rFonts w:ascii="Sylfaen" w:hAnsi="Sylfaen" w:cs="Sylfaen"/>
          <w:sz w:val="20"/>
          <w:lang w:val="hy-AM"/>
        </w:rPr>
        <w:t>ՀՀ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դրամ</w:t>
      </w:r>
      <w:r w:rsidRPr="00FE4A6D">
        <w:rPr>
          <w:rFonts w:ascii="Arial LatArm" w:hAnsi="Arial LatArm" w:cs="Arial LatArm"/>
          <w:sz w:val="20"/>
          <w:lang w:val="hy-AM"/>
        </w:rPr>
        <w:t xml:space="preserve">, </w:t>
      </w:r>
      <w:r w:rsidRPr="00FE4A6D">
        <w:rPr>
          <w:rFonts w:ascii="Sylfaen" w:hAnsi="Sylfaen" w:cs="Sylfaen"/>
          <w:sz w:val="20"/>
          <w:lang w:val="hy-AM"/>
        </w:rPr>
        <w:t>ներառյալ</w:t>
      </w:r>
      <w:r w:rsidRPr="00FE4A6D">
        <w:rPr>
          <w:rFonts w:ascii="Arial LatArm" w:hAnsi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ԱԱՀ</w:t>
      </w:r>
      <w:r w:rsidRPr="00FE4A6D">
        <w:rPr>
          <w:rFonts w:ascii="Arial LatArm" w:hAnsi="Arial LatArm"/>
          <w:sz w:val="20"/>
          <w:lang w:val="hy-AM"/>
        </w:rPr>
        <w:t>-</w:t>
      </w:r>
      <w:r w:rsidRPr="00FE4A6D">
        <w:rPr>
          <w:rFonts w:ascii="Sylfaen" w:hAnsi="Sylfaen" w:cs="Sylfaen"/>
          <w:sz w:val="20"/>
          <w:lang w:val="hy-AM"/>
        </w:rPr>
        <w:t>ն</w:t>
      </w:r>
      <w:r w:rsidR="008061D6" w:rsidRPr="00FE4A6D">
        <w:rPr>
          <w:rFonts w:ascii="Arial LatArm" w:hAnsi="Arial LatArm"/>
          <w:sz w:val="20"/>
          <w:lang w:val="hy-AM"/>
        </w:rPr>
        <w:t>:</w:t>
      </w:r>
      <w:r w:rsidR="00383BC3" w:rsidRPr="00FE4A6D">
        <w:rPr>
          <w:rFonts w:ascii="Arial LatArm" w:hAnsi="Arial LatArm"/>
          <w:sz w:val="20"/>
          <w:vertAlign w:val="superscript"/>
          <w:lang w:val="hy-AM"/>
        </w:rPr>
        <w:t>17</w:t>
      </w:r>
      <w:r w:rsidR="007942E8" w:rsidRPr="00FE4A6D">
        <w:rPr>
          <w:rFonts w:ascii="Arial LatArm" w:hAnsi="Arial LatArm"/>
          <w:color w:val="FFFFFF"/>
          <w:sz w:val="20"/>
          <w:vertAlign w:val="superscript"/>
          <w:lang w:val="hy-AM"/>
        </w:rPr>
        <w:t>29</w:t>
      </w:r>
      <w:r w:rsidRPr="00FE4A6D">
        <w:rPr>
          <w:rStyle w:val="af6"/>
          <w:rFonts w:ascii="Arial LatArm" w:hAnsi="Arial LatArm"/>
          <w:color w:val="FFFFFF"/>
          <w:sz w:val="20"/>
          <w:lang w:val="hy-AM"/>
        </w:rPr>
        <w:footnoteReference w:id="10"/>
      </w:r>
      <w:r w:rsidRPr="00FE4A6D">
        <w:rPr>
          <w:rFonts w:ascii="Sylfaen" w:hAnsi="Sylfaen" w:cs="Sylfaen"/>
          <w:sz w:val="20"/>
          <w:lang w:val="hy-AM"/>
        </w:rPr>
        <w:t>Պայմանագրի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գինը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ներառում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է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պայմանագրի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կատարումն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ապահովելու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նպատակով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Վաճառողի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կողմից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կատարվելիք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բոլոր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վճարները</w:t>
      </w:r>
      <w:r w:rsidRPr="00FE4A6D">
        <w:rPr>
          <w:rFonts w:ascii="Arial LatArm" w:hAnsi="Arial LatArm" w:cs="Arial LatArm"/>
          <w:sz w:val="20"/>
          <w:lang w:val="hy-AM"/>
        </w:rPr>
        <w:t xml:space="preserve"> (</w:t>
      </w:r>
      <w:r w:rsidRPr="00FE4A6D">
        <w:rPr>
          <w:rFonts w:ascii="Sylfaen" w:hAnsi="Sylfaen" w:cs="Sylfaen"/>
          <w:sz w:val="20"/>
          <w:lang w:val="hy-AM"/>
        </w:rPr>
        <w:t>ծախսերը</w:t>
      </w:r>
      <w:r w:rsidRPr="00FE4A6D">
        <w:rPr>
          <w:rFonts w:ascii="Arial LatArm" w:hAnsi="Arial LatArm" w:cs="Arial LatArm"/>
          <w:sz w:val="20"/>
          <w:lang w:val="hy-AM"/>
        </w:rPr>
        <w:t xml:space="preserve">), </w:t>
      </w:r>
      <w:r w:rsidRPr="00FE4A6D">
        <w:rPr>
          <w:rFonts w:ascii="Sylfaen" w:hAnsi="Sylfaen" w:cs="Sylfaen"/>
          <w:sz w:val="20"/>
          <w:lang w:val="hy-AM"/>
        </w:rPr>
        <w:t>այդ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թվում</w:t>
      </w:r>
      <w:r w:rsidRPr="00FE4A6D">
        <w:rPr>
          <w:rFonts w:ascii="Arial LatArm" w:hAnsi="Arial LatArm" w:cs="Arial LatArm"/>
          <w:sz w:val="20"/>
          <w:lang w:val="hy-AM"/>
        </w:rPr>
        <w:t xml:space="preserve">` </w:t>
      </w:r>
      <w:r w:rsidRPr="00FE4A6D">
        <w:rPr>
          <w:rFonts w:ascii="Sylfaen" w:hAnsi="Sylfaen" w:cs="Sylfaen"/>
          <w:sz w:val="20"/>
          <w:lang w:val="hy-AM"/>
        </w:rPr>
        <w:t>հարկերը</w:t>
      </w:r>
      <w:r w:rsidRPr="00FE4A6D">
        <w:rPr>
          <w:rFonts w:ascii="Arial LatArm" w:hAnsi="Arial LatArm" w:cs="Arial LatArm"/>
          <w:sz w:val="20"/>
          <w:lang w:val="hy-AM"/>
        </w:rPr>
        <w:t xml:space="preserve">, </w:t>
      </w:r>
      <w:r w:rsidRPr="00FE4A6D">
        <w:rPr>
          <w:rFonts w:ascii="Sylfaen" w:hAnsi="Sylfaen" w:cs="Sylfaen"/>
          <w:sz w:val="20"/>
          <w:lang w:val="hy-AM"/>
        </w:rPr>
        <w:t>տուրքերը</w:t>
      </w:r>
      <w:r w:rsidRPr="00FE4A6D">
        <w:rPr>
          <w:rFonts w:ascii="Arial LatArm" w:hAnsi="Arial LatArm" w:cs="Arial LatArm"/>
          <w:sz w:val="20"/>
          <w:lang w:val="hy-AM"/>
        </w:rPr>
        <w:t xml:space="preserve">, </w:t>
      </w:r>
      <w:r w:rsidRPr="00FE4A6D">
        <w:rPr>
          <w:rFonts w:ascii="Sylfaen" w:hAnsi="Sylfaen" w:cs="Sylfaen"/>
          <w:sz w:val="20"/>
          <w:lang w:val="hy-AM"/>
        </w:rPr>
        <w:t>փոխադրման</w:t>
      </w:r>
      <w:r w:rsidRPr="00FE4A6D">
        <w:rPr>
          <w:rFonts w:ascii="Arial LatArm" w:hAnsi="Arial LatArm" w:cs="Arial LatArm"/>
          <w:sz w:val="20"/>
          <w:lang w:val="hy-AM"/>
        </w:rPr>
        <w:t xml:space="preserve">, </w:t>
      </w:r>
      <w:r w:rsidRPr="00FE4A6D">
        <w:rPr>
          <w:rFonts w:ascii="Sylfaen" w:hAnsi="Sylfaen" w:cs="Sylfaen"/>
          <w:sz w:val="20"/>
          <w:lang w:val="hy-AM"/>
        </w:rPr>
        <w:t>ապահովագրման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ծախսերը</w:t>
      </w:r>
      <w:r w:rsidRPr="00FE4A6D">
        <w:rPr>
          <w:rFonts w:ascii="Arial LatArm" w:hAnsi="Arial LatArm" w:cs="Arial LatArm"/>
          <w:sz w:val="20"/>
          <w:lang w:val="hy-AM"/>
        </w:rPr>
        <w:t xml:space="preserve">, </w:t>
      </w:r>
      <w:r w:rsidRPr="00FE4A6D">
        <w:rPr>
          <w:rFonts w:ascii="Sylfaen" w:hAnsi="Sylfaen" w:cs="Sylfaen"/>
          <w:sz w:val="20"/>
          <w:lang w:val="hy-AM"/>
        </w:rPr>
        <w:t>պարգևավճարները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և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ակնկալվող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շահույթը։</w:t>
      </w:r>
    </w:p>
    <w:p w14:paraId="2E39A7DF" w14:textId="77777777" w:rsidR="00071D1C" w:rsidRPr="00FE4A6D" w:rsidRDefault="00071D1C" w:rsidP="00EF3662">
      <w:pPr>
        <w:ind w:firstLine="720"/>
        <w:jc w:val="both"/>
        <w:rPr>
          <w:rFonts w:ascii="Arial LatArm" w:hAnsi="Arial LatArm" w:cs="Sylfaen"/>
          <w:sz w:val="20"/>
          <w:lang w:val="hy-AM"/>
        </w:rPr>
      </w:pPr>
      <w:r w:rsidRPr="00FE4A6D">
        <w:rPr>
          <w:rFonts w:ascii="Sylfaen" w:hAnsi="Sylfaen" w:cs="Sylfaen"/>
          <w:sz w:val="20"/>
          <w:lang w:val="hy-AM"/>
        </w:rPr>
        <w:t>Ապրանքի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մատակարարման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գինը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կայուն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է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և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Վաճառողն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իրավունք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չունի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պահանջել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ավելացնելու</w:t>
      </w:r>
      <w:r w:rsidRPr="00FE4A6D">
        <w:rPr>
          <w:rFonts w:ascii="Arial LatArm" w:hAnsi="Arial LatArm" w:cs="Arial LatArm"/>
          <w:sz w:val="20"/>
          <w:lang w:val="hy-AM"/>
        </w:rPr>
        <w:t xml:space="preserve">, </w:t>
      </w:r>
      <w:r w:rsidRPr="00FE4A6D">
        <w:rPr>
          <w:rFonts w:ascii="Sylfaen" w:hAnsi="Sylfaen" w:cs="Sylfaen"/>
          <w:sz w:val="20"/>
          <w:lang w:val="hy-AM"/>
        </w:rPr>
        <w:t>իսկ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Գնորդը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նվազեցնելու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այդ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գինը։</w:t>
      </w:r>
    </w:p>
    <w:p w14:paraId="74E9DE9D" w14:textId="77777777" w:rsidR="00071D1C" w:rsidRPr="00FE4A6D" w:rsidRDefault="00071D1C" w:rsidP="00EF3662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FE4A6D">
        <w:rPr>
          <w:rStyle w:val="af6"/>
          <w:rFonts w:ascii="Arial LatArm" w:hAnsi="Arial LatArm" w:cs="Sylfaen"/>
          <w:color w:val="FFFFFF"/>
          <w:sz w:val="20"/>
          <w:lang w:val="hy-AM"/>
        </w:rPr>
        <w:footnoteReference w:id="11"/>
      </w:r>
      <w:r w:rsidRPr="00FE4A6D">
        <w:rPr>
          <w:rFonts w:ascii="Arial LatArm" w:hAnsi="Arial LatArm"/>
          <w:sz w:val="20"/>
          <w:lang w:val="hy-AM"/>
        </w:rPr>
        <w:t xml:space="preserve"> </w:t>
      </w:r>
    </w:p>
    <w:p w14:paraId="4B0E2D9D" w14:textId="77777777" w:rsidR="00071D1C" w:rsidRPr="00FE4A6D" w:rsidRDefault="00071D1C" w:rsidP="00EF3662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FE4A6D">
        <w:rPr>
          <w:rFonts w:ascii="Arial LatArm" w:hAnsi="Arial LatArm"/>
          <w:sz w:val="20"/>
          <w:lang w:val="hy-AM"/>
        </w:rPr>
        <w:t xml:space="preserve">3.3 </w:t>
      </w:r>
      <w:r w:rsidRPr="00FE4A6D">
        <w:rPr>
          <w:rFonts w:ascii="Sylfaen" w:hAnsi="Sylfaen" w:cs="Sylfaen"/>
          <w:sz w:val="20"/>
          <w:lang w:val="hy-AM"/>
        </w:rPr>
        <w:t>Գնորդն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իրեն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մատակարարված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="00D320A2" w:rsidRPr="00FE4A6D">
        <w:rPr>
          <w:rFonts w:ascii="Sylfaen" w:hAnsi="Sylfaen" w:cs="Sylfaen"/>
          <w:sz w:val="20"/>
          <w:lang w:val="hy-AM"/>
        </w:rPr>
        <w:t>ա</w:t>
      </w:r>
      <w:r w:rsidRPr="00FE4A6D">
        <w:rPr>
          <w:rFonts w:ascii="Sylfaen" w:hAnsi="Sylfaen" w:cs="Sylfaen"/>
          <w:sz w:val="20"/>
          <w:lang w:val="hy-AM"/>
        </w:rPr>
        <w:t>պրանքի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դիմաց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վճարում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է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ՀՀ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դրամով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անկանխիկ</w:t>
      </w:r>
      <w:r w:rsidRPr="00FE4A6D">
        <w:rPr>
          <w:rFonts w:ascii="Arial LatArm" w:hAnsi="Arial LatArm" w:cs="Arial LatArm"/>
          <w:sz w:val="20"/>
          <w:lang w:val="hy-AM"/>
        </w:rPr>
        <w:t xml:space="preserve">` </w:t>
      </w:r>
      <w:r w:rsidRPr="00FE4A6D">
        <w:rPr>
          <w:rFonts w:ascii="Sylfaen" w:hAnsi="Sylfaen" w:cs="Sylfaen"/>
          <w:sz w:val="20"/>
          <w:lang w:val="hy-AM"/>
        </w:rPr>
        <w:t>դրամական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միջոցները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Վաճառողի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հաշվարկային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հաշվին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փոխանցելու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միջոցով։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Դրամական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միջոցների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փոխանցումը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կատարվում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է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հանձման</w:t>
      </w:r>
      <w:r w:rsidRPr="00FE4A6D">
        <w:rPr>
          <w:rFonts w:ascii="Arial LatArm" w:hAnsi="Arial LatArm" w:cs="Arial LatArm"/>
          <w:sz w:val="20"/>
          <w:lang w:val="hy-AM"/>
        </w:rPr>
        <w:t>-</w:t>
      </w:r>
      <w:r w:rsidRPr="00FE4A6D">
        <w:rPr>
          <w:rFonts w:ascii="Sylfaen" w:hAnsi="Sylfaen" w:cs="Sylfaen"/>
          <w:sz w:val="20"/>
          <w:lang w:val="hy-AM"/>
        </w:rPr>
        <w:t>ընդունման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արձանագրության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հիման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վրա</w:t>
      </w:r>
      <w:r w:rsidRPr="00FE4A6D">
        <w:rPr>
          <w:rFonts w:ascii="Arial LatArm" w:hAnsi="Arial LatArm" w:cs="Arial LatArm"/>
          <w:sz w:val="20"/>
          <w:lang w:val="hy-AM"/>
        </w:rPr>
        <w:t xml:space="preserve">` </w:t>
      </w:r>
      <w:r w:rsidRPr="00FE4A6D">
        <w:rPr>
          <w:rFonts w:ascii="Sylfaen" w:hAnsi="Sylfaen" w:cs="Sylfaen"/>
          <w:sz w:val="20"/>
          <w:lang w:val="hy-AM"/>
        </w:rPr>
        <w:t>պայմանագրի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վճարման</w:t>
      </w:r>
      <w:r w:rsidRPr="00FE4A6D">
        <w:rPr>
          <w:rFonts w:ascii="Arial LatArm" w:hAnsi="Arial LatArm" w:cs="Arial LatArm"/>
          <w:sz w:val="20"/>
          <w:lang w:val="hy-AM"/>
        </w:rPr>
        <w:t xml:space="preserve">  </w:t>
      </w:r>
      <w:r w:rsidRPr="00FE4A6D">
        <w:rPr>
          <w:rFonts w:ascii="Sylfaen" w:hAnsi="Sylfaen" w:cs="Sylfaen"/>
          <w:sz w:val="20"/>
          <w:lang w:val="hy-AM"/>
        </w:rPr>
        <w:t>ժամանակացույցով</w:t>
      </w:r>
      <w:r w:rsidRPr="00FE4A6D">
        <w:rPr>
          <w:rFonts w:ascii="Arial LatArm" w:hAnsi="Arial LatArm" w:cs="Arial LatArm"/>
          <w:sz w:val="20"/>
          <w:lang w:val="hy-AM"/>
        </w:rPr>
        <w:t xml:space="preserve"> (</w:t>
      </w:r>
      <w:r w:rsidRPr="00FE4A6D">
        <w:rPr>
          <w:rFonts w:ascii="Sylfaen" w:hAnsi="Sylfaen" w:cs="Sylfaen"/>
          <w:sz w:val="20"/>
          <w:lang w:val="hy-AM"/>
        </w:rPr>
        <w:t>հավելված</w:t>
      </w:r>
      <w:r w:rsidRPr="00FE4A6D">
        <w:rPr>
          <w:rFonts w:ascii="Arial LatArm" w:hAnsi="Arial LatArm" w:cs="Arial LatArm"/>
          <w:sz w:val="20"/>
          <w:lang w:val="hy-AM"/>
        </w:rPr>
        <w:t xml:space="preserve"> N </w:t>
      </w:r>
      <w:r w:rsidR="00676178" w:rsidRPr="00FE4A6D">
        <w:rPr>
          <w:rFonts w:ascii="Arial LatArm" w:hAnsi="Arial LatArm"/>
          <w:sz w:val="20"/>
          <w:lang w:val="hy-AM"/>
        </w:rPr>
        <w:t>2</w:t>
      </w:r>
      <w:r w:rsidRPr="00FE4A6D">
        <w:rPr>
          <w:rFonts w:ascii="Arial LatArm" w:hAnsi="Arial LatArm"/>
          <w:sz w:val="20"/>
          <w:lang w:val="hy-AM"/>
        </w:rPr>
        <w:t xml:space="preserve">) </w:t>
      </w:r>
      <w:r w:rsidRPr="00FE4A6D">
        <w:rPr>
          <w:rFonts w:ascii="Sylfaen" w:hAnsi="Sylfaen" w:cs="Sylfaen"/>
          <w:sz w:val="20"/>
          <w:lang w:val="hy-AM"/>
        </w:rPr>
        <w:t>նախատեսված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ամիներին</w:t>
      </w:r>
      <w:r w:rsidRPr="00FE4A6D">
        <w:rPr>
          <w:rFonts w:ascii="Arial LatArm" w:hAnsi="Arial LatArm" w:cs="Arial LatArm"/>
          <w:sz w:val="20"/>
          <w:lang w:val="hy-AM"/>
        </w:rPr>
        <w:t xml:space="preserve">, </w:t>
      </w:r>
      <w:r w:rsidRPr="00FE4A6D">
        <w:rPr>
          <w:rFonts w:ascii="Sylfaen" w:hAnsi="Sylfaen" w:cs="Sylfaen"/>
          <w:sz w:val="20"/>
          <w:lang w:val="hy-AM"/>
        </w:rPr>
        <w:t>բայց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ոչ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ուշ</w:t>
      </w:r>
      <w:r w:rsidRPr="00FE4A6D">
        <w:rPr>
          <w:rFonts w:ascii="Arial LatArm" w:hAnsi="Arial LatArm" w:cs="Arial LatArm"/>
          <w:sz w:val="20"/>
          <w:lang w:val="hy-AM"/>
        </w:rPr>
        <w:t xml:space="preserve">, </w:t>
      </w:r>
      <w:r w:rsidRPr="00FE4A6D">
        <w:rPr>
          <w:rFonts w:ascii="Sylfaen" w:hAnsi="Sylfaen" w:cs="Sylfaen"/>
          <w:sz w:val="20"/>
          <w:lang w:val="hy-AM"/>
        </w:rPr>
        <w:t>քան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մինչև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տվյալ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տարվա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դեկտեմբերի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="00385051" w:rsidRPr="00FE4A6D">
        <w:rPr>
          <w:rFonts w:ascii="Arial LatArm" w:hAnsi="Arial LatArm"/>
          <w:sz w:val="20"/>
          <w:lang w:val="hy-AM"/>
        </w:rPr>
        <w:t>--</w:t>
      </w:r>
      <w:r w:rsidRPr="00FE4A6D">
        <w:rPr>
          <w:rFonts w:ascii="Arial LatArm" w:hAnsi="Arial LatArm"/>
          <w:sz w:val="20"/>
          <w:lang w:val="hy-AM"/>
        </w:rPr>
        <w:t>-</w:t>
      </w:r>
      <w:r w:rsidRPr="00FE4A6D">
        <w:rPr>
          <w:rFonts w:ascii="Sylfaen" w:hAnsi="Sylfaen" w:cs="Sylfaen"/>
          <w:sz w:val="20"/>
          <w:lang w:val="hy-AM"/>
        </w:rPr>
        <w:t>ը</w:t>
      </w:r>
      <w:r w:rsidRPr="00FE4A6D">
        <w:rPr>
          <w:rFonts w:ascii="Arial LatArm" w:hAnsi="Arial LatArm" w:cs="Arial LatArm"/>
          <w:sz w:val="20"/>
          <w:lang w:val="hy-AM"/>
        </w:rPr>
        <w:t xml:space="preserve">: </w:t>
      </w:r>
    </w:p>
    <w:p w14:paraId="79F8AE2F" w14:textId="77777777" w:rsidR="00385051" w:rsidRPr="00FE4A6D" w:rsidRDefault="00385051" w:rsidP="00385051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FE4A6D">
        <w:rPr>
          <w:rFonts w:ascii="Sylfaen" w:hAnsi="Sylfaen" w:cs="Sylfaen"/>
          <w:sz w:val="20"/>
          <w:lang w:val="hy-AM"/>
        </w:rPr>
        <w:t>Ընդ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որում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վճարում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կատարելու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նպատակով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հանձնման</w:t>
      </w:r>
      <w:r w:rsidRPr="00FE4A6D">
        <w:rPr>
          <w:rFonts w:ascii="Arial LatArm" w:hAnsi="Arial LatArm" w:cs="Arial LatArm"/>
          <w:sz w:val="20"/>
          <w:lang w:val="hy-AM"/>
        </w:rPr>
        <w:t>-</w:t>
      </w:r>
      <w:r w:rsidRPr="00FE4A6D">
        <w:rPr>
          <w:rFonts w:ascii="Sylfaen" w:hAnsi="Sylfaen" w:cs="Sylfaen"/>
          <w:sz w:val="20"/>
          <w:lang w:val="hy-AM"/>
        </w:rPr>
        <w:t>ընդունման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արձանագրությունն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ստորագրվելու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օրվանից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հետո</w:t>
      </w:r>
      <w:r w:rsidRPr="00FE4A6D">
        <w:rPr>
          <w:rFonts w:ascii="Arial LatArm" w:hAnsi="Arial LatArm" w:cs="Arial LatArm"/>
          <w:sz w:val="20"/>
          <w:lang w:val="hy-AM"/>
        </w:rPr>
        <w:t xml:space="preserve"> 3 </w:t>
      </w:r>
      <w:r w:rsidRPr="00FE4A6D">
        <w:rPr>
          <w:rFonts w:ascii="Sylfaen" w:hAnsi="Sylfaen" w:cs="Sylfaen"/>
          <w:sz w:val="20"/>
          <w:lang w:val="hy-AM"/>
        </w:rPr>
        <w:t>աշխատանքային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օրվա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ընթացքում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գնորդը</w:t>
      </w:r>
      <w:r w:rsidRPr="00FE4A6D">
        <w:rPr>
          <w:rFonts w:ascii="Arial LatArm" w:hAnsi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վճարման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հանձնարարագիրը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և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հանձնման</w:t>
      </w:r>
      <w:r w:rsidRPr="00FE4A6D">
        <w:rPr>
          <w:rFonts w:ascii="Arial LatArm" w:hAnsi="Arial LatArm" w:cs="Arial LatArm"/>
          <w:sz w:val="20"/>
          <w:lang w:val="hy-AM"/>
        </w:rPr>
        <w:t>-</w:t>
      </w:r>
      <w:r w:rsidRPr="00FE4A6D">
        <w:rPr>
          <w:rFonts w:ascii="Sylfaen" w:hAnsi="Sylfaen" w:cs="Sylfaen"/>
          <w:sz w:val="20"/>
          <w:lang w:val="hy-AM"/>
        </w:rPr>
        <w:t>ընդունման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արձանագրության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պատճենը</w:t>
      </w:r>
      <w:r w:rsidRPr="00FE4A6D">
        <w:rPr>
          <w:rFonts w:ascii="Arial LatArm" w:hAnsi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մուտքագրում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է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լիազորված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մարմնի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գանձապետական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համակարգ</w:t>
      </w:r>
      <w:r w:rsidRPr="00FE4A6D">
        <w:rPr>
          <w:rFonts w:ascii="Arial LatArm" w:hAnsi="Arial LatArm"/>
          <w:sz w:val="20"/>
          <w:lang w:val="hy-AM"/>
        </w:rPr>
        <w:t xml:space="preserve">, </w:t>
      </w:r>
      <w:r w:rsidRPr="00FE4A6D">
        <w:rPr>
          <w:rFonts w:ascii="Sylfaen" w:hAnsi="Sylfaen" w:cs="Sylfaen"/>
          <w:sz w:val="20"/>
          <w:lang w:val="hy-AM"/>
        </w:rPr>
        <w:t>իսկ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սահմանված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կարգի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համաձայն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ներկայացված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փաստաթղթերի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հիման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վրա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լիազորված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մարմինը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տվյալ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վճարումը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կատարում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է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հանձնման</w:t>
      </w:r>
      <w:r w:rsidRPr="00FE4A6D">
        <w:rPr>
          <w:rFonts w:ascii="Arial LatArm" w:hAnsi="Arial LatArm" w:cs="Arial LatArm"/>
          <w:sz w:val="20"/>
          <w:lang w:val="hy-AM"/>
        </w:rPr>
        <w:t>-</w:t>
      </w:r>
      <w:r w:rsidRPr="00FE4A6D">
        <w:rPr>
          <w:rFonts w:ascii="Sylfaen" w:hAnsi="Sylfaen" w:cs="Sylfaen"/>
          <w:sz w:val="20"/>
          <w:lang w:val="hy-AM"/>
        </w:rPr>
        <w:t>ընդունման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արձանագրությունը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գանձապետական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համակարգ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մուտքագրված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լինելու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դեպքում՝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սույն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պայմանագրի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վճարման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ժամանակացույցով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սահմանված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ժամկետներում</w:t>
      </w:r>
      <w:r w:rsidRPr="00FE4A6D">
        <w:rPr>
          <w:rFonts w:ascii="Arial LatArm" w:hAnsi="Arial LatArm" w:cs="Arial LatArm"/>
          <w:sz w:val="20"/>
          <w:lang w:val="hy-AM"/>
        </w:rPr>
        <w:t xml:space="preserve">, </w:t>
      </w:r>
      <w:r w:rsidRPr="00FE4A6D">
        <w:rPr>
          <w:rFonts w:ascii="Sylfaen" w:hAnsi="Sylfaen" w:cs="Sylfaen"/>
          <w:sz w:val="20"/>
          <w:lang w:val="hy-AM"/>
        </w:rPr>
        <w:t>հինգ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աշխատանքային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օրվա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ընթացքում</w:t>
      </w:r>
      <w:r w:rsidRPr="00FE4A6D">
        <w:rPr>
          <w:rFonts w:ascii="Arial LatArm" w:hAnsi="Arial LatArm"/>
          <w:sz w:val="20"/>
          <w:vertAlign w:val="superscript"/>
          <w:lang w:val="hy-AM"/>
        </w:rPr>
        <w:t>17.1</w:t>
      </w:r>
      <w:r w:rsidRPr="00FE4A6D">
        <w:rPr>
          <w:rFonts w:ascii="Arial LatArm" w:hAnsi="Arial LatArm"/>
          <w:sz w:val="20"/>
          <w:lang w:val="hy-AM"/>
        </w:rPr>
        <w:t>:</w:t>
      </w:r>
    </w:p>
    <w:p w14:paraId="543F2C39" w14:textId="77777777" w:rsidR="00385051" w:rsidRPr="00FE4A6D" w:rsidRDefault="00385051" w:rsidP="00EF3662">
      <w:pPr>
        <w:ind w:firstLine="709"/>
        <w:jc w:val="both"/>
        <w:rPr>
          <w:rFonts w:ascii="Arial LatArm" w:hAnsi="Arial LatArm"/>
          <w:sz w:val="20"/>
          <w:lang w:val="hy-AM"/>
        </w:rPr>
      </w:pPr>
    </w:p>
    <w:p w14:paraId="169056F5" w14:textId="77777777" w:rsidR="00071D1C" w:rsidRPr="00FE4A6D" w:rsidRDefault="00071D1C" w:rsidP="00EF3662">
      <w:pPr>
        <w:ind w:firstLine="720"/>
        <w:jc w:val="both"/>
        <w:rPr>
          <w:rFonts w:ascii="Arial LatArm" w:hAnsi="Arial LatArm" w:cs="Sylfaen"/>
          <w:i/>
          <w:sz w:val="20"/>
          <w:u w:val="single"/>
          <w:lang w:val="hy-AM"/>
        </w:rPr>
      </w:pPr>
    </w:p>
    <w:p w14:paraId="3A64BD16" w14:textId="77777777" w:rsidR="00710307" w:rsidRPr="00FE4A6D" w:rsidRDefault="00710307" w:rsidP="00EF3662">
      <w:pPr>
        <w:ind w:firstLine="709"/>
        <w:jc w:val="center"/>
        <w:rPr>
          <w:rFonts w:ascii="Arial LatArm" w:hAnsi="Arial LatArm"/>
          <w:b/>
          <w:sz w:val="20"/>
          <w:lang w:val="hy-AM"/>
        </w:rPr>
      </w:pPr>
    </w:p>
    <w:p w14:paraId="45B6C4CA" w14:textId="77777777" w:rsidR="00071D1C" w:rsidRPr="00FE4A6D" w:rsidRDefault="00071D1C" w:rsidP="00EF3662">
      <w:pPr>
        <w:ind w:firstLine="709"/>
        <w:jc w:val="center"/>
        <w:rPr>
          <w:rFonts w:ascii="Arial LatArm" w:hAnsi="Arial LatArm"/>
          <w:b/>
          <w:sz w:val="20"/>
          <w:lang w:val="hy-AM"/>
        </w:rPr>
      </w:pPr>
      <w:r w:rsidRPr="00FE4A6D">
        <w:rPr>
          <w:rFonts w:ascii="Arial LatArm" w:hAnsi="Arial LatArm"/>
          <w:b/>
          <w:sz w:val="20"/>
          <w:lang w:val="hy-AM"/>
        </w:rPr>
        <w:t xml:space="preserve">4. </w:t>
      </w:r>
      <w:r w:rsidRPr="00FE4A6D">
        <w:rPr>
          <w:rFonts w:ascii="Sylfaen" w:hAnsi="Sylfaen" w:cs="Sylfaen"/>
          <w:b/>
          <w:sz w:val="20"/>
          <w:lang w:val="hy-AM"/>
        </w:rPr>
        <w:t>ԱՊՐԱՆՔԻ</w:t>
      </w:r>
      <w:r w:rsidRPr="00FE4A6D">
        <w:rPr>
          <w:rFonts w:ascii="Arial LatArm" w:hAnsi="Arial LatArm" w:cs="Arial LatArm"/>
          <w:b/>
          <w:sz w:val="20"/>
          <w:lang w:val="hy-AM"/>
        </w:rPr>
        <w:t xml:space="preserve"> </w:t>
      </w:r>
      <w:r w:rsidRPr="00FE4A6D">
        <w:rPr>
          <w:rFonts w:ascii="Sylfaen" w:hAnsi="Sylfaen" w:cs="Sylfaen"/>
          <w:b/>
          <w:sz w:val="20"/>
          <w:lang w:val="hy-AM"/>
        </w:rPr>
        <w:t>ՈՐԱԿԸ</w:t>
      </w:r>
      <w:r w:rsidRPr="00FE4A6D">
        <w:rPr>
          <w:rFonts w:ascii="Arial LatArm" w:hAnsi="Arial LatArm" w:cs="Arial LatArm"/>
          <w:b/>
          <w:sz w:val="20"/>
          <w:lang w:val="hy-AM"/>
        </w:rPr>
        <w:t xml:space="preserve"> </w:t>
      </w:r>
      <w:r w:rsidRPr="00FE4A6D">
        <w:rPr>
          <w:rFonts w:ascii="Sylfaen" w:hAnsi="Sylfaen" w:cs="Sylfaen"/>
          <w:b/>
          <w:sz w:val="20"/>
          <w:lang w:val="hy-AM"/>
        </w:rPr>
        <w:t>ԵՎ</w:t>
      </w:r>
      <w:r w:rsidRPr="00FE4A6D">
        <w:rPr>
          <w:rFonts w:ascii="Arial LatArm" w:hAnsi="Arial LatArm" w:cs="Arial LatArm"/>
          <w:b/>
          <w:sz w:val="20"/>
          <w:lang w:val="hy-AM"/>
        </w:rPr>
        <w:t xml:space="preserve"> </w:t>
      </w:r>
      <w:r w:rsidRPr="00FE4A6D">
        <w:rPr>
          <w:rFonts w:ascii="Sylfaen" w:hAnsi="Sylfaen" w:cs="Sylfaen"/>
          <w:b/>
          <w:sz w:val="20"/>
          <w:lang w:val="hy-AM"/>
        </w:rPr>
        <w:t>ԵՐԱՇԽԻՔԸ</w:t>
      </w:r>
    </w:p>
    <w:p w14:paraId="0FA86462" w14:textId="77777777" w:rsidR="00071D1C" w:rsidRPr="00FE4A6D" w:rsidRDefault="00071D1C" w:rsidP="00EF3662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FE4A6D">
        <w:rPr>
          <w:rFonts w:ascii="Arial LatArm" w:hAnsi="Arial LatArm"/>
          <w:sz w:val="20"/>
          <w:lang w:val="hy-AM"/>
        </w:rPr>
        <w:t xml:space="preserve">4.1 </w:t>
      </w:r>
      <w:r w:rsidRPr="00FE4A6D">
        <w:rPr>
          <w:rFonts w:ascii="Sylfaen" w:hAnsi="Sylfaen" w:cs="Sylfaen"/>
          <w:sz w:val="20"/>
          <w:lang w:val="hy-AM"/>
        </w:rPr>
        <w:t>Վաճառողը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երաշխավորում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է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մատակարարված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="001D718C" w:rsidRPr="00FE4A6D">
        <w:rPr>
          <w:rFonts w:ascii="Sylfaen" w:hAnsi="Sylfaen" w:cs="Sylfaen"/>
          <w:sz w:val="20"/>
          <w:lang w:val="hy-AM"/>
        </w:rPr>
        <w:t>ա</w:t>
      </w:r>
      <w:r w:rsidRPr="00FE4A6D">
        <w:rPr>
          <w:rFonts w:ascii="Sylfaen" w:hAnsi="Sylfaen" w:cs="Sylfaen"/>
          <w:sz w:val="20"/>
          <w:lang w:val="hy-AM"/>
        </w:rPr>
        <w:t>պրանքի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որակի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համապատասխանությունը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պետական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ստանդարտի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պահանջներին։</w:t>
      </w:r>
      <w:r w:rsidR="00EB35E7" w:rsidRPr="00FE4A6D">
        <w:rPr>
          <w:rFonts w:ascii="Arial LatArm" w:hAnsi="Arial LatArm"/>
          <w:sz w:val="20"/>
          <w:lang w:val="hy-AM"/>
        </w:rPr>
        <w:t xml:space="preserve"> </w:t>
      </w:r>
    </w:p>
    <w:p w14:paraId="4A1FC5C3" w14:textId="77777777" w:rsidR="009E45F3" w:rsidRPr="00FE4A6D" w:rsidRDefault="00071D1C" w:rsidP="00EF3662">
      <w:pPr>
        <w:ind w:firstLine="702"/>
        <w:jc w:val="both"/>
        <w:rPr>
          <w:rFonts w:ascii="Arial LatArm" w:hAnsi="Arial LatArm" w:cs="Sylfaen"/>
          <w:sz w:val="20"/>
          <w:lang w:val="pt-BR"/>
        </w:rPr>
      </w:pPr>
      <w:r w:rsidRPr="00FE4A6D">
        <w:rPr>
          <w:rFonts w:ascii="Arial LatArm" w:hAnsi="Arial LatArm" w:cs="Times Armenian"/>
          <w:sz w:val="20"/>
          <w:lang w:val="pt-BR"/>
        </w:rPr>
        <w:t xml:space="preserve">4.2 </w:t>
      </w:r>
      <w:r w:rsidRPr="00FE4A6D">
        <w:rPr>
          <w:rFonts w:ascii="Sylfaen" w:hAnsi="Sylfaen" w:cs="Sylfaen"/>
          <w:sz w:val="20"/>
          <w:lang w:val="pt-BR"/>
        </w:rPr>
        <w:t>Հիմնական</w:t>
      </w:r>
      <w:r w:rsidRPr="00FE4A6D">
        <w:rPr>
          <w:rFonts w:ascii="Arial LatArm" w:hAnsi="Arial LatArm" w:cs="Arial LatArm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  <w:lang w:val="pt-BR"/>
        </w:rPr>
        <w:t>միջոց</w:t>
      </w:r>
      <w:r w:rsidRPr="00FE4A6D">
        <w:rPr>
          <w:rFonts w:ascii="Arial LatArm" w:hAnsi="Arial LatArm" w:cs="Arial LatArm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  <w:lang w:val="pt-BR"/>
        </w:rPr>
        <w:t>հանդիսացող</w:t>
      </w:r>
      <w:r w:rsidRPr="00FE4A6D">
        <w:rPr>
          <w:rFonts w:ascii="Arial LatArm" w:hAnsi="Arial LatArm" w:cs="Arial LatArm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  <w:lang w:val="pt-BR"/>
        </w:rPr>
        <w:t>ապրանքների</w:t>
      </w:r>
      <w:r w:rsidRPr="00FE4A6D">
        <w:rPr>
          <w:rFonts w:ascii="Arial LatArm" w:hAnsi="Arial LatArm" w:cs="Arial LatArm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  <w:lang w:val="pt-BR"/>
        </w:rPr>
        <w:t>համար</w:t>
      </w:r>
      <w:r w:rsidRPr="00FE4A6D">
        <w:rPr>
          <w:rFonts w:ascii="Arial LatArm" w:hAnsi="Arial LatArm" w:cs="Arial LatArm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  <w:lang w:val="pt-BR"/>
        </w:rPr>
        <w:t>երաշխիքային</w:t>
      </w:r>
      <w:r w:rsidRPr="00FE4A6D">
        <w:rPr>
          <w:rFonts w:ascii="Arial LatArm" w:hAnsi="Arial LatArm" w:cs="Arial LatArm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  <w:lang w:val="pt-BR"/>
        </w:rPr>
        <w:t>ժամկետ</w:t>
      </w:r>
      <w:r w:rsidRPr="00FE4A6D">
        <w:rPr>
          <w:rFonts w:ascii="Arial LatArm" w:hAnsi="Arial LatArm" w:cs="Arial LatArm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  <w:lang w:val="pt-BR"/>
        </w:rPr>
        <w:t>է</w:t>
      </w:r>
      <w:r w:rsidRPr="00FE4A6D">
        <w:rPr>
          <w:rFonts w:ascii="Arial LatArm" w:hAnsi="Arial LatArm" w:cs="Arial LatArm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  <w:lang w:val="pt-BR"/>
        </w:rPr>
        <w:t>սահմանվում</w:t>
      </w:r>
      <w:r w:rsidRPr="00FE4A6D">
        <w:rPr>
          <w:rFonts w:ascii="Arial LatArm" w:hAnsi="Arial LatArm" w:cs="Arial LatArm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  <w:lang w:val="pt-BR"/>
        </w:rPr>
        <w:t>Գնորդի</w:t>
      </w:r>
      <w:r w:rsidRPr="00FE4A6D">
        <w:rPr>
          <w:rFonts w:ascii="Arial LatArm" w:hAnsi="Arial LatArm" w:cs="Arial LatArm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  <w:lang w:val="pt-BR"/>
        </w:rPr>
        <w:t>կողմից</w:t>
      </w:r>
      <w:r w:rsidRPr="00FE4A6D">
        <w:rPr>
          <w:rFonts w:ascii="Arial LatArm" w:hAnsi="Arial LatArm" w:cs="Arial LatArm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  <w:lang w:val="pt-BR"/>
        </w:rPr>
        <w:t>ապրանքն</w:t>
      </w:r>
      <w:r w:rsidRPr="00FE4A6D">
        <w:rPr>
          <w:rFonts w:ascii="Arial LatArm" w:hAnsi="Arial LatArm" w:cs="Arial LatArm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  <w:lang w:val="pt-BR"/>
        </w:rPr>
        <w:t>ընդունվելու</w:t>
      </w:r>
      <w:r w:rsidRPr="00FE4A6D">
        <w:rPr>
          <w:rFonts w:ascii="Arial LatArm" w:hAnsi="Arial LatArm" w:cs="Arial LatArm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  <w:lang w:val="pt-BR"/>
        </w:rPr>
        <w:t>օրվան</w:t>
      </w:r>
      <w:r w:rsidRPr="00FE4A6D">
        <w:rPr>
          <w:rFonts w:ascii="Arial LatArm" w:hAnsi="Arial LatArm" w:cs="Arial LatArm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  <w:lang w:val="pt-BR"/>
        </w:rPr>
        <w:t>հաջորդող</w:t>
      </w:r>
      <w:r w:rsidRPr="00FE4A6D">
        <w:rPr>
          <w:rFonts w:ascii="Arial LatArm" w:hAnsi="Arial LatArm" w:cs="Arial LatArm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  <w:lang w:val="pt-BR"/>
        </w:rPr>
        <w:t>օրվանից</w:t>
      </w:r>
      <w:r w:rsidRPr="00FE4A6D">
        <w:rPr>
          <w:rFonts w:ascii="Arial LatArm" w:hAnsi="Arial LatArm" w:cs="Arial LatArm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  <w:lang w:val="pt-BR"/>
        </w:rPr>
        <w:t>հաշված</w:t>
      </w:r>
      <w:r w:rsidRPr="00FE4A6D">
        <w:rPr>
          <w:rFonts w:ascii="Arial LatArm" w:hAnsi="Arial LatArm" w:cs="Arial LatArm"/>
          <w:sz w:val="20"/>
          <w:lang w:val="pt-BR"/>
        </w:rPr>
        <w:t xml:space="preserve"> </w:t>
      </w:r>
      <w:r w:rsidRPr="00FE4A6D">
        <w:rPr>
          <w:rFonts w:ascii="Arial LatArm" w:hAnsi="Arial LatArm" w:cs="Sylfaen"/>
          <w:sz w:val="20"/>
          <w:u w:val="single"/>
          <w:lang w:val="pt-BR"/>
        </w:rPr>
        <w:t xml:space="preserve">            </w:t>
      </w:r>
      <w:r w:rsidRPr="00FE4A6D">
        <w:rPr>
          <w:rFonts w:ascii="Arial LatArm" w:hAnsi="Arial LatArm" w:cs="Sylfaen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  <w:lang w:val="pt-BR"/>
        </w:rPr>
        <w:t>օրացուցային</w:t>
      </w:r>
      <w:r w:rsidRPr="00FE4A6D">
        <w:rPr>
          <w:rFonts w:ascii="Arial LatArm" w:hAnsi="Arial LatArm" w:cs="Arial LatArm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  <w:lang w:val="pt-BR"/>
        </w:rPr>
        <w:t>օրը</w:t>
      </w:r>
      <w:r w:rsidRPr="00FE4A6D">
        <w:rPr>
          <w:rFonts w:ascii="Arial LatArm" w:hAnsi="Arial LatArm" w:cs="Arial LatArm"/>
          <w:sz w:val="20"/>
          <w:lang w:val="pt-BR"/>
        </w:rPr>
        <w:t xml:space="preserve">:  </w:t>
      </w:r>
      <w:r w:rsidRPr="00FE4A6D">
        <w:rPr>
          <w:rFonts w:ascii="Sylfaen" w:hAnsi="Sylfaen" w:cs="Sylfaen"/>
          <w:sz w:val="20"/>
          <w:lang w:val="pt-BR"/>
        </w:rPr>
        <w:t>Եթե</w:t>
      </w:r>
      <w:r w:rsidRPr="00FE4A6D">
        <w:rPr>
          <w:rFonts w:ascii="Arial LatArm" w:hAnsi="Arial LatArm" w:cs="Arial LatArm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  <w:lang w:val="pt-BR"/>
        </w:rPr>
        <w:t>երաշխիքային</w:t>
      </w:r>
      <w:r w:rsidRPr="00FE4A6D">
        <w:rPr>
          <w:rFonts w:ascii="Arial LatArm" w:hAnsi="Arial LatArm" w:cs="Arial LatArm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  <w:lang w:val="pt-BR"/>
        </w:rPr>
        <w:t>ժամկետի</w:t>
      </w:r>
      <w:r w:rsidRPr="00FE4A6D">
        <w:rPr>
          <w:rFonts w:ascii="Arial LatArm" w:hAnsi="Arial LatArm" w:cs="Arial LatArm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  <w:lang w:val="pt-BR"/>
        </w:rPr>
        <w:t>ընթացքում</w:t>
      </w:r>
      <w:r w:rsidRPr="00FE4A6D">
        <w:rPr>
          <w:rFonts w:ascii="Arial LatArm" w:hAnsi="Arial LatArm" w:cs="Arial LatArm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  <w:lang w:val="pt-BR"/>
        </w:rPr>
        <w:t>ի</w:t>
      </w:r>
      <w:r w:rsidRPr="00FE4A6D">
        <w:rPr>
          <w:rFonts w:ascii="Arial LatArm" w:hAnsi="Arial LatArm" w:cs="Arial LatArm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  <w:lang w:val="pt-BR"/>
        </w:rPr>
        <w:t>հայտ</w:t>
      </w:r>
      <w:r w:rsidRPr="00FE4A6D">
        <w:rPr>
          <w:rFonts w:ascii="Arial LatArm" w:hAnsi="Arial LatArm" w:cs="Arial LatArm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  <w:lang w:val="pt-BR"/>
        </w:rPr>
        <w:t>են</w:t>
      </w:r>
      <w:r w:rsidRPr="00FE4A6D">
        <w:rPr>
          <w:rFonts w:ascii="Arial LatArm" w:hAnsi="Arial LatArm" w:cs="Arial LatArm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  <w:lang w:val="pt-BR"/>
        </w:rPr>
        <w:t>եկել</w:t>
      </w:r>
      <w:r w:rsidRPr="00FE4A6D">
        <w:rPr>
          <w:rFonts w:ascii="Arial LatArm" w:hAnsi="Arial LatArm" w:cs="Arial LatArm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  <w:lang w:val="pt-BR"/>
        </w:rPr>
        <w:t>մատակարարված</w:t>
      </w:r>
      <w:r w:rsidRPr="00FE4A6D">
        <w:rPr>
          <w:rFonts w:ascii="Arial LatArm" w:hAnsi="Arial LatArm" w:cs="Arial LatArm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  <w:lang w:val="pt-BR"/>
        </w:rPr>
        <w:t>ապրանքի</w:t>
      </w:r>
      <w:r w:rsidRPr="00FE4A6D">
        <w:rPr>
          <w:rFonts w:ascii="Arial LatArm" w:hAnsi="Arial LatArm" w:cs="Arial LatArm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  <w:lang w:val="pt-BR"/>
        </w:rPr>
        <w:t>թերություններ</w:t>
      </w:r>
      <w:r w:rsidRPr="00FE4A6D">
        <w:rPr>
          <w:rFonts w:ascii="Arial LatArm" w:hAnsi="Arial LatArm" w:cs="Arial LatArm"/>
          <w:sz w:val="20"/>
          <w:lang w:val="pt-BR"/>
        </w:rPr>
        <w:t xml:space="preserve">, </w:t>
      </w:r>
      <w:r w:rsidRPr="00FE4A6D">
        <w:rPr>
          <w:rFonts w:ascii="Sylfaen" w:hAnsi="Sylfaen" w:cs="Sylfaen"/>
          <w:sz w:val="20"/>
          <w:lang w:val="pt-BR"/>
        </w:rPr>
        <w:t>ապա</w:t>
      </w:r>
      <w:r w:rsidRPr="00FE4A6D">
        <w:rPr>
          <w:rFonts w:ascii="Arial LatArm" w:hAnsi="Arial LatArm" w:cs="Arial LatArm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  <w:lang w:val="pt-BR"/>
        </w:rPr>
        <w:t>Վաճառողը</w:t>
      </w:r>
      <w:r w:rsidRPr="00FE4A6D">
        <w:rPr>
          <w:rFonts w:ascii="Arial LatArm" w:hAnsi="Arial LatArm" w:cs="Arial LatArm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  <w:lang w:val="pt-BR"/>
        </w:rPr>
        <w:t>պարտավոր</w:t>
      </w:r>
      <w:r w:rsidRPr="00FE4A6D">
        <w:rPr>
          <w:rFonts w:ascii="Arial LatArm" w:hAnsi="Arial LatArm" w:cs="Arial LatArm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  <w:lang w:val="pt-BR"/>
        </w:rPr>
        <w:t>է</w:t>
      </w:r>
      <w:r w:rsidRPr="00FE4A6D">
        <w:rPr>
          <w:rFonts w:ascii="Arial LatArm" w:hAnsi="Arial LatArm" w:cs="Arial LatArm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  <w:lang w:val="pt-BR"/>
        </w:rPr>
        <w:t>իր</w:t>
      </w:r>
      <w:r w:rsidRPr="00FE4A6D">
        <w:rPr>
          <w:rFonts w:ascii="Arial LatArm" w:hAnsi="Arial LatArm" w:cs="Arial LatArm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  <w:lang w:val="pt-BR"/>
        </w:rPr>
        <w:t>հաշվին</w:t>
      </w:r>
      <w:r w:rsidRPr="00FE4A6D">
        <w:rPr>
          <w:rFonts w:ascii="Arial LatArm" w:hAnsi="Arial LatArm" w:cs="Arial LatArm"/>
          <w:sz w:val="20"/>
          <w:lang w:val="pt-BR"/>
        </w:rPr>
        <w:t xml:space="preserve">, </w:t>
      </w:r>
      <w:r w:rsidRPr="00FE4A6D">
        <w:rPr>
          <w:rFonts w:ascii="Sylfaen" w:hAnsi="Sylfaen" w:cs="Sylfaen"/>
          <w:sz w:val="20"/>
          <w:lang w:val="pt-BR"/>
        </w:rPr>
        <w:t>Գնորդի</w:t>
      </w:r>
      <w:r w:rsidRPr="00FE4A6D">
        <w:rPr>
          <w:rFonts w:ascii="Arial LatArm" w:hAnsi="Arial LatArm" w:cs="Arial LatArm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  <w:lang w:val="pt-BR"/>
        </w:rPr>
        <w:t>կողմից</w:t>
      </w:r>
      <w:r w:rsidRPr="00FE4A6D">
        <w:rPr>
          <w:rFonts w:ascii="Arial LatArm" w:hAnsi="Arial LatArm" w:cs="Arial LatArm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  <w:lang w:val="pt-BR"/>
        </w:rPr>
        <w:t>սահմանված</w:t>
      </w:r>
      <w:r w:rsidRPr="00FE4A6D">
        <w:rPr>
          <w:rFonts w:ascii="Arial LatArm" w:hAnsi="Arial LatArm" w:cs="Arial LatArm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  <w:lang w:val="pt-BR"/>
        </w:rPr>
        <w:t>ողջամիտ</w:t>
      </w:r>
      <w:r w:rsidRPr="00FE4A6D">
        <w:rPr>
          <w:rFonts w:ascii="Arial LatArm" w:hAnsi="Arial LatArm" w:cs="Arial LatArm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  <w:lang w:val="pt-BR"/>
        </w:rPr>
        <w:t>ժամկետում</w:t>
      </w:r>
      <w:r w:rsidRPr="00FE4A6D">
        <w:rPr>
          <w:rFonts w:ascii="Arial LatArm" w:hAnsi="Arial LatArm" w:cs="Arial LatArm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  <w:lang w:val="pt-BR"/>
        </w:rPr>
        <w:t>վերացնել</w:t>
      </w:r>
      <w:r w:rsidRPr="00FE4A6D">
        <w:rPr>
          <w:rFonts w:ascii="Arial LatArm" w:hAnsi="Arial LatArm" w:cs="Sylfaen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  <w:lang w:val="pt-BR"/>
        </w:rPr>
        <w:t>թերությունները</w:t>
      </w:r>
      <w:r w:rsidR="008061D6" w:rsidRPr="00FE4A6D">
        <w:rPr>
          <w:rFonts w:ascii="Arial LatArm" w:hAnsi="Arial LatArm" w:cs="Sylfaen"/>
          <w:sz w:val="20"/>
          <w:lang w:val="pt-BR"/>
        </w:rPr>
        <w:t>:</w:t>
      </w:r>
      <w:r w:rsidR="00383BC3" w:rsidRPr="00FE4A6D">
        <w:rPr>
          <w:rFonts w:ascii="Arial LatArm" w:hAnsi="Arial LatArm" w:cs="Sylfaen"/>
          <w:sz w:val="20"/>
          <w:vertAlign w:val="superscript"/>
          <w:lang w:val="pt-BR"/>
        </w:rPr>
        <w:t>19</w:t>
      </w:r>
      <w:r w:rsidR="007942E8" w:rsidRPr="00FE4A6D">
        <w:rPr>
          <w:rFonts w:ascii="Arial LatArm" w:hAnsi="Arial LatArm" w:cs="Sylfaen"/>
          <w:color w:val="FFFFFF"/>
          <w:sz w:val="20"/>
          <w:vertAlign w:val="superscript"/>
          <w:lang w:val="pt-BR"/>
        </w:rPr>
        <w:t>31</w:t>
      </w:r>
      <w:r w:rsidRPr="00FE4A6D">
        <w:rPr>
          <w:rStyle w:val="af6"/>
          <w:rFonts w:ascii="Arial LatArm" w:hAnsi="Arial LatArm" w:cs="Sylfaen"/>
          <w:color w:val="FFFFFF"/>
          <w:sz w:val="20"/>
          <w:lang w:val="pt-BR"/>
        </w:rPr>
        <w:footnoteReference w:id="12"/>
      </w:r>
    </w:p>
    <w:p w14:paraId="3FF2B297" w14:textId="77777777" w:rsidR="009E45F3" w:rsidRPr="00FE4A6D" w:rsidRDefault="009E45F3" w:rsidP="00EF3662">
      <w:pPr>
        <w:ind w:firstLine="709"/>
        <w:jc w:val="both"/>
        <w:rPr>
          <w:rFonts w:ascii="Arial LatArm" w:hAnsi="Arial LatArm"/>
          <w:sz w:val="20"/>
          <w:lang w:val="hy-AM"/>
        </w:rPr>
      </w:pPr>
    </w:p>
    <w:p w14:paraId="5CBA2225" w14:textId="77777777" w:rsidR="00710307" w:rsidRPr="00FE4A6D" w:rsidRDefault="00710307" w:rsidP="00EF3662">
      <w:pPr>
        <w:ind w:firstLine="709"/>
        <w:jc w:val="center"/>
        <w:rPr>
          <w:rFonts w:ascii="Arial LatArm" w:hAnsi="Arial LatArm"/>
          <w:b/>
          <w:sz w:val="20"/>
          <w:lang w:val="hy-AM"/>
        </w:rPr>
      </w:pPr>
    </w:p>
    <w:p w14:paraId="6BBCD6BB" w14:textId="77777777" w:rsidR="009E45F3" w:rsidRPr="00FE4A6D" w:rsidRDefault="009E45F3" w:rsidP="00EF3662">
      <w:pPr>
        <w:ind w:firstLine="709"/>
        <w:jc w:val="center"/>
        <w:rPr>
          <w:rFonts w:ascii="Arial LatArm" w:hAnsi="Arial LatArm"/>
          <w:b/>
          <w:sz w:val="20"/>
          <w:lang w:val="hy-AM"/>
        </w:rPr>
      </w:pPr>
      <w:r w:rsidRPr="00FE4A6D">
        <w:rPr>
          <w:rFonts w:ascii="Arial LatArm" w:hAnsi="Arial LatArm"/>
          <w:b/>
          <w:sz w:val="20"/>
          <w:lang w:val="hy-AM"/>
        </w:rPr>
        <w:t xml:space="preserve">5. </w:t>
      </w:r>
      <w:r w:rsidRPr="00FE4A6D">
        <w:rPr>
          <w:rFonts w:ascii="Sylfaen" w:hAnsi="Sylfaen" w:cs="Sylfaen"/>
          <w:b/>
          <w:sz w:val="20"/>
          <w:lang w:val="hy-AM"/>
        </w:rPr>
        <w:t>ԱՊՐԱՆՔԻ</w:t>
      </w:r>
      <w:r w:rsidRPr="00FE4A6D">
        <w:rPr>
          <w:rFonts w:ascii="Arial LatArm" w:hAnsi="Arial LatArm" w:cs="Arial LatArm"/>
          <w:b/>
          <w:sz w:val="20"/>
          <w:lang w:val="hy-AM"/>
        </w:rPr>
        <w:t xml:space="preserve"> </w:t>
      </w:r>
      <w:r w:rsidRPr="00FE4A6D">
        <w:rPr>
          <w:rFonts w:ascii="Sylfaen" w:hAnsi="Sylfaen" w:cs="Sylfaen"/>
          <w:b/>
          <w:sz w:val="20"/>
          <w:lang w:val="hy-AM"/>
        </w:rPr>
        <w:t>ՀԱՆՁՆՈՒՄԸ</w:t>
      </w:r>
      <w:r w:rsidRPr="00FE4A6D">
        <w:rPr>
          <w:rFonts w:ascii="Arial LatArm" w:hAnsi="Arial LatArm" w:cs="Arial LatArm"/>
          <w:b/>
          <w:sz w:val="20"/>
          <w:lang w:val="hy-AM"/>
        </w:rPr>
        <w:t xml:space="preserve"> </w:t>
      </w:r>
      <w:r w:rsidRPr="00FE4A6D">
        <w:rPr>
          <w:rFonts w:ascii="Sylfaen" w:hAnsi="Sylfaen" w:cs="Sylfaen"/>
          <w:b/>
          <w:sz w:val="20"/>
          <w:lang w:val="hy-AM"/>
        </w:rPr>
        <w:t>ԵՎ</w:t>
      </w:r>
      <w:r w:rsidRPr="00FE4A6D">
        <w:rPr>
          <w:rFonts w:ascii="Arial LatArm" w:hAnsi="Arial LatArm" w:cs="Arial LatArm"/>
          <w:b/>
          <w:sz w:val="20"/>
          <w:lang w:val="hy-AM"/>
        </w:rPr>
        <w:t xml:space="preserve"> </w:t>
      </w:r>
      <w:r w:rsidRPr="00FE4A6D">
        <w:rPr>
          <w:rFonts w:ascii="Sylfaen" w:hAnsi="Sylfaen" w:cs="Sylfaen"/>
          <w:b/>
          <w:sz w:val="20"/>
          <w:lang w:val="hy-AM"/>
        </w:rPr>
        <w:t>ԸՆԴՈՒՆՈՒՄԸ</w:t>
      </w:r>
    </w:p>
    <w:p w14:paraId="4686B659" w14:textId="77777777" w:rsidR="009E45F3" w:rsidRPr="00FE4A6D" w:rsidRDefault="009E45F3" w:rsidP="00EF3662">
      <w:pPr>
        <w:ind w:firstLine="720"/>
        <w:jc w:val="both"/>
        <w:rPr>
          <w:rFonts w:ascii="Arial LatArm" w:hAnsi="Arial LatArm" w:cs="Sylfaen"/>
          <w:sz w:val="20"/>
          <w:lang w:val="hy-AM"/>
        </w:rPr>
      </w:pPr>
      <w:r w:rsidRPr="00FE4A6D">
        <w:rPr>
          <w:rFonts w:ascii="Arial LatArm" w:hAnsi="Arial LatArm"/>
          <w:sz w:val="20"/>
          <w:lang w:val="hy-AM"/>
        </w:rPr>
        <w:t xml:space="preserve">5.1 </w:t>
      </w:r>
      <w:r w:rsidRPr="00FE4A6D">
        <w:rPr>
          <w:rFonts w:ascii="Sylfaen" w:hAnsi="Sylfaen" w:cs="Sylfaen"/>
          <w:sz w:val="20"/>
          <w:lang w:val="hy-AM"/>
        </w:rPr>
        <w:t>Մատակարարված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ապրանքն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ընդունվում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է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Գնորդի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և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Վաճառողի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միջև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հանձնման</w:t>
      </w:r>
      <w:r w:rsidRPr="00FE4A6D">
        <w:rPr>
          <w:rFonts w:ascii="Arial LatArm" w:hAnsi="Arial LatArm" w:cs="Arial LatArm"/>
          <w:sz w:val="20"/>
          <w:lang w:val="hy-AM"/>
        </w:rPr>
        <w:t>-</w:t>
      </w:r>
      <w:r w:rsidRPr="00FE4A6D">
        <w:rPr>
          <w:rFonts w:ascii="Sylfaen" w:hAnsi="Sylfaen" w:cs="Sylfaen"/>
          <w:sz w:val="20"/>
          <w:lang w:val="hy-AM"/>
        </w:rPr>
        <w:t>ընդունման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արձանագրության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ստորագրմամբ</w:t>
      </w:r>
      <w:r w:rsidRPr="00FE4A6D">
        <w:rPr>
          <w:rFonts w:ascii="Arial LatArm" w:hAnsi="Arial LatArm" w:cs="Arial LatArm"/>
          <w:sz w:val="20"/>
          <w:lang w:val="hy-AM"/>
        </w:rPr>
        <w:t xml:space="preserve">: </w:t>
      </w:r>
      <w:r w:rsidRPr="00FE4A6D">
        <w:rPr>
          <w:rFonts w:ascii="Sylfaen" w:hAnsi="Sylfaen" w:cs="Sylfaen"/>
          <w:sz w:val="20"/>
          <w:lang w:val="hy-AM"/>
        </w:rPr>
        <w:t>Ապրանքը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Գնորդին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հանձնելու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փաստը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ֆիքսվում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է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Գնորդի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և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Վաճառողի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միջև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երկկողմ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հաստատված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փաստաթղթով՝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նշելով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փաստաթղթի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կազմման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ամսաթիվը</w:t>
      </w:r>
      <w:r w:rsidRPr="00FE4A6D">
        <w:rPr>
          <w:rFonts w:ascii="Arial LatArm" w:hAnsi="Arial LatArm" w:cs="Arial LatArm"/>
          <w:sz w:val="20"/>
          <w:lang w:val="hy-AM"/>
        </w:rPr>
        <w:t xml:space="preserve">: </w:t>
      </w:r>
    </w:p>
    <w:p w14:paraId="390E5C42" w14:textId="77777777" w:rsidR="009123CA" w:rsidRPr="00FE4A6D" w:rsidRDefault="009E45F3" w:rsidP="00EF3662">
      <w:pPr>
        <w:ind w:firstLine="720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FE4A6D">
        <w:rPr>
          <w:rFonts w:ascii="Sylfaen" w:hAnsi="Sylfaen" w:cs="Sylfaen"/>
          <w:sz w:val="20"/>
          <w:szCs w:val="20"/>
          <w:lang w:val="hy-AM"/>
        </w:rPr>
        <w:t>Մինչև</w:t>
      </w:r>
      <w:r w:rsidRPr="00FE4A6D">
        <w:rPr>
          <w:rFonts w:ascii="Arial LatArm" w:hAnsi="Arial LatArm" w:cs="Arial LatArm"/>
          <w:sz w:val="20"/>
          <w:szCs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/>
        </w:rPr>
        <w:t>պայմանագրով</w:t>
      </w:r>
      <w:r w:rsidRPr="00FE4A6D">
        <w:rPr>
          <w:rFonts w:ascii="Arial LatArm" w:hAnsi="Arial LatArm" w:cs="Arial LatArm"/>
          <w:sz w:val="20"/>
          <w:szCs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/>
        </w:rPr>
        <w:t>ապրանքի</w:t>
      </w:r>
      <w:r w:rsidRPr="00FE4A6D">
        <w:rPr>
          <w:rFonts w:ascii="Arial LatArm" w:hAnsi="Arial LatArm" w:cs="Arial LatArm"/>
          <w:sz w:val="20"/>
          <w:szCs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/>
        </w:rPr>
        <w:t>մատակարարման</w:t>
      </w:r>
      <w:r w:rsidRPr="00FE4A6D">
        <w:rPr>
          <w:rFonts w:ascii="Arial LatArm" w:hAnsi="Arial LatArm" w:cs="Arial LatArm"/>
          <w:sz w:val="20"/>
          <w:szCs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/>
        </w:rPr>
        <w:t>համար</w:t>
      </w:r>
      <w:r w:rsidRPr="00FE4A6D">
        <w:rPr>
          <w:rFonts w:ascii="Arial LatArm" w:hAnsi="Arial LatArm" w:cs="Arial LatArm"/>
          <w:sz w:val="20"/>
          <w:szCs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/>
        </w:rPr>
        <w:t>նախատեսված</w:t>
      </w:r>
      <w:r w:rsidRPr="00FE4A6D">
        <w:rPr>
          <w:rFonts w:ascii="Arial LatArm" w:hAnsi="Arial LatArm" w:cs="Arial LatArm"/>
          <w:sz w:val="20"/>
          <w:szCs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/>
        </w:rPr>
        <w:t>օրը</w:t>
      </w:r>
      <w:r w:rsidRPr="00FE4A6D">
        <w:rPr>
          <w:rFonts w:ascii="Arial LatArm" w:hAnsi="Arial LatArm" w:cs="Arial LatArm"/>
          <w:sz w:val="20"/>
          <w:szCs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/>
        </w:rPr>
        <w:t>ներառյալ</w:t>
      </w:r>
      <w:r w:rsidRPr="00FE4A6D">
        <w:rPr>
          <w:rFonts w:ascii="Arial LatArm" w:hAnsi="Arial LatArm" w:cs="Arial LatArm"/>
          <w:sz w:val="20"/>
          <w:szCs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/>
        </w:rPr>
        <w:t>Վաճառողը</w:t>
      </w:r>
      <w:r w:rsidRPr="00FE4A6D">
        <w:rPr>
          <w:rFonts w:ascii="Arial LatArm" w:hAnsi="Arial LatArm" w:cs="Arial LatArm"/>
          <w:sz w:val="20"/>
          <w:szCs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/>
        </w:rPr>
        <w:t>Գնորդին</w:t>
      </w:r>
      <w:r w:rsidRPr="00FE4A6D">
        <w:rPr>
          <w:rFonts w:ascii="Arial LatArm" w:hAnsi="Arial LatArm" w:cs="Arial LatArm"/>
          <w:sz w:val="20"/>
          <w:szCs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/>
        </w:rPr>
        <w:t>է</w:t>
      </w:r>
      <w:r w:rsidRPr="00FE4A6D">
        <w:rPr>
          <w:rFonts w:ascii="Arial LatArm" w:hAnsi="Arial LatArm" w:cs="Arial LatArm"/>
          <w:sz w:val="20"/>
          <w:szCs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/>
        </w:rPr>
        <w:t>տրամադրում</w:t>
      </w:r>
      <w:r w:rsidRPr="00FE4A6D">
        <w:rPr>
          <w:rFonts w:ascii="Arial LatArm" w:hAnsi="Arial LatArm" w:cs="Arial LatArm"/>
          <w:sz w:val="20"/>
          <w:szCs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/>
        </w:rPr>
        <w:t>իր</w:t>
      </w:r>
      <w:r w:rsidRPr="00FE4A6D">
        <w:rPr>
          <w:rFonts w:ascii="Arial LatArm" w:hAnsi="Arial LatArm" w:cs="Arial LatArm"/>
          <w:sz w:val="20"/>
          <w:szCs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/>
        </w:rPr>
        <w:t>կողմից</w:t>
      </w:r>
      <w:r w:rsidRPr="00FE4A6D">
        <w:rPr>
          <w:rFonts w:ascii="Arial LatArm" w:hAnsi="Arial LatArm" w:cs="Arial LatArm"/>
          <w:sz w:val="20"/>
          <w:szCs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/>
        </w:rPr>
        <w:t>ստորագրված</w:t>
      </w:r>
      <w:r w:rsidRPr="00FE4A6D">
        <w:rPr>
          <w:rFonts w:ascii="Arial LatArm" w:hAnsi="Arial LatArm" w:cs="Arial LatArm"/>
          <w:sz w:val="20"/>
          <w:szCs w:val="20"/>
          <w:lang w:val="hy-AM"/>
        </w:rPr>
        <w:t xml:space="preserve">` </w:t>
      </w:r>
      <w:r w:rsidRPr="00FE4A6D">
        <w:rPr>
          <w:rFonts w:ascii="Sylfaen" w:hAnsi="Sylfaen" w:cs="Sylfaen"/>
          <w:sz w:val="20"/>
          <w:szCs w:val="20"/>
          <w:lang w:val="hy-AM"/>
        </w:rPr>
        <w:t>ապրանքը</w:t>
      </w:r>
      <w:r w:rsidRPr="00FE4A6D">
        <w:rPr>
          <w:rFonts w:ascii="Arial LatArm" w:hAnsi="Arial LatArm" w:cs="Arial LatArm"/>
          <w:sz w:val="20"/>
          <w:szCs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/>
        </w:rPr>
        <w:t>Գնորդին</w:t>
      </w:r>
      <w:r w:rsidRPr="00FE4A6D">
        <w:rPr>
          <w:rFonts w:ascii="Arial LatArm" w:hAnsi="Arial LatArm" w:cs="Arial LatArm"/>
          <w:sz w:val="20"/>
          <w:szCs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/>
        </w:rPr>
        <w:t>հանձնելու</w:t>
      </w:r>
      <w:r w:rsidRPr="00FE4A6D">
        <w:rPr>
          <w:rFonts w:ascii="Arial LatArm" w:hAnsi="Arial LatArm" w:cs="Arial LatArm"/>
          <w:sz w:val="20"/>
          <w:szCs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/>
        </w:rPr>
        <w:t>փաստը</w:t>
      </w:r>
      <w:r w:rsidRPr="00FE4A6D">
        <w:rPr>
          <w:rFonts w:ascii="Arial LatArm" w:hAnsi="Arial LatArm" w:cs="Arial LatArm"/>
          <w:sz w:val="20"/>
          <w:szCs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/>
        </w:rPr>
        <w:t>ֆիքսող</w:t>
      </w:r>
      <w:r w:rsidRPr="00FE4A6D">
        <w:rPr>
          <w:rFonts w:ascii="Arial LatArm" w:hAnsi="Arial LatArm" w:cs="Arial LatArm"/>
          <w:sz w:val="20"/>
          <w:szCs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/>
        </w:rPr>
        <w:t>փաստաթուղթը</w:t>
      </w:r>
      <w:r w:rsidRPr="00FE4A6D">
        <w:rPr>
          <w:rFonts w:ascii="Arial LatArm" w:hAnsi="Arial LatArm" w:cs="Arial LatArm"/>
          <w:sz w:val="20"/>
          <w:szCs w:val="20"/>
          <w:lang w:val="hy-AM"/>
        </w:rPr>
        <w:t xml:space="preserve"> (</w:t>
      </w:r>
      <w:r w:rsidRPr="00FE4A6D">
        <w:rPr>
          <w:rFonts w:ascii="Sylfaen" w:hAnsi="Sylfaen" w:cs="Sylfaen"/>
          <w:sz w:val="20"/>
          <w:szCs w:val="20"/>
          <w:lang w:val="hy-AM"/>
        </w:rPr>
        <w:t>հավելված</w:t>
      </w:r>
      <w:r w:rsidRPr="00FE4A6D">
        <w:rPr>
          <w:rFonts w:ascii="Arial LatArm" w:hAnsi="Arial LatArm" w:cs="Arial LatArm"/>
          <w:sz w:val="20"/>
          <w:szCs w:val="20"/>
          <w:lang w:val="hy-AM"/>
        </w:rPr>
        <w:t xml:space="preserve"> N 3.1)</w:t>
      </w:r>
      <w:r w:rsidR="00A232D9" w:rsidRPr="00FE4A6D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="00A232D9" w:rsidRPr="00FE4A6D">
        <w:rPr>
          <w:rFonts w:ascii="Sylfaen" w:hAnsi="Sylfaen" w:cs="Sylfaen"/>
          <w:sz w:val="20"/>
          <w:szCs w:val="20"/>
          <w:lang w:val="hy-AM"/>
        </w:rPr>
        <w:t>և</w:t>
      </w:r>
      <w:r w:rsidR="00A232D9" w:rsidRPr="00FE4A6D">
        <w:rPr>
          <w:rFonts w:ascii="Arial LatArm" w:hAnsi="Arial LatArm" w:cs="Arial LatArm"/>
          <w:sz w:val="20"/>
          <w:szCs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/>
        </w:rPr>
        <w:t>հանձնման</w:t>
      </w:r>
      <w:r w:rsidRPr="00FE4A6D">
        <w:rPr>
          <w:rFonts w:ascii="Arial LatArm" w:hAnsi="Arial LatArm" w:cs="Arial LatArm"/>
          <w:sz w:val="20"/>
          <w:szCs w:val="20"/>
          <w:lang w:val="hy-AM"/>
        </w:rPr>
        <w:t>-</w:t>
      </w:r>
      <w:r w:rsidRPr="00FE4A6D">
        <w:rPr>
          <w:rFonts w:ascii="Sylfaen" w:hAnsi="Sylfaen" w:cs="Sylfaen"/>
          <w:sz w:val="20"/>
          <w:szCs w:val="20"/>
          <w:lang w:val="hy-AM"/>
        </w:rPr>
        <w:t>ընդունման</w:t>
      </w:r>
      <w:r w:rsidRPr="00FE4A6D">
        <w:rPr>
          <w:rFonts w:ascii="Arial LatArm" w:hAnsi="Arial LatArm" w:cs="Arial LatArm"/>
          <w:sz w:val="20"/>
          <w:szCs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/>
        </w:rPr>
        <w:t>արձանագրությ</w:t>
      </w:r>
      <w:r w:rsidR="00A232D9" w:rsidRPr="00FE4A6D">
        <w:rPr>
          <w:rFonts w:ascii="Sylfaen" w:hAnsi="Sylfaen" w:cs="Sylfaen"/>
          <w:sz w:val="20"/>
          <w:szCs w:val="20"/>
          <w:lang w:val="hy-AM"/>
        </w:rPr>
        <w:t>ան</w:t>
      </w:r>
      <w:r w:rsidR="009E7146" w:rsidRPr="00FE4A6D">
        <w:rPr>
          <w:rFonts w:ascii="Arial LatArm" w:hAnsi="Arial LatArm" w:cs="Sylfaen"/>
          <w:sz w:val="20"/>
          <w:szCs w:val="20"/>
          <w:lang w:val="hy-AM"/>
        </w:rPr>
        <w:t xml:space="preserve"> 2</w:t>
      </w:r>
      <w:r w:rsidR="00A232D9" w:rsidRPr="00FE4A6D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="00A232D9" w:rsidRPr="00FE4A6D">
        <w:rPr>
          <w:rFonts w:ascii="Sylfaen" w:hAnsi="Sylfaen" w:cs="Sylfaen"/>
          <w:sz w:val="20"/>
          <w:szCs w:val="20"/>
          <w:lang w:val="hy-AM"/>
        </w:rPr>
        <w:t>օրինակ</w:t>
      </w:r>
      <w:r w:rsidRPr="00FE4A6D">
        <w:rPr>
          <w:rFonts w:ascii="Arial LatArm" w:hAnsi="Arial LatArm" w:cs="Sylfaen"/>
          <w:sz w:val="20"/>
          <w:szCs w:val="20"/>
          <w:lang w:val="hy-AM"/>
        </w:rPr>
        <w:t xml:space="preserve"> (</w:t>
      </w:r>
      <w:r w:rsidRPr="00FE4A6D">
        <w:rPr>
          <w:rFonts w:ascii="Sylfaen" w:hAnsi="Sylfaen" w:cs="Sylfaen"/>
          <w:sz w:val="20"/>
          <w:szCs w:val="20"/>
          <w:lang w:val="hy-AM"/>
        </w:rPr>
        <w:t>հավելված</w:t>
      </w:r>
      <w:r w:rsidRPr="00FE4A6D">
        <w:rPr>
          <w:rFonts w:ascii="Arial LatArm" w:hAnsi="Arial LatArm" w:cs="Arial LatArm"/>
          <w:sz w:val="20"/>
          <w:szCs w:val="20"/>
          <w:lang w:val="hy-AM"/>
        </w:rPr>
        <w:t xml:space="preserve"> N 3): </w:t>
      </w:r>
    </w:p>
    <w:p w14:paraId="76F62757" w14:textId="77777777" w:rsidR="00A232D9" w:rsidRPr="00FE4A6D" w:rsidRDefault="009123CA" w:rsidP="00A232D9">
      <w:pPr>
        <w:ind w:firstLine="720"/>
        <w:jc w:val="both"/>
        <w:rPr>
          <w:rFonts w:ascii="Arial LatArm" w:hAnsi="Arial LatArm" w:cs="Sylfaen"/>
          <w:sz w:val="20"/>
          <w:lang w:val="hy-AM"/>
        </w:rPr>
      </w:pPr>
      <w:r w:rsidRPr="00FE4A6D">
        <w:rPr>
          <w:rFonts w:ascii="Arial LatArm" w:hAnsi="Arial LatArm" w:cs="Sylfaen"/>
          <w:sz w:val="20"/>
          <w:lang w:val="hy-AM"/>
        </w:rPr>
        <w:t xml:space="preserve">5.2 </w:t>
      </w:r>
      <w:r w:rsidR="00A232D9" w:rsidRPr="00FE4A6D">
        <w:rPr>
          <w:rFonts w:ascii="Sylfaen" w:hAnsi="Sylfaen" w:cs="Sylfaen"/>
          <w:sz w:val="20"/>
          <w:lang w:val="hy-AM"/>
        </w:rPr>
        <w:t>Հանձնման</w:t>
      </w:r>
      <w:r w:rsidR="00A232D9" w:rsidRPr="00FE4A6D">
        <w:rPr>
          <w:rFonts w:ascii="Arial LatArm" w:hAnsi="Arial LatArm" w:cs="Arial LatArm"/>
          <w:sz w:val="20"/>
          <w:lang w:val="hy-AM"/>
        </w:rPr>
        <w:t>-</w:t>
      </w:r>
      <w:r w:rsidR="00A232D9" w:rsidRPr="00FE4A6D">
        <w:rPr>
          <w:rFonts w:ascii="Sylfaen" w:hAnsi="Sylfaen" w:cs="Sylfaen"/>
          <w:sz w:val="20"/>
          <w:lang w:val="hy-AM"/>
        </w:rPr>
        <w:t>ընդունման</w:t>
      </w:r>
      <w:r w:rsidR="00A232D9"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="00A232D9" w:rsidRPr="00FE4A6D">
        <w:rPr>
          <w:rFonts w:ascii="Sylfaen" w:hAnsi="Sylfaen" w:cs="Sylfaen"/>
          <w:sz w:val="20"/>
          <w:lang w:val="hy-AM"/>
        </w:rPr>
        <w:t>արձանագրությունը</w:t>
      </w:r>
      <w:r w:rsidR="00A232D9"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="00A232D9" w:rsidRPr="00FE4A6D">
        <w:rPr>
          <w:rFonts w:ascii="Sylfaen" w:hAnsi="Sylfaen" w:cs="Sylfaen"/>
          <w:sz w:val="20"/>
          <w:lang w:val="hy-AM"/>
        </w:rPr>
        <w:t>ստորագրվում</w:t>
      </w:r>
      <w:r w:rsidR="00A232D9"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="00A232D9" w:rsidRPr="00FE4A6D">
        <w:rPr>
          <w:rFonts w:ascii="Sylfaen" w:hAnsi="Sylfaen" w:cs="Sylfaen"/>
          <w:sz w:val="20"/>
          <w:lang w:val="hy-AM"/>
        </w:rPr>
        <w:t>է</w:t>
      </w:r>
      <w:r w:rsidR="00A232D9" w:rsidRPr="00FE4A6D">
        <w:rPr>
          <w:rFonts w:ascii="Arial LatArm" w:hAnsi="Arial LatArm" w:cs="Arial LatArm"/>
          <w:sz w:val="20"/>
          <w:lang w:val="hy-AM"/>
        </w:rPr>
        <w:t xml:space="preserve">, </w:t>
      </w:r>
      <w:r w:rsidR="00A232D9" w:rsidRPr="00FE4A6D">
        <w:rPr>
          <w:rFonts w:ascii="Sylfaen" w:hAnsi="Sylfaen" w:cs="Sylfaen"/>
          <w:sz w:val="20"/>
          <w:lang w:val="hy-AM"/>
        </w:rPr>
        <w:t>եթե</w:t>
      </w:r>
      <w:r w:rsidR="00A232D9"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="00A232D9" w:rsidRPr="00FE4A6D">
        <w:rPr>
          <w:rFonts w:ascii="Sylfaen" w:hAnsi="Sylfaen" w:cs="Sylfaen"/>
          <w:sz w:val="20"/>
          <w:lang w:val="pt-BR"/>
        </w:rPr>
        <w:t>մատակարարված</w:t>
      </w:r>
      <w:r w:rsidR="00A232D9" w:rsidRPr="00FE4A6D">
        <w:rPr>
          <w:rFonts w:ascii="Arial LatArm" w:hAnsi="Arial LatArm" w:cs="Arial LatArm"/>
          <w:sz w:val="20"/>
          <w:lang w:val="pt-BR"/>
        </w:rPr>
        <w:t xml:space="preserve"> </w:t>
      </w:r>
      <w:r w:rsidR="00A232D9" w:rsidRPr="00FE4A6D">
        <w:rPr>
          <w:rFonts w:ascii="Sylfaen" w:hAnsi="Sylfaen" w:cs="Sylfaen"/>
          <w:sz w:val="20"/>
          <w:lang w:val="pt-BR"/>
        </w:rPr>
        <w:t>ապրանքը</w:t>
      </w:r>
      <w:r w:rsidR="00A232D9" w:rsidRPr="00FE4A6D">
        <w:rPr>
          <w:rFonts w:ascii="Arial LatArm" w:hAnsi="Arial LatArm" w:cs="Arial LatArm"/>
          <w:sz w:val="20"/>
          <w:lang w:val="pt-BR"/>
        </w:rPr>
        <w:t xml:space="preserve"> </w:t>
      </w:r>
      <w:r w:rsidR="00A232D9" w:rsidRPr="00FE4A6D">
        <w:rPr>
          <w:rFonts w:ascii="Sylfaen" w:hAnsi="Sylfaen" w:cs="Sylfaen"/>
          <w:sz w:val="20"/>
          <w:lang w:val="hy-AM"/>
        </w:rPr>
        <w:t>համապատասխանում</w:t>
      </w:r>
      <w:r w:rsidR="00A232D9"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="00A232D9" w:rsidRPr="00FE4A6D">
        <w:rPr>
          <w:rFonts w:ascii="Sylfaen" w:hAnsi="Sylfaen" w:cs="Sylfaen"/>
          <w:sz w:val="20"/>
          <w:lang w:val="hy-AM"/>
        </w:rPr>
        <w:t>է</w:t>
      </w:r>
      <w:r w:rsidR="00A232D9"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="00A232D9" w:rsidRPr="00FE4A6D">
        <w:rPr>
          <w:rFonts w:ascii="Sylfaen" w:hAnsi="Sylfaen" w:cs="Sylfaen"/>
          <w:sz w:val="20"/>
          <w:lang w:val="hy-AM"/>
        </w:rPr>
        <w:t>պայմանագրի</w:t>
      </w:r>
      <w:r w:rsidR="00A232D9"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="00A232D9" w:rsidRPr="00FE4A6D">
        <w:rPr>
          <w:rFonts w:ascii="Sylfaen" w:hAnsi="Sylfaen" w:cs="Sylfaen"/>
          <w:sz w:val="20"/>
          <w:lang w:val="hy-AM"/>
        </w:rPr>
        <w:t>պայմաններին։</w:t>
      </w:r>
      <w:r w:rsidR="00A232D9"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="00A232D9" w:rsidRPr="00FE4A6D">
        <w:rPr>
          <w:rFonts w:ascii="Sylfaen" w:hAnsi="Sylfaen" w:cs="Sylfaen"/>
          <w:sz w:val="20"/>
          <w:lang w:val="hy-AM"/>
        </w:rPr>
        <w:t>Հակառակ</w:t>
      </w:r>
      <w:r w:rsidR="00A232D9"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="00A232D9" w:rsidRPr="00FE4A6D">
        <w:rPr>
          <w:rFonts w:ascii="Sylfaen" w:hAnsi="Sylfaen" w:cs="Sylfaen"/>
          <w:sz w:val="20"/>
          <w:lang w:val="hy-AM"/>
        </w:rPr>
        <w:t>դեպքում</w:t>
      </w:r>
      <w:r w:rsidR="00A232D9"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="00A232D9" w:rsidRPr="00FE4A6D">
        <w:rPr>
          <w:rFonts w:ascii="Sylfaen" w:hAnsi="Sylfaen" w:cs="Sylfaen"/>
          <w:sz w:val="20"/>
          <w:lang w:val="hy-AM"/>
        </w:rPr>
        <w:t>պայմանագրի</w:t>
      </w:r>
      <w:r w:rsidR="00A232D9"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="00A232D9" w:rsidRPr="00FE4A6D">
        <w:rPr>
          <w:rFonts w:ascii="Sylfaen" w:hAnsi="Sylfaen" w:cs="Sylfaen"/>
          <w:sz w:val="20"/>
          <w:lang w:val="hy-AM"/>
        </w:rPr>
        <w:t>կամ</w:t>
      </w:r>
      <w:r w:rsidR="00A232D9"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="00A232D9" w:rsidRPr="00FE4A6D">
        <w:rPr>
          <w:rFonts w:ascii="Sylfaen" w:hAnsi="Sylfaen" w:cs="Sylfaen"/>
          <w:sz w:val="20"/>
          <w:lang w:val="hy-AM"/>
        </w:rPr>
        <w:t>դրա</w:t>
      </w:r>
      <w:r w:rsidR="00A232D9"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="00A232D9" w:rsidRPr="00FE4A6D">
        <w:rPr>
          <w:rFonts w:ascii="Sylfaen" w:hAnsi="Sylfaen" w:cs="Sylfaen"/>
          <w:sz w:val="20"/>
          <w:lang w:val="hy-AM"/>
        </w:rPr>
        <w:t>մի</w:t>
      </w:r>
      <w:r w:rsidR="00A232D9"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="00A232D9" w:rsidRPr="00FE4A6D">
        <w:rPr>
          <w:rFonts w:ascii="Sylfaen" w:hAnsi="Sylfaen" w:cs="Sylfaen"/>
          <w:sz w:val="20"/>
          <w:lang w:val="hy-AM"/>
        </w:rPr>
        <w:t>մասի</w:t>
      </w:r>
      <w:r w:rsidR="00A232D9"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="00A232D9" w:rsidRPr="00FE4A6D">
        <w:rPr>
          <w:rFonts w:ascii="Sylfaen" w:hAnsi="Sylfaen" w:cs="Sylfaen"/>
          <w:sz w:val="20"/>
          <w:lang w:val="hy-AM"/>
        </w:rPr>
        <w:lastRenderedPageBreak/>
        <w:t>կատարման</w:t>
      </w:r>
      <w:r w:rsidR="00A232D9"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="00A232D9" w:rsidRPr="00FE4A6D">
        <w:rPr>
          <w:rFonts w:ascii="Sylfaen" w:hAnsi="Sylfaen" w:cs="Sylfaen"/>
          <w:sz w:val="20"/>
          <w:lang w:val="hy-AM"/>
        </w:rPr>
        <w:t>արդյունքները</w:t>
      </w:r>
      <w:r w:rsidR="00A232D9"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="00A232D9" w:rsidRPr="00FE4A6D">
        <w:rPr>
          <w:rFonts w:ascii="Sylfaen" w:hAnsi="Sylfaen" w:cs="Sylfaen"/>
          <w:sz w:val="20"/>
          <w:lang w:val="hy-AM"/>
        </w:rPr>
        <w:t>չեն</w:t>
      </w:r>
      <w:r w:rsidR="00A232D9"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="00A232D9" w:rsidRPr="00FE4A6D">
        <w:rPr>
          <w:rFonts w:ascii="Sylfaen" w:hAnsi="Sylfaen" w:cs="Sylfaen"/>
          <w:sz w:val="20"/>
          <w:lang w:val="hy-AM"/>
        </w:rPr>
        <w:t>ընդունվում</w:t>
      </w:r>
      <w:r w:rsidR="00A232D9" w:rsidRPr="00FE4A6D">
        <w:rPr>
          <w:rFonts w:ascii="Arial LatArm" w:hAnsi="Arial LatArm" w:cs="Arial LatArm"/>
          <w:sz w:val="20"/>
          <w:lang w:val="hy-AM"/>
        </w:rPr>
        <w:t xml:space="preserve">, </w:t>
      </w:r>
      <w:r w:rsidR="00A232D9" w:rsidRPr="00FE4A6D">
        <w:rPr>
          <w:rFonts w:ascii="Sylfaen" w:hAnsi="Sylfaen" w:cs="Sylfaen"/>
          <w:sz w:val="20"/>
          <w:lang w:val="hy-AM"/>
        </w:rPr>
        <w:t>հանձնման</w:t>
      </w:r>
      <w:r w:rsidR="00A232D9" w:rsidRPr="00FE4A6D">
        <w:rPr>
          <w:rFonts w:ascii="Arial LatArm" w:hAnsi="Arial LatArm" w:cs="Arial LatArm"/>
          <w:sz w:val="20"/>
          <w:lang w:val="hy-AM"/>
        </w:rPr>
        <w:t>-</w:t>
      </w:r>
      <w:r w:rsidR="00A232D9" w:rsidRPr="00FE4A6D">
        <w:rPr>
          <w:rFonts w:ascii="Sylfaen" w:hAnsi="Sylfaen" w:cs="Sylfaen"/>
          <w:sz w:val="20"/>
          <w:lang w:val="hy-AM"/>
        </w:rPr>
        <w:t>ընդունման</w:t>
      </w:r>
      <w:r w:rsidR="00A232D9"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="00A232D9" w:rsidRPr="00FE4A6D">
        <w:rPr>
          <w:rFonts w:ascii="Sylfaen" w:hAnsi="Sylfaen" w:cs="Sylfaen"/>
          <w:sz w:val="20"/>
          <w:lang w:val="hy-AM"/>
        </w:rPr>
        <w:t>արձանագրությունը</w:t>
      </w:r>
      <w:r w:rsidR="00A232D9"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="00A232D9" w:rsidRPr="00FE4A6D">
        <w:rPr>
          <w:rFonts w:ascii="Sylfaen" w:hAnsi="Sylfaen" w:cs="Sylfaen"/>
          <w:sz w:val="20"/>
          <w:lang w:val="hy-AM"/>
        </w:rPr>
        <w:t>չի</w:t>
      </w:r>
      <w:r w:rsidR="00A232D9"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="00A232D9" w:rsidRPr="00FE4A6D">
        <w:rPr>
          <w:rFonts w:ascii="Sylfaen" w:hAnsi="Sylfaen" w:cs="Sylfaen"/>
          <w:sz w:val="20"/>
          <w:lang w:val="hy-AM"/>
        </w:rPr>
        <w:t>ստորագրվում</w:t>
      </w:r>
      <w:r w:rsidR="00A232D9"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="00A232D9" w:rsidRPr="00FE4A6D">
        <w:rPr>
          <w:rFonts w:ascii="Sylfaen" w:hAnsi="Sylfaen" w:cs="Sylfaen"/>
          <w:sz w:val="20"/>
          <w:lang w:val="hy-AM"/>
        </w:rPr>
        <w:t>և</w:t>
      </w:r>
      <w:r w:rsidR="00A232D9"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="00A232D9" w:rsidRPr="00FE4A6D">
        <w:rPr>
          <w:rFonts w:ascii="Sylfaen" w:hAnsi="Sylfaen" w:cs="Sylfaen"/>
          <w:sz w:val="20"/>
          <w:lang w:val="hy-AM"/>
        </w:rPr>
        <w:t>Գնորդը</w:t>
      </w:r>
      <w:r w:rsidR="00A232D9" w:rsidRPr="00FE4A6D">
        <w:rPr>
          <w:rFonts w:ascii="Arial LatArm" w:hAnsi="Arial LatArm" w:cs="Arial LatArm"/>
          <w:sz w:val="20"/>
          <w:lang w:val="hy-AM"/>
        </w:rPr>
        <w:t>`</w:t>
      </w:r>
    </w:p>
    <w:p w14:paraId="5C502CDD" w14:textId="77777777" w:rsidR="00A232D9" w:rsidRPr="00FE4A6D" w:rsidRDefault="00A232D9" w:rsidP="00A232D9">
      <w:pPr>
        <w:ind w:firstLine="720"/>
        <w:jc w:val="both"/>
        <w:rPr>
          <w:rFonts w:ascii="Arial LatArm" w:hAnsi="Arial LatArm" w:cs="Sylfaen"/>
          <w:sz w:val="20"/>
          <w:lang w:val="hy-AM"/>
        </w:rPr>
      </w:pPr>
      <w:r w:rsidRPr="00FE4A6D">
        <w:rPr>
          <w:rFonts w:ascii="Sylfaen" w:hAnsi="Sylfaen" w:cs="Sylfaen"/>
          <w:sz w:val="20"/>
          <w:lang w:val="hy-AM"/>
        </w:rPr>
        <w:t>ա</w:t>
      </w:r>
      <w:r w:rsidRPr="00FE4A6D">
        <w:rPr>
          <w:rFonts w:ascii="Arial LatArm" w:hAnsi="Arial LatArm" w:cs="Arial LatArm"/>
          <w:sz w:val="20"/>
          <w:lang w:val="hy-AM"/>
        </w:rPr>
        <w:t xml:space="preserve">) </w:t>
      </w:r>
      <w:r w:rsidRPr="00FE4A6D">
        <w:rPr>
          <w:rFonts w:ascii="Sylfaen" w:hAnsi="Sylfaen" w:cs="Sylfaen"/>
          <w:sz w:val="20"/>
          <w:lang w:val="hy-AM"/>
        </w:rPr>
        <w:t>հարցի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կարգավորման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համար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ձեռնարկում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է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նման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իրավիճակի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համար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պայմանագրով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նախատեսված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միջոցները</w:t>
      </w:r>
      <w:r w:rsidRPr="00FE4A6D">
        <w:rPr>
          <w:rFonts w:ascii="Arial LatArm" w:hAnsi="Arial LatArm" w:cs="Arial LatArm"/>
          <w:sz w:val="20"/>
          <w:lang w:val="hy-AM"/>
        </w:rPr>
        <w:t>.</w:t>
      </w:r>
    </w:p>
    <w:p w14:paraId="0AD608A8" w14:textId="77777777" w:rsidR="00A232D9" w:rsidRPr="00FE4A6D" w:rsidRDefault="00A232D9" w:rsidP="00A232D9">
      <w:pPr>
        <w:ind w:firstLine="720"/>
        <w:jc w:val="both"/>
        <w:rPr>
          <w:rFonts w:ascii="Arial LatArm" w:hAnsi="Arial LatArm" w:cs="Sylfaen"/>
          <w:sz w:val="20"/>
          <w:lang w:val="hy-AM"/>
        </w:rPr>
      </w:pP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բ</w:t>
      </w:r>
      <w:r w:rsidRPr="00FE4A6D">
        <w:rPr>
          <w:rFonts w:ascii="Arial LatArm" w:hAnsi="Arial LatArm" w:cs="Arial LatArm"/>
          <w:sz w:val="20"/>
          <w:lang w:val="hy-AM"/>
        </w:rPr>
        <w:t xml:space="preserve">) </w:t>
      </w:r>
      <w:r w:rsidRPr="00FE4A6D">
        <w:rPr>
          <w:rFonts w:ascii="Sylfaen" w:hAnsi="Sylfaen" w:cs="Sylfaen"/>
          <w:sz w:val="20"/>
          <w:lang w:val="hy-AM"/>
        </w:rPr>
        <w:t>Վաճառողի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նկատմամբ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կիրառում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է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պայմանագրով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նախատեսված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պատասխանատվության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միջոցներ։</w:t>
      </w:r>
    </w:p>
    <w:p w14:paraId="5016DDDC" w14:textId="77777777" w:rsidR="00A232D9" w:rsidRPr="00FE4A6D" w:rsidRDefault="009123CA" w:rsidP="00A232D9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FE4A6D">
        <w:rPr>
          <w:rFonts w:ascii="Arial LatArm" w:hAnsi="Arial LatArm"/>
          <w:sz w:val="20"/>
          <w:lang w:val="hy-AM"/>
        </w:rPr>
        <w:t xml:space="preserve">5.3 </w:t>
      </w:r>
      <w:r w:rsidR="00A232D9" w:rsidRPr="00FE4A6D">
        <w:rPr>
          <w:rFonts w:ascii="Sylfaen" w:hAnsi="Sylfaen" w:cs="Sylfaen"/>
          <w:sz w:val="20"/>
          <w:lang w:val="hy-AM"/>
        </w:rPr>
        <w:t>Գնորդը</w:t>
      </w:r>
      <w:r w:rsidR="00A232D9"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="00A232D9" w:rsidRPr="00FE4A6D">
        <w:rPr>
          <w:rFonts w:ascii="Sylfaen" w:hAnsi="Sylfaen" w:cs="Sylfaen"/>
          <w:sz w:val="20"/>
          <w:lang w:val="hy-AM"/>
        </w:rPr>
        <w:t>հանձնման</w:t>
      </w:r>
      <w:r w:rsidR="00A232D9" w:rsidRPr="00FE4A6D">
        <w:rPr>
          <w:rFonts w:ascii="Arial LatArm" w:hAnsi="Arial LatArm" w:cs="Arial LatArm"/>
          <w:sz w:val="20"/>
          <w:lang w:val="hy-AM"/>
        </w:rPr>
        <w:t>-</w:t>
      </w:r>
      <w:r w:rsidR="00A232D9" w:rsidRPr="00FE4A6D">
        <w:rPr>
          <w:rFonts w:ascii="Sylfaen" w:hAnsi="Sylfaen" w:cs="Sylfaen"/>
          <w:sz w:val="20"/>
          <w:lang w:val="hy-AM"/>
        </w:rPr>
        <w:t>ընդունման</w:t>
      </w:r>
      <w:r w:rsidR="00A232D9"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="00A232D9" w:rsidRPr="00FE4A6D">
        <w:rPr>
          <w:rFonts w:ascii="Sylfaen" w:hAnsi="Sylfaen" w:cs="Sylfaen"/>
          <w:sz w:val="20"/>
          <w:lang w:val="hy-AM"/>
        </w:rPr>
        <w:t>արձանագրությունը</w:t>
      </w:r>
      <w:r w:rsidR="00A232D9"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="00A232D9" w:rsidRPr="00FE4A6D">
        <w:rPr>
          <w:rFonts w:ascii="Sylfaen" w:hAnsi="Sylfaen" w:cs="Sylfaen"/>
          <w:sz w:val="20"/>
          <w:lang w:val="hy-AM"/>
        </w:rPr>
        <w:t>ստանալու</w:t>
      </w:r>
      <w:r w:rsidR="00A232D9"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="00A232D9" w:rsidRPr="00FE4A6D">
        <w:rPr>
          <w:rFonts w:ascii="Sylfaen" w:hAnsi="Sylfaen" w:cs="Sylfaen"/>
          <w:sz w:val="20"/>
          <w:szCs w:val="20"/>
          <w:lang w:val="hy-AM"/>
        </w:rPr>
        <w:t>օրվան</w:t>
      </w:r>
      <w:r w:rsidR="00A232D9" w:rsidRPr="00FE4A6D">
        <w:rPr>
          <w:rFonts w:ascii="Arial LatArm" w:hAnsi="Arial LatArm" w:cs="Arial LatArm"/>
          <w:sz w:val="20"/>
          <w:szCs w:val="20"/>
          <w:lang w:val="hy-AM"/>
        </w:rPr>
        <w:t xml:space="preserve"> </w:t>
      </w:r>
      <w:r w:rsidR="00A232D9" w:rsidRPr="00FE4A6D">
        <w:rPr>
          <w:rFonts w:ascii="Sylfaen" w:hAnsi="Sylfaen" w:cs="Sylfaen"/>
          <w:sz w:val="20"/>
          <w:szCs w:val="20"/>
          <w:lang w:val="hy-AM"/>
        </w:rPr>
        <w:t>հաջորդող</w:t>
      </w:r>
      <w:r w:rsidR="00A232D9" w:rsidRPr="00FE4A6D">
        <w:rPr>
          <w:rFonts w:ascii="Arial LatArm" w:hAnsi="Arial LatArm" w:cs="Arial LatArm"/>
          <w:sz w:val="20"/>
          <w:szCs w:val="20"/>
          <w:lang w:val="hy-AM"/>
        </w:rPr>
        <w:t xml:space="preserve"> </w:t>
      </w:r>
      <w:r w:rsidR="00A232D9" w:rsidRPr="00FE4A6D">
        <w:rPr>
          <w:rFonts w:ascii="Sylfaen" w:hAnsi="Sylfaen" w:cs="Sylfaen"/>
          <w:sz w:val="20"/>
          <w:szCs w:val="20"/>
          <w:lang w:val="hy-AM"/>
        </w:rPr>
        <w:t>աշխատանքային</w:t>
      </w:r>
      <w:r w:rsidR="00A232D9" w:rsidRPr="00FE4A6D">
        <w:rPr>
          <w:rFonts w:ascii="Arial LatArm" w:hAnsi="Arial LatArm" w:cs="Arial LatArm"/>
          <w:sz w:val="20"/>
          <w:szCs w:val="20"/>
          <w:lang w:val="hy-AM"/>
        </w:rPr>
        <w:t xml:space="preserve"> </w:t>
      </w:r>
      <w:r w:rsidR="00A232D9" w:rsidRPr="00FE4A6D">
        <w:rPr>
          <w:rFonts w:ascii="Sylfaen" w:hAnsi="Sylfaen" w:cs="Sylfaen"/>
          <w:sz w:val="20"/>
          <w:szCs w:val="20"/>
          <w:lang w:val="hy-AM"/>
        </w:rPr>
        <w:t>օրվանից</w:t>
      </w:r>
      <w:r w:rsidR="00A232D9" w:rsidRPr="00FE4A6D">
        <w:rPr>
          <w:rFonts w:ascii="Arial LatArm" w:hAnsi="Arial LatArm" w:cs="Arial LatArm"/>
          <w:sz w:val="20"/>
          <w:szCs w:val="20"/>
          <w:lang w:val="hy-AM"/>
        </w:rPr>
        <w:t xml:space="preserve"> </w:t>
      </w:r>
      <w:r w:rsidR="00A232D9" w:rsidRPr="00FE4A6D">
        <w:rPr>
          <w:rFonts w:ascii="Sylfaen" w:hAnsi="Sylfaen" w:cs="Sylfaen"/>
          <w:sz w:val="20"/>
          <w:szCs w:val="20"/>
          <w:lang w:val="hy-AM"/>
        </w:rPr>
        <w:t>հաշված</w:t>
      </w:r>
      <w:r w:rsidR="00A232D9" w:rsidRPr="00FE4A6D">
        <w:rPr>
          <w:rFonts w:ascii="Arial LatArm" w:hAnsi="Arial LatArm" w:cs="Arial LatArm"/>
          <w:sz w:val="20"/>
          <w:szCs w:val="20"/>
          <w:lang w:val="hy-AM"/>
        </w:rPr>
        <w:t xml:space="preserve"> </w:t>
      </w:r>
      <w:r w:rsidR="00A232D9" w:rsidRPr="00FE4A6D">
        <w:rPr>
          <w:rFonts w:ascii="Arial LatArm" w:hAnsi="Arial LatArm" w:cs="Sylfaen"/>
          <w:sz w:val="20"/>
          <w:szCs w:val="20"/>
          <w:u w:val="single"/>
          <w:lang w:val="hy-AM"/>
        </w:rPr>
        <w:t xml:space="preserve">  </w:t>
      </w:r>
      <w:r w:rsidR="009E7146" w:rsidRPr="00FE4A6D">
        <w:rPr>
          <w:rFonts w:ascii="Arial LatArm" w:hAnsi="Arial LatArm" w:cs="Sylfaen"/>
          <w:sz w:val="20"/>
          <w:szCs w:val="20"/>
          <w:u w:val="single"/>
          <w:lang w:val="hy-AM"/>
        </w:rPr>
        <w:t>2</w:t>
      </w:r>
      <w:r w:rsidR="00A232D9" w:rsidRPr="00FE4A6D">
        <w:rPr>
          <w:rFonts w:ascii="Arial LatArm" w:hAnsi="Arial LatArm" w:cs="Sylfaen"/>
          <w:sz w:val="20"/>
          <w:szCs w:val="20"/>
          <w:u w:val="single"/>
          <w:lang w:val="hy-AM"/>
        </w:rPr>
        <w:t xml:space="preserve">  </w:t>
      </w:r>
      <w:r w:rsidR="00A232D9" w:rsidRPr="00FE4A6D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="00A232D9" w:rsidRPr="00FE4A6D">
        <w:rPr>
          <w:rFonts w:ascii="Sylfaen" w:hAnsi="Sylfaen" w:cs="Sylfaen"/>
          <w:sz w:val="20"/>
          <w:szCs w:val="20"/>
          <w:lang w:val="hy-AM"/>
        </w:rPr>
        <w:t>աշխատանքային</w:t>
      </w:r>
      <w:r w:rsidR="00A232D9" w:rsidRPr="00FE4A6D">
        <w:rPr>
          <w:rFonts w:ascii="Arial LatArm" w:hAnsi="Arial LatArm" w:cs="Arial LatArm"/>
          <w:sz w:val="20"/>
          <w:szCs w:val="20"/>
          <w:lang w:val="hy-AM"/>
        </w:rPr>
        <w:t xml:space="preserve"> </w:t>
      </w:r>
      <w:r w:rsidR="00A232D9" w:rsidRPr="00FE4A6D">
        <w:rPr>
          <w:rFonts w:ascii="Sylfaen" w:hAnsi="Sylfaen" w:cs="Sylfaen"/>
          <w:sz w:val="20"/>
          <w:szCs w:val="20"/>
          <w:lang w:val="hy-AM"/>
        </w:rPr>
        <w:t>օրվա</w:t>
      </w:r>
      <w:r w:rsidR="00A232D9" w:rsidRPr="00FE4A6D">
        <w:rPr>
          <w:rFonts w:ascii="Arial LatArm" w:hAnsi="Arial LatArm" w:cs="Arial LatArm"/>
          <w:sz w:val="20"/>
          <w:szCs w:val="20"/>
          <w:lang w:val="hy-AM"/>
        </w:rPr>
        <w:t xml:space="preserve"> </w:t>
      </w:r>
      <w:r w:rsidR="00A232D9" w:rsidRPr="00FE4A6D">
        <w:rPr>
          <w:rFonts w:ascii="Sylfaen" w:hAnsi="Sylfaen" w:cs="Sylfaen"/>
          <w:sz w:val="20"/>
          <w:szCs w:val="20"/>
          <w:lang w:val="hy-AM"/>
        </w:rPr>
        <w:t>ընթացքում</w:t>
      </w:r>
      <w:r w:rsidR="00A232D9" w:rsidRPr="00FE4A6D">
        <w:rPr>
          <w:rFonts w:ascii="Arial LatArm" w:hAnsi="Arial LatArm" w:cs="Arial LatArm"/>
          <w:sz w:val="20"/>
          <w:szCs w:val="20"/>
          <w:lang w:val="hy-AM"/>
        </w:rPr>
        <w:t xml:space="preserve"> </w:t>
      </w:r>
      <w:r w:rsidR="00A232D9" w:rsidRPr="00FE4A6D">
        <w:rPr>
          <w:rFonts w:ascii="Sylfaen" w:hAnsi="Sylfaen" w:cs="Sylfaen"/>
          <w:sz w:val="20"/>
          <w:lang w:val="hy-AM"/>
        </w:rPr>
        <w:t>Վաճառողին</w:t>
      </w:r>
      <w:r w:rsidR="00A232D9"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="00A232D9" w:rsidRPr="00FE4A6D">
        <w:rPr>
          <w:rFonts w:ascii="Sylfaen" w:hAnsi="Sylfaen" w:cs="Sylfaen"/>
          <w:sz w:val="20"/>
          <w:lang w:val="hy-AM"/>
        </w:rPr>
        <w:t>է</w:t>
      </w:r>
      <w:r w:rsidR="00A232D9"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="00A232D9" w:rsidRPr="00FE4A6D">
        <w:rPr>
          <w:rFonts w:ascii="Sylfaen" w:hAnsi="Sylfaen" w:cs="Sylfaen"/>
          <w:sz w:val="20"/>
          <w:lang w:val="hy-AM"/>
        </w:rPr>
        <w:t>ներկայացնում</w:t>
      </w:r>
      <w:r w:rsidR="00A232D9"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="00A232D9" w:rsidRPr="00FE4A6D">
        <w:rPr>
          <w:rFonts w:ascii="Sylfaen" w:hAnsi="Sylfaen" w:cs="Sylfaen"/>
          <w:sz w:val="20"/>
          <w:lang w:val="hy-AM"/>
        </w:rPr>
        <w:t>իր</w:t>
      </w:r>
      <w:r w:rsidR="00A232D9"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="00A232D9" w:rsidRPr="00FE4A6D">
        <w:rPr>
          <w:rFonts w:ascii="Sylfaen" w:hAnsi="Sylfaen" w:cs="Sylfaen"/>
          <w:sz w:val="20"/>
          <w:lang w:val="hy-AM"/>
        </w:rPr>
        <w:t>կողմից</w:t>
      </w:r>
      <w:r w:rsidR="00A232D9"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="00A232D9" w:rsidRPr="00FE4A6D">
        <w:rPr>
          <w:rFonts w:ascii="Sylfaen" w:hAnsi="Sylfaen" w:cs="Sylfaen"/>
          <w:sz w:val="20"/>
          <w:lang w:val="hy-AM"/>
        </w:rPr>
        <w:t>ստորագրված</w:t>
      </w:r>
      <w:r w:rsidR="00A232D9"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="00A232D9" w:rsidRPr="00FE4A6D">
        <w:rPr>
          <w:rFonts w:ascii="Sylfaen" w:hAnsi="Sylfaen" w:cs="Sylfaen"/>
          <w:sz w:val="20"/>
          <w:lang w:val="hy-AM"/>
        </w:rPr>
        <w:t>հանձնման</w:t>
      </w:r>
      <w:r w:rsidR="00A232D9" w:rsidRPr="00FE4A6D">
        <w:rPr>
          <w:rFonts w:ascii="Arial LatArm" w:hAnsi="Arial LatArm" w:cs="Arial LatArm"/>
          <w:sz w:val="20"/>
          <w:lang w:val="hy-AM"/>
        </w:rPr>
        <w:t>-</w:t>
      </w:r>
      <w:r w:rsidR="00A232D9" w:rsidRPr="00FE4A6D">
        <w:rPr>
          <w:rFonts w:ascii="Sylfaen" w:hAnsi="Sylfaen" w:cs="Sylfaen"/>
          <w:sz w:val="20"/>
          <w:lang w:val="hy-AM"/>
        </w:rPr>
        <w:t>ընդունման</w:t>
      </w:r>
      <w:r w:rsidR="00A232D9"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="00A232D9" w:rsidRPr="00FE4A6D">
        <w:rPr>
          <w:rFonts w:ascii="Sylfaen" w:hAnsi="Sylfaen" w:cs="Sylfaen"/>
          <w:sz w:val="20"/>
          <w:lang w:val="hy-AM"/>
        </w:rPr>
        <w:t>արձանագրության</w:t>
      </w:r>
      <w:r w:rsidR="00A232D9"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="00A232D9" w:rsidRPr="00FE4A6D">
        <w:rPr>
          <w:rFonts w:ascii="Sylfaen" w:hAnsi="Sylfaen" w:cs="Sylfaen"/>
          <w:sz w:val="20"/>
          <w:lang w:val="hy-AM"/>
        </w:rPr>
        <w:t>մեկ</w:t>
      </w:r>
      <w:r w:rsidR="00A232D9"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="00A232D9" w:rsidRPr="00FE4A6D">
        <w:rPr>
          <w:rFonts w:ascii="Sylfaen" w:hAnsi="Sylfaen" w:cs="Sylfaen"/>
          <w:sz w:val="20"/>
          <w:lang w:val="hy-AM"/>
        </w:rPr>
        <w:t>օրինակը</w:t>
      </w:r>
      <w:r w:rsidR="00A232D9"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="00A232D9" w:rsidRPr="00FE4A6D">
        <w:rPr>
          <w:rFonts w:ascii="Sylfaen" w:hAnsi="Sylfaen" w:cs="Sylfaen"/>
          <w:sz w:val="20"/>
          <w:lang w:val="hy-AM"/>
        </w:rPr>
        <w:t>կամ</w:t>
      </w:r>
      <w:r w:rsidR="00A232D9"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="00A232D9" w:rsidRPr="00FE4A6D">
        <w:rPr>
          <w:rFonts w:ascii="Sylfaen" w:hAnsi="Sylfaen" w:cs="Sylfaen"/>
          <w:sz w:val="20"/>
          <w:lang w:val="hy-AM"/>
        </w:rPr>
        <w:t>ապրանքը</w:t>
      </w:r>
      <w:r w:rsidR="00A232D9"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="00A232D9" w:rsidRPr="00FE4A6D">
        <w:rPr>
          <w:rFonts w:ascii="Sylfaen" w:hAnsi="Sylfaen" w:cs="Sylfaen"/>
          <w:sz w:val="20"/>
          <w:lang w:val="hy-AM"/>
        </w:rPr>
        <w:t>չընդունելու</w:t>
      </w:r>
      <w:r w:rsidR="00A232D9"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="00A232D9" w:rsidRPr="00FE4A6D">
        <w:rPr>
          <w:rFonts w:ascii="Sylfaen" w:hAnsi="Sylfaen" w:cs="Sylfaen"/>
          <w:sz w:val="20"/>
          <w:lang w:val="hy-AM"/>
        </w:rPr>
        <w:t>պատճառաբանված</w:t>
      </w:r>
      <w:r w:rsidR="00A232D9"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="00A232D9" w:rsidRPr="00FE4A6D">
        <w:rPr>
          <w:rFonts w:ascii="Sylfaen" w:hAnsi="Sylfaen" w:cs="Sylfaen"/>
          <w:sz w:val="20"/>
          <w:lang w:val="hy-AM"/>
        </w:rPr>
        <w:t>մերժումը։</w:t>
      </w:r>
    </w:p>
    <w:p w14:paraId="184A300B" w14:textId="77777777" w:rsidR="009123CA" w:rsidRPr="00FE4A6D" w:rsidRDefault="009123CA" w:rsidP="00EF3662">
      <w:pPr>
        <w:ind w:firstLine="720"/>
        <w:jc w:val="both"/>
        <w:rPr>
          <w:rFonts w:ascii="Arial LatArm" w:hAnsi="Arial LatArm" w:cs="Sylfaen"/>
          <w:sz w:val="20"/>
          <w:lang w:val="hy-AM"/>
        </w:rPr>
      </w:pPr>
      <w:r w:rsidRPr="00FE4A6D">
        <w:rPr>
          <w:rFonts w:ascii="Arial LatArm" w:hAnsi="Arial LatArm"/>
          <w:sz w:val="20"/>
          <w:lang w:val="hy-AM"/>
        </w:rPr>
        <w:t xml:space="preserve">5.4 </w:t>
      </w:r>
      <w:r w:rsidRPr="00FE4A6D">
        <w:rPr>
          <w:rFonts w:ascii="Sylfaen" w:hAnsi="Sylfaen" w:cs="Sylfaen"/>
          <w:sz w:val="20"/>
          <w:lang w:val="hy-AM"/>
        </w:rPr>
        <w:t>Եթե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պայմանագրի</w:t>
      </w:r>
      <w:r w:rsidRPr="00FE4A6D">
        <w:rPr>
          <w:rFonts w:ascii="Arial LatArm" w:hAnsi="Arial LatArm" w:cs="Arial LatArm"/>
          <w:sz w:val="20"/>
          <w:lang w:val="hy-AM"/>
        </w:rPr>
        <w:t xml:space="preserve"> 5.</w:t>
      </w:r>
      <w:r w:rsidR="00A232D9" w:rsidRPr="00FE4A6D">
        <w:rPr>
          <w:rFonts w:ascii="Arial LatArm" w:hAnsi="Arial LatArm" w:cs="Sylfaen"/>
          <w:sz w:val="20"/>
          <w:lang w:val="hy-AM"/>
        </w:rPr>
        <w:t>3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կետով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սահմանված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ժամկետում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Գնորդը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չի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ընդունում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մատակարարված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ապրանքը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կամ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չի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մերժում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դրա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ընդունումը</w:t>
      </w:r>
      <w:r w:rsidRPr="00FE4A6D">
        <w:rPr>
          <w:rFonts w:ascii="Arial LatArm" w:hAnsi="Arial LatArm" w:cs="Arial LatArm"/>
          <w:sz w:val="20"/>
          <w:lang w:val="hy-AM"/>
        </w:rPr>
        <w:t xml:space="preserve">, </w:t>
      </w:r>
      <w:r w:rsidRPr="00FE4A6D">
        <w:rPr>
          <w:rFonts w:ascii="Sylfaen" w:hAnsi="Sylfaen" w:cs="Sylfaen"/>
          <w:sz w:val="20"/>
          <w:lang w:val="hy-AM"/>
        </w:rPr>
        <w:t>ապա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մատակարարված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ապրանքը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համարվում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է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ընդունված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և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պայմանագրի</w:t>
      </w:r>
      <w:r w:rsidRPr="00FE4A6D">
        <w:rPr>
          <w:rFonts w:ascii="Arial LatArm" w:hAnsi="Arial LatArm" w:cs="Arial LatArm"/>
          <w:sz w:val="20"/>
          <w:lang w:val="hy-AM"/>
        </w:rPr>
        <w:t xml:space="preserve"> 5.</w:t>
      </w:r>
      <w:r w:rsidR="00A232D9" w:rsidRPr="00FE4A6D">
        <w:rPr>
          <w:rFonts w:ascii="Arial LatArm" w:hAnsi="Arial LatArm" w:cs="Sylfaen"/>
          <w:sz w:val="20"/>
          <w:lang w:val="hy-AM"/>
        </w:rPr>
        <w:t>3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կետով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սահման</w:t>
      </w:r>
      <w:r w:rsidRPr="00FE4A6D">
        <w:rPr>
          <w:rFonts w:ascii="Arial LatArm" w:hAnsi="Arial LatArm" w:cs="Arial LatArm"/>
          <w:sz w:val="20"/>
          <w:lang w:val="hy-AM"/>
        </w:rPr>
        <w:softHyphen/>
      </w:r>
      <w:r w:rsidRPr="00FE4A6D">
        <w:rPr>
          <w:rFonts w:ascii="Sylfaen" w:hAnsi="Sylfaen" w:cs="Sylfaen"/>
          <w:sz w:val="20"/>
          <w:lang w:val="hy-AM"/>
        </w:rPr>
        <w:t>ված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վերջնաժամկետին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հաջորդող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աշխատանքային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օրը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Գնորդը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Վաճառողին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է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տրամադրում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իր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կողմից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ստորագրված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հանձնման</w:t>
      </w:r>
      <w:r w:rsidRPr="00FE4A6D">
        <w:rPr>
          <w:rFonts w:ascii="Arial LatArm" w:hAnsi="Arial LatArm" w:cs="Arial LatArm"/>
          <w:sz w:val="20"/>
          <w:lang w:val="hy-AM"/>
        </w:rPr>
        <w:t>-</w:t>
      </w:r>
      <w:r w:rsidRPr="00FE4A6D">
        <w:rPr>
          <w:rFonts w:ascii="Sylfaen" w:hAnsi="Sylfaen" w:cs="Sylfaen"/>
          <w:sz w:val="20"/>
          <w:lang w:val="hy-AM"/>
        </w:rPr>
        <w:t>ընդունման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արձանա</w:t>
      </w:r>
      <w:r w:rsidRPr="00FE4A6D">
        <w:rPr>
          <w:rFonts w:ascii="Arial LatArm" w:hAnsi="Arial LatArm" w:cs="Arial LatArm"/>
          <w:sz w:val="20"/>
          <w:lang w:val="hy-AM"/>
        </w:rPr>
        <w:softHyphen/>
      </w:r>
      <w:r w:rsidRPr="00FE4A6D">
        <w:rPr>
          <w:rFonts w:ascii="Sylfaen" w:hAnsi="Sylfaen" w:cs="Sylfaen"/>
          <w:sz w:val="20"/>
          <w:lang w:val="hy-AM"/>
        </w:rPr>
        <w:t>գրությունը</w:t>
      </w:r>
      <w:r w:rsidRPr="00FE4A6D">
        <w:rPr>
          <w:rFonts w:ascii="Arial LatArm" w:hAnsi="Arial LatArm" w:cs="Arial LatArm"/>
          <w:sz w:val="20"/>
          <w:lang w:val="hy-AM"/>
        </w:rPr>
        <w:t xml:space="preserve">: </w:t>
      </w:r>
    </w:p>
    <w:p w14:paraId="7121D7C8" w14:textId="77777777" w:rsidR="009123CA" w:rsidRPr="00FE4A6D" w:rsidRDefault="009123CA" w:rsidP="00EF3662">
      <w:pPr>
        <w:ind w:firstLine="720"/>
        <w:jc w:val="both"/>
        <w:rPr>
          <w:rFonts w:ascii="Arial LatArm" w:hAnsi="Arial LatArm" w:cs="Sylfaen"/>
          <w:sz w:val="20"/>
          <w:lang w:val="hy-AM"/>
        </w:rPr>
      </w:pPr>
    </w:p>
    <w:p w14:paraId="3A5FFFEE" w14:textId="77777777" w:rsidR="00710307" w:rsidRPr="00FE4A6D" w:rsidRDefault="00710307" w:rsidP="00EF3662">
      <w:pPr>
        <w:ind w:firstLine="709"/>
        <w:jc w:val="center"/>
        <w:rPr>
          <w:rFonts w:ascii="Arial LatArm" w:hAnsi="Arial LatArm"/>
          <w:b/>
          <w:sz w:val="20"/>
          <w:lang w:val="hy-AM"/>
        </w:rPr>
      </w:pPr>
    </w:p>
    <w:p w14:paraId="0FEA1313" w14:textId="77777777" w:rsidR="009123CA" w:rsidRPr="00FE4A6D" w:rsidRDefault="009123CA" w:rsidP="00EF3662">
      <w:pPr>
        <w:ind w:firstLine="709"/>
        <w:jc w:val="center"/>
        <w:rPr>
          <w:rFonts w:ascii="Arial LatArm" w:hAnsi="Arial LatArm"/>
          <w:b/>
          <w:sz w:val="20"/>
          <w:lang w:val="hy-AM"/>
        </w:rPr>
      </w:pPr>
      <w:r w:rsidRPr="00FE4A6D">
        <w:rPr>
          <w:rFonts w:ascii="Arial LatArm" w:hAnsi="Arial LatArm"/>
          <w:b/>
          <w:sz w:val="20"/>
          <w:lang w:val="hy-AM"/>
        </w:rPr>
        <w:t xml:space="preserve">6. </w:t>
      </w:r>
      <w:r w:rsidRPr="00FE4A6D">
        <w:rPr>
          <w:rFonts w:ascii="Sylfaen" w:hAnsi="Sylfaen" w:cs="Sylfaen"/>
          <w:b/>
          <w:sz w:val="20"/>
          <w:lang w:val="hy-AM"/>
        </w:rPr>
        <w:t>ԿՈՂՄԵՐԻ</w:t>
      </w:r>
      <w:r w:rsidRPr="00FE4A6D">
        <w:rPr>
          <w:rFonts w:ascii="Arial LatArm" w:hAnsi="Arial LatArm" w:cs="Arial LatArm"/>
          <w:b/>
          <w:sz w:val="20"/>
          <w:lang w:val="hy-AM"/>
        </w:rPr>
        <w:t xml:space="preserve"> </w:t>
      </w:r>
      <w:r w:rsidRPr="00FE4A6D">
        <w:rPr>
          <w:rFonts w:ascii="Sylfaen" w:hAnsi="Sylfaen" w:cs="Sylfaen"/>
          <w:b/>
          <w:sz w:val="20"/>
          <w:lang w:val="hy-AM"/>
        </w:rPr>
        <w:t>ՊԱՏԱՍԽԱՆԱՏՎՈՒԹՅՈՒՆԸ</w:t>
      </w:r>
    </w:p>
    <w:p w14:paraId="21EA6991" w14:textId="77777777" w:rsidR="009123CA" w:rsidRPr="00FE4A6D" w:rsidRDefault="009123CA" w:rsidP="00EF3662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FE4A6D">
        <w:rPr>
          <w:rFonts w:ascii="Arial LatArm" w:hAnsi="Arial LatArm"/>
          <w:sz w:val="20"/>
          <w:lang w:val="hy-AM"/>
        </w:rPr>
        <w:t xml:space="preserve">6.1 </w:t>
      </w:r>
      <w:r w:rsidRPr="00FE4A6D">
        <w:rPr>
          <w:rFonts w:ascii="Sylfaen" w:hAnsi="Sylfaen" w:cs="Sylfaen"/>
          <w:sz w:val="20"/>
          <w:lang w:val="hy-AM"/>
        </w:rPr>
        <w:t>Վաճառողը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պատասխանատվություն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է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կրում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հանձնած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ապրանքի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որակի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և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պայմանագրով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նախատեսված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մատակարարման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ժամկետների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պահպանման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համար։</w:t>
      </w:r>
    </w:p>
    <w:p w14:paraId="38E092DA" w14:textId="77777777" w:rsidR="009123CA" w:rsidRPr="00FE4A6D" w:rsidRDefault="009123CA" w:rsidP="00EF3662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FE4A6D">
        <w:rPr>
          <w:rFonts w:ascii="Arial LatArm" w:hAnsi="Arial LatArm"/>
          <w:sz w:val="20"/>
          <w:lang w:val="hy-AM"/>
        </w:rPr>
        <w:t xml:space="preserve">6.2 </w:t>
      </w:r>
      <w:r w:rsidRPr="00FE4A6D">
        <w:rPr>
          <w:rFonts w:ascii="Sylfaen" w:hAnsi="Sylfaen" w:cs="Sylfaen"/>
          <w:sz w:val="20"/>
          <w:lang w:val="hy-AM"/>
        </w:rPr>
        <w:t>Վաճառողի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կողմից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պայմանագրով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նախատեսված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ապրանքի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մատակարարման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ժամկետների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խախտման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դեպքում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Վաճառողից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յուրաքանչյուր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ուշացված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="007942E8" w:rsidRPr="00FE4A6D">
        <w:rPr>
          <w:rFonts w:ascii="Sylfaen" w:hAnsi="Sylfaen" w:cs="Sylfaen"/>
          <w:sz w:val="20"/>
          <w:lang w:val="hy-AM"/>
        </w:rPr>
        <w:t>աշխատանքային</w:t>
      </w:r>
      <w:r w:rsidR="007942E8"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օրվա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համար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գանձվում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է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տույժ</w:t>
      </w:r>
      <w:r w:rsidRPr="00FE4A6D">
        <w:rPr>
          <w:rFonts w:ascii="Arial LatArm" w:hAnsi="Arial LatArm" w:cs="Arial LatArm"/>
          <w:sz w:val="20"/>
          <w:lang w:val="hy-AM"/>
        </w:rPr>
        <w:t xml:space="preserve">` </w:t>
      </w:r>
      <w:r w:rsidRPr="00FE4A6D">
        <w:rPr>
          <w:rFonts w:ascii="Sylfaen" w:hAnsi="Sylfaen" w:cs="Sylfaen"/>
          <w:sz w:val="20"/>
          <w:lang w:val="hy-AM"/>
        </w:rPr>
        <w:t>մատակարարման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ենթակա</w:t>
      </w:r>
      <w:r w:rsidRPr="00FE4A6D">
        <w:rPr>
          <w:rFonts w:ascii="Arial LatArm" w:hAnsi="Arial LatArm" w:cs="Arial LatArm"/>
          <w:sz w:val="20"/>
          <w:lang w:val="hy-AM"/>
        </w:rPr>
        <w:t xml:space="preserve">, </w:t>
      </w:r>
      <w:r w:rsidRPr="00FE4A6D">
        <w:rPr>
          <w:rFonts w:ascii="Sylfaen" w:hAnsi="Sylfaen" w:cs="Sylfaen"/>
          <w:sz w:val="20"/>
          <w:lang w:val="hy-AM"/>
        </w:rPr>
        <w:t>սակայն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չմատակարարված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ապրանքի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գնի</w:t>
      </w:r>
      <w:r w:rsidRPr="00FE4A6D">
        <w:rPr>
          <w:rFonts w:ascii="Arial LatArm" w:hAnsi="Arial LatArm" w:cs="Arial LatArm"/>
          <w:sz w:val="20"/>
          <w:lang w:val="hy-AM"/>
        </w:rPr>
        <w:t xml:space="preserve"> 0,05 </w:t>
      </w:r>
      <w:r w:rsidRPr="00FE4A6D">
        <w:rPr>
          <w:rFonts w:ascii="Arial LatArm" w:hAnsi="Arial LatArm" w:cs="Sylfaen"/>
          <w:sz w:val="20"/>
          <w:lang w:val="hy-AM"/>
        </w:rPr>
        <w:t>(</w:t>
      </w:r>
      <w:r w:rsidRPr="00FE4A6D">
        <w:rPr>
          <w:rFonts w:ascii="Sylfaen" w:hAnsi="Sylfaen" w:cs="Sylfaen"/>
          <w:sz w:val="20"/>
          <w:lang w:val="hy-AM"/>
        </w:rPr>
        <w:t>զրո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ամբողջ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հինգ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հարյուրերորդական</w:t>
      </w:r>
      <w:r w:rsidRPr="00FE4A6D">
        <w:rPr>
          <w:rFonts w:ascii="Arial LatArm" w:hAnsi="Arial LatArm" w:cs="Arial LatArm"/>
          <w:sz w:val="20"/>
          <w:lang w:val="hy-AM"/>
        </w:rPr>
        <w:t xml:space="preserve">) </w:t>
      </w:r>
      <w:r w:rsidRPr="00FE4A6D">
        <w:rPr>
          <w:rFonts w:ascii="Sylfaen" w:hAnsi="Sylfaen" w:cs="Sylfaen"/>
          <w:sz w:val="20"/>
          <w:lang w:val="hy-AM"/>
        </w:rPr>
        <w:t>տոկոսի</w:t>
      </w:r>
      <w:r w:rsidRPr="00FE4A6D">
        <w:rPr>
          <w:rFonts w:ascii="Arial LatArm" w:hAnsi="Arial LatArm"/>
          <w:sz w:val="20"/>
          <w:lang w:val="hy-AM"/>
        </w:rPr>
        <w:t xml:space="preserve">  </w:t>
      </w:r>
      <w:r w:rsidRPr="00FE4A6D">
        <w:rPr>
          <w:rFonts w:ascii="Sylfaen" w:hAnsi="Sylfaen" w:cs="Sylfaen"/>
          <w:sz w:val="20"/>
          <w:lang w:val="hy-AM"/>
        </w:rPr>
        <w:t>չափով։</w:t>
      </w:r>
    </w:p>
    <w:p w14:paraId="1A6E915C" w14:textId="77777777" w:rsidR="007942E8" w:rsidRPr="00FE4A6D" w:rsidRDefault="009123CA" w:rsidP="007942E8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FE4A6D">
        <w:rPr>
          <w:rFonts w:ascii="Arial LatArm" w:hAnsi="Arial LatArm"/>
          <w:sz w:val="20"/>
          <w:lang w:val="hy-AM"/>
        </w:rPr>
        <w:t xml:space="preserve">6.3 </w:t>
      </w:r>
      <w:r w:rsidRPr="00FE4A6D">
        <w:rPr>
          <w:rFonts w:ascii="Sylfaen" w:hAnsi="Sylfaen" w:cs="Sylfaen"/>
          <w:sz w:val="20"/>
          <w:lang w:val="hy-AM"/>
        </w:rPr>
        <w:t>Պայմանագրի</w:t>
      </w:r>
      <w:r w:rsidRPr="00FE4A6D">
        <w:rPr>
          <w:rFonts w:ascii="Arial LatArm" w:hAnsi="Arial LatArm" w:cs="Arial LatArm"/>
          <w:sz w:val="20"/>
          <w:lang w:val="hy-AM"/>
        </w:rPr>
        <w:t xml:space="preserve"> 1.1 </w:t>
      </w:r>
      <w:r w:rsidRPr="00FE4A6D">
        <w:rPr>
          <w:rFonts w:ascii="Sylfaen" w:hAnsi="Sylfaen" w:cs="Sylfaen"/>
          <w:sz w:val="20"/>
          <w:lang w:val="hy-AM"/>
        </w:rPr>
        <w:t>կետում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նշված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տեխնիկական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բնութագրին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չհամապատասխանող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ապրանք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մատակարարելու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յուրաքանչյուր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դեպքում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Վաճառողից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գանձվում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է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տուգանք</w:t>
      </w:r>
      <w:r w:rsidRPr="00FE4A6D">
        <w:rPr>
          <w:rFonts w:ascii="Arial LatArm" w:hAnsi="Arial LatArm" w:cs="Arial LatArm"/>
          <w:sz w:val="20"/>
          <w:lang w:val="hy-AM"/>
        </w:rPr>
        <w:t xml:space="preserve">` </w:t>
      </w:r>
      <w:r w:rsidRPr="00FE4A6D">
        <w:rPr>
          <w:rFonts w:ascii="Sylfaen" w:hAnsi="Sylfaen" w:cs="Sylfaen"/>
          <w:sz w:val="20"/>
          <w:lang w:val="hy-AM"/>
        </w:rPr>
        <w:t>պայմանագրի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գնի</w:t>
      </w:r>
      <w:r w:rsidRPr="00FE4A6D">
        <w:rPr>
          <w:rFonts w:ascii="Arial LatArm" w:hAnsi="Arial LatArm" w:cs="Arial LatArm"/>
          <w:sz w:val="20"/>
          <w:lang w:val="hy-AM"/>
        </w:rPr>
        <w:t xml:space="preserve"> 0,5 </w:t>
      </w:r>
      <w:r w:rsidRPr="00FE4A6D">
        <w:rPr>
          <w:rFonts w:ascii="Arial LatArm" w:hAnsi="Arial LatArm" w:cs="Sylfaen"/>
          <w:sz w:val="20"/>
          <w:lang w:val="hy-AM"/>
        </w:rPr>
        <w:t>(</w:t>
      </w:r>
      <w:r w:rsidRPr="00FE4A6D">
        <w:rPr>
          <w:rFonts w:ascii="Sylfaen" w:hAnsi="Sylfaen" w:cs="Sylfaen"/>
          <w:sz w:val="20"/>
          <w:lang w:val="hy-AM"/>
        </w:rPr>
        <w:t>զրո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ամբողջ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հինգ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տասնորդական</w:t>
      </w:r>
      <w:r w:rsidRPr="00FE4A6D">
        <w:rPr>
          <w:rFonts w:ascii="Arial LatArm" w:hAnsi="Arial LatArm" w:cs="Arial LatArm"/>
          <w:sz w:val="20"/>
          <w:lang w:val="hy-AM"/>
        </w:rPr>
        <w:t xml:space="preserve">) </w:t>
      </w:r>
      <w:r w:rsidRPr="00FE4A6D">
        <w:rPr>
          <w:rFonts w:ascii="Sylfaen" w:hAnsi="Sylfaen" w:cs="Sylfaen"/>
          <w:sz w:val="20"/>
          <w:lang w:val="hy-AM"/>
        </w:rPr>
        <w:t>տոկոսի</w:t>
      </w:r>
      <w:r w:rsidRPr="00FE4A6D" w:rsidDel="009B7E9C">
        <w:rPr>
          <w:rFonts w:ascii="Arial LatArm" w:hAnsi="Arial LatArm"/>
          <w:sz w:val="20"/>
          <w:lang w:val="hy-AM"/>
        </w:rPr>
        <w:t xml:space="preserve"> </w:t>
      </w:r>
      <w:r w:rsidRPr="00FE4A6D">
        <w:rPr>
          <w:rFonts w:ascii="Arial LatArm" w:hAnsi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չափով</w:t>
      </w:r>
      <w:r w:rsidR="008061D6" w:rsidRPr="00FE4A6D">
        <w:rPr>
          <w:rFonts w:ascii="Arial LatArm" w:hAnsi="Arial LatArm"/>
          <w:sz w:val="20"/>
          <w:lang w:val="hy-AM"/>
        </w:rPr>
        <w:t>:</w:t>
      </w:r>
      <w:r w:rsidR="00383BC3" w:rsidRPr="00FE4A6D">
        <w:rPr>
          <w:rFonts w:ascii="Arial LatArm" w:hAnsi="Arial LatArm"/>
          <w:sz w:val="20"/>
          <w:vertAlign w:val="superscript"/>
          <w:lang w:val="hy-AM"/>
        </w:rPr>
        <w:t>20</w:t>
      </w:r>
      <w:r w:rsidR="007942E8" w:rsidRPr="00FE4A6D">
        <w:rPr>
          <w:rFonts w:ascii="Arial LatArm" w:hAnsi="Arial LatArm"/>
          <w:color w:val="FFFFFF"/>
          <w:sz w:val="20"/>
          <w:vertAlign w:val="superscript"/>
          <w:lang w:val="hy-AM"/>
        </w:rPr>
        <w:t>32</w:t>
      </w:r>
      <w:r w:rsidRPr="00FE4A6D">
        <w:rPr>
          <w:rStyle w:val="af6"/>
          <w:rFonts w:ascii="Arial LatArm" w:hAnsi="Arial LatArm"/>
          <w:color w:val="FFFFFF"/>
          <w:sz w:val="20"/>
          <w:lang w:val="hy-AM"/>
        </w:rPr>
        <w:footnoteReference w:id="13"/>
      </w:r>
      <w:r w:rsidR="007942E8" w:rsidRPr="00FE4A6D">
        <w:rPr>
          <w:rFonts w:ascii="Sylfaen" w:hAnsi="Sylfaen" w:cs="Sylfaen"/>
          <w:sz w:val="20"/>
          <w:lang w:val="hy-AM"/>
        </w:rPr>
        <w:t>Ընդ</w:t>
      </w:r>
      <w:r w:rsidR="007942E8"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="007942E8" w:rsidRPr="00FE4A6D">
        <w:rPr>
          <w:rFonts w:ascii="Sylfaen" w:hAnsi="Sylfaen" w:cs="Sylfaen"/>
          <w:sz w:val="20"/>
          <w:lang w:val="hy-AM"/>
        </w:rPr>
        <w:t>որում</w:t>
      </w:r>
      <w:r w:rsidR="007942E8"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="007942E8" w:rsidRPr="00FE4A6D">
        <w:rPr>
          <w:rFonts w:ascii="Sylfaen" w:hAnsi="Sylfaen" w:cs="Sylfaen"/>
          <w:sz w:val="20"/>
          <w:lang w:val="hy-AM"/>
        </w:rPr>
        <w:t>տուգանքը</w:t>
      </w:r>
      <w:r w:rsidR="007942E8"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="007942E8" w:rsidRPr="00FE4A6D">
        <w:rPr>
          <w:rFonts w:ascii="Sylfaen" w:hAnsi="Sylfaen" w:cs="Sylfaen"/>
          <w:sz w:val="20"/>
          <w:lang w:val="hy-AM"/>
        </w:rPr>
        <w:t>հաշվարկվում</w:t>
      </w:r>
      <w:r w:rsidR="007942E8"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="007942E8" w:rsidRPr="00FE4A6D">
        <w:rPr>
          <w:rFonts w:ascii="Sylfaen" w:hAnsi="Sylfaen" w:cs="Sylfaen"/>
          <w:sz w:val="20"/>
          <w:lang w:val="hy-AM"/>
        </w:rPr>
        <w:t>է</w:t>
      </w:r>
      <w:r w:rsidR="007942E8"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="007942E8" w:rsidRPr="00FE4A6D">
        <w:rPr>
          <w:rFonts w:ascii="Sylfaen" w:hAnsi="Sylfaen" w:cs="Sylfaen"/>
          <w:sz w:val="20"/>
          <w:lang w:val="hy-AM"/>
        </w:rPr>
        <w:t>նաև</w:t>
      </w:r>
      <w:r w:rsidR="007942E8"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="007942E8" w:rsidRPr="00FE4A6D">
        <w:rPr>
          <w:rFonts w:ascii="Sylfaen" w:hAnsi="Sylfaen" w:cs="Sylfaen"/>
          <w:sz w:val="20"/>
          <w:lang w:val="hy-AM"/>
        </w:rPr>
        <w:t>ապրանքի</w:t>
      </w:r>
      <w:r w:rsidR="007942E8"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="007942E8" w:rsidRPr="00FE4A6D">
        <w:rPr>
          <w:rFonts w:ascii="Sylfaen" w:hAnsi="Sylfaen" w:cs="Sylfaen"/>
          <w:sz w:val="20"/>
          <w:lang w:val="hy-AM"/>
        </w:rPr>
        <w:t>մատակարարումը</w:t>
      </w:r>
      <w:r w:rsidR="007942E8"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="007942E8" w:rsidRPr="00FE4A6D">
        <w:rPr>
          <w:rFonts w:ascii="Sylfaen" w:hAnsi="Sylfaen" w:cs="Sylfaen"/>
          <w:sz w:val="20"/>
          <w:lang w:val="hy-AM"/>
        </w:rPr>
        <w:t>սույն</w:t>
      </w:r>
      <w:r w:rsidR="007942E8"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="007942E8" w:rsidRPr="00FE4A6D">
        <w:rPr>
          <w:rFonts w:ascii="Sylfaen" w:hAnsi="Sylfaen" w:cs="Sylfaen"/>
          <w:sz w:val="20"/>
          <w:lang w:val="hy-AM"/>
        </w:rPr>
        <w:t>պայմանագրով</w:t>
      </w:r>
      <w:r w:rsidR="007942E8"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="007942E8" w:rsidRPr="00FE4A6D">
        <w:rPr>
          <w:rFonts w:ascii="Sylfaen" w:hAnsi="Sylfaen" w:cs="Sylfaen"/>
          <w:sz w:val="20"/>
          <w:lang w:val="hy-AM"/>
        </w:rPr>
        <w:t>սահմանված</w:t>
      </w:r>
      <w:r w:rsidR="007942E8"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="007942E8" w:rsidRPr="00FE4A6D">
        <w:rPr>
          <w:rFonts w:ascii="Sylfaen" w:hAnsi="Sylfaen" w:cs="Sylfaen"/>
          <w:sz w:val="20"/>
          <w:lang w:val="hy-AM"/>
        </w:rPr>
        <w:t>ժամկետում</w:t>
      </w:r>
      <w:r w:rsidR="007942E8"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="007942E8" w:rsidRPr="00FE4A6D">
        <w:rPr>
          <w:rFonts w:ascii="Sylfaen" w:hAnsi="Sylfaen" w:cs="Sylfaen"/>
          <w:sz w:val="20"/>
          <w:lang w:val="hy-AM"/>
        </w:rPr>
        <w:t>կատարելու</w:t>
      </w:r>
      <w:r w:rsidR="007942E8" w:rsidRPr="00FE4A6D">
        <w:rPr>
          <w:rFonts w:ascii="Arial LatArm" w:hAnsi="Arial LatArm" w:cs="Arial LatArm"/>
          <w:sz w:val="20"/>
          <w:lang w:val="hy-AM"/>
        </w:rPr>
        <w:t xml:space="preserve">, </w:t>
      </w:r>
      <w:r w:rsidR="007942E8" w:rsidRPr="00FE4A6D">
        <w:rPr>
          <w:rFonts w:ascii="Sylfaen" w:hAnsi="Sylfaen" w:cs="Sylfaen"/>
          <w:sz w:val="20"/>
          <w:lang w:val="hy-AM"/>
        </w:rPr>
        <w:t>սակայն</w:t>
      </w:r>
      <w:r w:rsidR="007942E8"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="007942E8" w:rsidRPr="00FE4A6D">
        <w:rPr>
          <w:rFonts w:ascii="Sylfaen" w:hAnsi="Sylfaen" w:cs="Sylfaen"/>
          <w:sz w:val="20"/>
          <w:lang w:val="hy-AM"/>
        </w:rPr>
        <w:t>պատվիրատուի</w:t>
      </w:r>
      <w:r w:rsidR="007942E8"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="007942E8" w:rsidRPr="00FE4A6D">
        <w:rPr>
          <w:rFonts w:ascii="Sylfaen" w:hAnsi="Sylfaen" w:cs="Sylfaen"/>
          <w:sz w:val="20"/>
          <w:lang w:val="hy-AM"/>
        </w:rPr>
        <w:t>կողմից</w:t>
      </w:r>
      <w:r w:rsidR="007942E8"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="007942E8" w:rsidRPr="00FE4A6D">
        <w:rPr>
          <w:rFonts w:ascii="Sylfaen" w:hAnsi="Sylfaen" w:cs="Sylfaen"/>
          <w:sz w:val="20"/>
          <w:lang w:val="hy-AM"/>
        </w:rPr>
        <w:t>այդ</w:t>
      </w:r>
      <w:r w:rsidR="007942E8"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="007942E8" w:rsidRPr="00FE4A6D">
        <w:rPr>
          <w:rFonts w:ascii="Sylfaen" w:hAnsi="Sylfaen" w:cs="Sylfaen"/>
          <w:sz w:val="20"/>
          <w:lang w:val="hy-AM"/>
        </w:rPr>
        <w:t>չընդունվելու</w:t>
      </w:r>
      <w:r w:rsidR="007942E8"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="007942E8" w:rsidRPr="00FE4A6D">
        <w:rPr>
          <w:rFonts w:ascii="Sylfaen" w:hAnsi="Sylfaen" w:cs="Sylfaen"/>
          <w:sz w:val="20"/>
          <w:lang w:val="hy-AM"/>
        </w:rPr>
        <w:t>դեպքում</w:t>
      </w:r>
      <w:r w:rsidR="007942E8" w:rsidRPr="00FE4A6D">
        <w:rPr>
          <w:rFonts w:ascii="Arial LatArm" w:hAnsi="Arial LatArm" w:cs="Arial LatArm"/>
          <w:sz w:val="20"/>
          <w:lang w:val="hy-AM"/>
        </w:rPr>
        <w:t xml:space="preserve">:  </w:t>
      </w:r>
    </w:p>
    <w:p w14:paraId="1ECB39EF" w14:textId="77777777" w:rsidR="0094684E" w:rsidRPr="00FE4A6D" w:rsidRDefault="0094684E" w:rsidP="0094684E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FE4A6D">
        <w:rPr>
          <w:rFonts w:ascii="Arial LatArm" w:hAnsi="Arial LatArm"/>
          <w:sz w:val="20"/>
          <w:lang w:val="hy-AM"/>
        </w:rPr>
        <w:t xml:space="preserve">6.4 </w:t>
      </w:r>
      <w:r w:rsidRPr="00FE4A6D">
        <w:rPr>
          <w:rFonts w:ascii="Sylfaen" w:hAnsi="Sylfaen" w:cs="Sylfaen"/>
          <w:sz w:val="20"/>
          <w:lang w:val="hy-AM"/>
        </w:rPr>
        <w:t>Պայմանագրի</w:t>
      </w:r>
      <w:r w:rsidRPr="00FE4A6D">
        <w:rPr>
          <w:rFonts w:ascii="Arial LatArm" w:hAnsi="Arial LatArm" w:cs="Arial LatArm"/>
          <w:sz w:val="20"/>
          <w:lang w:val="hy-AM"/>
        </w:rPr>
        <w:t xml:space="preserve"> 6.2 </w:t>
      </w:r>
      <w:r w:rsidRPr="00FE4A6D">
        <w:rPr>
          <w:rFonts w:ascii="Sylfaen" w:hAnsi="Sylfaen" w:cs="Sylfaen"/>
          <w:sz w:val="20"/>
          <w:lang w:val="hy-AM"/>
        </w:rPr>
        <w:t>և</w:t>
      </w:r>
      <w:r w:rsidRPr="00FE4A6D">
        <w:rPr>
          <w:rFonts w:ascii="Arial LatArm" w:hAnsi="Arial LatArm" w:cs="Arial LatArm"/>
          <w:sz w:val="20"/>
          <w:lang w:val="hy-AM"/>
        </w:rPr>
        <w:t xml:space="preserve"> 6.3 </w:t>
      </w:r>
      <w:r w:rsidRPr="00FE4A6D">
        <w:rPr>
          <w:rFonts w:ascii="Sylfaen" w:hAnsi="Sylfaen" w:cs="Sylfaen"/>
          <w:sz w:val="20"/>
          <w:lang w:val="hy-AM"/>
        </w:rPr>
        <w:t>կետերով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նախատեսված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տույժը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և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տուգանքը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հաշվարկվում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և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հաշվանցվում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են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Վաճառողին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վճարման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ենթակա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գումարների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հետ։</w:t>
      </w:r>
    </w:p>
    <w:p w14:paraId="757A528C" w14:textId="77777777" w:rsidR="0094684E" w:rsidRPr="00FE4A6D" w:rsidRDefault="0094684E" w:rsidP="0094684E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FE4A6D">
        <w:rPr>
          <w:rFonts w:ascii="Arial LatArm" w:hAnsi="Arial LatArm"/>
          <w:sz w:val="20"/>
          <w:lang w:val="hy-AM"/>
        </w:rPr>
        <w:t xml:space="preserve">6.5 </w:t>
      </w:r>
      <w:r w:rsidRPr="00FE4A6D">
        <w:rPr>
          <w:rFonts w:ascii="Sylfaen" w:hAnsi="Sylfaen" w:cs="Sylfaen"/>
          <w:sz w:val="20"/>
          <w:lang w:val="hy-AM"/>
        </w:rPr>
        <w:t>Գնորդի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կողմից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պայմանագրի</w:t>
      </w:r>
      <w:r w:rsidRPr="00FE4A6D">
        <w:rPr>
          <w:rFonts w:ascii="Arial LatArm" w:hAnsi="Arial LatArm" w:cs="Arial LatArm"/>
          <w:sz w:val="20"/>
          <w:lang w:val="hy-AM"/>
        </w:rPr>
        <w:t xml:space="preserve"> 3.3 </w:t>
      </w:r>
      <w:r w:rsidRPr="00FE4A6D">
        <w:rPr>
          <w:rFonts w:ascii="Sylfaen" w:hAnsi="Sylfaen" w:cs="Sylfaen"/>
          <w:sz w:val="20"/>
          <w:lang w:val="hy-AM"/>
        </w:rPr>
        <w:t>կետով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նախատեսված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ժամկետի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խախտման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համար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Գնորդի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նկատմամբ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յուրաքանչյուր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ուշացված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="002877FC" w:rsidRPr="00FE4A6D">
        <w:rPr>
          <w:rFonts w:ascii="Sylfaen" w:hAnsi="Sylfaen" w:cs="Sylfaen"/>
          <w:sz w:val="20"/>
          <w:lang w:val="hy-AM"/>
        </w:rPr>
        <w:t>աշխատանքային</w:t>
      </w:r>
      <w:r w:rsidR="002877FC"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օրվա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համար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հաշվարկվում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է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տույժ</w:t>
      </w:r>
      <w:r w:rsidRPr="00FE4A6D">
        <w:rPr>
          <w:rFonts w:ascii="Arial LatArm" w:hAnsi="Arial LatArm" w:cs="Arial LatArm"/>
          <w:sz w:val="20"/>
          <w:lang w:val="hy-AM"/>
        </w:rPr>
        <w:t xml:space="preserve">` </w:t>
      </w:r>
      <w:r w:rsidRPr="00FE4A6D">
        <w:rPr>
          <w:rFonts w:ascii="Sylfaen" w:hAnsi="Sylfaen" w:cs="Sylfaen"/>
          <w:sz w:val="20"/>
          <w:lang w:val="hy-AM"/>
        </w:rPr>
        <w:t>վճարման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ենթակա</w:t>
      </w:r>
      <w:r w:rsidRPr="00FE4A6D">
        <w:rPr>
          <w:rFonts w:ascii="Arial LatArm" w:hAnsi="Arial LatArm" w:cs="Arial LatArm"/>
          <w:sz w:val="20"/>
          <w:lang w:val="hy-AM"/>
        </w:rPr>
        <w:t xml:space="preserve">, </w:t>
      </w:r>
      <w:r w:rsidRPr="00FE4A6D">
        <w:rPr>
          <w:rFonts w:ascii="Sylfaen" w:hAnsi="Sylfaen" w:cs="Sylfaen"/>
          <w:sz w:val="20"/>
          <w:lang w:val="hy-AM"/>
        </w:rPr>
        <w:t>սակայն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չվճարված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գումարի</w:t>
      </w:r>
      <w:r w:rsidRPr="00FE4A6D">
        <w:rPr>
          <w:rFonts w:ascii="Arial LatArm" w:hAnsi="Arial LatArm" w:cs="Arial LatArm"/>
          <w:sz w:val="20"/>
          <w:lang w:val="hy-AM"/>
        </w:rPr>
        <w:t xml:space="preserve"> 0,05 </w:t>
      </w:r>
      <w:r w:rsidRPr="00FE4A6D">
        <w:rPr>
          <w:rFonts w:ascii="Arial LatArm" w:hAnsi="Arial LatArm" w:cs="Sylfaen"/>
          <w:sz w:val="20"/>
          <w:lang w:val="hy-AM"/>
        </w:rPr>
        <w:t>(</w:t>
      </w:r>
      <w:r w:rsidRPr="00FE4A6D">
        <w:rPr>
          <w:rFonts w:ascii="Sylfaen" w:hAnsi="Sylfaen" w:cs="Sylfaen"/>
          <w:sz w:val="20"/>
          <w:lang w:val="hy-AM"/>
        </w:rPr>
        <w:t>զրո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ամբողջ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հինգ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հարյուրերորդական</w:t>
      </w:r>
      <w:r w:rsidRPr="00FE4A6D">
        <w:rPr>
          <w:rFonts w:ascii="Arial LatArm" w:hAnsi="Arial LatArm" w:cs="Arial LatArm"/>
          <w:sz w:val="20"/>
          <w:lang w:val="hy-AM"/>
        </w:rPr>
        <w:t xml:space="preserve">) </w:t>
      </w:r>
      <w:r w:rsidRPr="00FE4A6D">
        <w:rPr>
          <w:rFonts w:ascii="Sylfaen" w:hAnsi="Sylfaen" w:cs="Sylfaen"/>
          <w:sz w:val="20"/>
          <w:lang w:val="hy-AM"/>
        </w:rPr>
        <w:t>տոկոսի</w:t>
      </w:r>
      <w:r w:rsidRPr="00FE4A6D">
        <w:rPr>
          <w:rFonts w:ascii="Arial LatArm" w:hAnsi="Arial LatArm"/>
          <w:sz w:val="20"/>
          <w:lang w:val="hy-AM"/>
        </w:rPr>
        <w:t xml:space="preserve">  </w:t>
      </w:r>
      <w:r w:rsidRPr="00FE4A6D">
        <w:rPr>
          <w:rFonts w:ascii="Sylfaen" w:hAnsi="Sylfaen" w:cs="Sylfaen"/>
          <w:sz w:val="20"/>
          <w:lang w:val="hy-AM"/>
        </w:rPr>
        <w:t>չափով։</w:t>
      </w:r>
    </w:p>
    <w:p w14:paraId="70BDC50F" w14:textId="77777777" w:rsidR="0094684E" w:rsidRPr="00FE4A6D" w:rsidRDefault="0094684E" w:rsidP="0094684E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FE4A6D">
        <w:rPr>
          <w:rFonts w:ascii="Arial LatArm" w:hAnsi="Arial LatArm"/>
          <w:sz w:val="20"/>
          <w:lang w:val="hy-AM"/>
        </w:rPr>
        <w:t xml:space="preserve">6.6 </w:t>
      </w:r>
      <w:r w:rsidRPr="00FE4A6D">
        <w:rPr>
          <w:rFonts w:ascii="Sylfaen" w:hAnsi="Sylfaen" w:cs="Sylfaen"/>
          <w:sz w:val="20"/>
          <w:lang w:val="hy-AM"/>
        </w:rPr>
        <w:t>Պայմանագրով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չնախատեսված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դեպքերում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կողմերն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իրենց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պարտավորությունները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չկատարելու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կամ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ոչ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պատշաճ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կատարելու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համար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պատասխանատվություն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են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կրում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ՀՀ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օրենսդրությամբ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սահմանված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կարգով։</w:t>
      </w:r>
    </w:p>
    <w:p w14:paraId="3B3DC88F" w14:textId="77777777" w:rsidR="0094684E" w:rsidRPr="00FE4A6D" w:rsidRDefault="0094684E" w:rsidP="0094684E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FE4A6D">
        <w:rPr>
          <w:rFonts w:ascii="Arial LatArm" w:hAnsi="Arial LatArm"/>
          <w:sz w:val="20"/>
          <w:lang w:val="hy-AM"/>
        </w:rPr>
        <w:t xml:space="preserve">6.7 </w:t>
      </w:r>
      <w:r w:rsidRPr="00FE4A6D">
        <w:rPr>
          <w:rFonts w:ascii="Sylfaen" w:hAnsi="Sylfaen" w:cs="Sylfaen"/>
          <w:sz w:val="20"/>
          <w:lang w:val="hy-AM"/>
        </w:rPr>
        <w:t>Տույժերի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և</w:t>
      </w:r>
      <w:r w:rsidRPr="00FE4A6D">
        <w:rPr>
          <w:rFonts w:ascii="Arial LatArm" w:hAnsi="Arial LatArm" w:cs="Arial LatArm"/>
          <w:sz w:val="20"/>
          <w:lang w:val="hy-AM"/>
        </w:rPr>
        <w:t xml:space="preserve"> (</w:t>
      </w:r>
      <w:r w:rsidRPr="00FE4A6D">
        <w:rPr>
          <w:rFonts w:ascii="Sylfaen" w:hAnsi="Sylfaen" w:cs="Sylfaen"/>
          <w:sz w:val="20"/>
          <w:lang w:val="hy-AM"/>
        </w:rPr>
        <w:t>կամ</w:t>
      </w:r>
      <w:r w:rsidRPr="00FE4A6D">
        <w:rPr>
          <w:rFonts w:ascii="Arial LatArm" w:hAnsi="Arial LatArm" w:cs="Arial LatArm"/>
          <w:sz w:val="20"/>
          <w:lang w:val="hy-AM"/>
        </w:rPr>
        <w:t xml:space="preserve">) </w:t>
      </w:r>
      <w:r w:rsidRPr="00FE4A6D">
        <w:rPr>
          <w:rFonts w:ascii="Sylfaen" w:hAnsi="Sylfaen" w:cs="Sylfaen"/>
          <w:sz w:val="20"/>
          <w:lang w:val="hy-AM"/>
        </w:rPr>
        <w:t>տուգանքի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վճարումը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Կողմերին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չի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ազատում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իրենց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պայմանագրային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պարտվորությունները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լրիվ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կատարելուց։</w:t>
      </w:r>
    </w:p>
    <w:p w14:paraId="4C43F662" w14:textId="77777777" w:rsidR="0094684E" w:rsidRPr="00FE4A6D" w:rsidRDefault="0094684E" w:rsidP="00EF3662">
      <w:pPr>
        <w:ind w:firstLine="709"/>
        <w:jc w:val="both"/>
        <w:rPr>
          <w:rFonts w:ascii="Arial LatArm" w:hAnsi="Arial LatArm"/>
          <w:sz w:val="20"/>
          <w:lang w:val="hy-AM"/>
        </w:rPr>
      </w:pPr>
    </w:p>
    <w:p w14:paraId="664FDEAC" w14:textId="77777777" w:rsidR="0094684E" w:rsidRPr="00FE4A6D" w:rsidRDefault="0094684E" w:rsidP="00EF3662">
      <w:pPr>
        <w:ind w:firstLine="709"/>
        <w:jc w:val="both"/>
        <w:rPr>
          <w:rFonts w:ascii="Arial LatArm" w:hAnsi="Arial LatArm"/>
          <w:sz w:val="20"/>
          <w:lang w:val="hy-AM"/>
        </w:rPr>
      </w:pPr>
    </w:p>
    <w:p w14:paraId="211E5ADB" w14:textId="77777777" w:rsidR="00710307" w:rsidRPr="00FE4A6D" w:rsidRDefault="00710307" w:rsidP="009F337A">
      <w:pPr>
        <w:ind w:firstLine="709"/>
        <w:jc w:val="center"/>
        <w:rPr>
          <w:rFonts w:ascii="Arial LatArm" w:hAnsi="Arial LatArm"/>
          <w:b/>
          <w:sz w:val="20"/>
          <w:lang w:val="hy-AM"/>
        </w:rPr>
      </w:pPr>
    </w:p>
    <w:p w14:paraId="24904C64" w14:textId="77777777" w:rsidR="009F337A" w:rsidRPr="00FE4A6D" w:rsidRDefault="009F337A" w:rsidP="009F337A">
      <w:pPr>
        <w:ind w:firstLine="709"/>
        <w:jc w:val="center"/>
        <w:rPr>
          <w:rFonts w:ascii="Arial LatArm" w:hAnsi="Arial LatArm"/>
          <w:b/>
          <w:sz w:val="20"/>
          <w:lang w:val="hy-AM"/>
        </w:rPr>
      </w:pPr>
      <w:r w:rsidRPr="00FE4A6D">
        <w:rPr>
          <w:rFonts w:ascii="Arial LatArm" w:hAnsi="Arial LatArm"/>
          <w:b/>
          <w:sz w:val="20"/>
          <w:lang w:val="hy-AM"/>
        </w:rPr>
        <w:t xml:space="preserve">7. </w:t>
      </w:r>
      <w:r w:rsidRPr="00FE4A6D">
        <w:rPr>
          <w:rFonts w:ascii="Sylfaen" w:hAnsi="Sylfaen" w:cs="Sylfaen"/>
          <w:b/>
          <w:sz w:val="20"/>
          <w:lang w:val="hy-AM"/>
        </w:rPr>
        <w:t>ԱՆՀԱՂԹԱՀԱՐԵԼԻ</w:t>
      </w:r>
      <w:r w:rsidRPr="00FE4A6D">
        <w:rPr>
          <w:rFonts w:ascii="Arial LatArm" w:hAnsi="Arial LatArm" w:cs="Arial LatArm"/>
          <w:b/>
          <w:sz w:val="20"/>
          <w:lang w:val="hy-AM"/>
        </w:rPr>
        <w:t xml:space="preserve"> </w:t>
      </w:r>
      <w:r w:rsidRPr="00FE4A6D">
        <w:rPr>
          <w:rFonts w:ascii="Sylfaen" w:hAnsi="Sylfaen" w:cs="Sylfaen"/>
          <w:b/>
          <w:sz w:val="20"/>
          <w:lang w:val="hy-AM"/>
        </w:rPr>
        <w:t>ՈՒԺԻ</w:t>
      </w:r>
      <w:r w:rsidRPr="00FE4A6D">
        <w:rPr>
          <w:rFonts w:ascii="Arial LatArm" w:hAnsi="Arial LatArm" w:cs="Arial LatArm"/>
          <w:b/>
          <w:sz w:val="20"/>
          <w:lang w:val="hy-AM"/>
        </w:rPr>
        <w:t xml:space="preserve"> </w:t>
      </w:r>
      <w:r w:rsidRPr="00FE4A6D">
        <w:rPr>
          <w:rFonts w:ascii="Sylfaen" w:hAnsi="Sylfaen" w:cs="Sylfaen"/>
          <w:b/>
          <w:sz w:val="20"/>
          <w:lang w:val="hy-AM"/>
        </w:rPr>
        <w:t>ԱԶԴԵՑՈՒԹՅՈՒՆԸ</w:t>
      </w:r>
      <w:r w:rsidRPr="00FE4A6D">
        <w:rPr>
          <w:rFonts w:ascii="Arial LatArm" w:hAnsi="Arial LatArm" w:cs="Arial LatArm"/>
          <w:b/>
          <w:sz w:val="20"/>
          <w:lang w:val="hy-AM"/>
        </w:rPr>
        <w:t xml:space="preserve"> (</w:t>
      </w:r>
      <w:r w:rsidRPr="00FE4A6D">
        <w:rPr>
          <w:rFonts w:ascii="Sylfaen" w:hAnsi="Sylfaen" w:cs="Sylfaen"/>
          <w:b/>
          <w:sz w:val="20"/>
          <w:lang w:val="hy-AM"/>
        </w:rPr>
        <w:t>ՖՈՐՍ</w:t>
      </w:r>
      <w:r w:rsidRPr="00FE4A6D">
        <w:rPr>
          <w:rFonts w:ascii="Arial LatArm" w:hAnsi="Arial LatArm" w:cs="Arial LatArm"/>
          <w:b/>
          <w:sz w:val="20"/>
          <w:lang w:val="hy-AM"/>
        </w:rPr>
        <w:t>-</w:t>
      </w:r>
      <w:r w:rsidRPr="00FE4A6D">
        <w:rPr>
          <w:rFonts w:ascii="Sylfaen" w:hAnsi="Sylfaen" w:cs="Sylfaen"/>
          <w:b/>
          <w:sz w:val="20"/>
          <w:lang w:val="hy-AM"/>
        </w:rPr>
        <w:t>ՄԱԺՈՐ</w:t>
      </w:r>
      <w:r w:rsidRPr="00FE4A6D">
        <w:rPr>
          <w:rFonts w:ascii="Arial LatArm" w:hAnsi="Arial LatArm" w:cs="Arial LatArm"/>
          <w:b/>
          <w:sz w:val="20"/>
          <w:lang w:val="hy-AM"/>
        </w:rPr>
        <w:t>)</w:t>
      </w:r>
    </w:p>
    <w:p w14:paraId="4ECF6115" w14:textId="77777777" w:rsidR="009F337A" w:rsidRPr="00FE4A6D" w:rsidRDefault="009F337A" w:rsidP="009F337A">
      <w:pPr>
        <w:ind w:firstLine="709"/>
        <w:jc w:val="center"/>
        <w:rPr>
          <w:rFonts w:ascii="Arial LatArm" w:hAnsi="Arial LatArm"/>
          <w:b/>
          <w:sz w:val="20"/>
          <w:lang w:val="hy-AM"/>
        </w:rPr>
      </w:pPr>
    </w:p>
    <w:p w14:paraId="04CC4AC8" w14:textId="77777777" w:rsidR="009F337A" w:rsidRPr="00FE4A6D" w:rsidRDefault="009F337A" w:rsidP="009F337A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FE4A6D">
        <w:rPr>
          <w:rFonts w:ascii="Sylfaen" w:hAnsi="Sylfaen" w:cs="Sylfaen"/>
          <w:sz w:val="20"/>
          <w:lang w:val="hy-AM"/>
        </w:rPr>
        <w:t>Պայմանագրով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պարտավորություններն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ամբողջությամբ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կամ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մասնակիորեն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չկատարելու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համար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կողմերն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ազատվում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են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պատասխանատվությունից</w:t>
      </w:r>
      <w:r w:rsidRPr="00FE4A6D">
        <w:rPr>
          <w:rFonts w:ascii="Arial LatArm" w:hAnsi="Arial LatArm" w:cs="Arial LatArm"/>
          <w:sz w:val="20"/>
          <w:lang w:val="hy-AM"/>
        </w:rPr>
        <w:t xml:space="preserve">, </w:t>
      </w:r>
      <w:r w:rsidRPr="00FE4A6D">
        <w:rPr>
          <w:rFonts w:ascii="Sylfaen" w:hAnsi="Sylfaen" w:cs="Sylfaen"/>
          <w:sz w:val="20"/>
          <w:lang w:val="hy-AM"/>
        </w:rPr>
        <w:t>եթե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դա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եղել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է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անհաղթահարելի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ուժի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ազդեցության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հետևանքով</w:t>
      </w:r>
      <w:r w:rsidRPr="00FE4A6D">
        <w:rPr>
          <w:rFonts w:ascii="Arial LatArm" w:hAnsi="Arial LatArm" w:cs="Arial LatArm"/>
          <w:sz w:val="20"/>
          <w:lang w:val="hy-AM"/>
        </w:rPr>
        <w:t xml:space="preserve">, </w:t>
      </w:r>
      <w:r w:rsidRPr="00FE4A6D">
        <w:rPr>
          <w:rFonts w:ascii="Sylfaen" w:hAnsi="Sylfaen" w:cs="Sylfaen"/>
          <w:sz w:val="20"/>
          <w:lang w:val="hy-AM"/>
        </w:rPr>
        <w:t>որը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ծագել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է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սույն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պայմանագիրը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կնքելուց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հետո</w:t>
      </w:r>
      <w:r w:rsidRPr="00FE4A6D">
        <w:rPr>
          <w:rFonts w:ascii="Arial LatArm" w:hAnsi="Arial LatArm" w:cs="Arial LatArm"/>
          <w:sz w:val="20"/>
          <w:lang w:val="hy-AM"/>
        </w:rPr>
        <w:t xml:space="preserve">, </w:t>
      </w:r>
      <w:r w:rsidRPr="00FE4A6D">
        <w:rPr>
          <w:rFonts w:ascii="Sylfaen" w:hAnsi="Sylfaen" w:cs="Sylfaen"/>
          <w:sz w:val="20"/>
          <w:lang w:val="hy-AM"/>
        </w:rPr>
        <w:t>և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որը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կողմերը</w:t>
      </w:r>
      <w:r w:rsidRPr="00FE4A6D">
        <w:rPr>
          <w:rFonts w:ascii="Arial LatArm" w:hAnsi="Arial LatArm" w:cs="Arial LatArm"/>
          <w:sz w:val="20"/>
          <w:lang w:val="hy-AM"/>
        </w:rPr>
        <w:t xml:space="preserve">  </w:t>
      </w:r>
      <w:r w:rsidRPr="00FE4A6D">
        <w:rPr>
          <w:rFonts w:ascii="Sylfaen" w:hAnsi="Sylfaen" w:cs="Sylfaen"/>
          <w:sz w:val="20"/>
          <w:lang w:val="hy-AM"/>
        </w:rPr>
        <w:t>չէին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կարող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կանխատեսել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կամ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կանխարգելել։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Այդպիսի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իրավիճակներ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են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երկրաշարժը</w:t>
      </w:r>
      <w:r w:rsidRPr="00FE4A6D">
        <w:rPr>
          <w:rFonts w:ascii="Arial LatArm" w:hAnsi="Arial LatArm" w:cs="Arial LatArm"/>
          <w:sz w:val="20"/>
          <w:lang w:val="hy-AM"/>
        </w:rPr>
        <w:t xml:space="preserve">, </w:t>
      </w:r>
      <w:r w:rsidRPr="00FE4A6D">
        <w:rPr>
          <w:rFonts w:ascii="Sylfaen" w:hAnsi="Sylfaen" w:cs="Sylfaen"/>
          <w:sz w:val="20"/>
          <w:lang w:val="hy-AM"/>
        </w:rPr>
        <w:t>ջրհեղեղը</w:t>
      </w:r>
      <w:r w:rsidRPr="00FE4A6D">
        <w:rPr>
          <w:rFonts w:ascii="Arial LatArm" w:hAnsi="Arial LatArm" w:cs="Arial LatArm"/>
          <w:sz w:val="20"/>
          <w:lang w:val="hy-AM"/>
        </w:rPr>
        <w:t xml:space="preserve">, </w:t>
      </w:r>
      <w:r w:rsidRPr="00FE4A6D">
        <w:rPr>
          <w:rFonts w:ascii="Sylfaen" w:hAnsi="Sylfaen" w:cs="Sylfaen"/>
          <w:sz w:val="20"/>
          <w:lang w:val="hy-AM"/>
        </w:rPr>
        <w:t>հրդեհը</w:t>
      </w:r>
      <w:r w:rsidRPr="00FE4A6D">
        <w:rPr>
          <w:rFonts w:ascii="Arial LatArm" w:hAnsi="Arial LatArm" w:cs="Arial LatArm"/>
          <w:sz w:val="20"/>
          <w:lang w:val="hy-AM"/>
        </w:rPr>
        <w:t xml:space="preserve">, </w:t>
      </w:r>
      <w:r w:rsidRPr="00FE4A6D">
        <w:rPr>
          <w:rFonts w:ascii="Sylfaen" w:hAnsi="Sylfaen" w:cs="Sylfaen"/>
          <w:sz w:val="20"/>
          <w:lang w:val="hy-AM"/>
        </w:rPr>
        <w:t>պատերազմը</w:t>
      </w:r>
      <w:r w:rsidRPr="00FE4A6D">
        <w:rPr>
          <w:rFonts w:ascii="Arial LatArm" w:hAnsi="Arial LatArm" w:cs="Arial LatArm"/>
          <w:sz w:val="20"/>
          <w:lang w:val="hy-AM"/>
        </w:rPr>
        <w:t xml:space="preserve">, </w:t>
      </w:r>
      <w:r w:rsidRPr="00FE4A6D">
        <w:rPr>
          <w:rFonts w:ascii="Sylfaen" w:hAnsi="Sylfaen" w:cs="Sylfaen"/>
          <w:sz w:val="20"/>
          <w:lang w:val="hy-AM"/>
        </w:rPr>
        <w:t>ռազմական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և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արտակարգ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դրություն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հայտարարելը</w:t>
      </w:r>
      <w:r w:rsidRPr="00FE4A6D">
        <w:rPr>
          <w:rFonts w:ascii="Arial LatArm" w:hAnsi="Arial LatArm" w:cs="Arial LatArm"/>
          <w:sz w:val="20"/>
          <w:lang w:val="hy-AM"/>
        </w:rPr>
        <w:t xml:space="preserve">, </w:t>
      </w:r>
      <w:r w:rsidRPr="00FE4A6D">
        <w:rPr>
          <w:rFonts w:ascii="Sylfaen" w:hAnsi="Sylfaen" w:cs="Sylfaen"/>
          <w:sz w:val="20"/>
          <w:lang w:val="hy-AM"/>
        </w:rPr>
        <w:t>քաղաքական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հուզումները</w:t>
      </w:r>
      <w:r w:rsidRPr="00FE4A6D">
        <w:rPr>
          <w:rFonts w:ascii="Arial LatArm" w:hAnsi="Arial LatArm" w:cs="Arial LatArm"/>
          <w:sz w:val="20"/>
          <w:lang w:val="hy-AM"/>
        </w:rPr>
        <w:t xml:space="preserve">, </w:t>
      </w:r>
      <w:r w:rsidRPr="00FE4A6D">
        <w:rPr>
          <w:rFonts w:ascii="Sylfaen" w:hAnsi="Sylfaen" w:cs="Sylfaen"/>
          <w:sz w:val="20"/>
          <w:lang w:val="hy-AM"/>
        </w:rPr>
        <w:t>գործադուլները</w:t>
      </w:r>
      <w:r w:rsidRPr="00FE4A6D">
        <w:rPr>
          <w:rFonts w:ascii="Arial LatArm" w:hAnsi="Arial LatArm" w:cs="Arial LatArm"/>
          <w:sz w:val="20"/>
          <w:lang w:val="hy-AM"/>
        </w:rPr>
        <w:t xml:space="preserve">, </w:t>
      </w:r>
      <w:r w:rsidRPr="00FE4A6D">
        <w:rPr>
          <w:rFonts w:ascii="Sylfaen" w:hAnsi="Sylfaen" w:cs="Sylfaen"/>
          <w:sz w:val="20"/>
          <w:lang w:val="hy-AM"/>
        </w:rPr>
        <w:t>հաղորդակցության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lastRenderedPageBreak/>
        <w:t>միջոցների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աշխատանքի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դադարեցումը</w:t>
      </w:r>
      <w:r w:rsidRPr="00FE4A6D">
        <w:rPr>
          <w:rFonts w:ascii="Arial LatArm" w:hAnsi="Arial LatArm" w:cs="Arial LatArm"/>
          <w:sz w:val="20"/>
          <w:lang w:val="hy-AM"/>
        </w:rPr>
        <w:t xml:space="preserve">, </w:t>
      </w:r>
      <w:r w:rsidRPr="00FE4A6D">
        <w:rPr>
          <w:rFonts w:ascii="Sylfaen" w:hAnsi="Sylfaen" w:cs="Sylfaen"/>
          <w:sz w:val="20"/>
          <w:lang w:val="hy-AM"/>
        </w:rPr>
        <w:t>պետական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մարմինների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ակտերը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և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այլն</w:t>
      </w:r>
      <w:r w:rsidRPr="00FE4A6D">
        <w:rPr>
          <w:rFonts w:ascii="Arial LatArm" w:hAnsi="Arial LatArm" w:cs="Arial LatArm"/>
          <w:sz w:val="20"/>
          <w:lang w:val="hy-AM"/>
        </w:rPr>
        <w:t xml:space="preserve">, </w:t>
      </w:r>
      <w:r w:rsidRPr="00FE4A6D">
        <w:rPr>
          <w:rFonts w:ascii="Sylfaen" w:hAnsi="Sylfaen" w:cs="Sylfaen"/>
          <w:sz w:val="20"/>
          <w:lang w:val="hy-AM"/>
        </w:rPr>
        <w:t>որոնք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անհնարին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են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դարձնում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սույն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պայմանագրով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պարտավորությունների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կատարումը։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Եթե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արտակարգ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ուժի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ազդեցությունը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շարունակվում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է</w:t>
      </w:r>
      <w:r w:rsidRPr="00FE4A6D">
        <w:rPr>
          <w:rFonts w:ascii="Arial LatArm" w:hAnsi="Arial LatArm" w:cs="Arial LatArm"/>
          <w:sz w:val="20"/>
          <w:lang w:val="hy-AM"/>
        </w:rPr>
        <w:t xml:space="preserve"> 3 (</w:t>
      </w:r>
      <w:r w:rsidRPr="00FE4A6D">
        <w:rPr>
          <w:rFonts w:ascii="Sylfaen" w:hAnsi="Sylfaen" w:cs="Sylfaen"/>
          <w:sz w:val="20"/>
          <w:lang w:val="hy-AM"/>
        </w:rPr>
        <w:t>երեք</w:t>
      </w:r>
      <w:r w:rsidRPr="00FE4A6D">
        <w:rPr>
          <w:rFonts w:ascii="Arial LatArm" w:hAnsi="Arial LatArm" w:cs="Arial LatArm"/>
          <w:sz w:val="20"/>
          <w:lang w:val="hy-AM"/>
        </w:rPr>
        <w:t xml:space="preserve">) </w:t>
      </w:r>
      <w:r w:rsidRPr="00FE4A6D">
        <w:rPr>
          <w:rFonts w:ascii="Sylfaen" w:hAnsi="Sylfaen" w:cs="Sylfaen"/>
          <w:sz w:val="20"/>
          <w:lang w:val="hy-AM"/>
        </w:rPr>
        <w:t>ամսից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ավելի</w:t>
      </w:r>
      <w:r w:rsidRPr="00FE4A6D">
        <w:rPr>
          <w:rFonts w:ascii="Arial LatArm" w:hAnsi="Arial LatArm" w:cs="Arial LatArm"/>
          <w:sz w:val="20"/>
          <w:lang w:val="hy-AM"/>
        </w:rPr>
        <w:t xml:space="preserve">, </w:t>
      </w:r>
      <w:r w:rsidRPr="00FE4A6D">
        <w:rPr>
          <w:rFonts w:ascii="Sylfaen" w:hAnsi="Sylfaen" w:cs="Sylfaen"/>
          <w:sz w:val="20"/>
          <w:lang w:val="hy-AM"/>
        </w:rPr>
        <w:t>ապա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կողմերից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յուրաքանչյուրն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իրավունք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ունի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լուծել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պայմանագիրը</w:t>
      </w:r>
      <w:r w:rsidRPr="00FE4A6D">
        <w:rPr>
          <w:rFonts w:ascii="Arial LatArm" w:hAnsi="Arial LatArm" w:cs="Arial LatArm"/>
          <w:sz w:val="20"/>
          <w:lang w:val="hy-AM"/>
        </w:rPr>
        <w:t xml:space="preserve">` </w:t>
      </w:r>
      <w:r w:rsidRPr="00FE4A6D">
        <w:rPr>
          <w:rFonts w:ascii="Sylfaen" w:hAnsi="Sylfaen" w:cs="Sylfaen"/>
          <w:sz w:val="20"/>
          <w:lang w:val="hy-AM"/>
        </w:rPr>
        <w:t>այդ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մասին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նախապես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տեղյակ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պահելով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մյուս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կողմին։</w:t>
      </w:r>
    </w:p>
    <w:p w14:paraId="2C5DA091" w14:textId="77777777" w:rsidR="00071D1C" w:rsidRPr="00FE4A6D" w:rsidRDefault="00071D1C" w:rsidP="00EF3662">
      <w:pPr>
        <w:ind w:firstLine="709"/>
        <w:jc w:val="both"/>
        <w:rPr>
          <w:rFonts w:ascii="Arial LatArm" w:hAnsi="Arial LatArm"/>
          <w:sz w:val="20"/>
          <w:lang w:val="hy-AM"/>
        </w:rPr>
      </w:pPr>
    </w:p>
    <w:p w14:paraId="1EE5A036" w14:textId="77777777" w:rsidR="005821CF" w:rsidRPr="00FE4A6D" w:rsidRDefault="005821CF" w:rsidP="00EF3662">
      <w:pPr>
        <w:ind w:firstLine="709"/>
        <w:jc w:val="center"/>
        <w:rPr>
          <w:rFonts w:ascii="Arial LatArm" w:hAnsi="Arial LatArm"/>
          <w:b/>
          <w:sz w:val="20"/>
          <w:lang w:val="hy-AM"/>
        </w:rPr>
      </w:pPr>
    </w:p>
    <w:p w14:paraId="6A4000AC" w14:textId="77777777" w:rsidR="00071D1C" w:rsidRPr="00FE4A6D" w:rsidRDefault="00071D1C" w:rsidP="00EF3662">
      <w:pPr>
        <w:ind w:firstLine="709"/>
        <w:jc w:val="center"/>
        <w:rPr>
          <w:rFonts w:ascii="Arial LatArm" w:hAnsi="Arial LatArm"/>
          <w:b/>
          <w:sz w:val="20"/>
          <w:lang w:val="hy-AM"/>
        </w:rPr>
      </w:pPr>
      <w:r w:rsidRPr="00FE4A6D">
        <w:rPr>
          <w:rFonts w:ascii="Arial LatArm" w:hAnsi="Arial LatArm"/>
          <w:b/>
          <w:sz w:val="20"/>
          <w:lang w:val="hy-AM"/>
        </w:rPr>
        <w:t xml:space="preserve">8. </w:t>
      </w:r>
      <w:r w:rsidRPr="00FE4A6D">
        <w:rPr>
          <w:rFonts w:ascii="Sylfaen" w:hAnsi="Sylfaen" w:cs="Sylfaen"/>
          <w:b/>
          <w:sz w:val="20"/>
          <w:lang w:val="hy-AM"/>
        </w:rPr>
        <w:t>ԱՅԼ</w:t>
      </w:r>
      <w:r w:rsidRPr="00FE4A6D">
        <w:rPr>
          <w:rFonts w:ascii="Arial LatArm" w:hAnsi="Arial LatArm" w:cs="Arial LatArm"/>
          <w:b/>
          <w:sz w:val="20"/>
          <w:lang w:val="hy-AM"/>
        </w:rPr>
        <w:t xml:space="preserve"> </w:t>
      </w:r>
      <w:r w:rsidRPr="00FE4A6D">
        <w:rPr>
          <w:rFonts w:ascii="Sylfaen" w:hAnsi="Sylfaen" w:cs="Sylfaen"/>
          <w:b/>
          <w:sz w:val="20"/>
          <w:lang w:val="hy-AM"/>
        </w:rPr>
        <w:t>ՊԱՅՄԱՆՆԵՐ</w:t>
      </w:r>
    </w:p>
    <w:p w14:paraId="3466A425" w14:textId="77777777" w:rsidR="00071D1C" w:rsidRPr="00FE4A6D" w:rsidRDefault="00071D1C" w:rsidP="00EF3662">
      <w:pPr>
        <w:ind w:firstLine="709"/>
        <w:jc w:val="center"/>
        <w:rPr>
          <w:rFonts w:ascii="Arial LatArm" w:hAnsi="Arial LatArm"/>
          <w:b/>
          <w:sz w:val="20"/>
          <w:lang w:val="hy-AM"/>
        </w:rPr>
      </w:pPr>
    </w:p>
    <w:p w14:paraId="60B3FB3A" w14:textId="77777777" w:rsidR="009E7146" w:rsidRPr="00FE4A6D" w:rsidRDefault="009E7146" w:rsidP="009E7146">
      <w:pPr>
        <w:tabs>
          <w:tab w:val="left" w:pos="1276"/>
        </w:tabs>
        <w:ind w:firstLine="720"/>
        <w:jc w:val="both"/>
        <w:rPr>
          <w:rFonts w:ascii="Arial LatArm" w:hAnsi="Arial LatArm"/>
          <w:b/>
          <w:sz w:val="20"/>
          <w:lang w:val="hy-AM"/>
        </w:rPr>
      </w:pPr>
      <w:r w:rsidRPr="00FE4A6D">
        <w:rPr>
          <w:rFonts w:ascii="Arial LatArm" w:hAnsi="Arial LatArm"/>
          <w:b/>
          <w:sz w:val="20"/>
          <w:lang w:val="hy-AM"/>
        </w:rPr>
        <w:t xml:space="preserve">8.1 </w:t>
      </w:r>
      <w:r w:rsidRPr="00FE4A6D">
        <w:rPr>
          <w:rFonts w:ascii="Sylfaen" w:hAnsi="Sylfaen" w:cs="Sylfaen"/>
          <w:b/>
          <w:sz w:val="20"/>
          <w:lang w:val="hy-AM"/>
        </w:rPr>
        <w:t>Պ</w:t>
      </w:r>
      <w:r w:rsidR="006E1AC8" w:rsidRPr="00FE4A6D">
        <w:rPr>
          <w:rFonts w:ascii="Sylfaen" w:hAnsi="Sylfaen" w:cs="Sylfaen"/>
          <w:b/>
          <w:sz w:val="20"/>
          <w:lang w:val="hy-AM"/>
        </w:rPr>
        <w:t>այմանագիրն</w:t>
      </w:r>
      <w:r w:rsidR="006E1AC8" w:rsidRPr="00FE4A6D">
        <w:rPr>
          <w:rFonts w:ascii="Arial LatArm" w:hAnsi="Arial LatArm" w:cs="Arial LatArm"/>
          <w:b/>
          <w:sz w:val="20"/>
          <w:lang w:val="hy-AM"/>
        </w:rPr>
        <w:t xml:space="preserve"> </w:t>
      </w:r>
      <w:r w:rsidR="006E1AC8" w:rsidRPr="00FE4A6D">
        <w:rPr>
          <w:rFonts w:ascii="Sylfaen" w:hAnsi="Sylfaen" w:cs="Sylfaen"/>
          <w:b/>
          <w:sz w:val="20"/>
          <w:lang w:val="hy-AM"/>
        </w:rPr>
        <w:t>ուժի</w:t>
      </w:r>
      <w:r w:rsidR="006E1AC8" w:rsidRPr="00FE4A6D">
        <w:rPr>
          <w:rFonts w:ascii="Arial LatArm" w:hAnsi="Arial LatArm" w:cs="Arial LatArm"/>
          <w:b/>
          <w:sz w:val="20"/>
          <w:lang w:val="hy-AM"/>
        </w:rPr>
        <w:t xml:space="preserve"> </w:t>
      </w:r>
      <w:r w:rsidR="006E1AC8" w:rsidRPr="00FE4A6D">
        <w:rPr>
          <w:rFonts w:ascii="Sylfaen" w:hAnsi="Sylfaen" w:cs="Sylfaen"/>
          <w:b/>
          <w:sz w:val="20"/>
          <w:lang w:val="hy-AM"/>
        </w:rPr>
        <w:t>մեջ</w:t>
      </w:r>
      <w:r w:rsidR="006E1AC8" w:rsidRPr="00FE4A6D">
        <w:rPr>
          <w:rFonts w:ascii="Arial LatArm" w:hAnsi="Arial LatArm" w:cs="Arial LatArm"/>
          <w:b/>
          <w:sz w:val="20"/>
          <w:lang w:val="hy-AM"/>
        </w:rPr>
        <w:t xml:space="preserve"> </w:t>
      </w:r>
      <w:r w:rsidR="006E1AC8" w:rsidRPr="00FE4A6D">
        <w:rPr>
          <w:rFonts w:ascii="Sylfaen" w:hAnsi="Sylfaen" w:cs="Sylfaen"/>
          <w:b/>
          <w:sz w:val="20"/>
          <w:lang w:val="hy-AM"/>
        </w:rPr>
        <w:t>է</w:t>
      </w:r>
      <w:r w:rsidR="006E1AC8" w:rsidRPr="00FE4A6D">
        <w:rPr>
          <w:rFonts w:ascii="Arial LatArm" w:hAnsi="Arial LatArm" w:cs="Arial LatArm"/>
          <w:b/>
          <w:sz w:val="20"/>
          <w:lang w:val="hy-AM"/>
        </w:rPr>
        <w:t xml:space="preserve"> </w:t>
      </w:r>
      <w:r w:rsidR="006E1AC8" w:rsidRPr="00FE4A6D">
        <w:rPr>
          <w:rFonts w:ascii="Sylfaen" w:hAnsi="Sylfaen" w:cs="Sylfaen"/>
          <w:b/>
          <w:sz w:val="20"/>
          <w:lang w:val="hy-AM"/>
        </w:rPr>
        <w:t>մտնում</w:t>
      </w:r>
      <w:r w:rsidR="006E1AC8" w:rsidRPr="00FE4A6D">
        <w:rPr>
          <w:rFonts w:ascii="Arial LatArm" w:hAnsi="Arial LatArm" w:cs="Arial LatArm"/>
          <w:b/>
          <w:sz w:val="20"/>
          <w:lang w:val="hy-AM"/>
        </w:rPr>
        <w:t xml:space="preserve"> </w:t>
      </w:r>
      <w:r w:rsidRPr="00FE4A6D">
        <w:rPr>
          <w:rFonts w:ascii="Arial LatArm" w:hAnsi="Arial LatArm"/>
          <w:b/>
          <w:sz w:val="20"/>
          <w:lang w:val="hy-AM"/>
        </w:rPr>
        <w:t xml:space="preserve"> </w:t>
      </w:r>
      <w:r w:rsidRPr="00FE4A6D">
        <w:rPr>
          <w:rFonts w:ascii="Sylfaen" w:hAnsi="Sylfaen" w:cs="Sylfaen"/>
          <w:b/>
          <w:sz w:val="20"/>
          <w:lang w:val="hy-AM"/>
        </w:rPr>
        <w:t>ստորագրման</w:t>
      </w:r>
      <w:r w:rsidRPr="00FE4A6D">
        <w:rPr>
          <w:rFonts w:ascii="Arial LatArm" w:hAnsi="Arial LatArm" w:cs="Arial LatArm"/>
          <w:b/>
          <w:sz w:val="20"/>
          <w:lang w:val="hy-AM"/>
        </w:rPr>
        <w:t xml:space="preserve"> </w:t>
      </w:r>
      <w:r w:rsidRPr="00FE4A6D">
        <w:rPr>
          <w:rFonts w:ascii="Sylfaen" w:hAnsi="Sylfaen" w:cs="Sylfaen"/>
          <w:b/>
          <w:sz w:val="20"/>
          <w:lang w:val="hy-AM"/>
        </w:rPr>
        <w:t>պահից</w:t>
      </w:r>
      <w:r w:rsidRPr="00FE4A6D">
        <w:rPr>
          <w:rFonts w:ascii="Arial LatArm" w:hAnsi="Arial LatArm" w:cs="Arial LatArm"/>
          <w:b/>
          <w:sz w:val="20"/>
          <w:lang w:val="hy-AM"/>
        </w:rPr>
        <w:t xml:space="preserve"> </w:t>
      </w:r>
      <w:r w:rsidRPr="00FE4A6D">
        <w:rPr>
          <w:rFonts w:ascii="Sylfaen" w:hAnsi="Sylfaen" w:cs="Sylfaen"/>
          <w:b/>
          <w:sz w:val="20"/>
          <w:lang w:val="hy-AM"/>
        </w:rPr>
        <w:t>և</w:t>
      </w:r>
      <w:r w:rsidRPr="00FE4A6D">
        <w:rPr>
          <w:rFonts w:ascii="Arial LatArm" w:hAnsi="Arial LatArm" w:cs="Arial LatArm"/>
          <w:b/>
          <w:sz w:val="20"/>
          <w:lang w:val="hy-AM"/>
        </w:rPr>
        <w:t xml:space="preserve"> </w:t>
      </w:r>
      <w:r w:rsidRPr="00FE4A6D">
        <w:rPr>
          <w:rFonts w:ascii="Sylfaen" w:hAnsi="Sylfaen" w:cs="Sylfaen"/>
          <w:b/>
          <w:sz w:val="20"/>
          <w:lang w:val="hy-AM"/>
        </w:rPr>
        <w:t>գործում</w:t>
      </w:r>
      <w:r w:rsidRPr="00FE4A6D">
        <w:rPr>
          <w:rFonts w:ascii="Arial LatArm" w:hAnsi="Arial LatArm" w:cs="Arial LatArm"/>
          <w:b/>
          <w:sz w:val="20"/>
          <w:lang w:val="hy-AM"/>
        </w:rPr>
        <w:t xml:space="preserve"> </w:t>
      </w:r>
      <w:r w:rsidRPr="00FE4A6D">
        <w:rPr>
          <w:rFonts w:ascii="Sylfaen" w:hAnsi="Sylfaen" w:cs="Sylfaen"/>
          <w:b/>
          <w:sz w:val="20"/>
          <w:lang w:val="hy-AM"/>
        </w:rPr>
        <w:t>է</w:t>
      </w:r>
      <w:r w:rsidRPr="00FE4A6D">
        <w:rPr>
          <w:rFonts w:ascii="Arial LatArm" w:hAnsi="Arial LatArm" w:cs="Arial LatArm"/>
          <w:b/>
          <w:sz w:val="20"/>
          <w:lang w:val="hy-AM"/>
        </w:rPr>
        <w:t xml:space="preserve"> </w:t>
      </w:r>
      <w:r w:rsidRPr="00FE4A6D">
        <w:rPr>
          <w:rFonts w:ascii="Sylfaen" w:hAnsi="Sylfaen" w:cs="Sylfaen"/>
          <w:b/>
          <w:sz w:val="20"/>
          <w:lang w:val="hy-AM"/>
        </w:rPr>
        <w:t>մինչև</w:t>
      </w:r>
      <w:r w:rsidRPr="00FE4A6D">
        <w:rPr>
          <w:rFonts w:ascii="Arial LatArm" w:hAnsi="Arial LatArm" w:cs="Arial LatArm"/>
          <w:b/>
          <w:sz w:val="20"/>
          <w:lang w:val="hy-AM"/>
        </w:rPr>
        <w:t xml:space="preserve"> </w:t>
      </w:r>
      <w:r w:rsidRPr="00FE4A6D">
        <w:rPr>
          <w:rFonts w:ascii="Sylfaen" w:hAnsi="Sylfaen" w:cs="Sylfaen"/>
          <w:b/>
          <w:sz w:val="20"/>
          <w:lang w:val="hy-AM"/>
        </w:rPr>
        <w:t>կողմերի</w:t>
      </w:r>
      <w:r w:rsidRPr="00FE4A6D">
        <w:rPr>
          <w:rFonts w:ascii="Arial LatArm" w:hAnsi="Arial LatArm" w:cs="Arial LatArm"/>
          <w:b/>
          <w:sz w:val="20"/>
          <w:lang w:val="hy-AM"/>
        </w:rPr>
        <w:t xml:space="preserve">` </w:t>
      </w:r>
      <w:r w:rsidRPr="00FE4A6D">
        <w:rPr>
          <w:rFonts w:ascii="Sylfaen" w:hAnsi="Sylfaen" w:cs="Sylfaen"/>
          <w:b/>
          <w:sz w:val="20"/>
          <w:lang w:val="hy-AM"/>
        </w:rPr>
        <w:t>պայմանագրով</w:t>
      </w:r>
      <w:r w:rsidRPr="00FE4A6D">
        <w:rPr>
          <w:rFonts w:ascii="Arial LatArm" w:hAnsi="Arial LatArm" w:cs="Arial LatArm"/>
          <w:b/>
          <w:sz w:val="20"/>
          <w:lang w:val="hy-AM"/>
        </w:rPr>
        <w:t xml:space="preserve"> </w:t>
      </w:r>
      <w:r w:rsidRPr="00FE4A6D">
        <w:rPr>
          <w:rFonts w:ascii="Sylfaen" w:hAnsi="Sylfaen" w:cs="Sylfaen"/>
          <w:b/>
          <w:sz w:val="20"/>
          <w:lang w:val="hy-AM"/>
        </w:rPr>
        <w:t>ստանձնած</w:t>
      </w:r>
      <w:r w:rsidRPr="00FE4A6D">
        <w:rPr>
          <w:rFonts w:ascii="Arial LatArm" w:hAnsi="Arial LatArm" w:cs="Arial LatArm"/>
          <w:b/>
          <w:sz w:val="20"/>
          <w:lang w:val="hy-AM"/>
        </w:rPr>
        <w:t xml:space="preserve"> </w:t>
      </w:r>
      <w:r w:rsidRPr="00FE4A6D">
        <w:rPr>
          <w:rFonts w:ascii="Sylfaen" w:hAnsi="Sylfaen" w:cs="Sylfaen"/>
          <w:b/>
          <w:sz w:val="20"/>
          <w:lang w:val="hy-AM"/>
        </w:rPr>
        <w:t>պարտավորությունների</w:t>
      </w:r>
      <w:r w:rsidRPr="00FE4A6D">
        <w:rPr>
          <w:rFonts w:ascii="Arial LatArm" w:hAnsi="Arial LatArm" w:cs="Arial LatArm"/>
          <w:b/>
          <w:sz w:val="20"/>
          <w:lang w:val="hy-AM"/>
        </w:rPr>
        <w:t xml:space="preserve"> </w:t>
      </w:r>
      <w:r w:rsidRPr="00FE4A6D">
        <w:rPr>
          <w:rFonts w:ascii="Sylfaen" w:hAnsi="Sylfaen" w:cs="Sylfaen"/>
          <w:b/>
          <w:sz w:val="20"/>
          <w:lang w:val="hy-AM"/>
        </w:rPr>
        <w:t>ողջ</w:t>
      </w:r>
      <w:r w:rsidRPr="00FE4A6D">
        <w:rPr>
          <w:rFonts w:ascii="Arial LatArm" w:hAnsi="Arial LatArm" w:cs="Arial LatArm"/>
          <w:b/>
          <w:sz w:val="20"/>
          <w:lang w:val="hy-AM"/>
        </w:rPr>
        <w:t xml:space="preserve"> </w:t>
      </w:r>
      <w:r w:rsidRPr="00FE4A6D">
        <w:rPr>
          <w:rFonts w:ascii="Sylfaen" w:hAnsi="Sylfaen" w:cs="Sylfaen"/>
          <w:b/>
          <w:sz w:val="20"/>
          <w:lang w:val="hy-AM"/>
        </w:rPr>
        <w:t>ծավալով</w:t>
      </w:r>
      <w:r w:rsidRPr="00FE4A6D">
        <w:rPr>
          <w:rFonts w:ascii="Arial LatArm" w:hAnsi="Arial LatArm" w:cs="Arial LatArm"/>
          <w:b/>
          <w:sz w:val="20"/>
          <w:lang w:val="hy-AM"/>
        </w:rPr>
        <w:t xml:space="preserve"> </w:t>
      </w:r>
      <w:r w:rsidRPr="00FE4A6D">
        <w:rPr>
          <w:rFonts w:ascii="Sylfaen" w:hAnsi="Sylfaen" w:cs="Sylfaen"/>
          <w:b/>
          <w:sz w:val="20"/>
          <w:lang w:val="hy-AM"/>
        </w:rPr>
        <w:t>կատարումը</w:t>
      </w:r>
      <w:r w:rsidRPr="00FE4A6D">
        <w:rPr>
          <w:rFonts w:ascii="Arial LatArm" w:hAnsi="Arial LatArm"/>
          <w:b/>
          <w:sz w:val="20"/>
          <w:lang w:val="hy-AM"/>
        </w:rPr>
        <w:t>:</w:t>
      </w:r>
    </w:p>
    <w:p w14:paraId="73B9CD76" w14:textId="77777777" w:rsidR="00071D1C" w:rsidRPr="00FE4A6D" w:rsidRDefault="00071D1C" w:rsidP="00EF3662">
      <w:pPr>
        <w:tabs>
          <w:tab w:val="left" w:pos="1276"/>
        </w:tabs>
        <w:ind w:firstLine="720"/>
        <w:jc w:val="both"/>
        <w:rPr>
          <w:rFonts w:ascii="Arial LatArm" w:hAnsi="Arial LatArm" w:cs="Sylfaen"/>
          <w:sz w:val="20"/>
          <w:lang w:val="hy-AM"/>
        </w:rPr>
      </w:pPr>
      <w:r w:rsidRPr="00FE4A6D">
        <w:rPr>
          <w:rFonts w:ascii="Sylfaen" w:hAnsi="Sylfaen" w:cs="Sylfaen"/>
          <w:sz w:val="20"/>
          <w:lang w:val="hy-AM"/>
        </w:rPr>
        <w:t>Պայմանագրով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նախատեսված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կողմերի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իրավունքների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և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պարտականությունների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կատարման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պայման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է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հանդիսանում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պայմանագիրը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ՀՀ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ֆինանսների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նախարարության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կողմից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հաշվառված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լինելու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հանգամանքը</w:t>
      </w:r>
      <w:r w:rsidR="008061D6" w:rsidRPr="00FE4A6D">
        <w:rPr>
          <w:rFonts w:ascii="Arial LatArm" w:hAnsi="Arial LatArm" w:cs="Sylfaen"/>
          <w:sz w:val="20"/>
          <w:lang w:val="hy-AM"/>
        </w:rPr>
        <w:t>:</w:t>
      </w:r>
      <w:r w:rsidR="00383BC3" w:rsidRPr="00FE4A6D">
        <w:rPr>
          <w:rFonts w:ascii="Arial LatArm" w:hAnsi="Arial LatArm" w:cs="Sylfaen"/>
          <w:sz w:val="20"/>
          <w:vertAlign w:val="superscript"/>
          <w:lang w:val="hy-AM"/>
        </w:rPr>
        <w:t>21</w:t>
      </w:r>
      <w:r w:rsidR="007942E8" w:rsidRPr="00FE4A6D">
        <w:rPr>
          <w:rFonts w:ascii="Arial LatArm" w:hAnsi="Arial LatArm" w:cs="Sylfaen"/>
          <w:color w:val="FFFFFF"/>
          <w:sz w:val="20"/>
          <w:vertAlign w:val="superscript"/>
          <w:lang w:val="hy-AM"/>
        </w:rPr>
        <w:t>33</w:t>
      </w:r>
      <w:r w:rsidRPr="00FE4A6D">
        <w:rPr>
          <w:rStyle w:val="af6"/>
          <w:rFonts w:ascii="Arial LatArm" w:hAnsi="Arial LatArm" w:cs="Sylfaen"/>
          <w:color w:val="FFFFFF"/>
          <w:sz w:val="20"/>
          <w:lang w:val="hy-AM"/>
        </w:rPr>
        <w:footnoteReference w:id="14"/>
      </w:r>
    </w:p>
    <w:p w14:paraId="3A0C2F90" w14:textId="77777777" w:rsidR="00071D1C" w:rsidRPr="00FE4A6D" w:rsidRDefault="00071D1C" w:rsidP="00EF3662">
      <w:pPr>
        <w:tabs>
          <w:tab w:val="left" w:pos="1276"/>
        </w:tabs>
        <w:ind w:firstLine="720"/>
        <w:jc w:val="both"/>
        <w:rPr>
          <w:rFonts w:ascii="Arial LatArm" w:hAnsi="Arial LatArm" w:cs="Sylfaen"/>
          <w:sz w:val="20"/>
          <w:lang w:val="hy-AM"/>
        </w:rPr>
      </w:pPr>
      <w:r w:rsidRPr="00FE4A6D">
        <w:rPr>
          <w:rFonts w:ascii="Arial LatArm" w:hAnsi="Arial LatArm" w:cs="Sylfaen"/>
          <w:sz w:val="20"/>
          <w:lang w:val="hy-AM"/>
        </w:rPr>
        <w:t xml:space="preserve">8.2 </w:t>
      </w:r>
      <w:r w:rsidRPr="00FE4A6D">
        <w:rPr>
          <w:rFonts w:ascii="Sylfaen" w:hAnsi="Sylfaen" w:cs="Sylfaen"/>
          <w:sz w:val="20"/>
          <w:lang w:val="hy-AM"/>
        </w:rPr>
        <w:t>Պայմանագրից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ծագած</w:t>
      </w:r>
      <w:r w:rsidRPr="00FE4A6D">
        <w:rPr>
          <w:rFonts w:ascii="Arial LatArm" w:hAnsi="Arial LatArm" w:cs="Arial LatArm"/>
          <w:sz w:val="20"/>
          <w:lang w:val="hy-AM"/>
        </w:rPr>
        <w:t xml:space="preserve">` </w:t>
      </w:r>
      <w:r w:rsidRPr="00FE4A6D">
        <w:rPr>
          <w:rFonts w:ascii="Sylfaen" w:hAnsi="Sylfaen" w:cs="Sylfaen"/>
          <w:sz w:val="20"/>
          <w:lang w:val="hy-AM"/>
        </w:rPr>
        <w:t>կողմի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վճարային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պարտավորությունը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չի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կարող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դադարել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այլ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պայմանագրից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ծագած</w:t>
      </w:r>
      <w:r w:rsidRPr="00FE4A6D">
        <w:rPr>
          <w:rFonts w:ascii="Arial LatArm" w:hAnsi="Arial LatArm" w:cs="Arial LatArm"/>
          <w:sz w:val="20"/>
          <w:lang w:val="hy-AM"/>
        </w:rPr>
        <w:t xml:space="preserve">` </w:t>
      </w:r>
      <w:r w:rsidRPr="00FE4A6D">
        <w:rPr>
          <w:rFonts w:ascii="Sylfaen" w:hAnsi="Sylfaen" w:cs="Sylfaen"/>
          <w:sz w:val="20"/>
          <w:lang w:val="hy-AM"/>
        </w:rPr>
        <w:t>հակընդդեմ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պարտավորության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հաշվանցով</w:t>
      </w:r>
      <w:r w:rsidRPr="00FE4A6D">
        <w:rPr>
          <w:rFonts w:ascii="Arial LatArm" w:hAnsi="Arial LatArm" w:cs="Arial LatArm"/>
          <w:sz w:val="20"/>
          <w:lang w:val="hy-AM"/>
        </w:rPr>
        <w:t xml:space="preserve">, </w:t>
      </w:r>
      <w:r w:rsidRPr="00FE4A6D">
        <w:rPr>
          <w:rFonts w:ascii="Sylfaen" w:hAnsi="Sylfaen" w:cs="Sylfaen"/>
          <w:sz w:val="20"/>
          <w:lang w:val="hy-AM"/>
        </w:rPr>
        <w:t>առանց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կողմերի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գրավոր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և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կնիքով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հաստատված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համաձայնության։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Պայմանագրից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ծագած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պահանջի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իրավունքը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չի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կարող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փոխանցվել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այլ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անձի</w:t>
      </w:r>
      <w:r w:rsidRPr="00FE4A6D">
        <w:rPr>
          <w:rFonts w:ascii="Arial LatArm" w:hAnsi="Arial LatArm" w:cs="Arial LatArm"/>
          <w:sz w:val="20"/>
          <w:lang w:val="hy-AM"/>
        </w:rPr>
        <w:t xml:space="preserve">, </w:t>
      </w:r>
      <w:r w:rsidRPr="00FE4A6D">
        <w:rPr>
          <w:rFonts w:ascii="Sylfaen" w:hAnsi="Sylfaen" w:cs="Sylfaen"/>
          <w:sz w:val="20"/>
          <w:lang w:val="hy-AM"/>
        </w:rPr>
        <w:t>առանց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պարտապան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կողմի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գրավոր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համաձայնության։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</w:p>
    <w:p w14:paraId="00897F5C" w14:textId="77777777" w:rsidR="004648BD" w:rsidRPr="00FE4A6D" w:rsidRDefault="00071D1C" w:rsidP="00286AD3">
      <w:pPr>
        <w:shd w:val="clear" w:color="auto" w:fill="FFFFFF"/>
        <w:ind w:firstLine="375"/>
        <w:jc w:val="both"/>
        <w:rPr>
          <w:rFonts w:ascii="Arial LatArm" w:hAnsi="Arial LatArm"/>
          <w:color w:val="000000"/>
          <w:lang w:val="hy-AM"/>
        </w:rPr>
      </w:pPr>
      <w:r w:rsidRPr="00FE4A6D">
        <w:rPr>
          <w:rFonts w:ascii="Arial LatArm" w:hAnsi="Arial LatArm" w:cs="Sylfaen"/>
          <w:sz w:val="20"/>
          <w:lang w:val="hy-AM"/>
        </w:rPr>
        <w:t xml:space="preserve">8.3 </w:t>
      </w:r>
      <w:r w:rsidRPr="00FE4A6D">
        <w:rPr>
          <w:rFonts w:ascii="Sylfaen" w:hAnsi="Sylfaen" w:cs="Sylfaen"/>
          <w:sz w:val="20"/>
          <w:lang w:val="hy-AM"/>
        </w:rPr>
        <w:t>Այն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դեպքում</w:t>
      </w:r>
      <w:r w:rsidRPr="00FE4A6D">
        <w:rPr>
          <w:rFonts w:ascii="Arial LatArm" w:hAnsi="Arial LatArm" w:cs="Arial LatArm"/>
          <w:sz w:val="20"/>
          <w:lang w:val="hy-AM"/>
        </w:rPr>
        <w:t xml:space="preserve">, </w:t>
      </w:r>
      <w:r w:rsidRPr="00FE4A6D">
        <w:rPr>
          <w:rFonts w:ascii="Sylfaen" w:hAnsi="Sylfaen" w:cs="Sylfaen"/>
          <w:sz w:val="20"/>
          <w:lang w:val="hy-AM"/>
        </w:rPr>
        <w:t>երբ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օրենքով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նախատեսված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կարգով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օրենքի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պահանջների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կատարման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նկատմամբ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հսկողության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կամ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վերահսկողության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կամ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բողոքների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քննության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արդյունքում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արձանագրվում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է</w:t>
      </w:r>
      <w:r w:rsidRPr="00FE4A6D">
        <w:rPr>
          <w:rFonts w:ascii="Arial LatArm" w:hAnsi="Arial LatArm" w:cs="Arial LatArm"/>
          <w:sz w:val="20"/>
          <w:lang w:val="hy-AM"/>
        </w:rPr>
        <w:t xml:space="preserve">, </w:t>
      </w:r>
      <w:r w:rsidRPr="00FE4A6D">
        <w:rPr>
          <w:rFonts w:ascii="Sylfaen" w:hAnsi="Sylfaen" w:cs="Sylfaen"/>
          <w:sz w:val="20"/>
          <w:lang w:val="hy-AM"/>
        </w:rPr>
        <w:t>որ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պայմանագիրը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կնքելու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նատակով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կազմակերպված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գնման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գործընթացում</w:t>
      </w:r>
      <w:r w:rsidRPr="00FE4A6D">
        <w:rPr>
          <w:rFonts w:ascii="Arial LatArm" w:hAnsi="Arial LatArm" w:cs="Arial LatArm"/>
          <w:sz w:val="20"/>
          <w:lang w:val="hy-AM"/>
        </w:rPr>
        <w:t xml:space="preserve">, </w:t>
      </w:r>
      <w:r w:rsidRPr="00FE4A6D">
        <w:rPr>
          <w:rFonts w:ascii="Sylfaen" w:hAnsi="Sylfaen" w:cs="Sylfaen"/>
          <w:sz w:val="20"/>
          <w:lang w:val="hy-AM"/>
        </w:rPr>
        <w:t>մինչև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պայմանագրի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կնքումը</w:t>
      </w:r>
      <w:r w:rsidRPr="00FE4A6D">
        <w:rPr>
          <w:rFonts w:ascii="Arial LatArm" w:hAnsi="Arial LatArm" w:cs="Arial LatArm"/>
          <w:sz w:val="20"/>
          <w:lang w:val="hy-AM"/>
        </w:rPr>
        <w:t xml:space="preserve">, </w:t>
      </w:r>
      <w:r w:rsidRPr="00FE4A6D">
        <w:rPr>
          <w:rFonts w:ascii="Sylfaen" w:hAnsi="Sylfaen" w:cs="Sylfaen"/>
          <w:sz w:val="20"/>
          <w:lang w:val="hy-AM"/>
        </w:rPr>
        <w:t>Վաճառողը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ներկայացրել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է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կեղծ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փաստաթղթեր</w:t>
      </w:r>
      <w:r w:rsidRPr="00FE4A6D">
        <w:rPr>
          <w:rFonts w:ascii="Arial LatArm" w:hAnsi="Arial LatArm" w:cs="Arial LatArm"/>
          <w:sz w:val="20"/>
          <w:lang w:val="hy-AM"/>
        </w:rPr>
        <w:t xml:space="preserve"> (</w:t>
      </w:r>
      <w:r w:rsidRPr="00FE4A6D">
        <w:rPr>
          <w:rFonts w:ascii="Sylfaen" w:hAnsi="Sylfaen" w:cs="Sylfaen"/>
          <w:sz w:val="20"/>
          <w:lang w:val="hy-AM"/>
        </w:rPr>
        <w:t>տեղեկություններ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և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տվյալներ</w:t>
      </w:r>
      <w:r w:rsidRPr="00FE4A6D">
        <w:rPr>
          <w:rFonts w:ascii="Arial LatArm" w:hAnsi="Arial LatArm" w:cs="Arial LatArm"/>
          <w:sz w:val="20"/>
          <w:lang w:val="hy-AM"/>
        </w:rPr>
        <w:t xml:space="preserve">), </w:t>
      </w:r>
      <w:r w:rsidRPr="00FE4A6D">
        <w:rPr>
          <w:rFonts w:ascii="Sylfaen" w:hAnsi="Sylfaen" w:cs="Sylfaen"/>
          <w:sz w:val="20"/>
          <w:lang w:val="hy-AM"/>
        </w:rPr>
        <w:t>կամ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վերջինիս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ընտրված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մասնակից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ճանաչելու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մասին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որոշումը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չի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համապատասխանում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Հայաստանի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Հանրապետության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օրենսդրությանը</w:t>
      </w:r>
      <w:r w:rsidRPr="00FE4A6D">
        <w:rPr>
          <w:rFonts w:ascii="Arial LatArm" w:hAnsi="Arial LatArm" w:cs="Arial LatArm"/>
          <w:sz w:val="20"/>
          <w:lang w:val="hy-AM"/>
        </w:rPr>
        <w:t xml:space="preserve">, </w:t>
      </w:r>
      <w:r w:rsidRPr="00FE4A6D">
        <w:rPr>
          <w:rFonts w:ascii="Sylfaen" w:hAnsi="Sylfaen" w:cs="Sylfaen"/>
          <w:sz w:val="20"/>
          <w:lang w:val="hy-AM"/>
        </w:rPr>
        <w:t>ապա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այդ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հիմքերն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հայտ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գալուց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հետո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Գնորդը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միակողմանիորեն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լուծ</w:t>
      </w:r>
      <w:r w:rsidR="00B26428" w:rsidRPr="00FE4A6D">
        <w:rPr>
          <w:rFonts w:ascii="Sylfaen" w:hAnsi="Sylfaen" w:cs="Sylfaen"/>
          <w:sz w:val="20"/>
          <w:lang w:val="hy-AM"/>
        </w:rPr>
        <w:t>ում</w:t>
      </w:r>
      <w:r w:rsidR="00B26428"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="00B26428" w:rsidRPr="00FE4A6D">
        <w:rPr>
          <w:rFonts w:ascii="Sylfaen" w:hAnsi="Sylfaen" w:cs="Sylfaen"/>
          <w:sz w:val="20"/>
          <w:lang w:val="hy-AM"/>
        </w:rPr>
        <w:t>է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="003D1CF4" w:rsidRPr="00FE4A6D">
        <w:rPr>
          <w:rFonts w:ascii="Sylfaen" w:hAnsi="Sylfaen" w:cs="Sylfaen"/>
          <w:sz w:val="20"/>
          <w:lang w:val="hy-AM"/>
        </w:rPr>
        <w:t>պ</w:t>
      </w:r>
      <w:r w:rsidRPr="00FE4A6D">
        <w:rPr>
          <w:rFonts w:ascii="Sylfaen" w:hAnsi="Sylfaen" w:cs="Sylfaen"/>
          <w:sz w:val="20"/>
          <w:lang w:val="hy-AM"/>
        </w:rPr>
        <w:t>այմանագիրը</w:t>
      </w:r>
      <w:r w:rsidRPr="00FE4A6D">
        <w:rPr>
          <w:rFonts w:ascii="Arial LatArm" w:hAnsi="Arial LatArm" w:cs="Arial LatArm"/>
          <w:sz w:val="20"/>
          <w:lang w:val="hy-AM"/>
        </w:rPr>
        <w:t xml:space="preserve">, </w:t>
      </w:r>
      <w:r w:rsidRPr="00FE4A6D">
        <w:rPr>
          <w:rFonts w:ascii="Sylfaen" w:hAnsi="Sylfaen" w:cs="Sylfaen"/>
          <w:sz w:val="20"/>
          <w:lang w:val="hy-AM"/>
        </w:rPr>
        <w:t>եթե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արձանագրված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խախտումները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մինչև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="003D1CF4" w:rsidRPr="00FE4A6D">
        <w:rPr>
          <w:rFonts w:ascii="Sylfaen" w:hAnsi="Sylfaen" w:cs="Sylfaen"/>
          <w:sz w:val="20"/>
          <w:lang w:val="hy-AM"/>
        </w:rPr>
        <w:t>պ</w:t>
      </w:r>
      <w:r w:rsidRPr="00FE4A6D">
        <w:rPr>
          <w:rFonts w:ascii="Sylfaen" w:hAnsi="Sylfaen" w:cs="Sylfaen"/>
          <w:sz w:val="20"/>
          <w:lang w:val="hy-AM"/>
        </w:rPr>
        <w:t>այմանագրի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կնքումը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հայտնի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լինելու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դեպքում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գնումների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մասին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Հայաստանի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Հանրապետության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օրենսդրության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համաձայն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հիմք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կհանդիսանային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="003D1CF4" w:rsidRPr="00FE4A6D">
        <w:rPr>
          <w:rFonts w:ascii="Sylfaen" w:hAnsi="Sylfaen" w:cs="Sylfaen"/>
          <w:sz w:val="20"/>
          <w:lang w:val="hy-AM"/>
        </w:rPr>
        <w:t>պ</w:t>
      </w:r>
      <w:r w:rsidRPr="00FE4A6D">
        <w:rPr>
          <w:rFonts w:ascii="Sylfaen" w:hAnsi="Sylfaen" w:cs="Sylfaen"/>
          <w:sz w:val="20"/>
          <w:lang w:val="hy-AM"/>
        </w:rPr>
        <w:t>այմանագիրը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չկնքելու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համար։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Ընդ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որում</w:t>
      </w:r>
      <w:r w:rsidRPr="00FE4A6D">
        <w:rPr>
          <w:rFonts w:ascii="Arial LatArm" w:hAnsi="Arial LatArm" w:cs="Arial LatArm"/>
          <w:sz w:val="20"/>
          <w:lang w:val="hy-AM"/>
        </w:rPr>
        <w:t xml:space="preserve">, </w:t>
      </w:r>
      <w:r w:rsidRPr="00FE4A6D">
        <w:rPr>
          <w:rFonts w:ascii="Sylfaen" w:hAnsi="Sylfaen" w:cs="Sylfaen"/>
          <w:sz w:val="20"/>
          <w:lang w:val="hy-AM"/>
        </w:rPr>
        <w:t>Գնորդը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չի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կրում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="003D1CF4" w:rsidRPr="00FE4A6D">
        <w:rPr>
          <w:rFonts w:ascii="Sylfaen" w:hAnsi="Sylfaen" w:cs="Sylfaen"/>
          <w:sz w:val="20"/>
          <w:lang w:val="hy-AM"/>
        </w:rPr>
        <w:t>պ</w:t>
      </w:r>
      <w:r w:rsidRPr="00FE4A6D">
        <w:rPr>
          <w:rFonts w:ascii="Sylfaen" w:hAnsi="Sylfaen" w:cs="Sylfaen"/>
          <w:sz w:val="20"/>
          <w:lang w:val="hy-AM"/>
        </w:rPr>
        <w:t>այմանագրի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միակողմանի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լուծման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հետևանքով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Վաճառողի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համար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առաջացող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վնասների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կամ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բաց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թողնված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օգուտի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ռիսկը</w:t>
      </w:r>
      <w:r w:rsidRPr="00FE4A6D">
        <w:rPr>
          <w:rFonts w:ascii="Arial LatArm" w:hAnsi="Arial LatArm" w:cs="Arial LatArm"/>
          <w:sz w:val="20"/>
          <w:lang w:val="hy-AM"/>
        </w:rPr>
        <w:t xml:space="preserve">, </w:t>
      </w:r>
      <w:r w:rsidRPr="00FE4A6D">
        <w:rPr>
          <w:rFonts w:ascii="Sylfaen" w:hAnsi="Sylfaen" w:cs="Sylfaen"/>
          <w:sz w:val="20"/>
          <w:lang w:val="hy-AM"/>
        </w:rPr>
        <w:t>իսկ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վերջինս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պարտավոր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է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Հայաստանի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Հանրապետության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օրենքով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սահմանված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կարգով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փոխհատուցել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իր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մեղքով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Գնորդի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կրած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վնասներն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այն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ծավալով</w:t>
      </w:r>
      <w:r w:rsidRPr="00FE4A6D">
        <w:rPr>
          <w:rFonts w:ascii="Arial LatArm" w:hAnsi="Arial LatArm" w:cs="Arial LatArm"/>
          <w:sz w:val="20"/>
          <w:lang w:val="hy-AM"/>
        </w:rPr>
        <w:t xml:space="preserve">, </w:t>
      </w:r>
      <w:r w:rsidRPr="00FE4A6D">
        <w:rPr>
          <w:rFonts w:ascii="Sylfaen" w:hAnsi="Sylfaen" w:cs="Sylfaen"/>
          <w:sz w:val="20"/>
          <w:lang w:val="hy-AM"/>
        </w:rPr>
        <w:t>որի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մասով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="003D1CF4" w:rsidRPr="00FE4A6D">
        <w:rPr>
          <w:rFonts w:ascii="Sylfaen" w:hAnsi="Sylfaen" w:cs="Sylfaen"/>
          <w:sz w:val="20"/>
          <w:lang w:val="hy-AM"/>
        </w:rPr>
        <w:t>պ</w:t>
      </w:r>
      <w:r w:rsidRPr="00FE4A6D">
        <w:rPr>
          <w:rFonts w:ascii="Sylfaen" w:hAnsi="Sylfaen" w:cs="Sylfaen"/>
          <w:sz w:val="20"/>
          <w:lang w:val="hy-AM"/>
        </w:rPr>
        <w:t>այմանագիրը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լուծվել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է։</w:t>
      </w:r>
      <w:r w:rsidR="00627101" w:rsidRPr="00FE4A6D">
        <w:rPr>
          <w:rFonts w:ascii="Arial LatArm" w:hAnsi="Arial LatArm"/>
          <w:color w:val="000000"/>
          <w:lang w:val="hy-AM"/>
        </w:rPr>
        <w:t xml:space="preserve"> </w:t>
      </w:r>
    </w:p>
    <w:p w14:paraId="35E789F2" w14:textId="77777777" w:rsidR="00071D1C" w:rsidRPr="00FE4A6D" w:rsidRDefault="00071D1C" w:rsidP="00EF3662">
      <w:pPr>
        <w:tabs>
          <w:tab w:val="left" w:pos="1276"/>
        </w:tabs>
        <w:ind w:firstLine="720"/>
        <w:jc w:val="both"/>
        <w:rPr>
          <w:rFonts w:ascii="Arial LatArm" w:hAnsi="Arial LatArm" w:cs="Sylfaen"/>
          <w:sz w:val="20"/>
          <w:lang w:val="hy-AM"/>
        </w:rPr>
      </w:pPr>
      <w:r w:rsidRPr="00FE4A6D">
        <w:rPr>
          <w:rFonts w:ascii="Arial LatArm" w:hAnsi="Arial LatArm" w:cs="Sylfaen"/>
          <w:sz w:val="20"/>
          <w:lang w:val="hy-AM"/>
        </w:rPr>
        <w:t xml:space="preserve">8.4 </w:t>
      </w:r>
      <w:r w:rsidRPr="00FE4A6D">
        <w:rPr>
          <w:rFonts w:ascii="Sylfaen" w:hAnsi="Sylfaen" w:cs="Sylfaen"/>
          <w:sz w:val="20"/>
          <w:lang w:val="hy-AM"/>
        </w:rPr>
        <w:t>Պայմանագրի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հետ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կապված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վեճերը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ենթակա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են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քննության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Հայաստանի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Հանրապետության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դատարաններում։</w:t>
      </w:r>
    </w:p>
    <w:p w14:paraId="0EA3D220" w14:textId="77777777" w:rsidR="00071D1C" w:rsidRPr="00FE4A6D" w:rsidRDefault="00071D1C" w:rsidP="00EF3662">
      <w:pPr>
        <w:tabs>
          <w:tab w:val="left" w:pos="1276"/>
        </w:tabs>
        <w:ind w:firstLine="720"/>
        <w:jc w:val="both"/>
        <w:rPr>
          <w:rFonts w:ascii="Arial LatArm" w:hAnsi="Arial LatArm" w:cs="Sylfaen"/>
          <w:sz w:val="20"/>
          <w:lang w:val="hy-AM"/>
        </w:rPr>
      </w:pPr>
      <w:r w:rsidRPr="00FE4A6D">
        <w:rPr>
          <w:rFonts w:ascii="Arial LatArm" w:hAnsi="Arial LatArm" w:cs="Sylfaen"/>
          <w:sz w:val="20"/>
          <w:lang w:val="hy-AM"/>
        </w:rPr>
        <w:t>8.5</w:t>
      </w:r>
      <w:r w:rsidRPr="00FE4A6D">
        <w:rPr>
          <w:rFonts w:ascii="Arial LatArm" w:hAnsi="Arial LatArm" w:cs="Sylfaen"/>
          <w:sz w:val="20"/>
          <w:lang w:val="hy-AM"/>
        </w:rPr>
        <w:tab/>
      </w:r>
      <w:r w:rsidRPr="00FE4A6D">
        <w:rPr>
          <w:rFonts w:ascii="Sylfaen" w:hAnsi="Sylfaen" w:cs="Sylfaen"/>
          <w:sz w:val="20"/>
          <w:lang w:val="hy-AM"/>
        </w:rPr>
        <w:t>Պայմանագրում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փոփոխություններ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և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լրացումներ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կարող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են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կատարվել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միայն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Կողմերի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փոխադարձ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համաձայնությամբ</w:t>
      </w:r>
      <w:r w:rsidRPr="00FE4A6D">
        <w:rPr>
          <w:rFonts w:ascii="Arial LatArm" w:hAnsi="Arial LatArm" w:cs="Arial LatArm"/>
          <w:sz w:val="20"/>
          <w:lang w:val="hy-AM"/>
        </w:rPr>
        <w:t xml:space="preserve">` </w:t>
      </w:r>
      <w:r w:rsidRPr="00FE4A6D">
        <w:rPr>
          <w:rFonts w:ascii="Sylfaen" w:hAnsi="Sylfaen" w:cs="Sylfaen"/>
          <w:sz w:val="20"/>
          <w:lang w:val="hy-AM"/>
        </w:rPr>
        <w:t>համաձայնագիր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կնքելու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միջոցով</w:t>
      </w:r>
      <w:r w:rsidRPr="00FE4A6D">
        <w:rPr>
          <w:rFonts w:ascii="Arial LatArm" w:hAnsi="Arial LatArm" w:cs="Arial LatArm"/>
          <w:sz w:val="20"/>
          <w:lang w:val="hy-AM"/>
        </w:rPr>
        <w:t xml:space="preserve">, </w:t>
      </w:r>
      <w:r w:rsidRPr="00FE4A6D">
        <w:rPr>
          <w:rFonts w:ascii="Sylfaen" w:hAnsi="Sylfaen" w:cs="Sylfaen"/>
          <w:sz w:val="20"/>
          <w:lang w:val="hy-AM"/>
        </w:rPr>
        <w:t>որը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կհանդիսանա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="003D1CF4" w:rsidRPr="00FE4A6D">
        <w:rPr>
          <w:rFonts w:ascii="Sylfaen" w:hAnsi="Sylfaen" w:cs="Sylfaen"/>
          <w:sz w:val="20"/>
          <w:lang w:val="hy-AM"/>
        </w:rPr>
        <w:t>պ</w:t>
      </w:r>
      <w:r w:rsidRPr="00FE4A6D">
        <w:rPr>
          <w:rFonts w:ascii="Sylfaen" w:hAnsi="Sylfaen" w:cs="Sylfaen"/>
          <w:sz w:val="20"/>
          <w:lang w:val="hy-AM"/>
        </w:rPr>
        <w:t>այմանագրի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անբաժանելի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մասը։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</w:p>
    <w:p w14:paraId="3DC0BFF6" w14:textId="77777777" w:rsidR="00071D1C" w:rsidRPr="00FE4A6D" w:rsidRDefault="00071D1C" w:rsidP="00EF3662">
      <w:pPr>
        <w:tabs>
          <w:tab w:val="left" w:pos="1276"/>
        </w:tabs>
        <w:ind w:firstLine="720"/>
        <w:jc w:val="both"/>
        <w:rPr>
          <w:rFonts w:ascii="Arial LatArm" w:hAnsi="Arial LatArm" w:cs="Sylfaen"/>
          <w:sz w:val="20"/>
          <w:lang w:val="hy-AM"/>
        </w:rPr>
      </w:pPr>
      <w:r w:rsidRPr="00FE4A6D">
        <w:rPr>
          <w:rFonts w:ascii="Sylfaen" w:hAnsi="Sylfaen" w:cs="Sylfaen"/>
          <w:sz w:val="20"/>
          <w:lang w:val="hy-AM"/>
        </w:rPr>
        <w:t>Արգելվում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է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="003D1CF4" w:rsidRPr="00FE4A6D">
        <w:rPr>
          <w:rFonts w:ascii="Sylfaen" w:hAnsi="Sylfaen" w:cs="Sylfaen"/>
          <w:sz w:val="20"/>
          <w:lang w:val="hy-AM"/>
        </w:rPr>
        <w:t>պայմանագրում</w:t>
      </w:r>
      <w:r w:rsidR="003D1CF4" w:rsidRPr="00FE4A6D">
        <w:rPr>
          <w:rFonts w:ascii="Arial LatArm" w:hAnsi="Arial LatArm" w:cs="Arial LatArm"/>
          <w:sz w:val="20"/>
          <w:lang w:val="hy-AM"/>
        </w:rPr>
        <w:t xml:space="preserve">, </w:t>
      </w:r>
      <w:r w:rsidR="003D1CF4" w:rsidRPr="00FE4A6D">
        <w:rPr>
          <w:rFonts w:ascii="Sylfaen" w:hAnsi="Sylfaen" w:cs="Sylfaen"/>
          <w:sz w:val="20"/>
          <w:lang w:val="hy-AM"/>
        </w:rPr>
        <w:t>իսկ</w:t>
      </w:r>
      <w:r w:rsidR="003D1CF4"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="003D1CF4" w:rsidRPr="00FE4A6D">
        <w:rPr>
          <w:rFonts w:ascii="Sylfaen" w:hAnsi="Sylfaen" w:cs="Sylfaen"/>
          <w:sz w:val="20"/>
          <w:lang w:val="hy-AM"/>
        </w:rPr>
        <w:t>եթե</w:t>
      </w:r>
      <w:r w:rsidR="003D1CF4"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="003D1CF4" w:rsidRPr="00FE4A6D">
        <w:rPr>
          <w:rFonts w:ascii="Sylfaen" w:hAnsi="Sylfaen" w:cs="Sylfaen"/>
          <w:sz w:val="20"/>
          <w:lang w:val="hy-AM"/>
        </w:rPr>
        <w:t>պ</w:t>
      </w:r>
      <w:r w:rsidRPr="00FE4A6D">
        <w:rPr>
          <w:rFonts w:ascii="Sylfaen" w:hAnsi="Sylfaen" w:cs="Sylfaen"/>
          <w:sz w:val="20"/>
          <w:lang w:val="hy-AM"/>
        </w:rPr>
        <w:t>այմանագրի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գինը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գործոնային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է</w:t>
      </w:r>
      <w:r w:rsidRPr="00FE4A6D">
        <w:rPr>
          <w:rFonts w:ascii="Arial LatArm" w:hAnsi="Arial LatArm" w:cs="Arial LatArm"/>
          <w:sz w:val="20"/>
          <w:lang w:val="hy-AM"/>
        </w:rPr>
        <w:t xml:space="preserve">, </w:t>
      </w:r>
      <w:r w:rsidRPr="00FE4A6D">
        <w:rPr>
          <w:rFonts w:ascii="Sylfaen" w:hAnsi="Sylfaen" w:cs="Sylfaen"/>
          <w:sz w:val="20"/>
          <w:lang w:val="hy-AM"/>
        </w:rPr>
        <w:t>ապա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նաև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այդ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="003D1CF4" w:rsidRPr="00FE4A6D">
        <w:rPr>
          <w:rFonts w:ascii="Sylfaen" w:hAnsi="Sylfaen" w:cs="Sylfaen"/>
          <w:sz w:val="20"/>
          <w:lang w:val="hy-AM"/>
        </w:rPr>
        <w:t>պ</w:t>
      </w:r>
      <w:r w:rsidRPr="00FE4A6D">
        <w:rPr>
          <w:rFonts w:ascii="Sylfaen" w:hAnsi="Sylfaen" w:cs="Sylfaen"/>
          <w:sz w:val="20"/>
          <w:lang w:val="hy-AM"/>
        </w:rPr>
        <w:t>այմանագրին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կից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հաջորդող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յուրաքանչյուր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տարիներին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կնքված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համաձայնագրում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կատարել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այնպիսի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փոփոխություններ</w:t>
      </w:r>
      <w:r w:rsidRPr="00FE4A6D">
        <w:rPr>
          <w:rFonts w:ascii="Arial LatArm" w:hAnsi="Arial LatArm" w:cs="Arial LatArm"/>
          <w:sz w:val="20"/>
          <w:lang w:val="hy-AM"/>
        </w:rPr>
        <w:t xml:space="preserve">, </w:t>
      </w:r>
      <w:r w:rsidRPr="00FE4A6D">
        <w:rPr>
          <w:rFonts w:ascii="Sylfaen" w:hAnsi="Sylfaen" w:cs="Sylfaen"/>
          <w:sz w:val="20"/>
          <w:lang w:val="hy-AM"/>
        </w:rPr>
        <w:t>որոնք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հանգեցնում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են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գնվող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="00617A6E" w:rsidRPr="00FE4A6D">
        <w:rPr>
          <w:rFonts w:ascii="Sylfaen" w:hAnsi="Sylfaen" w:cs="Sylfaen"/>
          <w:sz w:val="20"/>
          <w:lang w:val="hy-AM"/>
        </w:rPr>
        <w:t>ա</w:t>
      </w:r>
      <w:r w:rsidRPr="00FE4A6D">
        <w:rPr>
          <w:rFonts w:ascii="Sylfaen" w:hAnsi="Sylfaen" w:cs="Sylfaen"/>
          <w:sz w:val="20"/>
          <w:lang w:val="hy-AM"/>
        </w:rPr>
        <w:t>պրանքի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ծավալների</w:t>
      </w:r>
      <w:r w:rsidRPr="00FE4A6D">
        <w:rPr>
          <w:rFonts w:ascii="Arial LatArm" w:hAnsi="Arial LatArm" w:cs="Sylfaen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կամ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ձեռք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բերվող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="003D1CF4" w:rsidRPr="00FE4A6D">
        <w:rPr>
          <w:rFonts w:ascii="Sylfaen" w:hAnsi="Sylfaen" w:cs="Sylfaen"/>
          <w:sz w:val="20"/>
          <w:lang w:val="hy-AM"/>
        </w:rPr>
        <w:t>ա</w:t>
      </w:r>
      <w:r w:rsidRPr="00FE4A6D">
        <w:rPr>
          <w:rFonts w:ascii="Sylfaen" w:hAnsi="Sylfaen" w:cs="Sylfaen"/>
          <w:sz w:val="20"/>
          <w:lang w:val="hy-AM"/>
        </w:rPr>
        <w:t>պրանքի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միավորի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գնի</w:t>
      </w:r>
      <w:r w:rsidRPr="00FE4A6D">
        <w:rPr>
          <w:rFonts w:ascii="Arial LatArm" w:hAnsi="Arial LatArm" w:cs="Arial LatArm"/>
          <w:sz w:val="20"/>
          <w:lang w:val="hy-AM"/>
        </w:rPr>
        <w:t xml:space="preserve">  </w:t>
      </w:r>
      <w:r w:rsidRPr="00FE4A6D">
        <w:rPr>
          <w:rFonts w:ascii="Sylfaen" w:hAnsi="Sylfaen" w:cs="Sylfaen"/>
          <w:sz w:val="20"/>
          <w:lang w:val="hy-AM"/>
        </w:rPr>
        <w:t>կամ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="003D1CF4" w:rsidRPr="00FE4A6D">
        <w:rPr>
          <w:rFonts w:ascii="Sylfaen" w:hAnsi="Sylfaen" w:cs="Sylfaen"/>
          <w:sz w:val="20"/>
          <w:lang w:val="hy-AM"/>
        </w:rPr>
        <w:t>պ</w:t>
      </w:r>
      <w:r w:rsidRPr="00FE4A6D">
        <w:rPr>
          <w:rFonts w:ascii="Sylfaen" w:hAnsi="Sylfaen" w:cs="Sylfaen"/>
          <w:sz w:val="20"/>
          <w:lang w:val="hy-AM"/>
        </w:rPr>
        <w:t>այմանագրի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գնի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արհեստական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փոփոխման։</w:t>
      </w:r>
    </w:p>
    <w:p w14:paraId="26910BE6" w14:textId="77777777" w:rsidR="00071D1C" w:rsidRPr="00FE4A6D" w:rsidRDefault="00071D1C" w:rsidP="00EF3662">
      <w:pPr>
        <w:tabs>
          <w:tab w:val="left" w:pos="1276"/>
        </w:tabs>
        <w:ind w:firstLine="720"/>
        <w:jc w:val="both"/>
        <w:rPr>
          <w:rFonts w:ascii="Arial LatArm" w:hAnsi="Arial LatArm" w:cs="Times Armenian"/>
          <w:sz w:val="20"/>
          <w:lang w:val="hy-AM"/>
        </w:rPr>
      </w:pPr>
      <w:r w:rsidRPr="00FE4A6D">
        <w:rPr>
          <w:rFonts w:ascii="Sylfaen" w:hAnsi="Sylfaen" w:cs="Sylfaen"/>
          <w:sz w:val="20"/>
          <w:lang w:val="hy-AM"/>
        </w:rPr>
        <w:t>Պայմանագրի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կողմերից</w:t>
      </w:r>
      <w:r w:rsidR="00617A6E" w:rsidRPr="00FE4A6D">
        <w:rPr>
          <w:rFonts w:ascii="Arial LatArm" w:hAnsi="Arial LatArm" w:cs="Times Armenian"/>
          <w:sz w:val="20"/>
          <w:lang w:val="hy-AM"/>
        </w:rPr>
        <w:t xml:space="preserve"> </w:t>
      </w:r>
      <w:r w:rsidR="00617A6E" w:rsidRPr="00FE4A6D">
        <w:rPr>
          <w:rFonts w:ascii="Sylfaen" w:hAnsi="Sylfaen" w:cs="Sylfaen"/>
          <w:sz w:val="20"/>
          <w:lang w:val="hy-AM"/>
        </w:rPr>
        <w:t>անկախ</w:t>
      </w:r>
      <w:r w:rsidR="00617A6E"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="00617A6E" w:rsidRPr="00FE4A6D">
        <w:rPr>
          <w:rFonts w:ascii="Sylfaen" w:hAnsi="Sylfaen" w:cs="Sylfaen"/>
          <w:sz w:val="20"/>
          <w:lang w:val="hy-AM"/>
        </w:rPr>
        <w:t>գործոնների</w:t>
      </w:r>
      <w:r w:rsidR="00617A6E"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="00617A6E" w:rsidRPr="00FE4A6D">
        <w:rPr>
          <w:rFonts w:ascii="Sylfaen" w:hAnsi="Sylfaen" w:cs="Sylfaen"/>
          <w:sz w:val="20"/>
          <w:lang w:val="hy-AM"/>
        </w:rPr>
        <w:t>ազդեցությամբ</w:t>
      </w:r>
      <w:r w:rsidR="00617A6E"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="00617A6E" w:rsidRPr="00FE4A6D">
        <w:rPr>
          <w:rFonts w:ascii="Sylfaen" w:hAnsi="Sylfaen" w:cs="Sylfaen"/>
          <w:sz w:val="20"/>
          <w:lang w:val="hy-AM"/>
        </w:rPr>
        <w:t>պ</w:t>
      </w:r>
      <w:r w:rsidRPr="00FE4A6D">
        <w:rPr>
          <w:rFonts w:ascii="Sylfaen" w:hAnsi="Sylfaen" w:cs="Sylfaen"/>
          <w:sz w:val="20"/>
          <w:lang w:val="hy-AM"/>
        </w:rPr>
        <w:t>այմանագրի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փոփոխման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յուրաքանչյուր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դեպք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սահմանում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է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Հայաստանի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Հանրապետության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կառավարությունը։</w:t>
      </w:r>
    </w:p>
    <w:p w14:paraId="25822DA1" w14:textId="77777777" w:rsidR="00071D1C" w:rsidRPr="00FE4A6D" w:rsidRDefault="00071D1C" w:rsidP="00EF3662">
      <w:pPr>
        <w:tabs>
          <w:tab w:val="left" w:pos="1276"/>
        </w:tabs>
        <w:ind w:firstLine="720"/>
        <w:jc w:val="both"/>
        <w:rPr>
          <w:rFonts w:ascii="Arial LatArm" w:hAnsi="Arial LatArm"/>
          <w:sz w:val="20"/>
          <w:lang w:val="hy-AM"/>
        </w:rPr>
      </w:pPr>
      <w:r w:rsidRPr="00FE4A6D">
        <w:rPr>
          <w:rFonts w:ascii="Arial LatArm" w:hAnsi="Arial LatArm"/>
          <w:sz w:val="20"/>
          <w:lang w:val="pt-BR"/>
        </w:rPr>
        <w:t xml:space="preserve">8.6 </w:t>
      </w:r>
      <w:r w:rsidRPr="00FE4A6D">
        <w:rPr>
          <w:rFonts w:ascii="Sylfaen" w:hAnsi="Sylfaen" w:cs="Sylfaen"/>
          <w:sz w:val="20"/>
          <w:lang w:val="pt-BR"/>
        </w:rPr>
        <w:t>Եթե</w:t>
      </w:r>
      <w:r w:rsidRPr="00FE4A6D">
        <w:rPr>
          <w:rFonts w:ascii="Arial LatArm" w:hAnsi="Arial LatArm" w:cs="Arial LatArm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  <w:lang w:val="pt-BR"/>
        </w:rPr>
        <w:t>պայմանագիրն</w:t>
      </w:r>
      <w:r w:rsidRPr="00FE4A6D">
        <w:rPr>
          <w:rFonts w:ascii="Arial LatArm" w:hAnsi="Arial LatArm" w:cs="Arial LatArm"/>
          <w:sz w:val="20"/>
          <w:lang w:val="pt-BR"/>
        </w:rPr>
        <w:t xml:space="preserve">  </w:t>
      </w:r>
      <w:r w:rsidRPr="00FE4A6D">
        <w:rPr>
          <w:rFonts w:ascii="Sylfaen" w:hAnsi="Sylfaen" w:cs="Sylfaen"/>
          <w:sz w:val="20"/>
          <w:lang w:val="pt-BR"/>
        </w:rPr>
        <w:t>իրականացվ</w:t>
      </w:r>
      <w:r w:rsidRPr="00FE4A6D">
        <w:rPr>
          <w:rFonts w:ascii="Sylfaen" w:hAnsi="Sylfaen" w:cs="Sylfaen"/>
          <w:sz w:val="20"/>
          <w:lang w:val="hy-AM"/>
        </w:rPr>
        <w:t>ում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է</w:t>
      </w:r>
      <w:r w:rsidRPr="00FE4A6D">
        <w:rPr>
          <w:rFonts w:ascii="Arial LatArm" w:hAnsi="Arial LatArm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  <w:lang w:val="pt-BR"/>
        </w:rPr>
        <w:t>գործակալության</w:t>
      </w:r>
      <w:r w:rsidRPr="00FE4A6D">
        <w:rPr>
          <w:rFonts w:ascii="Arial LatArm" w:hAnsi="Arial LatArm" w:cs="Arial LatArm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  <w:lang w:val="pt-BR"/>
        </w:rPr>
        <w:t>պայմանագիր</w:t>
      </w:r>
      <w:r w:rsidRPr="00FE4A6D">
        <w:rPr>
          <w:rFonts w:ascii="Arial LatArm" w:hAnsi="Arial LatArm" w:cs="Arial LatArm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  <w:lang w:val="pt-BR"/>
        </w:rPr>
        <w:t>կնքելու</w:t>
      </w:r>
      <w:r w:rsidRPr="00FE4A6D">
        <w:rPr>
          <w:rFonts w:ascii="Arial LatArm" w:hAnsi="Arial LatArm" w:cs="Arial LatArm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  <w:lang w:val="pt-BR"/>
        </w:rPr>
        <w:t>միջոցով</w:t>
      </w:r>
      <w:r w:rsidRPr="00FE4A6D">
        <w:rPr>
          <w:rFonts w:ascii="Arial LatArm" w:hAnsi="Arial LatArm" w:cs="Arial LatArm"/>
          <w:sz w:val="20"/>
          <w:lang w:val="pt-BR"/>
        </w:rPr>
        <w:t>.</w:t>
      </w:r>
    </w:p>
    <w:p w14:paraId="0E1D4060" w14:textId="77777777" w:rsidR="00071D1C" w:rsidRPr="00FE4A6D" w:rsidRDefault="00071D1C" w:rsidP="00EF3662">
      <w:pPr>
        <w:tabs>
          <w:tab w:val="left" w:pos="1276"/>
        </w:tabs>
        <w:ind w:firstLine="720"/>
        <w:jc w:val="both"/>
        <w:rPr>
          <w:rFonts w:ascii="Arial LatArm" w:hAnsi="Arial LatArm"/>
          <w:sz w:val="20"/>
          <w:lang w:val="pt-BR"/>
        </w:rPr>
      </w:pPr>
      <w:r w:rsidRPr="00FE4A6D">
        <w:rPr>
          <w:rFonts w:ascii="Arial LatArm" w:hAnsi="Arial LatArm"/>
          <w:sz w:val="20"/>
          <w:lang w:val="hy-AM"/>
        </w:rPr>
        <w:t>1)</w:t>
      </w:r>
      <w:r w:rsidRPr="00FE4A6D">
        <w:rPr>
          <w:rFonts w:ascii="Arial LatArm" w:hAnsi="Arial LatArm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  <w:lang w:val="pt-BR"/>
        </w:rPr>
        <w:t>Վաճառ</w:t>
      </w:r>
      <w:r w:rsidRPr="00FE4A6D">
        <w:rPr>
          <w:rFonts w:ascii="Sylfaen" w:hAnsi="Sylfaen" w:cs="Sylfaen"/>
          <w:sz w:val="20"/>
          <w:lang w:val="hy-AM"/>
        </w:rPr>
        <w:t>ողը</w:t>
      </w:r>
      <w:r w:rsidRPr="00FE4A6D">
        <w:rPr>
          <w:rFonts w:ascii="Arial LatArm" w:hAnsi="Arial LatArm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  <w:lang w:val="pt-BR"/>
        </w:rPr>
        <w:t>պատասխանատվություն</w:t>
      </w:r>
      <w:r w:rsidRPr="00FE4A6D">
        <w:rPr>
          <w:rFonts w:ascii="Arial LatArm" w:hAnsi="Arial LatArm" w:cs="Arial LatArm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  <w:lang w:val="pt-BR"/>
        </w:rPr>
        <w:t>է</w:t>
      </w:r>
      <w:r w:rsidRPr="00FE4A6D">
        <w:rPr>
          <w:rFonts w:ascii="Arial LatArm" w:hAnsi="Arial LatArm" w:cs="Arial LatArm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  <w:lang w:val="pt-BR"/>
        </w:rPr>
        <w:t>կրում</w:t>
      </w:r>
      <w:r w:rsidRPr="00FE4A6D">
        <w:rPr>
          <w:rFonts w:ascii="Arial LatArm" w:hAnsi="Arial LatArm" w:cs="Arial LatArm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  <w:lang w:val="pt-BR"/>
        </w:rPr>
        <w:t>գործակալի</w:t>
      </w:r>
      <w:r w:rsidRPr="00FE4A6D">
        <w:rPr>
          <w:rFonts w:ascii="Arial LatArm" w:hAnsi="Arial LatArm" w:cs="Arial LatArm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  <w:lang w:val="pt-BR"/>
        </w:rPr>
        <w:t>պարտավորությունների</w:t>
      </w:r>
      <w:r w:rsidRPr="00FE4A6D">
        <w:rPr>
          <w:rFonts w:ascii="Arial LatArm" w:hAnsi="Arial LatArm" w:cs="Arial LatArm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  <w:lang w:val="pt-BR"/>
        </w:rPr>
        <w:t>չկատարման</w:t>
      </w:r>
      <w:r w:rsidRPr="00FE4A6D">
        <w:rPr>
          <w:rFonts w:ascii="Arial LatArm" w:hAnsi="Arial LatArm" w:cs="Arial LatArm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  <w:lang w:val="pt-BR"/>
        </w:rPr>
        <w:t>կամ</w:t>
      </w:r>
      <w:r w:rsidRPr="00FE4A6D">
        <w:rPr>
          <w:rFonts w:ascii="Arial LatArm" w:hAnsi="Arial LatArm" w:cs="Arial LatArm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  <w:lang w:val="pt-BR"/>
        </w:rPr>
        <w:t>ոչ</w:t>
      </w:r>
      <w:r w:rsidRPr="00FE4A6D">
        <w:rPr>
          <w:rFonts w:ascii="Arial LatArm" w:hAnsi="Arial LatArm" w:cs="Arial LatArm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  <w:lang w:val="pt-BR"/>
        </w:rPr>
        <w:t>պատշաճ</w:t>
      </w:r>
      <w:r w:rsidRPr="00FE4A6D">
        <w:rPr>
          <w:rFonts w:ascii="Arial LatArm" w:hAnsi="Arial LatArm" w:cs="Arial LatArm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  <w:lang w:val="pt-BR"/>
        </w:rPr>
        <w:t>կատարման</w:t>
      </w:r>
      <w:r w:rsidRPr="00FE4A6D">
        <w:rPr>
          <w:rFonts w:ascii="Arial LatArm" w:hAnsi="Arial LatArm" w:cs="Arial LatArm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  <w:lang w:val="pt-BR"/>
        </w:rPr>
        <w:t>համար</w:t>
      </w:r>
      <w:r w:rsidRPr="00FE4A6D">
        <w:rPr>
          <w:rFonts w:ascii="Arial LatArm" w:hAnsi="Arial LatArm" w:cs="Arial LatArm"/>
          <w:sz w:val="20"/>
          <w:lang w:val="pt-BR"/>
        </w:rPr>
        <w:t>.</w:t>
      </w:r>
    </w:p>
    <w:p w14:paraId="133B4FE9" w14:textId="77777777" w:rsidR="00071D1C" w:rsidRPr="00FE4A6D" w:rsidRDefault="00071D1C" w:rsidP="00EF3662">
      <w:pPr>
        <w:tabs>
          <w:tab w:val="left" w:pos="1276"/>
        </w:tabs>
        <w:ind w:firstLine="720"/>
        <w:jc w:val="both"/>
        <w:rPr>
          <w:rFonts w:ascii="Arial LatArm" w:hAnsi="Arial LatArm"/>
          <w:sz w:val="20"/>
          <w:lang w:val="pt-BR"/>
        </w:rPr>
      </w:pPr>
      <w:r w:rsidRPr="00FE4A6D">
        <w:rPr>
          <w:rFonts w:ascii="Arial LatArm" w:hAnsi="Arial LatArm"/>
          <w:sz w:val="20"/>
          <w:lang w:val="pt-BR"/>
        </w:rPr>
        <w:t xml:space="preserve">2) </w:t>
      </w:r>
      <w:r w:rsidRPr="00FE4A6D">
        <w:rPr>
          <w:rFonts w:ascii="Sylfaen" w:hAnsi="Sylfaen" w:cs="Sylfaen"/>
          <w:sz w:val="20"/>
          <w:lang w:val="pt-BR"/>
        </w:rPr>
        <w:t>պայմանագրի</w:t>
      </w:r>
      <w:r w:rsidRPr="00FE4A6D">
        <w:rPr>
          <w:rFonts w:ascii="Arial LatArm" w:hAnsi="Arial LatArm" w:cs="Arial LatArm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  <w:lang w:val="pt-BR"/>
        </w:rPr>
        <w:t>կատարման</w:t>
      </w:r>
      <w:r w:rsidRPr="00FE4A6D">
        <w:rPr>
          <w:rFonts w:ascii="Arial LatArm" w:hAnsi="Arial LatArm" w:cs="Arial LatArm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  <w:lang w:val="pt-BR"/>
        </w:rPr>
        <w:t>ընթացքում</w:t>
      </w:r>
      <w:r w:rsidRPr="00FE4A6D">
        <w:rPr>
          <w:rFonts w:ascii="Arial LatArm" w:hAnsi="Arial LatArm" w:cs="Arial LatArm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  <w:lang w:val="pt-BR"/>
        </w:rPr>
        <w:t>գործակալի</w:t>
      </w:r>
      <w:r w:rsidRPr="00FE4A6D">
        <w:rPr>
          <w:rFonts w:ascii="Arial LatArm" w:hAnsi="Arial LatArm" w:cs="Arial LatArm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  <w:lang w:val="pt-BR"/>
        </w:rPr>
        <w:t>փոփոխման</w:t>
      </w:r>
      <w:r w:rsidRPr="00FE4A6D">
        <w:rPr>
          <w:rFonts w:ascii="Arial LatArm" w:hAnsi="Arial LatArm" w:cs="Arial LatArm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  <w:lang w:val="pt-BR"/>
        </w:rPr>
        <w:t>դեպքում</w:t>
      </w:r>
      <w:r w:rsidRPr="00FE4A6D">
        <w:rPr>
          <w:rFonts w:ascii="Arial LatArm" w:hAnsi="Arial LatArm" w:cs="Arial LatArm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  <w:lang w:val="pt-BR"/>
        </w:rPr>
        <w:t>Վաճառ</w:t>
      </w:r>
      <w:r w:rsidRPr="00FE4A6D">
        <w:rPr>
          <w:rFonts w:ascii="Sylfaen" w:hAnsi="Sylfaen" w:cs="Sylfaen"/>
          <w:sz w:val="20"/>
          <w:lang w:val="hy-AM"/>
        </w:rPr>
        <w:t>ող</w:t>
      </w:r>
      <w:r w:rsidRPr="00FE4A6D">
        <w:rPr>
          <w:rFonts w:ascii="Sylfaen" w:hAnsi="Sylfaen" w:cs="Sylfaen"/>
          <w:sz w:val="20"/>
          <w:lang w:val="pt-BR"/>
        </w:rPr>
        <w:t>ը</w:t>
      </w:r>
      <w:r w:rsidRPr="00FE4A6D">
        <w:rPr>
          <w:rFonts w:ascii="Arial LatArm" w:hAnsi="Arial LatArm" w:cs="Arial LatArm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  <w:lang w:val="pt-BR"/>
        </w:rPr>
        <w:t>գրավոր</w:t>
      </w:r>
      <w:r w:rsidRPr="00FE4A6D">
        <w:rPr>
          <w:rFonts w:ascii="Arial LatArm" w:hAnsi="Arial LatArm" w:cs="Arial LatArm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  <w:lang w:val="pt-BR"/>
        </w:rPr>
        <w:t>տեղեկացնում</w:t>
      </w:r>
      <w:r w:rsidRPr="00FE4A6D">
        <w:rPr>
          <w:rFonts w:ascii="Arial LatArm" w:hAnsi="Arial LatArm" w:cs="Arial LatArm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  <w:lang w:val="pt-BR"/>
        </w:rPr>
        <w:t>է</w:t>
      </w:r>
      <w:r w:rsidRPr="00FE4A6D">
        <w:rPr>
          <w:rFonts w:ascii="Arial LatArm" w:hAnsi="Arial LatArm" w:cs="Arial LatArm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  <w:lang w:val="pt-BR"/>
        </w:rPr>
        <w:t>Գնորդին՝</w:t>
      </w:r>
      <w:r w:rsidRPr="00FE4A6D">
        <w:rPr>
          <w:rFonts w:ascii="Arial LatArm" w:hAnsi="Arial LatArm" w:cs="Arial LatArm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  <w:lang w:val="pt-BR"/>
        </w:rPr>
        <w:t>տրամադրելով</w:t>
      </w:r>
      <w:r w:rsidRPr="00FE4A6D">
        <w:rPr>
          <w:rFonts w:ascii="Arial LatArm" w:hAnsi="Arial LatArm" w:cs="Arial LatArm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  <w:lang w:val="pt-BR"/>
        </w:rPr>
        <w:t>գործակալության</w:t>
      </w:r>
      <w:r w:rsidRPr="00FE4A6D">
        <w:rPr>
          <w:rFonts w:ascii="Arial LatArm" w:hAnsi="Arial LatArm" w:cs="Arial LatArm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  <w:lang w:val="pt-BR"/>
        </w:rPr>
        <w:t>պայմանագրի</w:t>
      </w:r>
      <w:r w:rsidRPr="00FE4A6D">
        <w:rPr>
          <w:rFonts w:ascii="Arial LatArm" w:hAnsi="Arial LatArm" w:cs="Arial LatArm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  <w:lang w:val="pt-BR"/>
        </w:rPr>
        <w:t>պատճենը</w:t>
      </w:r>
      <w:r w:rsidRPr="00FE4A6D">
        <w:rPr>
          <w:rFonts w:ascii="Arial LatArm" w:hAnsi="Arial LatArm" w:cs="Arial LatArm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  <w:lang w:val="pt-BR"/>
        </w:rPr>
        <w:t>և</w:t>
      </w:r>
      <w:r w:rsidRPr="00FE4A6D">
        <w:rPr>
          <w:rFonts w:ascii="Arial LatArm" w:hAnsi="Arial LatArm" w:cs="Arial LatArm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  <w:lang w:val="pt-BR"/>
        </w:rPr>
        <w:t>դրա</w:t>
      </w:r>
      <w:r w:rsidRPr="00FE4A6D">
        <w:rPr>
          <w:rFonts w:ascii="Arial LatArm" w:hAnsi="Arial LatArm" w:cs="Arial LatArm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  <w:lang w:val="pt-BR"/>
        </w:rPr>
        <w:t>կողմ</w:t>
      </w:r>
      <w:r w:rsidRPr="00FE4A6D">
        <w:rPr>
          <w:rFonts w:ascii="Arial LatArm" w:hAnsi="Arial LatArm" w:cs="Arial LatArm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  <w:lang w:val="pt-BR"/>
        </w:rPr>
        <w:t>հանդիսացող</w:t>
      </w:r>
      <w:r w:rsidRPr="00FE4A6D">
        <w:rPr>
          <w:rFonts w:ascii="Arial LatArm" w:hAnsi="Arial LatArm" w:cs="Arial LatArm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  <w:lang w:val="pt-BR"/>
        </w:rPr>
        <w:t>անձի</w:t>
      </w:r>
      <w:r w:rsidRPr="00FE4A6D">
        <w:rPr>
          <w:rFonts w:ascii="Arial LatArm" w:hAnsi="Arial LatArm" w:cs="Arial LatArm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  <w:lang w:val="pt-BR"/>
        </w:rPr>
        <w:t>տվյալները՝</w:t>
      </w:r>
      <w:r w:rsidRPr="00FE4A6D">
        <w:rPr>
          <w:rFonts w:ascii="Arial LatArm" w:hAnsi="Arial LatArm" w:cs="Arial LatArm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  <w:lang w:val="pt-BR"/>
        </w:rPr>
        <w:t>փոփոխությունը</w:t>
      </w:r>
      <w:r w:rsidRPr="00FE4A6D">
        <w:rPr>
          <w:rFonts w:ascii="Arial LatArm" w:hAnsi="Arial LatArm" w:cs="Arial LatArm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  <w:lang w:val="pt-BR"/>
        </w:rPr>
        <w:t>կատարվելու</w:t>
      </w:r>
      <w:r w:rsidRPr="00FE4A6D">
        <w:rPr>
          <w:rFonts w:ascii="Arial LatArm" w:hAnsi="Arial LatArm" w:cs="Arial LatArm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  <w:lang w:val="pt-BR"/>
        </w:rPr>
        <w:t>օրվանից</w:t>
      </w:r>
      <w:r w:rsidRPr="00FE4A6D">
        <w:rPr>
          <w:rFonts w:ascii="Arial LatArm" w:hAnsi="Arial LatArm" w:cs="Arial LatArm"/>
          <w:sz w:val="20"/>
          <w:lang w:val="pt-BR"/>
        </w:rPr>
        <w:t xml:space="preserve">  </w:t>
      </w:r>
      <w:r w:rsidRPr="00FE4A6D">
        <w:rPr>
          <w:rFonts w:ascii="Sylfaen" w:hAnsi="Sylfaen" w:cs="Sylfaen"/>
          <w:sz w:val="20"/>
          <w:lang w:val="pt-BR"/>
        </w:rPr>
        <w:t>հինգ</w:t>
      </w:r>
      <w:r w:rsidRPr="00FE4A6D">
        <w:rPr>
          <w:rFonts w:ascii="Arial LatArm" w:hAnsi="Arial LatArm" w:cs="Arial LatArm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  <w:lang w:val="pt-BR"/>
        </w:rPr>
        <w:t>աշխատանքային</w:t>
      </w:r>
      <w:r w:rsidRPr="00FE4A6D">
        <w:rPr>
          <w:rFonts w:ascii="Arial LatArm" w:hAnsi="Arial LatArm" w:cs="Arial LatArm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  <w:lang w:val="pt-BR"/>
        </w:rPr>
        <w:t>օրվա</w:t>
      </w:r>
      <w:r w:rsidRPr="00FE4A6D">
        <w:rPr>
          <w:rFonts w:ascii="Arial LatArm" w:hAnsi="Arial LatArm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  <w:lang w:val="pt-BR"/>
        </w:rPr>
        <w:t>ընթացքում</w:t>
      </w:r>
      <w:r w:rsidR="008061D6" w:rsidRPr="00FE4A6D">
        <w:rPr>
          <w:rFonts w:ascii="Arial LatArm" w:hAnsi="Arial LatArm"/>
          <w:sz w:val="20"/>
          <w:lang w:val="pt-BR"/>
        </w:rPr>
        <w:t>:</w:t>
      </w:r>
      <w:r w:rsidR="00383BC3" w:rsidRPr="00FE4A6D">
        <w:rPr>
          <w:rFonts w:ascii="Arial LatArm" w:hAnsi="Arial LatArm"/>
          <w:sz w:val="20"/>
          <w:vertAlign w:val="superscript"/>
          <w:lang w:val="pt-BR"/>
        </w:rPr>
        <w:t>22</w:t>
      </w:r>
      <w:r w:rsidRPr="00FE4A6D">
        <w:rPr>
          <w:rStyle w:val="af6"/>
          <w:rFonts w:ascii="Arial LatArm" w:hAnsi="Arial LatArm"/>
          <w:color w:val="FFFFFF"/>
          <w:sz w:val="20"/>
          <w:lang w:val="pt-BR"/>
        </w:rPr>
        <w:footnoteReference w:id="15"/>
      </w:r>
    </w:p>
    <w:p w14:paraId="6575577D" w14:textId="77777777" w:rsidR="00071D1C" w:rsidRPr="00FE4A6D" w:rsidRDefault="00071D1C" w:rsidP="00EF3662">
      <w:pPr>
        <w:tabs>
          <w:tab w:val="left" w:pos="1276"/>
        </w:tabs>
        <w:ind w:firstLine="720"/>
        <w:jc w:val="both"/>
        <w:rPr>
          <w:rFonts w:ascii="Arial LatArm" w:hAnsi="Arial LatArm"/>
          <w:sz w:val="20"/>
          <w:lang w:val="pt-BR"/>
        </w:rPr>
      </w:pPr>
      <w:r w:rsidRPr="00FE4A6D">
        <w:rPr>
          <w:rFonts w:ascii="Arial LatArm" w:hAnsi="Arial LatArm"/>
          <w:sz w:val="20"/>
          <w:lang w:val="pt-BR"/>
        </w:rPr>
        <w:lastRenderedPageBreak/>
        <w:t xml:space="preserve">8.7 </w:t>
      </w:r>
      <w:r w:rsidRPr="00FE4A6D">
        <w:rPr>
          <w:rFonts w:ascii="Sylfaen" w:hAnsi="Sylfaen" w:cs="Sylfaen"/>
          <w:sz w:val="20"/>
          <w:lang w:val="pt-BR"/>
        </w:rPr>
        <w:t>Եթե</w:t>
      </w:r>
      <w:r w:rsidRPr="00FE4A6D">
        <w:rPr>
          <w:rFonts w:ascii="Arial LatArm" w:hAnsi="Arial LatArm" w:cs="Arial LatArm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  <w:lang w:val="pt-BR"/>
        </w:rPr>
        <w:t>պայմանագիրն</w:t>
      </w:r>
      <w:r w:rsidRPr="00FE4A6D">
        <w:rPr>
          <w:rFonts w:ascii="Arial LatArm" w:hAnsi="Arial LatArm" w:cs="Arial LatArm"/>
          <w:sz w:val="20"/>
          <w:lang w:val="pt-BR"/>
        </w:rPr>
        <w:t xml:space="preserve">  </w:t>
      </w:r>
      <w:r w:rsidRPr="00FE4A6D">
        <w:rPr>
          <w:rFonts w:ascii="Sylfaen" w:hAnsi="Sylfaen" w:cs="Sylfaen"/>
          <w:sz w:val="20"/>
          <w:lang w:val="pt-BR"/>
        </w:rPr>
        <w:t>իրականացվում</w:t>
      </w:r>
      <w:r w:rsidRPr="00FE4A6D">
        <w:rPr>
          <w:rFonts w:ascii="Arial LatArm" w:hAnsi="Arial LatArm" w:cs="Arial LatArm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  <w:lang w:val="pt-BR"/>
        </w:rPr>
        <w:t>է</w:t>
      </w:r>
      <w:r w:rsidRPr="00FE4A6D">
        <w:rPr>
          <w:rFonts w:ascii="Arial LatArm" w:hAnsi="Arial LatArm" w:cs="Arial LatArm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  <w:lang w:val="pt-BR"/>
        </w:rPr>
        <w:t>համատեղ</w:t>
      </w:r>
      <w:r w:rsidRPr="00FE4A6D">
        <w:rPr>
          <w:rFonts w:ascii="Arial LatArm" w:hAnsi="Arial LatArm" w:cs="Arial LatArm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  <w:lang w:val="pt-BR"/>
        </w:rPr>
        <w:t>գործունեության</w:t>
      </w:r>
      <w:r w:rsidRPr="00FE4A6D">
        <w:rPr>
          <w:rFonts w:ascii="Arial LatArm" w:hAnsi="Arial LatArm" w:cs="Arial LatArm"/>
          <w:sz w:val="20"/>
          <w:lang w:val="pt-BR"/>
        </w:rPr>
        <w:t xml:space="preserve"> (</w:t>
      </w:r>
      <w:r w:rsidRPr="00FE4A6D">
        <w:rPr>
          <w:rFonts w:ascii="Sylfaen" w:hAnsi="Sylfaen" w:cs="Sylfaen"/>
          <w:sz w:val="20"/>
          <w:lang w:val="pt-BR"/>
        </w:rPr>
        <w:t>կոնսորցիումի</w:t>
      </w:r>
      <w:r w:rsidRPr="00FE4A6D">
        <w:rPr>
          <w:rFonts w:ascii="Arial LatArm" w:hAnsi="Arial LatArm" w:cs="Arial LatArm"/>
          <w:sz w:val="20"/>
          <w:lang w:val="pt-BR"/>
        </w:rPr>
        <w:t xml:space="preserve">) </w:t>
      </w:r>
      <w:r w:rsidRPr="00FE4A6D">
        <w:rPr>
          <w:rFonts w:ascii="Sylfaen" w:hAnsi="Sylfaen" w:cs="Sylfaen"/>
          <w:sz w:val="20"/>
          <w:lang w:val="pt-BR"/>
        </w:rPr>
        <w:t>պայմանագիր</w:t>
      </w:r>
      <w:r w:rsidRPr="00FE4A6D">
        <w:rPr>
          <w:rFonts w:ascii="Arial LatArm" w:hAnsi="Arial LatArm" w:cs="Arial LatArm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  <w:lang w:val="pt-BR"/>
        </w:rPr>
        <w:t>կնքելու</w:t>
      </w:r>
      <w:r w:rsidRPr="00FE4A6D">
        <w:rPr>
          <w:rFonts w:ascii="Arial LatArm" w:hAnsi="Arial LatArm" w:cs="Arial LatArm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  <w:lang w:val="pt-BR"/>
        </w:rPr>
        <w:t>միջոցով</w:t>
      </w:r>
      <w:r w:rsidRPr="00FE4A6D">
        <w:rPr>
          <w:rFonts w:ascii="Arial LatArm" w:hAnsi="Arial LatArm" w:cs="Arial LatArm"/>
          <w:sz w:val="20"/>
          <w:lang w:val="pt-BR"/>
        </w:rPr>
        <w:t xml:space="preserve">, </w:t>
      </w:r>
      <w:r w:rsidRPr="00FE4A6D">
        <w:rPr>
          <w:rFonts w:ascii="Sylfaen" w:hAnsi="Sylfaen" w:cs="Sylfaen"/>
          <w:sz w:val="20"/>
          <w:lang w:val="pt-BR"/>
        </w:rPr>
        <w:t>ապա</w:t>
      </w:r>
      <w:r w:rsidRPr="00FE4A6D">
        <w:rPr>
          <w:rFonts w:ascii="Arial LatArm" w:hAnsi="Arial LatArm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  <w:lang w:val="pt-BR"/>
        </w:rPr>
        <w:t>այդ</w:t>
      </w:r>
      <w:r w:rsidRPr="00FE4A6D">
        <w:rPr>
          <w:rFonts w:ascii="Arial LatArm" w:hAnsi="Arial LatArm" w:cs="Arial LatArm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  <w:lang w:val="pt-BR"/>
        </w:rPr>
        <w:t>պայմանագրի</w:t>
      </w:r>
      <w:r w:rsidRPr="00FE4A6D">
        <w:rPr>
          <w:rFonts w:ascii="Arial LatArm" w:hAnsi="Arial LatArm" w:cs="Arial LatArm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  <w:lang w:val="pt-BR"/>
        </w:rPr>
        <w:t>մասնակիցները</w:t>
      </w:r>
      <w:r w:rsidRPr="00FE4A6D">
        <w:rPr>
          <w:rFonts w:ascii="Arial LatArm" w:hAnsi="Arial LatArm" w:cs="Arial LatArm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  <w:lang w:val="pt-BR"/>
        </w:rPr>
        <w:t>կրում</w:t>
      </w:r>
      <w:r w:rsidRPr="00FE4A6D">
        <w:rPr>
          <w:rFonts w:ascii="Arial LatArm" w:hAnsi="Arial LatArm" w:cs="Arial LatArm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  <w:lang w:val="pt-BR"/>
        </w:rPr>
        <w:t>են</w:t>
      </w:r>
      <w:r w:rsidRPr="00FE4A6D">
        <w:rPr>
          <w:rFonts w:ascii="Arial LatArm" w:hAnsi="Arial LatArm" w:cs="Arial LatArm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  <w:lang w:val="pt-BR"/>
        </w:rPr>
        <w:t>համատեղ</w:t>
      </w:r>
      <w:r w:rsidRPr="00FE4A6D">
        <w:rPr>
          <w:rFonts w:ascii="Arial LatArm" w:hAnsi="Arial LatArm" w:cs="Arial LatArm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  <w:lang w:val="pt-BR"/>
        </w:rPr>
        <w:t>և</w:t>
      </w:r>
      <w:r w:rsidRPr="00FE4A6D">
        <w:rPr>
          <w:rFonts w:ascii="Arial LatArm" w:hAnsi="Arial LatArm" w:cs="Arial LatArm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  <w:lang w:val="pt-BR"/>
        </w:rPr>
        <w:t>համապարտ</w:t>
      </w:r>
      <w:r w:rsidRPr="00FE4A6D">
        <w:rPr>
          <w:rFonts w:ascii="Arial LatArm" w:hAnsi="Arial LatArm" w:cs="Arial LatArm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  <w:lang w:val="pt-BR"/>
        </w:rPr>
        <w:t>պատասխանատվություն</w:t>
      </w:r>
      <w:r w:rsidRPr="00FE4A6D">
        <w:rPr>
          <w:rFonts w:ascii="Arial LatArm" w:hAnsi="Arial LatArm" w:cs="Arial LatArm"/>
          <w:sz w:val="20"/>
          <w:lang w:val="pt-BR"/>
        </w:rPr>
        <w:t xml:space="preserve">: </w:t>
      </w:r>
      <w:r w:rsidRPr="00FE4A6D">
        <w:rPr>
          <w:rFonts w:ascii="Sylfaen" w:hAnsi="Sylfaen" w:cs="Sylfaen"/>
          <w:sz w:val="20"/>
          <w:lang w:val="pt-BR"/>
        </w:rPr>
        <w:t>Ընդ</w:t>
      </w:r>
      <w:r w:rsidRPr="00FE4A6D">
        <w:rPr>
          <w:rFonts w:ascii="Arial LatArm" w:hAnsi="Arial LatArm" w:cs="Arial LatArm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  <w:lang w:val="pt-BR"/>
        </w:rPr>
        <w:t>որում</w:t>
      </w:r>
      <w:r w:rsidRPr="00FE4A6D">
        <w:rPr>
          <w:rFonts w:ascii="Arial LatArm" w:hAnsi="Arial LatArm" w:cs="Arial LatArm"/>
          <w:sz w:val="20"/>
          <w:lang w:val="pt-BR"/>
        </w:rPr>
        <w:t xml:space="preserve">, </w:t>
      </w:r>
      <w:r w:rsidRPr="00FE4A6D">
        <w:rPr>
          <w:rFonts w:ascii="Sylfaen" w:hAnsi="Sylfaen" w:cs="Sylfaen"/>
          <w:sz w:val="20"/>
          <w:lang w:val="pt-BR"/>
        </w:rPr>
        <w:t>կոնսորցիումի</w:t>
      </w:r>
      <w:r w:rsidRPr="00FE4A6D">
        <w:rPr>
          <w:rFonts w:ascii="Arial LatArm" w:hAnsi="Arial LatArm" w:cs="Arial LatArm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  <w:lang w:val="pt-BR"/>
        </w:rPr>
        <w:t>անդամի</w:t>
      </w:r>
      <w:r w:rsidRPr="00FE4A6D">
        <w:rPr>
          <w:rFonts w:ascii="Arial LatArm" w:hAnsi="Arial LatArm" w:cs="Arial LatArm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  <w:lang w:val="pt-BR"/>
        </w:rPr>
        <w:t>կոնսորցիումից</w:t>
      </w:r>
      <w:r w:rsidRPr="00FE4A6D">
        <w:rPr>
          <w:rFonts w:ascii="Arial LatArm" w:hAnsi="Arial LatArm" w:cs="Arial LatArm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  <w:lang w:val="pt-BR"/>
        </w:rPr>
        <w:t>դուրս</w:t>
      </w:r>
      <w:r w:rsidRPr="00FE4A6D">
        <w:rPr>
          <w:rFonts w:ascii="Arial LatArm" w:hAnsi="Arial LatArm" w:cs="Arial LatArm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  <w:lang w:val="pt-BR"/>
        </w:rPr>
        <w:t>գալու</w:t>
      </w:r>
      <w:r w:rsidRPr="00FE4A6D">
        <w:rPr>
          <w:rFonts w:ascii="Arial LatArm" w:hAnsi="Arial LatArm" w:cs="Arial LatArm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  <w:lang w:val="pt-BR"/>
        </w:rPr>
        <w:t>դեպքում</w:t>
      </w:r>
      <w:r w:rsidRPr="00FE4A6D">
        <w:rPr>
          <w:rFonts w:ascii="Arial LatArm" w:hAnsi="Arial LatArm" w:cs="Arial LatArm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  <w:lang w:val="pt-BR"/>
        </w:rPr>
        <w:t>պայմանագիրը</w:t>
      </w:r>
      <w:r w:rsidRPr="00FE4A6D">
        <w:rPr>
          <w:rFonts w:ascii="Arial LatArm" w:hAnsi="Arial LatArm" w:cs="Arial LatArm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  <w:lang w:val="pt-BR"/>
        </w:rPr>
        <w:t>միակողմանիորեն</w:t>
      </w:r>
      <w:r w:rsidRPr="00FE4A6D">
        <w:rPr>
          <w:rFonts w:ascii="Arial LatArm" w:hAnsi="Arial LatArm" w:cs="Arial LatArm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  <w:lang w:val="pt-BR"/>
        </w:rPr>
        <w:t>լուծվում</w:t>
      </w:r>
      <w:r w:rsidRPr="00FE4A6D">
        <w:rPr>
          <w:rFonts w:ascii="Arial LatArm" w:hAnsi="Arial LatArm" w:cs="Arial LatArm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  <w:lang w:val="pt-BR"/>
        </w:rPr>
        <w:t>է</w:t>
      </w:r>
      <w:r w:rsidRPr="00FE4A6D">
        <w:rPr>
          <w:rFonts w:ascii="Arial LatArm" w:hAnsi="Arial LatArm" w:cs="Arial LatArm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  <w:lang w:val="pt-BR"/>
        </w:rPr>
        <w:t>և</w:t>
      </w:r>
      <w:r w:rsidRPr="00FE4A6D">
        <w:rPr>
          <w:rFonts w:ascii="Arial LatArm" w:hAnsi="Arial LatArm" w:cs="Arial LatArm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  <w:lang w:val="pt-BR"/>
        </w:rPr>
        <w:t>կոնսորցիումի</w:t>
      </w:r>
      <w:r w:rsidRPr="00FE4A6D">
        <w:rPr>
          <w:rFonts w:ascii="Arial LatArm" w:hAnsi="Arial LatArm" w:cs="Arial LatArm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  <w:lang w:val="pt-BR"/>
        </w:rPr>
        <w:t>անդամների</w:t>
      </w:r>
      <w:r w:rsidRPr="00FE4A6D">
        <w:rPr>
          <w:rFonts w:ascii="Arial LatArm" w:hAnsi="Arial LatArm" w:cs="Arial LatArm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  <w:lang w:val="pt-BR"/>
        </w:rPr>
        <w:t>նկատմամբ</w:t>
      </w:r>
      <w:r w:rsidRPr="00FE4A6D">
        <w:rPr>
          <w:rFonts w:ascii="Arial LatArm" w:hAnsi="Arial LatArm" w:cs="Arial LatArm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  <w:lang w:val="pt-BR"/>
        </w:rPr>
        <w:t>կիրառվում</w:t>
      </w:r>
      <w:r w:rsidRPr="00FE4A6D">
        <w:rPr>
          <w:rFonts w:ascii="Arial LatArm" w:hAnsi="Arial LatArm" w:cs="Arial LatArm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  <w:lang w:val="pt-BR"/>
        </w:rPr>
        <w:t>են</w:t>
      </w:r>
      <w:r w:rsidRPr="00FE4A6D">
        <w:rPr>
          <w:rFonts w:ascii="Arial LatArm" w:hAnsi="Arial LatArm" w:cs="Arial LatArm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  <w:lang w:val="pt-BR"/>
        </w:rPr>
        <w:t>պայմանագրով</w:t>
      </w:r>
      <w:r w:rsidRPr="00FE4A6D">
        <w:rPr>
          <w:rFonts w:ascii="Arial LatArm" w:hAnsi="Arial LatArm" w:cs="Arial LatArm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  <w:lang w:val="pt-BR"/>
        </w:rPr>
        <w:t>նախատեսված</w:t>
      </w:r>
      <w:r w:rsidRPr="00FE4A6D">
        <w:rPr>
          <w:rFonts w:ascii="Arial LatArm" w:hAnsi="Arial LatArm" w:cs="Arial LatArm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  <w:lang w:val="pt-BR"/>
        </w:rPr>
        <w:t>պատասխանատվության</w:t>
      </w:r>
      <w:r w:rsidRPr="00FE4A6D">
        <w:rPr>
          <w:rFonts w:ascii="Arial LatArm" w:hAnsi="Arial LatArm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  <w:lang w:val="pt-BR"/>
        </w:rPr>
        <w:t>միջոցները</w:t>
      </w:r>
      <w:r w:rsidR="008061D6" w:rsidRPr="00FE4A6D">
        <w:rPr>
          <w:rFonts w:ascii="Arial LatArm" w:hAnsi="Arial LatArm"/>
          <w:sz w:val="20"/>
          <w:lang w:val="pt-BR"/>
        </w:rPr>
        <w:t>:</w:t>
      </w:r>
      <w:r w:rsidR="00383BC3" w:rsidRPr="00FE4A6D">
        <w:rPr>
          <w:rFonts w:ascii="Arial LatArm" w:hAnsi="Arial LatArm"/>
          <w:sz w:val="20"/>
          <w:vertAlign w:val="superscript"/>
          <w:lang w:val="pt-BR"/>
        </w:rPr>
        <w:t>23</w:t>
      </w:r>
      <w:r w:rsidRPr="00FE4A6D">
        <w:rPr>
          <w:rStyle w:val="af6"/>
          <w:rFonts w:ascii="Arial LatArm" w:hAnsi="Arial LatArm"/>
          <w:color w:val="FFFFFF"/>
          <w:sz w:val="20"/>
          <w:lang w:val="pt-BR"/>
        </w:rPr>
        <w:footnoteReference w:id="16"/>
      </w:r>
    </w:p>
    <w:p w14:paraId="61AA38F0" w14:textId="77777777" w:rsidR="00071D1C" w:rsidRPr="00FE4A6D" w:rsidRDefault="00071D1C" w:rsidP="00EF3662">
      <w:pPr>
        <w:tabs>
          <w:tab w:val="left" w:pos="1276"/>
        </w:tabs>
        <w:ind w:firstLine="720"/>
        <w:jc w:val="both"/>
        <w:rPr>
          <w:rFonts w:ascii="Arial LatArm" w:hAnsi="Arial LatArm"/>
          <w:sz w:val="20"/>
          <w:lang w:val="pt-BR"/>
        </w:rPr>
      </w:pPr>
      <w:r w:rsidRPr="00FE4A6D">
        <w:rPr>
          <w:rFonts w:ascii="Arial LatArm" w:hAnsi="Arial LatArm" w:cs="Times Armenian"/>
          <w:sz w:val="20"/>
          <w:lang w:val="pt-BR"/>
        </w:rPr>
        <w:t>8</w:t>
      </w:r>
      <w:r w:rsidRPr="00FE4A6D">
        <w:rPr>
          <w:rFonts w:ascii="Arial LatArm" w:hAnsi="Arial LatArm" w:cs="Times Armenian"/>
          <w:sz w:val="20"/>
          <w:lang w:val="hy-AM"/>
        </w:rPr>
        <w:t>.</w:t>
      </w:r>
      <w:r w:rsidRPr="00FE4A6D">
        <w:rPr>
          <w:rFonts w:ascii="Arial LatArm" w:hAnsi="Arial LatArm" w:cs="Times Armenian"/>
          <w:sz w:val="20"/>
          <w:lang w:val="pt-BR"/>
        </w:rPr>
        <w:t>8</w:t>
      </w:r>
      <w:r w:rsidRPr="00FE4A6D">
        <w:rPr>
          <w:rFonts w:ascii="Arial LatArm" w:hAnsi="Arial LatArm" w:cs="Times Armenian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Ա</w:t>
      </w:r>
      <w:r w:rsidRPr="00FE4A6D">
        <w:rPr>
          <w:rFonts w:ascii="Sylfaen" w:hAnsi="Sylfaen" w:cs="Sylfaen"/>
          <w:sz w:val="20"/>
        </w:rPr>
        <w:t>պր</w:t>
      </w:r>
      <w:r w:rsidRPr="00FE4A6D">
        <w:rPr>
          <w:rFonts w:ascii="Sylfaen" w:hAnsi="Sylfaen" w:cs="Sylfaen"/>
          <w:sz w:val="20"/>
          <w:lang w:val="hy-AM"/>
        </w:rPr>
        <w:t>անքի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</w:rPr>
        <w:t>մատա</w:t>
      </w:r>
      <w:r w:rsidRPr="00FE4A6D">
        <w:rPr>
          <w:rFonts w:ascii="Sylfaen" w:hAnsi="Sylfaen" w:cs="Sylfaen"/>
          <w:sz w:val="20"/>
          <w:lang w:val="hy-AM"/>
        </w:rPr>
        <w:t>կա</w:t>
      </w:r>
      <w:r w:rsidRPr="00FE4A6D">
        <w:rPr>
          <w:rFonts w:ascii="Sylfaen" w:hAnsi="Sylfaen" w:cs="Sylfaen"/>
          <w:sz w:val="20"/>
        </w:rPr>
        <w:t>ր</w:t>
      </w:r>
      <w:r w:rsidRPr="00FE4A6D">
        <w:rPr>
          <w:rFonts w:ascii="Sylfaen" w:hAnsi="Sylfaen" w:cs="Sylfaen"/>
          <w:sz w:val="20"/>
          <w:lang w:val="hy-AM"/>
        </w:rPr>
        <w:t>արման</w:t>
      </w:r>
      <w:r w:rsidRPr="00FE4A6D">
        <w:rPr>
          <w:rFonts w:ascii="Arial LatArm" w:hAnsi="Arial LatArm" w:cs="Times Armenian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ժամկետը</w:t>
      </w:r>
      <w:r w:rsidRPr="00FE4A6D">
        <w:rPr>
          <w:rFonts w:ascii="Arial LatArm" w:hAnsi="Arial LatArm" w:cs="Times Armenian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կարող</w:t>
      </w:r>
      <w:r w:rsidRPr="00FE4A6D">
        <w:rPr>
          <w:rFonts w:ascii="Arial LatArm" w:hAnsi="Arial LatArm" w:cs="Times Armenian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է</w:t>
      </w:r>
      <w:r w:rsidRPr="00FE4A6D">
        <w:rPr>
          <w:rFonts w:ascii="Arial LatArm" w:hAnsi="Arial LatArm" w:cs="Times Armenian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երկարաձգվել</w:t>
      </w:r>
      <w:r w:rsidRPr="00FE4A6D">
        <w:rPr>
          <w:rFonts w:ascii="Arial LatArm" w:hAnsi="Arial LatArm" w:cs="Times Armenian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մինչև</w:t>
      </w:r>
      <w:r w:rsidRPr="00FE4A6D">
        <w:rPr>
          <w:rFonts w:ascii="Arial LatArm" w:hAnsi="Arial LatArm" w:cs="Times Armenian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</w:rPr>
        <w:t>պ</w:t>
      </w:r>
      <w:r w:rsidRPr="00FE4A6D">
        <w:rPr>
          <w:rFonts w:ascii="Sylfaen" w:hAnsi="Sylfaen" w:cs="Sylfaen"/>
          <w:sz w:val="20"/>
          <w:lang w:val="hy-AM"/>
        </w:rPr>
        <w:t>այմանագրով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այդ</w:t>
      </w:r>
      <w:r w:rsidRPr="00FE4A6D">
        <w:rPr>
          <w:rFonts w:ascii="Arial LatArm" w:hAnsi="Arial LatArm" w:cs="Times Armenian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ժամկետը</w:t>
      </w:r>
      <w:r w:rsidRPr="00FE4A6D">
        <w:rPr>
          <w:rFonts w:ascii="Arial LatArm" w:hAnsi="Arial LatArm" w:cs="Times Armenian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լրանալը</w:t>
      </w:r>
      <w:r w:rsidRPr="00FE4A6D">
        <w:rPr>
          <w:rFonts w:ascii="Arial LatArm" w:hAnsi="Arial LatArm" w:cs="Sylfaen"/>
          <w:sz w:val="20"/>
          <w:lang w:val="pt-BR"/>
        </w:rPr>
        <w:t>`</w:t>
      </w:r>
      <w:r w:rsidRPr="00FE4A6D">
        <w:rPr>
          <w:rFonts w:ascii="Arial LatArm" w:hAnsi="Arial LatArm" w:cs="Times Armenian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</w:rPr>
        <w:t>Վաճառողի</w:t>
      </w:r>
      <w:r w:rsidRPr="00FE4A6D">
        <w:rPr>
          <w:rFonts w:ascii="Arial LatArm" w:hAnsi="Arial LatArm" w:cs="Times Armenian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առաջարկության</w:t>
      </w:r>
      <w:r w:rsidRPr="00FE4A6D">
        <w:rPr>
          <w:rFonts w:ascii="Arial LatArm" w:hAnsi="Arial LatArm" w:cs="Times Armenian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առկայության</w:t>
      </w:r>
      <w:r w:rsidRPr="00FE4A6D">
        <w:rPr>
          <w:rFonts w:ascii="Arial LatArm" w:hAnsi="Arial LatArm" w:cs="Times Armenian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դեպքում</w:t>
      </w:r>
      <w:r w:rsidRPr="00FE4A6D">
        <w:rPr>
          <w:rFonts w:ascii="Arial LatArm" w:hAnsi="Arial LatArm" w:cs="Times Armenian"/>
          <w:sz w:val="20"/>
          <w:lang w:val="pt-BR"/>
        </w:rPr>
        <w:t>,</w:t>
      </w:r>
      <w:r w:rsidRPr="00FE4A6D">
        <w:rPr>
          <w:rFonts w:ascii="Arial LatArm" w:hAnsi="Arial LatArm" w:cs="Times Armenian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պայմանով</w:t>
      </w:r>
      <w:r w:rsidRPr="00FE4A6D">
        <w:rPr>
          <w:rFonts w:ascii="Arial LatArm" w:hAnsi="Arial LatArm" w:cs="Times Armenian"/>
          <w:sz w:val="20"/>
          <w:lang w:val="hy-AM"/>
        </w:rPr>
        <w:t xml:space="preserve">, </w:t>
      </w:r>
      <w:r w:rsidRPr="00FE4A6D">
        <w:rPr>
          <w:rFonts w:ascii="Sylfaen" w:hAnsi="Sylfaen" w:cs="Sylfaen"/>
          <w:sz w:val="20"/>
          <w:lang w:val="hy-AM"/>
        </w:rPr>
        <w:t>որ</w:t>
      </w:r>
      <w:r w:rsidRPr="00FE4A6D">
        <w:rPr>
          <w:rFonts w:ascii="Arial LatArm" w:hAnsi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</w:rPr>
        <w:t>Գնորդ</w:t>
      </w:r>
      <w:r w:rsidRPr="00FE4A6D">
        <w:rPr>
          <w:rFonts w:ascii="Sylfaen" w:hAnsi="Sylfaen" w:cs="Sylfaen"/>
          <w:sz w:val="20"/>
          <w:lang w:val="hy-AM"/>
        </w:rPr>
        <w:t>ի</w:t>
      </w:r>
      <w:r w:rsidRPr="00FE4A6D">
        <w:rPr>
          <w:rFonts w:ascii="Arial LatArm" w:hAnsi="Arial LatArm" w:cs="Times Armenian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մոտ</w:t>
      </w:r>
      <w:r w:rsidRPr="00FE4A6D">
        <w:rPr>
          <w:rFonts w:ascii="Arial LatArm" w:hAnsi="Arial LatArm" w:cs="Times Armenian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չի</w:t>
      </w:r>
      <w:r w:rsidRPr="00FE4A6D">
        <w:rPr>
          <w:rFonts w:ascii="Arial LatArm" w:hAnsi="Arial LatArm" w:cs="Times Armenian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վերացել</w:t>
      </w:r>
      <w:r w:rsidRPr="00FE4A6D">
        <w:rPr>
          <w:rFonts w:ascii="Arial LatArm" w:hAnsi="Arial LatArm" w:cs="Times Armenian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</w:rPr>
        <w:t>ապրանքի</w:t>
      </w:r>
      <w:r w:rsidRPr="00FE4A6D">
        <w:rPr>
          <w:rFonts w:ascii="Arial LatArm" w:hAnsi="Arial LatArm" w:cs="Times Armenian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օգտագործման</w:t>
      </w:r>
      <w:r w:rsidRPr="00FE4A6D">
        <w:rPr>
          <w:rFonts w:ascii="Arial LatArm" w:hAnsi="Arial LatArm" w:cs="Times Armenian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պահանջը</w:t>
      </w:r>
      <w:r w:rsidR="00DB0602" w:rsidRPr="00FE4A6D">
        <w:rPr>
          <w:rFonts w:ascii="Arial LatArm" w:hAnsi="Arial LatArm" w:cs="Sylfaen"/>
          <w:sz w:val="20"/>
          <w:lang w:val="pt-BR"/>
        </w:rPr>
        <w:t>,</w:t>
      </w:r>
      <w:r w:rsidR="002877FC" w:rsidRPr="00FE4A6D">
        <w:rPr>
          <w:rFonts w:ascii="Arial LatArm" w:hAnsi="Arial LatArm" w:cs="Sylfaen"/>
          <w:sz w:val="20"/>
          <w:lang w:val="pt-BR"/>
        </w:rPr>
        <w:t xml:space="preserve"> </w:t>
      </w:r>
      <w:r w:rsidR="002877FC" w:rsidRPr="00FE4A6D">
        <w:rPr>
          <w:rFonts w:ascii="Sylfaen" w:hAnsi="Sylfaen" w:cs="Sylfaen"/>
          <w:sz w:val="20"/>
        </w:rPr>
        <w:t>իսկ</w:t>
      </w:r>
      <w:r w:rsidR="002877FC" w:rsidRPr="00FE4A6D">
        <w:rPr>
          <w:rFonts w:ascii="Arial LatArm" w:hAnsi="Arial LatArm" w:cs="Sylfaen"/>
          <w:sz w:val="20"/>
          <w:lang w:val="pt-BR"/>
        </w:rPr>
        <w:t xml:space="preserve"> </w:t>
      </w:r>
      <w:r w:rsidR="002877FC" w:rsidRPr="00FE4A6D">
        <w:rPr>
          <w:rFonts w:ascii="Sylfaen" w:hAnsi="Sylfaen" w:cs="Sylfaen"/>
          <w:sz w:val="20"/>
        </w:rPr>
        <w:t>Վաճառողի</w:t>
      </w:r>
      <w:r w:rsidR="002877FC" w:rsidRPr="00FE4A6D">
        <w:rPr>
          <w:rFonts w:ascii="Arial LatArm" w:hAnsi="Arial LatArm" w:cs="Sylfaen"/>
          <w:sz w:val="20"/>
          <w:lang w:val="pt-BR"/>
        </w:rPr>
        <w:t xml:space="preserve"> </w:t>
      </w:r>
      <w:r w:rsidR="002877FC" w:rsidRPr="00FE4A6D">
        <w:rPr>
          <w:rFonts w:ascii="Sylfaen" w:hAnsi="Sylfaen" w:cs="Sylfaen"/>
          <w:sz w:val="20"/>
        </w:rPr>
        <w:t>առաջարկությունը</w:t>
      </w:r>
      <w:r w:rsidR="002877FC" w:rsidRPr="00FE4A6D">
        <w:rPr>
          <w:rFonts w:ascii="Arial LatArm" w:hAnsi="Arial LatArm" w:cs="Sylfaen"/>
          <w:sz w:val="20"/>
          <w:lang w:val="pt-BR"/>
        </w:rPr>
        <w:t xml:space="preserve"> </w:t>
      </w:r>
      <w:r w:rsidR="002877FC" w:rsidRPr="00FE4A6D">
        <w:rPr>
          <w:rFonts w:ascii="Sylfaen" w:hAnsi="Sylfaen" w:cs="Sylfaen"/>
          <w:sz w:val="20"/>
        </w:rPr>
        <w:t>ներկայացվել</w:t>
      </w:r>
      <w:r w:rsidR="002877FC" w:rsidRPr="00FE4A6D">
        <w:rPr>
          <w:rFonts w:ascii="Arial LatArm" w:hAnsi="Arial LatArm" w:cs="Sylfaen"/>
          <w:sz w:val="20"/>
          <w:lang w:val="pt-BR"/>
        </w:rPr>
        <w:t xml:space="preserve"> </w:t>
      </w:r>
      <w:r w:rsidR="002877FC" w:rsidRPr="00FE4A6D">
        <w:rPr>
          <w:rFonts w:ascii="Sylfaen" w:hAnsi="Sylfaen" w:cs="Sylfaen"/>
          <w:sz w:val="20"/>
        </w:rPr>
        <w:t>է</w:t>
      </w:r>
      <w:r w:rsidR="002877FC" w:rsidRPr="00FE4A6D">
        <w:rPr>
          <w:rFonts w:ascii="Arial LatArm" w:hAnsi="Arial LatArm" w:cs="Sylfaen"/>
          <w:sz w:val="20"/>
          <w:lang w:val="pt-BR"/>
        </w:rPr>
        <w:t xml:space="preserve"> </w:t>
      </w:r>
      <w:r w:rsidR="002877FC" w:rsidRPr="00FE4A6D">
        <w:rPr>
          <w:rFonts w:ascii="Sylfaen" w:hAnsi="Sylfaen" w:cs="Sylfaen"/>
          <w:sz w:val="20"/>
        </w:rPr>
        <w:t>ոչ</w:t>
      </w:r>
      <w:r w:rsidR="002877FC" w:rsidRPr="00FE4A6D">
        <w:rPr>
          <w:rFonts w:ascii="Arial LatArm" w:hAnsi="Arial LatArm" w:cs="Sylfaen"/>
          <w:sz w:val="20"/>
          <w:lang w:val="pt-BR"/>
        </w:rPr>
        <w:t xml:space="preserve"> </w:t>
      </w:r>
      <w:r w:rsidR="002877FC" w:rsidRPr="00FE4A6D">
        <w:rPr>
          <w:rFonts w:ascii="Sylfaen" w:hAnsi="Sylfaen" w:cs="Sylfaen"/>
          <w:sz w:val="20"/>
        </w:rPr>
        <w:t>ուշ</w:t>
      </w:r>
      <w:r w:rsidR="002877FC" w:rsidRPr="00FE4A6D">
        <w:rPr>
          <w:rFonts w:ascii="Arial LatArm" w:hAnsi="Arial LatArm" w:cs="Sylfaen"/>
          <w:sz w:val="20"/>
          <w:lang w:val="pt-BR"/>
        </w:rPr>
        <w:t xml:space="preserve">, </w:t>
      </w:r>
      <w:r w:rsidR="002877FC" w:rsidRPr="00FE4A6D">
        <w:rPr>
          <w:rFonts w:ascii="Sylfaen" w:hAnsi="Sylfaen" w:cs="Sylfaen"/>
          <w:sz w:val="20"/>
        </w:rPr>
        <w:t>քան</w:t>
      </w:r>
      <w:r w:rsidR="002877FC" w:rsidRPr="00FE4A6D">
        <w:rPr>
          <w:rFonts w:ascii="Arial LatArm" w:hAnsi="Arial LatArm" w:cs="Sylfaen"/>
          <w:sz w:val="20"/>
          <w:lang w:val="pt-BR"/>
        </w:rPr>
        <w:t xml:space="preserve"> </w:t>
      </w:r>
      <w:r w:rsidR="002877FC" w:rsidRPr="00FE4A6D">
        <w:rPr>
          <w:rFonts w:ascii="Sylfaen" w:hAnsi="Sylfaen" w:cs="Sylfaen"/>
          <w:sz w:val="20"/>
        </w:rPr>
        <w:t>պայմանագրով</w:t>
      </w:r>
      <w:r w:rsidR="002877FC" w:rsidRPr="00FE4A6D">
        <w:rPr>
          <w:rFonts w:ascii="Arial LatArm" w:hAnsi="Arial LatArm" w:cs="Sylfaen"/>
          <w:sz w:val="20"/>
          <w:lang w:val="pt-BR"/>
        </w:rPr>
        <w:t xml:space="preserve"> </w:t>
      </w:r>
      <w:r w:rsidR="002877FC" w:rsidRPr="00FE4A6D">
        <w:rPr>
          <w:rFonts w:ascii="Sylfaen" w:hAnsi="Sylfaen" w:cs="Sylfaen"/>
          <w:sz w:val="20"/>
        </w:rPr>
        <w:t>ի</w:t>
      </w:r>
      <w:r w:rsidR="002877FC" w:rsidRPr="00FE4A6D">
        <w:rPr>
          <w:rFonts w:ascii="Arial LatArm" w:hAnsi="Arial LatArm" w:cs="Sylfaen"/>
          <w:sz w:val="20"/>
          <w:lang w:val="pt-BR"/>
        </w:rPr>
        <w:t xml:space="preserve"> </w:t>
      </w:r>
      <w:r w:rsidR="002877FC" w:rsidRPr="00FE4A6D">
        <w:rPr>
          <w:rFonts w:ascii="Sylfaen" w:hAnsi="Sylfaen" w:cs="Sylfaen"/>
          <w:sz w:val="20"/>
        </w:rPr>
        <w:t>սկզբանե</w:t>
      </w:r>
      <w:r w:rsidR="002877FC" w:rsidRPr="00FE4A6D">
        <w:rPr>
          <w:rFonts w:ascii="Arial LatArm" w:hAnsi="Arial LatArm" w:cs="Sylfaen"/>
          <w:sz w:val="20"/>
          <w:lang w:val="pt-BR"/>
        </w:rPr>
        <w:t xml:space="preserve"> </w:t>
      </w:r>
      <w:r w:rsidR="002877FC" w:rsidRPr="00FE4A6D">
        <w:rPr>
          <w:rFonts w:ascii="Sylfaen" w:hAnsi="Sylfaen" w:cs="Sylfaen"/>
          <w:sz w:val="20"/>
        </w:rPr>
        <w:t>մատակարարման</w:t>
      </w:r>
      <w:r w:rsidR="002877FC" w:rsidRPr="00FE4A6D">
        <w:rPr>
          <w:rFonts w:ascii="Arial LatArm" w:hAnsi="Arial LatArm" w:cs="Sylfaen"/>
          <w:sz w:val="20"/>
          <w:lang w:val="pt-BR"/>
        </w:rPr>
        <w:t xml:space="preserve"> </w:t>
      </w:r>
      <w:r w:rsidR="002877FC" w:rsidRPr="00FE4A6D">
        <w:rPr>
          <w:rFonts w:ascii="Sylfaen" w:hAnsi="Sylfaen" w:cs="Sylfaen"/>
          <w:sz w:val="20"/>
        </w:rPr>
        <w:t>համար</w:t>
      </w:r>
      <w:r w:rsidR="002877FC" w:rsidRPr="00FE4A6D">
        <w:rPr>
          <w:rFonts w:ascii="Arial LatArm" w:hAnsi="Arial LatArm" w:cs="Sylfaen"/>
          <w:sz w:val="20"/>
          <w:lang w:val="pt-BR"/>
        </w:rPr>
        <w:t xml:space="preserve"> </w:t>
      </w:r>
      <w:r w:rsidR="002877FC" w:rsidRPr="00FE4A6D">
        <w:rPr>
          <w:rFonts w:ascii="Sylfaen" w:hAnsi="Sylfaen" w:cs="Sylfaen"/>
          <w:sz w:val="20"/>
        </w:rPr>
        <w:t>սահմանված</w:t>
      </w:r>
      <w:r w:rsidR="002877FC" w:rsidRPr="00FE4A6D">
        <w:rPr>
          <w:rFonts w:ascii="Arial LatArm" w:hAnsi="Arial LatArm" w:cs="Sylfaen"/>
          <w:sz w:val="20"/>
          <w:lang w:val="pt-BR"/>
        </w:rPr>
        <w:t xml:space="preserve"> </w:t>
      </w:r>
      <w:r w:rsidR="002877FC" w:rsidRPr="00FE4A6D">
        <w:rPr>
          <w:rFonts w:ascii="Sylfaen" w:hAnsi="Sylfaen" w:cs="Sylfaen"/>
          <w:sz w:val="20"/>
        </w:rPr>
        <w:t>ժամկետը</w:t>
      </w:r>
      <w:r w:rsidR="002877FC" w:rsidRPr="00FE4A6D">
        <w:rPr>
          <w:rFonts w:ascii="Arial LatArm" w:hAnsi="Arial LatArm" w:cs="Sylfaen"/>
          <w:sz w:val="20"/>
          <w:lang w:val="pt-BR"/>
        </w:rPr>
        <w:t xml:space="preserve"> </w:t>
      </w:r>
      <w:r w:rsidR="002877FC" w:rsidRPr="00FE4A6D">
        <w:rPr>
          <w:rFonts w:ascii="Sylfaen" w:hAnsi="Sylfaen" w:cs="Sylfaen"/>
          <w:sz w:val="20"/>
        </w:rPr>
        <w:t>լրանալուց</w:t>
      </w:r>
      <w:r w:rsidR="002877FC" w:rsidRPr="00FE4A6D">
        <w:rPr>
          <w:rFonts w:ascii="Arial LatArm" w:hAnsi="Arial LatArm" w:cs="Sylfaen"/>
          <w:sz w:val="20"/>
          <w:lang w:val="pt-BR"/>
        </w:rPr>
        <w:t xml:space="preserve"> </w:t>
      </w:r>
      <w:r w:rsidR="002877FC" w:rsidRPr="00FE4A6D">
        <w:rPr>
          <w:rFonts w:ascii="Sylfaen" w:hAnsi="Sylfaen" w:cs="Sylfaen"/>
          <w:sz w:val="20"/>
        </w:rPr>
        <w:t>առնվազն</w:t>
      </w:r>
      <w:r w:rsidR="002877FC" w:rsidRPr="00FE4A6D">
        <w:rPr>
          <w:rFonts w:ascii="Arial LatArm" w:hAnsi="Arial LatArm" w:cs="Sylfaen"/>
          <w:sz w:val="20"/>
          <w:lang w:val="pt-BR"/>
        </w:rPr>
        <w:t xml:space="preserve"> 5 </w:t>
      </w:r>
      <w:r w:rsidR="002877FC" w:rsidRPr="00FE4A6D">
        <w:rPr>
          <w:rFonts w:ascii="Sylfaen" w:hAnsi="Sylfaen" w:cs="Sylfaen"/>
          <w:sz w:val="20"/>
        </w:rPr>
        <w:t>օրացուցային</w:t>
      </w:r>
      <w:r w:rsidR="002877FC" w:rsidRPr="00FE4A6D">
        <w:rPr>
          <w:rFonts w:ascii="Arial LatArm" w:hAnsi="Arial LatArm" w:cs="Sylfaen"/>
          <w:sz w:val="20"/>
          <w:lang w:val="pt-BR"/>
        </w:rPr>
        <w:t xml:space="preserve"> </w:t>
      </w:r>
      <w:r w:rsidR="002877FC" w:rsidRPr="00FE4A6D">
        <w:rPr>
          <w:rFonts w:ascii="Sylfaen" w:hAnsi="Sylfaen" w:cs="Sylfaen"/>
          <w:sz w:val="20"/>
        </w:rPr>
        <w:t>օր</w:t>
      </w:r>
      <w:r w:rsidR="002877FC" w:rsidRPr="00FE4A6D">
        <w:rPr>
          <w:rFonts w:ascii="Arial LatArm" w:hAnsi="Arial LatArm" w:cs="Sylfaen"/>
          <w:sz w:val="20"/>
          <w:lang w:val="pt-BR"/>
        </w:rPr>
        <w:t xml:space="preserve"> </w:t>
      </w:r>
      <w:r w:rsidR="002877FC" w:rsidRPr="00FE4A6D">
        <w:rPr>
          <w:rFonts w:ascii="Sylfaen" w:hAnsi="Sylfaen" w:cs="Sylfaen"/>
          <w:sz w:val="20"/>
        </w:rPr>
        <w:t>առաջ</w:t>
      </w:r>
      <w:r w:rsidRPr="00FE4A6D">
        <w:rPr>
          <w:rFonts w:ascii="Arial LatArm" w:hAnsi="Arial LatArm" w:cs="Sylfaen"/>
          <w:sz w:val="20"/>
          <w:lang w:val="pt-BR"/>
        </w:rPr>
        <w:t xml:space="preserve">: </w:t>
      </w:r>
      <w:r w:rsidRPr="00FE4A6D">
        <w:rPr>
          <w:rFonts w:ascii="Sylfaen" w:hAnsi="Sylfaen" w:cs="Sylfaen"/>
          <w:sz w:val="20"/>
          <w:lang w:val="pt-BR"/>
        </w:rPr>
        <w:t>Ընդ</w:t>
      </w:r>
      <w:r w:rsidRPr="00FE4A6D">
        <w:rPr>
          <w:rFonts w:ascii="Arial LatArm" w:hAnsi="Arial LatArm" w:cs="Arial LatArm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  <w:lang w:val="pt-BR"/>
        </w:rPr>
        <w:t>որում</w:t>
      </w:r>
      <w:r w:rsidRPr="00FE4A6D">
        <w:rPr>
          <w:rFonts w:ascii="Arial LatArm" w:hAnsi="Arial LatArm" w:cs="Arial LatArm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  <w:lang w:val="pt-BR"/>
        </w:rPr>
        <w:t>սույն</w:t>
      </w:r>
      <w:r w:rsidRPr="00FE4A6D">
        <w:rPr>
          <w:rFonts w:ascii="Arial LatArm" w:hAnsi="Arial LatArm" w:cs="Arial LatArm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  <w:lang w:val="pt-BR"/>
        </w:rPr>
        <w:t>կետով</w:t>
      </w:r>
      <w:r w:rsidRPr="00FE4A6D">
        <w:rPr>
          <w:rFonts w:ascii="Arial LatArm" w:hAnsi="Arial LatArm" w:cs="Arial LatArm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  <w:lang w:val="pt-BR"/>
        </w:rPr>
        <w:t>սահմանված</w:t>
      </w:r>
      <w:r w:rsidRPr="00FE4A6D">
        <w:rPr>
          <w:rFonts w:ascii="Arial LatArm" w:hAnsi="Arial LatArm" w:cs="Arial LatArm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  <w:lang w:val="pt-BR"/>
        </w:rPr>
        <w:t>դեպքում</w:t>
      </w:r>
      <w:r w:rsidRPr="00FE4A6D">
        <w:rPr>
          <w:rFonts w:ascii="Arial LatArm" w:hAnsi="Arial LatArm" w:cs="Arial LatArm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  <w:lang w:val="pt-BR"/>
        </w:rPr>
        <w:t>ապրա</w:t>
      </w:r>
      <w:r w:rsidRPr="00FE4A6D">
        <w:rPr>
          <w:rFonts w:ascii="Sylfaen" w:hAnsi="Sylfaen" w:cs="Sylfaen"/>
          <w:sz w:val="20"/>
          <w:lang w:val="hy-AM"/>
        </w:rPr>
        <w:t>նքի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</w:rPr>
        <w:t>մատակարա</w:t>
      </w:r>
      <w:r w:rsidRPr="00FE4A6D">
        <w:rPr>
          <w:rFonts w:ascii="Sylfaen" w:hAnsi="Sylfaen" w:cs="Sylfaen"/>
          <w:sz w:val="20"/>
          <w:lang w:val="hy-AM"/>
        </w:rPr>
        <w:t>րման</w:t>
      </w:r>
      <w:r w:rsidRPr="00FE4A6D">
        <w:rPr>
          <w:rFonts w:ascii="Arial LatArm" w:hAnsi="Arial LatArm" w:cs="Times Armenian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ժամկետը</w:t>
      </w:r>
      <w:r w:rsidRPr="00FE4A6D">
        <w:rPr>
          <w:rFonts w:ascii="Arial LatArm" w:hAnsi="Arial LatArm" w:cs="Times Armenian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կարող</w:t>
      </w:r>
      <w:r w:rsidRPr="00FE4A6D">
        <w:rPr>
          <w:rFonts w:ascii="Arial LatArm" w:hAnsi="Arial LatArm" w:cs="Times Armenian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է</w:t>
      </w:r>
      <w:r w:rsidRPr="00FE4A6D">
        <w:rPr>
          <w:rFonts w:ascii="Arial LatArm" w:hAnsi="Arial LatArm" w:cs="Times Armenian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երկարաձգվել</w:t>
      </w:r>
      <w:r w:rsidRPr="00FE4A6D">
        <w:rPr>
          <w:rFonts w:ascii="Arial LatArm" w:hAnsi="Arial LatArm" w:cs="Times Armenian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</w:rPr>
        <w:t>մեկ</w:t>
      </w:r>
      <w:r w:rsidRPr="00FE4A6D">
        <w:rPr>
          <w:rFonts w:ascii="Arial LatArm" w:hAnsi="Arial LatArm" w:cs="Times Armenian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</w:rPr>
        <w:t>անգամ</w:t>
      </w:r>
      <w:r w:rsidRPr="00FE4A6D">
        <w:rPr>
          <w:rFonts w:ascii="Arial LatArm" w:hAnsi="Arial LatArm" w:cs="Times Armenian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մինչև</w:t>
      </w:r>
      <w:r w:rsidRPr="00FE4A6D">
        <w:rPr>
          <w:rFonts w:ascii="Arial LatArm" w:hAnsi="Arial LatArm" w:cs="Sylfaen"/>
          <w:sz w:val="20"/>
          <w:lang w:val="pt-BR"/>
        </w:rPr>
        <w:t xml:space="preserve"> 30 </w:t>
      </w:r>
      <w:r w:rsidRPr="00FE4A6D">
        <w:rPr>
          <w:rFonts w:ascii="Sylfaen" w:hAnsi="Sylfaen" w:cs="Sylfaen"/>
          <w:sz w:val="20"/>
        </w:rPr>
        <w:t>օրացուցային</w:t>
      </w:r>
      <w:r w:rsidRPr="00FE4A6D">
        <w:rPr>
          <w:rFonts w:ascii="Arial LatArm" w:hAnsi="Arial LatArm" w:cs="Sylfaen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</w:rPr>
        <w:t>օրով</w:t>
      </w:r>
      <w:r w:rsidRPr="00FE4A6D">
        <w:rPr>
          <w:rFonts w:ascii="Arial LatArm" w:hAnsi="Arial LatArm" w:cs="Sylfaen"/>
          <w:sz w:val="20"/>
          <w:lang w:val="pt-BR"/>
        </w:rPr>
        <w:t xml:space="preserve">, </w:t>
      </w:r>
      <w:r w:rsidRPr="00FE4A6D">
        <w:rPr>
          <w:rFonts w:ascii="Sylfaen" w:hAnsi="Sylfaen" w:cs="Sylfaen"/>
          <w:sz w:val="20"/>
        </w:rPr>
        <w:t>բայց</w:t>
      </w:r>
      <w:r w:rsidRPr="00FE4A6D">
        <w:rPr>
          <w:rFonts w:ascii="Arial LatArm" w:hAnsi="Arial LatArm" w:cs="Sylfaen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</w:rPr>
        <w:t>ոչ</w:t>
      </w:r>
      <w:r w:rsidRPr="00FE4A6D">
        <w:rPr>
          <w:rFonts w:ascii="Arial LatArm" w:hAnsi="Arial LatArm" w:cs="Sylfaen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</w:rPr>
        <w:t>ավել</w:t>
      </w:r>
      <w:r w:rsidRPr="00FE4A6D">
        <w:rPr>
          <w:rFonts w:ascii="Arial LatArm" w:hAnsi="Arial LatArm" w:cs="Sylfaen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</w:rPr>
        <w:t>քան</w:t>
      </w:r>
      <w:r w:rsidRPr="00FE4A6D">
        <w:rPr>
          <w:rFonts w:ascii="Arial LatArm" w:hAnsi="Arial LatArm" w:cs="Sylfaen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</w:rPr>
        <w:t>պայմանագրով</w:t>
      </w:r>
      <w:r w:rsidRPr="00FE4A6D">
        <w:rPr>
          <w:rFonts w:ascii="Arial LatArm" w:hAnsi="Arial LatArm" w:cs="Sylfaen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</w:rPr>
        <w:t>սահմանված</w:t>
      </w:r>
      <w:r w:rsidRPr="00FE4A6D">
        <w:rPr>
          <w:rFonts w:ascii="Arial LatArm" w:hAnsi="Arial LatArm" w:cs="Sylfaen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</w:rPr>
        <w:t>ժամկետն</w:t>
      </w:r>
      <w:r w:rsidRPr="00FE4A6D">
        <w:rPr>
          <w:rFonts w:ascii="Arial LatArm" w:hAnsi="Arial LatArm" w:cs="Sylfaen"/>
          <w:sz w:val="20"/>
          <w:lang w:val="pt-BR"/>
        </w:rPr>
        <w:t xml:space="preserve"> </w:t>
      </w:r>
      <w:r w:rsidRPr="00FE4A6D">
        <w:rPr>
          <w:rFonts w:ascii="Sylfaen" w:hAnsi="Sylfaen" w:cs="Sylfaen"/>
          <w:sz w:val="20"/>
        </w:rPr>
        <w:t>է</w:t>
      </w:r>
      <w:r w:rsidRPr="00FE4A6D">
        <w:rPr>
          <w:rFonts w:ascii="Arial LatArm" w:hAnsi="Arial LatArm" w:cs="Sylfaen"/>
          <w:sz w:val="20"/>
          <w:lang w:val="pt-BR"/>
        </w:rPr>
        <w:t>:</w:t>
      </w:r>
    </w:p>
    <w:p w14:paraId="5A5749EB" w14:textId="77777777" w:rsidR="00071D1C" w:rsidRPr="00FE4A6D" w:rsidRDefault="00071D1C" w:rsidP="00EF3662">
      <w:pPr>
        <w:tabs>
          <w:tab w:val="left" w:pos="720"/>
        </w:tabs>
        <w:jc w:val="both"/>
        <w:rPr>
          <w:rFonts w:ascii="Arial LatArm" w:hAnsi="Arial LatArm"/>
          <w:sz w:val="20"/>
          <w:lang w:val="hy-AM"/>
        </w:rPr>
      </w:pPr>
      <w:r w:rsidRPr="00FE4A6D">
        <w:rPr>
          <w:rFonts w:ascii="Arial LatArm" w:hAnsi="Arial LatArm"/>
          <w:sz w:val="20"/>
          <w:lang w:val="hy-AM"/>
        </w:rPr>
        <w:t xml:space="preserve">            8.9 </w:t>
      </w:r>
      <w:r w:rsidRPr="00FE4A6D">
        <w:rPr>
          <w:rFonts w:ascii="Sylfaen" w:hAnsi="Sylfaen" w:cs="Sylfaen"/>
          <w:sz w:val="20"/>
          <w:lang w:val="hy-AM"/>
        </w:rPr>
        <w:t>Պայմանագրի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պատշաճ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կատարման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պայմաններում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կողմերի</w:t>
      </w:r>
      <w:r w:rsidRPr="00FE4A6D">
        <w:rPr>
          <w:rFonts w:ascii="Arial LatArm" w:hAnsi="Arial LatArm" w:cs="Arial LatArm"/>
          <w:sz w:val="20"/>
          <w:lang w:val="hy-AM"/>
        </w:rPr>
        <w:t xml:space="preserve"> (</w:t>
      </w:r>
      <w:r w:rsidRPr="00FE4A6D">
        <w:rPr>
          <w:rFonts w:ascii="Sylfaen" w:hAnsi="Sylfaen" w:cs="Sylfaen"/>
          <w:sz w:val="20"/>
          <w:lang w:val="hy-AM"/>
        </w:rPr>
        <w:t>Վաճառող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կամ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Գնորդ</w:t>
      </w:r>
      <w:r w:rsidRPr="00FE4A6D">
        <w:rPr>
          <w:rFonts w:ascii="Arial LatArm" w:hAnsi="Arial LatArm" w:cs="Arial LatArm"/>
          <w:sz w:val="20"/>
          <w:lang w:val="hy-AM"/>
        </w:rPr>
        <w:t xml:space="preserve">) </w:t>
      </w:r>
      <w:r w:rsidRPr="00FE4A6D">
        <w:rPr>
          <w:rFonts w:ascii="Sylfaen" w:hAnsi="Sylfaen" w:cs="Sylfaen"/>
          <w:sz w:val="20"/>
          <w:lang w:val="hy-AM"/>
        </w:rPr>
        <w:t>օգուտները</w:t>
      </w:r>
      <w:r w:rsidRPr="00FE4A6D">
        <w:rPr>
          <w:rFonts w:ascii="Arial LatArm" w:hAnsi="Arial LatArm" w:cs="Arial LatArm"/>
          <w:sz w:val="20"/>
          <w:lang w:val="hy-AM"/>
        </w:rPr>
        <w:t xml:space="preserve"> (</w:t>
      </w:r>
      <w:r w:rsidRPr="00FE4A6D">
        <w:rPr>
          <w:rFonts w:ascii="Sylfaen" w:hAnsi="Sylfaen" w:cs="Sylfaen"/>
          <w:sz w:val="20"/>
          <w:lang w:val="hy-AM"/>
        </w:rPr>
        <w:t>խնայողություններ</w:t>
      </w:r>
      <w:r w:rsidRPr="00FE4A6D">
        <w:rPr>
          <w:rFonts w:ascii="Arial LatArm" w:hAnsi="Arial LatArm" w:cs="Arial LatArm"/>
          <w:sz w:val="20"/>
          <w:lang w:val="hy-AM"/>
        </w:rPr>
        <w:t xml:space="preserve">) </w:t>
      </w:r>
      <w:r w:rsidRPr="00FE4A6D">
        <w:rPr>
          <w:rFonts w:ascii="Sylfaen" w:hAnsi="Sylfaen" w:cs="Sylfaen"/>
          <w:sz w:val="20"/>
          <w:lang w:val="hy-AM"/>
        </w:rPr>
        <w:t>կամ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կրած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վնասները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տվյալ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կողմի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օգուտը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կամ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կրած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վնասն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են։</w:t>
      </w:r>
    </w:p>
    <w:p w14:paraId="61BBAA70" w14:textId="77777777" w:rsidR="00071D1C" w:rsidRPr="00FE4A6D" w:rsidRDefault="00071D1C" w:rsidP="00EF3662">
      <w:pPr>
        <w:tabs>
          <w:tab w:val="num" w:pos="0"/>
          <w:tab w:val="left" w:pos="720"/>
          <w:tab w:val="num" w:pos="900"/>
        </w:tabs>
        <w:jc w:val="both"/>
        <w:rPr>
          <w:rFonts w:ascii="Arial LatArm" w:hAnsi="Arial LatArm"/>
          <w:sz w:val="20"/>
          <w:lang w:val="hy-AM"/>
        </w:rPr>
      </w:pPr>
      <w:r w:rsidRPr="00FE4A6D">
        <w:rPr>
          <w:rFonts w:ascii="Arial LatArm" w:hAnsi="Arial LatArm"/>
          <w:sz w:val="20"/>
          <w:lang w:val="hy-AM"/>
        </w:rPr>
        <w:tab/>
      </w:r>
      <w:r w:rsidRPr="00FE4A6D">
        <w:rPr>
          <w:rFonts w:ascii="Sylfaen" w:hAnsi="Sylfaen" w:cs="Sylfaen"/>
          <w:sz w:val="20"/>
          <w:lang w:val="hy-AM"/>
        </w:rPr>
        <w:t>Պայմանագրի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կողմերի</w:t>
      </w:r>
      <w:r w:rsidRPr="00FE4A6D">
        <w:rPr>
          <w:rFonts w:ascii="Arial LatArm" w:hAnsi="Arial LatArm" w:cs="Arial LatArm"/>
          <w:sz w:val="20"/>
          <w:lang w:val="hy-AM"/>
        </w:rPr>
        <w:t xml:space="preserve">` </w:t>
      </w:r>
      <w:r w:rsidRPr="00FE4A6D">
        <w:rPr>
          <w:rFonts w:ascii="Sylfaen" w:hAnsi="Sylfaen" w:cs="Sylfaen"/>
          <w:sz w:val="20"/>
          <w:lang w:val="hy-AM"/>
        </w:rPr>
        <w:t>երրորդ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անձանց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նկատմամբ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պարտավորությունները՝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ներառյալ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="00DD66E7" w:rsidRPr="00FE4A6D">
        <w:rPr>
          <w:rFonts w:ascii="Sylfaen" w:hAnsi="Sylfaen" w:cs="Sylfaen"/>
          <w:sz w:val="20"/>
          <w:lang w:val="hy-AM"/>
        </w:rPr>
        <w:t>պ</w:t>
      </w:r>
      <w:r w:rsidRPr="00FE4A6D">
        <w:rPr>
          <w:rFonts w:ascii="Sylfaen" w:hAnsi="Sylfaen" w:cs="Sylfaen"/>
          <w:sz w:val="20"/>
          <w:lang w:val="hy-AM"/>
        </w:rPr>
        <w:t>այմանագրի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կատարման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շրջանակում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Վաճառողի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կնքած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այլ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գործարքները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և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դրանցից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բխող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պարտավորությունները</w:t>
      </w:r>
      <w:r w:rsidRPr="00FE4A6D">
        <w:rPr>
          <w:rFonts w:ascii="Arial LatArm" w:hAnsi="Arial LatArm" w:cs="Arial LatArm"/>
          <w:sz w:val="20"/>
          <w:lang w:val="hy-AM"/>
        </w:rPr>
        <w:t xml:space="preserve">, </w:t>
      </w:r>
      <w:r w:rsidRPr="00FE4A6D">
        <w:rPr>
          <w:rFonts w:ascii="Sylfaen" w:hAnsi="Sylfaen" w:cs="Sylfaen"/>
          <w:sz w:val="20"/>
          <w:lang w:val="hy-AM"/>
        </w:rPr>
        <w:t>դուրս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են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="004504F0" w:rsidRPr="00FE4A6D">
        <w:rPr>
          <w:rFonts w:ascii="Sylfaen" w:hAnsi="Sylfaen" w:cs="Sylfaen"/>
          <w:sz w:val="20"/>
          <w:lang w:val="hy-AM"/>
        </w:rPr>
        <w:t>պ</w:t>
      </w:r>
      <w:r w:rsidRPr="00FE4A6D">
        <w:rPr>
          <w:rFonts w:ascii="Sylfaen" w:hAnsi="Sylfaen" w:cs="Sylfaen"/>
          <w:sz w:val="20"/>
          <w:lang w:val="hy-AM"/>
        </w:rPr>
        <w:t>այմանագրի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կարգավորման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դաշտից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և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չեն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կարող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ազդել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="004504F0" w:rsidRPr="00FE4A6D">
        <w:rPr>
          <w:rFonts w:ascii="Sylfaen" w:hAnsi="Sylfaen" w:cs="Sylfaen"/>
          <w:sz w:val="20"/>
          <w:lang w:val="hy-AM"/>
        </w:rPr>
        <w:t>պ</w:t>
      </w:r>
      <w:r w:rsidRPr="00FE4A6D">
        <w:rPr>
          <w:rFonts w:ascii="Sylfaen" w:hAnsi="Sylfaen" w:cs="Sylfaen"/>
          <w:sz w:val="20"/>
          <w:lang w:val="hy-AM"/>
        </w:rPr>
        <w:t>այմանագրի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կատարման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արդյունքն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ընդունելու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վրա։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Այդ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գործարքների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և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դրանցից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բխող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պարտավորությունների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կատարման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հետ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կապված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հարաբերությունները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կարգավորվում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են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այդ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գործարքների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հետ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կապված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հարաբերությունները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կարգավորող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նորմերով</w:t>
      </w:r>
      <w:r w:rsidRPr="00FE4A6D">
        <w:rPr>
          <w:rFonts w:ascii="Arial LatArm" w:hAnsi="Arial LatArm" w:cs="Arial LatArm"/>
          <w:sz w:val="20"/>
          <w:lang w:val="hy-AM"/>
        </w:rPr>
        <w:t xml:space="preserve">, </w:t>
      </w:r>
      <w:r w:rsidRPr="00FE4A6D">
        <w:rPr>
          <w:rFonts w:ascii="Sylfaen" w:hAnsi="Sylfaen" w:cs="Sylfaen"/>
          <w:sz w:val="20"/>
          <w:lang w:val="hy-AM"/>
        </w:rPr>
        <w:t>և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դրանց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համար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պատասխանատու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է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Վաճառողը։</w:t>
      </w:r>
    </w:p>
    <w:p w14:paraId="7786845E" w14:textId="77777777" w:rsidR="00071D1C" w:rsidRPr="00FE4A6D" w:rsidRDefault="00071D1C" w:rsidP="00EF3662">
      <w:pPr>
        <w:ind w:firstLine="567"/>
        <w:jc w:val="both"/>
        <w:rPr>
          <w:rFonts w:ascii="Arial LatArm" w:hAnsi="Arial LatArm"/>
          <w:sz w:val="20"/>
          <w:szCs w:val="20"/>
          <w:lang w:val="hy-AM" w:eastAsia="ru-RU"/>
        </w:rPr>
      </w:pPr>
      <w:r w:rsidRPr="00FE4A6D">
        <w:rPr>
          <w:rFonts w:ascii="Arial LatArm" w:hAnsi="Arial LatArm"/>
          <w:sz w:val="20"/>
          <w:lang w:val="hy-AM"/>
        </w:rPr>
        <w:tab/>
        <w:t xml:space="preserve">8.10 </w:t>
      </w:r>
      <w:r w:rsidRPr="00FE4A6D">
        <w:rPr>
          <w:rFonts w:ascii="Sylfaen" w:hAnsi="Sylfaen" w:cs="Sylfaen"/>
          <w:sz w:val="20"/>
          <w:lang w:val="hy-AM"/>
        </w:rPr>
        <w:t>Պ</w:t>
      </w:r>
      <w:r w:rsidRPr="00FE4A6D">
        <w:rPr>
          <w:rFonts w:ascii="Sylfaen" w:hAnsi="Sylfaen" w:cs="Sylfaen"/>
          <w:spacing w:val="-4"/>
          <w:sz w:val="20"/>
          <w:szCs w:val="20"/>
          <w:lang w:val="hy-AM" w:eastAsia="ru-RU"/>
        </w:rPr>
        <w:t>այմանագիրը</w:t>
      </w:r>
      <w:r w:rsidRPr="00FE4A6D">
        <w:rPr>
          <w:rFonts w:ascii="Arial LatArm" w:hAnsi="Arial LatArm" w:cs="Arial LatArm"/>
          <w:spacing w:val="-4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pacing w:val="-4"/>
          <w:sz w:val="20"/>
          <w:szCs w:val="20"/>
          <w:lang w:val="hy-AM" w:eastAsia="ru-RU"/>
        </w:rPr>
        <w:t>չի</w:t>
      </w:r>
      <w:r w:rsidRPr="00FE4A6D">
        <w:rPr>
          <w:rFonts w:ascii="Arial LatArm" w:hAnsi="Arial LatArm" w:cs="Arial LatArm"/>
          <w:spacing w:val="-4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կարող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փոփոխվել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կողմերի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պարտա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softHyphen/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վորու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softHyphen/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թյունների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մասնակի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չկատարման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հետևանքով</w:t>
      </w:r>
      <w:r w:rsidRPr="00FE4A6D" w:rsidDel="00591DE3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կամ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ամբողջությամբ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լուծվել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կողմերի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փոխադարձ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համաձայնությամբ՝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բացառությամբ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`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Հայաստանի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Հանրապետության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օրենսդրությամբ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սահմանված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կարգով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ապրանքի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մատակարարման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համար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անհրաժեշտ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ֆինանսական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հատկացումների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նվազեցման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դեպքերի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: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Ընդ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որում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,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պայմանագրի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կողմերի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`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պարտավորությունների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մասնակի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չկատարման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կամ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ամբողջությամբ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լուծման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կողմերի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փոխադարձ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համաձայնությունն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անհրաժեշտ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է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ձեռք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բերել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նախքան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Հայաստանի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Հանրապետության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օրենսդրությամբ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սահմանված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կարգով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ապրանքի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մատակարարման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համար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անհրաժեշտ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ֆինանսական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հատկացումների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նվազեցումը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: </w:t>
      </w:r>
    </w:p>
    <w:p w14:paraId="7E9109BF" w14:textId="77777777" w:rsidR="004F48B3" w:rsidRPr="00FE4A6D" w:rsidRDefault="00071D1C" w:rsidP="00EF3662">
      <w:pPr>
        <w:ind w:firstLine="567"/>
        <w:jc w:val="both"/>
        <w:rPr>
          <w:rFonts w:ascii="Arial LatArm" w:hAnsi="Arial LatArm"/>
          <w:sz w:val="20"/>
          <w:szCs w:val="20"/>
          <w:lang w:val="hy-AM" w:eastAsia="ru-RU"/>
        </w:rPr>
      </w:pPr>
      <w:r w:rsidRPr="00FE4A6D">
        <w:rPr>
          <w:rFonts w:ascii="Arial LatArm" w:hAnsi="Arial LatArm"/>
          <w:sz w:val="20"/>
          <w:szCs w:val="20"/>
          <w:lang w:val="hy-AM" w:eastAsia="ru-RU"/>
        </w:rPr>
        <w:tab/>
        <w:t xml:space="preserve">8.11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Վաճառողի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կողմից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ստանձնած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պարտավորությունները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չկատա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softHyphen/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րելու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կամ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ոչ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պատշաճ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կատարելու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հիմքով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="00617A6E" w:rsidRPr="00FE4A6D">
        <w:rPr>
          <w:rFonts w:ascii="Sylfaen" w:hAnsi="Sylfaen" w:cs="Sylfaen"/>
          <w:sz w:val="20"/>
          <w:szCs w:val="20"/>
          <w:lang w:val="hy-AM" w:eastAsia="ru-RU"/>
        </w:rPr>
        <w:t>պ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այմանագիրն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ամբողջությամբ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կամ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մասնակի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միակողմանի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լուծելու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մասին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ծանուցումը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Գնորդը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հրապարակում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է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www.procurement.am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հասցեով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գործող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ինտերնետային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կայքի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="00617A6E" w:rsidRPr="00FE4A6D">
        <w:rPr>
          <w:rFonts w:ascii="Arial LatArm" w:hAnsi="Arial LatArm"/>
          <w:sz w:val="20"/>
          <w:szCs w:val="20"/>
          <w:lang w:val="hy-AM" w:eastAsia="ru-RU"/>
        </w:rPr>
        <w:t>«</w:t>
      </w:r>
      <w:r w:rsidR="00617A6E" w:rsidRPr="00FE4A6D">
        <w:rPr>
          <w:rFonts w:ascii="Sylfaen" w:hAnsi="Sylfaen" w:cs="Sylfaen"/>
          <w:sz w:val="20"/>
          <w:szCs w:val="20"/>
          <w:lang w:val="hy-AM" w:eastAsia="ru-RU"/>
        </w:rPr>
        <w:t>Պայմանագրերը</w:t>
      </w:r>
      <w:r w:rsidR="00617A6E"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="00617A6E" w:rsidRPr="00FE4A6D">
        <w:rPr>
          <w:rFonts w:ascii="Sylfaen" w:hAnsi="Sylfaen" w:cs="Sylfaen"/>
          <w:sz w:val="20"/>
          <w:szCs w:val="20"/>
          <w:lang w:val="hy-AM" w:eastAsia="ru-RU"/>
        </w:rPr>
        <w:t>միակողմանի</w:t>
      </w:r>
      <w:r w:rsidR="00617A6E"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="00617A6E" w:rsidRPr="00FE4A6D">
        <w:rPr>
          <w:rFonts w:ascii="Sylfaen" w:hAnsi="Sylfaen" w:cs="Sylfaen"/>
          <w:sz w:val="20"/>
          <w:szCs w:val="20"/>
          <w:lang w:val="hy-AM" w:eastAsia="ru-RU"/>
        </w:rPr>
        <w:t>լուծելու</w:t>
      </w:r>
      <w:r w:rsidR="00617A6E"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="00617A6E" w:rsidRPr="00FE4A6D">
        <w:rPr>
          <w:rFonts w:ascii="Sylfaen" w:hAnsi="Sylfaen" w:cs="Sylfaen"/>
          <w:sz w:val="20"/>
          <w:szCs w:val="20"/>
          <w:lang w:val="hy-AM" w:eastAsia="ru-RU"/>
        </w:rPr>
        <w:t>մասին</w:t>
      </w:r>
      <w:r w:rsidR="00617A6E"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="00617A6E" w:rsidRPr="00FE4A6D">
        <w:rPr>
          <w:rFonts w:ascii="Sylfaen" w:hAnsi="Sylfaen" w:cs="Sylfaen"/>
          <w:sz w:val="20"/>
          <w:szCs w:val="20"/>
          <w:lang w:val="hy-AM" w:eastAsia="ru-RU"/>
        </w:rPr>
        <w:t>ծանուցումներ</w:t>
      </w:r>
      <w:r w:rsidR="00617A6E" w:rsidRPr="00FE4A6D">
        <w:rPr>
          <w:rFonts w:ascii="Arial LatArm" w:hAnsi="Arial LatArm" w:cs="Arial LatArm"/>
          <w:sz w:val="20"/>
          <w:szCs w:val="20"/>
          <w:lang w:val="hy-AM" w:eastAsia="ru-RU"/>
        </w:rPr>
        <w:t>»</w:t>
      </w:r>
      <w:r w:rsidRPr="00FE4A6D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բաժնում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`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նշելով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հրապարակման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ամսաթիվը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: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Վաճառողը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, </w:t>
      </w:r>
      <w:r w:rsidR="00B64BF8" w:rsidRPr="00FE4A6D">
        <w:rPr>
          <w:rFonts w:ascii="Sylfaen" w:hAnsi="Sylfaen" w:cs="Sylfaen"/>
          <w:sz w:val="20"/>
          <w:szCs w:val="20"/>
          <w:lang w:val="hy-AM" w:eastAsia="ru-RU"/>
        </w:rPr>
        <w:t>պ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այմանագիրը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միակողմանի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լուծելու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վերաբերյալ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,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համարվում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է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պատշաճ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ծանուցված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`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ծանուցումը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,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սույն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կետով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սահմանված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հրապարակվելուն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հաջորդող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օրվանից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>:</w:t>
      </w:r>
      <w:r w:rsidR="00323B33" w:rsidRPr="00FE4A6D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bookmarkStart w:id="15" w:name="_Hlk23253914"/>
      <w:r w:rsidR="00323B33" w:rsidRPr="00FE4A6D">
        <w:rPr>
          <w:rFonts w:ascii="Sylfaen" w:hAnsi="Sylfaen" w:cs="Sylfaen"/>
          <w:sz w:val="20"/>
          <w:szCs w:val="20"/>
          <w:lang w:val="hy-AM" w:eastAsia="ru-RU"/>
        </w:rPr>
        <w:t>Պայմանագիրն</w:t>
      </w:r>
      <w:r w:rsidR="00323B33"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="00323B33" w:rsidRPr="00FE4A6D">
        <w:rPr>
          <w:rFonts w:ascii="Sylfaen" w:hAnsi="Sylfaen" w:cs="Sylfaen"/>
          <w:sz w:val="20"/>
          <w:szCs w:val="20"/>
          <w:lang w:val="hy-AM" w:eastAsia="ru-RU"/>
        </w:rPr>
        <w:t>ամբողջությամբ</w:t>
      </w:r>
      <w:r w:rsidR="00323B33"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="00323B33" w:rsidRPr="00FE4A6D">
        <w:rPr>
          <w:rFonts w:ascii="Sylfaen" w:hAnsi="Sylfaen" w:cs="Sylfaen"/>
          <w:sz w:val="20"/>
          <w:szCs w:val="20"/>
          <w:lang w:val="hy-AM" w:eastAsia="ru-RU"/>
        </w:rPr>
        <w:t>կամ</w:t>
      </w:r>
      <w:r w:rsidR="00323B33"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="00323B33" w:rsidRPr="00FE4A6D">
        <w:rPr>
          <w:rFonts w:ascii="Sylfaen" w:hAnsi="Sylfaen" w:cs="Sylfaen"/>
          <w:sz w:val="20"/>
          <w:szCs w:val="20"/>
          <w:lang w:val="hy-AM" w:eastAsia="ru-RU"/>
        </w:rPr>
        <w:t>մասնակի</w:t>
      </w:r>
      <w:r w:rsidR="00323B33"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="00323B33" w:rsidRPr="00FE4A6D">
        <w:rPr>
          <w:rFonts w:ascii="Sylfaen" w:hAnsi="Sylfaen" w:cs="Sylfaen"/>
          <w:sz w:val="20"/>
          <w:szCs w:val="20"/>
          <w:lang w:val="hy-AM" w:eastAsia="ru-RU"/>
        </w:rPr>
        <w:t>միակողմանի</w:t>
      </w:r>
      <w:r w:rsidR="00323B33"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="00323B33" w:rsidRPr="00FE4A6D">
        <w:rPr>
          <w:rFonts w:ascii="Sylfaen" w:hAnsi="Sylfaen" w:cs="Sylfaen"/>
          <w:sz w:val="20"/>
          <w:szCs w:val="20"/>
          <w:lang w:val="hy-AM" w:eastAsia="ru-RU"/>
        </w:rPr>
        <w:t>լուծելու</w:t>
      </w:r>
      <w:r w:rsidR="00323B33"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="00323B33" w:rsidRPr="00FE4A6D">
        <w:rPr>
          <w:rFonts w:ascii="Sylfaen" w:hAnsi="Sylfaen" w:cs="Sylfaen"/>
          <w:sz w:val="20"/>
          <w:szCs w:val="20"/>
          <w:lang w:val="hy-AM" w:eastAsia="ru-RU"/>
        </w:rPr>
        <w:t>մասին</w:t>
      </w:r>
      <w:r w:rsidR="00323B33"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="00323B33" w:rsidRPr="00FE4A6D">
        <w:rPr>
          <w:rFonts w:ascii="Sylfaen" w:hAnsi="Sylfaen" w:cs="Sylfaen"/>
          <w:sz w:val="20"/>
          <w:szCs w:val="20"/>
          <w:lang w:val="hy-AM" w:eastAsia="ru-RU"/>
        </w:rPr>
        <w:t>ծանուցումը</w:t>
      </w:r>
      <w:r w:rsidR="00323B33"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="00323B33" w:rsidRPr="00FE4A6D">
        <w:rPr>
          <w:rFonts w:ascii="Sylfaen" w:hAnsi="Sylfaen" w:cs="Sylfaen"/>
          <w:sz w:val="20"/>
          <w:szCs w:val="20"/>
          <w:lang w:val="hy-AM" w:eastAsia="ru-RU"/>
        </w:rPr>
        <w:t>տեղեկագրում</w:t>
      </w:r>
      <w:r w:rsidR="00323B33"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="00323B33" w:rsidRPr="00FE4A6D">
        <w:rPr>
          <w:rFonts w:ascii="Sylfaen" w:hAnsi="Sylfaen" w:cs="Sylfaen"/>
          <w:sz w:val="20"/>
          <w:szCs w:val="20"/>
          <w:lang w:val="hy-AM" w:eastAsia="ru-RU"/>
        </w:rPr>
        <w:t>հրապարակվելու</w:t>
      </w:r>
      <w:r w:rsidR="00323B33"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="00323B33" w:rsidRPr="00FE4A6D">
        <w:rPr>
          <w:rFonts w:ascii="Sylfaen" w:hAnsi="Sylfaen" w:cs="Sylfaen"/>
          <w:sz w:val="20"/>
          <w:szCs w:val="20"/>
          <w:lang w:val="hy-AM" w:eastAsia="ru-RU"/>
        </w:rPr>
        <w:t>օրը</w:t>
      </w:r>
      <w:r w:rsidR="00323B33"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="00D10B0C" w:rsidRPr="00FE4A6D">
        <w:rPr>
          <w:rFonts w:ascii="Sylfaen" w:hAnsi="Sylfaen" w:cs="Sylfaen"/>
          <w:sz w:val="20"/>
          <w:szCs w:val="20"/>
          <w:lang w:val="hy-AM" w:eastAsia="ru-RU"/>
        </w:rPr>
        <w:t>Գնորդը</w:t>
      </w:r>
      <w:r w:rsidR="00D10B0C"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="00D10B0C" w:rsidRPr="00FE4A6D">
        <w:rPr>
          <w:rFonts w:ascii="Sylfaen" w:hAnsi="Sylfaen" w:cs="Sylfaen"/>
          <w:sz w:val="20"/>
          <w:szCs w:val="20"/>
          <w:lang w:val="hy-AM" w:eastAsia="ru-RU"/>
        </w:rPr>
        <w:t>այն</w:t>
      </w:r>
      <w:r w:rsidR="00D10B0C"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="00323B33" w:rsidRPr="00FE4A6D">
        <w:rPr>
          <w:rFonts w:ascii="Sylfaen" w:hAnsi="Sylfaen" w:cs="Sylfaen"/>
          <w:sz w:val="20"/>
          <w:szCs w:val="20"/>
          <w:lang w:val="hy-AM" w:eastAsia="ru-RU"/>
        </w:rPr>
        <w:t>ուղարկվում</w:t>
      </w:r>
      <w:r w:rsidR="00323B33"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="00323B33" w:rsidRPr="00FE4A6D">
        <w:rPr>
          <w:rFonts w:ascii="Sylfaen" w:hAnsi="Sylfaen" w:cs="Sylfaen"/>
          <w:sz w:val="20"/>
          <w:szCs w:val="20"/>
          <w:lang w:val="hy-AM" w:eastAsia="ru-RU"/>
        </w:rPr>
        <w:t>է</w:t>
      </w:r>
      <w:r w:rsidR="00323B33"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="00323B33" w:rsidRPr="00FE4A6D">
        <w:rPr>
          <w:rFonts w:ascii="Sylfaen" w:hAnsi="Sylfaen" w:cs="Sylfaen"/>
          <w:sz w:val="20"/>
          <w:szCs w:val="20"/>
          <w:lang w:val="hy-AM" w:eastAsia="ru-RU"/>
        </w:rPr>
        <w:t>նաև</w:t>
      </w:r>
      <w:r w:rsidR="00323B33"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="00D10B0C" w:rsidRPr="00FE4A6D">
        <w:rPr>
          <w:rFonts w:ascii="Sylfaen" w:hAnsi="Sylfaen" w:cs="Sylfaen"/>
          <w:sz w:val="20"/>
          <w:szCs w:val="20"/>
          <w:lang w:val="hy-AM" w:eastAsia="ru-RU"/>
        </w:rPr>
        <w:t>Վաճառողի</w:t>
      </w:r>
      <w:r w:rsidR="00D10B0C"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="00323B33" w:rsidRPr="00FE4A6D">
        <w:rPr>
          <w:rFonts w:ascii="Sylfaen" w:hAnsi="Sylfaen" w:cs="Sylfaen"/>
          <w:sz w:val="20"/>
          <w:szCs w:val="20"/>
          <w:lang w:val="hy-AM" w:eastAsia="ru-RU"/>
        </w:rPr>
        <w:t>էլեկտրոնային</w:t>
      </w:r>
      <w:r w:rsidR="00323B33"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="00323B33" w:rsidRPr="00FE4A6D">
        <w:rPr>
          <w:rFonts w:ascii="Sylfaen" w:hAnsi="Sylfaen" w:cs="Sylfaen"/>
          <w:sz w:val="20"/>
          <w:szCs w:val="20"/>
          <w:lang w:val="hy-AM" w:eastAsia="ru-RU"/>
        </w:rPr>
        <w:t>փոստին</w:t>
      </w:r>
      <w:r w:rsidR="00323B33" w:rsidRPr="00FE4A6D">
        <w:rPr>
          <w:rFonts w:ascii="Arial LatArm" w:hAnsi="Arial LatArm" w:cs="Arial LatArm"/>
          <w:sz w:val="20"/>
          <w:szCs w:val="20"/>
          <w:lang w:val="hy-AM" w:eastAsia="ru-RU"/>
        </w:rPr>
        <w:t>:</w:t>
      </w:r>
      <w:bookmarkEnd w:id="15"/>
      <w:r w:rsidRPr="00FE4A6D">
        <w:rPr>
          <w:rFonts w:ascii="Arial LatArm" w:hAnsi="Arial LatArm"/>
          <w:sz w:val="20"/>
          <w:szCs w:val="20"/>
          <w:lang w:val="hy-AM" w:eastAsia="ru-RU"/>
        </w:rPr>
        <w:t xml:space="preserve">   </w:t>
      </w:r>
    </w:p>
    <w:p w14:paraId="1D2FF17B" w14:textId="77777777" w:rsidR="00071D1C" w:rsidRPr="00FE4A6D" w:rsidRDefault="00071D1C" w:rsidP="00EF3662">
      <w:pPr>
        <w:ind w:firstLine="567"/>
        <w:jc w:val="both"/>
        <w:rPr>
          <w:rFonts w:ascii="Arial LatArm" w:hAnsi="Arial LatArm"/>
          <w:sz w:val="20"/>
          <w:szCs w:val="20"/>
          <w:lang w:val="hy-AM" w:eastAsia="ru-RU"/>
        </w:rPr>
      </w:pPr>
      <w:r w:rsidRPr="00FE4A6D">
        <w:rPr>
          <w:rFonts w:ascii="Arial LatArm" w:hAnsi="Arial LatArm"/>
          <w:sz w:val="20"/>
          <w:szCs w:val="20"/>
          <w:lang w:val="hy-AM" w:eastAsia="ru-RU"/>
        </w:rPr>
        <w:t>8.12</w:t>
      </w:r>
      <w:r w:rsidRPr="00FE4A6D">
        <w:rPr>
          <w:rFonts w:ascii="Arial LatArm" w:hAnsi="Arial LatArm"/>
          <w:sz w:val="20"/>
          <w:szCs w:val="20"/>
          <w:lang w:val="hy-AM" w:eastAsia="ru-RU"/>
        </w:rPr>
        <w:tab/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Պայմանագրի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կապակցությամբ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ծագած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վեճերը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լուծվում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են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բանակցությունների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միջոցով։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Համաձայնություն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ձեռք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չբերելու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դեպքում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վեճերը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լուծվում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են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դատական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կարգով։</w:t>
      </w:r>
    </w:p>
    <w:p w14:paraId="534FB05B" w14:textId="77777777" w:rsidR="00071D1C" w:rsidRPr="00FE4A6D" w:rsidRDefault="00071D1C" w:rsidP="00EF3662">
      <w:pPr>
        <w:ind w:firstLine="567"/>
        <w:jc w:val="both"/>
        <w:rPr>
          <w:rFonts w:ascii="Arial LatArm" w:hAnsi="Arial LatArm"/>
          <w:sz w:val="20"/>
          <w:szCs w:val="20"/>
          <w:lang w:val="hy-AM" w:eastAsia="ru-RU"/>
        </w:rPr>
      </w:pPr>
      <w:r w:rsidRPr="00FE4A6D">
        <w:rPr>
          <w:rFonts w:ascii="Arial LatArm" w:hAnsi="Arial LatArm"/>
          <w:sz w:val="20"/>
          <w:szCs w:val="20"/>
          <w:lang w:val="hy-AM" w:eastAsia="ru-RU"/>
        </w:rPr>
        <w:t xml:space="preserve"> 8.13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Պայմանագիրը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կազմված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է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____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էջից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,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կնքվում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է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երկու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օրինակից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,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որոնք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ունեն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հավասարազոր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իրավաբանական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ուժ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,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յուրաքանչյուր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կողմին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տրվում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է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մեկական</w:t>
      </w:r>
      <w:r w:rsidRPr="00FE4A6D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օրինակ։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Պայմանագրի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N 1, N 2, N 3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և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N </w:t>
      </w:r>
      <w:r w:rsidR="00B64BF8" w:rsidRPr="00FE4A6D">
        <w:rPr>
          <w:rFonts w:ascii="Arial LatArm" w:hAnsi="Arial LatArm"/>
          <w:sz w:val="20"/>
          <w:szCs w:val="20"/>
          <w:lang w:val="hy-AM" w:eastAsia="ru-RU"/>
        </w:rPr>
        <w:t>3.1</w:t>
      </w:r>
      <w:r w:rsidRPr="00FE4A6D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հավելվածները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,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համարվում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են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="00B64BF8" w:rsidRPr="00FE4A6D">
        <w:rPr>
          <w:rFonts w:ascii="Sylfaen" w:hAnsi="Sylfaen" w:cs="Sylfaen"/>
          <w:sz w:val="20"/>
          <w:szCs w:val="20"/>
          <w:lang w:val="hy-AM" w:eastAsia="ru-RU"/>
        </w:rPr>
        <w:t>պ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այմանագրի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անբաժանելի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մասը։</w:t>
      </w:r>
    </w:p>
    <w:p w14:paraId="332D8780" w14:textId="77777777" w:rsidR="00071D1C" w:rsidRPr="00FE4A6D" w:rsidRDefault="00071D1C" w:rsidP="00EF3662">
      <w:pPr>
        <w:ind w:firstLine="567"/>
        <w:jc w:val="both"/>
        <w:rPr>
          <w:rFonts w:ascii="Arial LatArm" w:hAnsi="Arial LatArm"/>
          <w:sz w:val="20"/>
          <w:szCs w:val="20"/>
          <w:lang w:val="hy-AM" w:eastAsia="ru-RU"/>
        </w:rPr>
      </w:pPr>
      <w:r w:rsidRPr="00FE4A6D">
        <w:rPr>
          <w:rFonts w:ascii="Arial LatArm" w:hAnsi="Arial LatArm"/>
          <w:sz w:val="20"/>
          <w:szCs w:val="20"/>
          <w:lang w:val="hy-AM" w:eastAsia="ru-RU"/>
        </w:rPr>
        <w:t xml:space="preserve">   8.14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Պայմանագրի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հետ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կապված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հարաբերությունների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նկատմամբ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կիրառվում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է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Հայաստանի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Հանրապետության</w:t>
      </w:r>
      <w:r w:rsidRPr="00FE4A6D">
        <w:rPr>
          <w:rFonts w:ascii="Arial LatArm" w:hAnsi="Arial LatArm" w:cs="Arial LatArm"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val="hy-AM" w:eastAsia="ru-RU"/>
        </w:rPr>
        <w:t>իրավունքը։</w:t>
      </w:r>
    </w:p>
    <w:p w14:paraId="74B3F750" w14:textId="77777777" w:rsidR="00071D1C" w:rsidRPr="00FE4A6D" w:rsidRDefault="00071D1C" w:rsidP="00EF3662">
      <w:pPr>
        <w:ind w:firstLine="567"/>
        <w:jc w:val="both"/>
        <w:rPr>
          <w:rFonts w:ascii="Arial LatArm" w:hAnsi="Arial LatArm"/>
          <w:b/>
          <w:sz w:val="20"/>
          <w:szCs w:val="20"/>
          <w:lang w:val="hy-AM" w:eastAsia="ru-RU"/>
        </w:rPr>
      </w:pPr>
      <w:r w:rsidRPr="00FE4A6D">
        <w:rPr>
          <w:rFonts w:ascii="Arial LatArm" w:hAnsi="Arial LatArm"/>
          <w:b/>
          <w:sz w:val="20"/>
          <w:szCs w:val="20"/>
          <w:lang w:val="hy-AM" w:eastAsia="ru-RU"/>
        </w:rPr>
        <w:tab/>
      </w:r>
      <w:r w:rsidRPr="00FE4A6D">
        <w:rPr>
          <w:rFonts w:ascii="Arial LatArm" w:hAnsi="Arial LatArm"/>
          <w:bCs/>
          <w:sz w:val="20"/>
          <w:szCs w:val="20"/>
          <w:lang w:val="hy-AM" w:eastAsia="ru-RU"/>
        </w:rPr>
        <w:t xml:space="preserve">8.15 </w:t>
      </w:r>
      <w:r w:rsidR="00DC567F" w:rsidRPr="00FE4A6D">
        <w:rPr>
          <w:rFonts w:ascii="Sylfaen" w:hAnsi="Sylfaen" w:cs="Sylfaen"/>
          <w:bCs/>
          <w:sz w:val="20"/>
          <w:szCs w:val="20"/>
          <w:lang w:val="hy-AM" w:eastAsia="ru-RU"/>
        </w:rPr>
        <w:t>Պայմանագրով</w:t>
      </w:r>
      <w:r w:rsidR="00DC567F"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="00DC567F" w:rsidRPr="00FE4A6D">
        <w:rPr>
          <w:rFonts w:ascii="Sylfaen" w:hAnsi="Sylfaen" w:cs="Sylfaen"/>
          <w:bCs/>
          <w:sz w:val="20"/>
          <w:szCs w:val="20"/>
          <w:lang w:val="hy-AM" w:eastAsia="ru-RU"/>
        </w:rPr>
        <w:t>նախատեսված</w:t>
      </w:r>
      <w:r w:rsidR="00DC567F"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="00DC567F" w:rsidRPr="00FE4A6D">
        <w:rPr>
          <w:rFonts w:ascii="Sylfaen" w:hAnsi="Sylfaen" w:cs="Sylfaen"/>
          <w:bCs/>
          <w:sz w:val="20"/>
          <w:szCs w:val="20"/>
          <w:lang w:val="hy-AM" w:eastAsia="ru-RU"/>
        </w:rPr>
        <w:t>ապրանքների</w:t>
      </w:r>
      <w:r w:rsidR="00DC567F"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="00DC567F" w:rsidRPr="00FE4A6D">
        <w:rPr>
          <w:rFonts w:ascii="Sylfaen" w:hAnsi="Sylfaen" w:cs="Sylfaen"/>
          <w:bCs/>
          <w:sz w:val="20"/>
          <w:szCs w:val="20"/>
          <w:lang w:val="hy-AM" w:eastAsia="ru-RU"/>
        </w:rPr>
        <w:t>մատակարարումն</w:t>
      </w:r>
      <w:r w:rsidR="00DC567F" w:rsidRPr="00FE4A6D">
        <w:rPr>
          <w:rFonts w:ascii="Arial LatArm" w:hAnsi="Arial LatArm"/>
          <w:bCs/>
          <w:sz w:val="20"/>
          <w:szCs w:val="20"/>
          <w:lang w:val="hy-AM" w:eastAsia="ru-RU"/>
        </w:rPr>
        <w:t xml:space="preserve"> </w:t>
      </w:r>
      <w:r w:rsidR="00DC567F" w:rsidRPr="00FE4A6D">
        <w:rPr>
          <w:rFonts w:ascii="Sylfaen" w:hAnsi="Sylfaen" w:cs="Sylfaen"/>
          <w:bCs/>
          <w:sz w:val="20"/>
          <w:szCs w:val="20"/>
          <w:lang w:val="hy-AM" w:eastAsia="ru-RU"/>
        </w:rPr>
        <w:t>իրականացվում</w:t>
      </w:r>
      <w:r w:rsidR="00DC567F"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="00DC567F" w:rsidRPr="00FE4A6D">
        <w:rPr>
          <w:rFonts w:ascii="Sylfaen" w:hAnsi="Sylfaen" w:cs="Sylfaen"/>
          <w:bCs/>
          <w:sz w:val="20"/>
          <w:szCs w:val="20"/>
          <w:lang w:val="hy-AM" w:eastAsia="ru-RU"/>
        </w:rPr>
        <w:t>է</w:t>
      </w:r>
      <w:r w:rsidR="00DC567F"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="00DC567F" w:rsidRPr="00FE4A6D">
        <w:rPr>
          <w:rFonts w:ascii="Sylfaen" w:hAnsi="Sylfaen" w:cs="Sylfaen"/>
          <w:bCs/>
          <w:sz w:val="20"/>
          <w:szCs w:val="20"/>
          <w:lang w:val="hy-AM" w:eastAsia="ru-RU"/>
        </w:rPr>
        <w:t>այդ</w:t>
      </w:r>
      <w:r w:rsidR="00DC567F"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="00DC567F" w:rsidRPr="00FE4A6D">
        <w:rPr>
          <w:rFonts w:ascii="Sylfaen" w:hAnsi="Sylfaen" w:cs="Sylfaen"/>
          <w:bCs/>
          <w:sz w:val="20"/>
          <w:szCs w:val="20"/>
          <w:lang w:val="hy-AM" w:eastAsia="ru-RU"/>
        </w:rPr>
        <w:t>նպատակով</w:t>
      </w:r>
      <w:r w:rsidR="00DC567F"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="00DC567F" w:rsidRPr="00FE4A6D">
        <w:rPr>
          <w:rFonts w:ascii="Sylfaen" w:hAnsi="Sylfaen" w:cs="Sylfaen"/>
          <w:bCs/>
          <w:sz w:val="20"/>
          <w:szCs w:val="20"/>
          <w:lang w:val="hy-AM" w:eastAsia="ru-RU"/>
        </w:rPr>
        <w:t>ֆինանսական</w:t>
      </w:r>
      <w:r w:rsidR="00DC567F"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="00DC567F" w:rsidRPr="00FE4A6D">
        <w:rPr>
          <w:rFonts w:ascii="Sylfaen" w:hAnsi="Sylfaen" w:cs="Sylfaen"/>
          <w:bCs/>
          <w:sz w:val="20"/>
          <w:szCs w:val="20"/>
          <w:lang w:val="hy-AM" w:eastAsia="ru-RU"/>
        </w:rPr>
        <w:t>միջոցների</w:t>
      </w:r>
      <w:r w:rsidR="00DC567F"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="00DC567F" w:rsidRPr="00FE4A6D">
        <w:rPr>
          <w:rFonts w:ascii="Sylfaen" w:hAnsi="Sylfaen" w:cs="Sylfaen"/>
          <w:bCs/>
          <w:sz w:val="20"/>
          <w:szCs w:val="20"/>
          <w:lang w:val="hy-AM" w:eastAsia="ru-RU"/>
        </w:rPr>
        <w:t>առկայության</w:t>
      </w:r>
      <w:r w:rsidR="00DC567F"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="00DC567F" w:rsidRPr="00FE4A6D">
        <w:rPr>
          <w:rFonts w:ascii="Sylfaen" w:hAnsi="Sylfaen" w:cs="Sylfaen"/>
          <w:bCs/>
          <w:sz w:val="20"/>
          <w:szCs w:val="20"/>
          <w:lang w:val="hy-AM" w:eastAsia="ru-RU"/>
        </w:rPr>
        <w:t>և</w:t>
      </w:r>
      <w:r w:rsidR="00DC567F"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="00DC567F" w:rsidRPr="00FE4A6D">
        <w:rPr>
          <w:rFonts w:ascii="Sylfaen" w:hAnsi="Sylfaen" w:cs="Sylfaen"/>
          <w:bCs/>
          <w:sz w:val="20"/>
          <w:szCs w:val="20"/>
          <w:lang w:val="hy-AM" w:eastAsia="ru-RU"/>
        </w:rPr>
        <w:t>դրա</w:t>
      </w:r>
      <w:r w:rsidR="00DC567F"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="00DC567F" w:rsidRPr="00FE4A6D">
        <w:rPr>
          <w:rFonts w:ascii="Sylfaen" w:hAnsi="Sylfaen" w:cs="Sylfaen"/>
          <w:bCs/>
          <w:sz w:val="20"/>
          <w:szCs w:val="20"/>
          <w:lang w:val="hy-AM" w:eastAsia="ru-RU"/>
        </w:rPr>
        <w:t>հիման</w:t>
      </w:r>
      <w:r w:rsidR="00DC567F"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="00DC567F" w:rsidRPr="00FE4A6D">
        <w:rPr>
          <w:rFonts w:ascii="Sylfaen" w:hAnsi="Sylfaen" w:cs="Sylfaen"/>
          <w:bCs/>
          <w:sz w:val="20"/>
          <w:szCs w:val="20"/>
          <w:lang w:val="hy-AM" w:eastAsia="ru-RU"/>
        </w:rPr>
        <w:t>վրա</w:t>
      </w:r>
      <w:r w:rsidR="00DC567F"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="00DC567F" w:rsidRPr="00FE4A6D">
        <w:rPr>
          <w:rFonts w:ascii="Sylfaen" w:hAnsi="Sylfaen" w:cs="Sylfaen"/>
          <w:bCs/>
          <w:sz w:val="20"/>
          <w:szCs w:val="20"/>
          <w:lang w:val="hy-AM" w:eastAsia="ru-RU"/>
        </w:rPr>
        <w:t>կողմերի</w:t>
      </w:r>
      <w:r w:rsidR="00DC567F"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="00DC567F" w:rsidRPr="00FE4A6D">
        <w:rPr>
          <w:rFonts w:ascii="Sylfaen" w:hAnsi="Sylfaen" w:cs="Sylfaen"/>
          <w:bCs/>
          <w:sz w:val="20"/>
          <w:szCs w:val="20"/>
          <w:lang w:val="hy-AM" w:eastAsia="ru-RU"/>
        </w:rPr>
        <w:t>միջև</w:t>
      </w:r>
      <w:r w:rsidR="00DC567F"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="00DC567F" w:rsidRPr="00FE4A6D">
        <w:rPr>
          <w:rFonts w:ascii="Sylfaen" w:hAnsi="Sylfaen" w:cs="Sylfaen"/>
          <w:bCs/>
          <w:sz w:val="20"/>
          <w:szCs w:val="20"/>
          <w:lang w:val="hy-AM" w:eastAsia="ru-RU"/>
        </w:rPr>
        <w:t>համապատաս</w:t>
      </w:r>
      <w:r w:rsidR="00700C81" w:rsidRPr="00FE4A6D">
        <w:rPr>
          <w:rFonts w:ascii="Sylfaen" w:hAnsi="Sylfaen" w:cs="Sylfaen"/>
          <w:bCs/>
          <w:sz w:val="20"/>
          <w:szCs w:val="20"/>
          <w:lang w:val="hy-AM" w:eastAsia="ru-RU"/>
        </w:rPr>
        <w:t>խ</w:t>
      </w:r>
      <w:r w:rsidR="00DC567F" w:rsidRPr="00FE4A6D">
        <w:rPr>
          <w:rFonts w:ascii="Sylfaen" w:hAnsi="Sylfaen" w:cs="Sylfaen"/>
          <w:bCs/>
          <w:sz w:val="20"/>
          <w:szCs w:val="20"/>
          <w:lang w:val="hy-AM" w:eastAsia="ru-RU"/>
        </w:rPr>
        <w:t>ան</w:t>
      </w:r>
      <w:r w:rsidR="00DC567F"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="00DC567F" w:rsidRPr="00FE4A6D">
        <w:rPr>
          <w:rFonts w:ascii="Sylfaen" w:hAnsi="Sylfaen" w:cs="Sylfaen"/>
          <w:bCs/>
          <w:sz w:val="20"/>
          <w:szCs w:val="20"/>
          <w:lang w:val="hy-AM" w:eastAsia="ru-RU"/>
        </w:rPr>
        <w:t>համաձայնագրի</w:t>
      </w:r>
      <w:r w:rsidR="00DC567F"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="00DC567F" w:rsidRPr="00FE4A6D">
        <w:rPr>
          <w:rFonts w:ascii="Sylfaen" w:hAnsi="Sylfaen" w:cs="Sylfaen"/>
          <w:bCs/>
          <w:sz w:val="20"/>
          <w:szCs w:val="20"/>
          <w:lang w:val="hy-AM" w:eastAsia="ru-RU"/>
        </w:rPr>
        <w:t>կնքման</w:t>
      </w:r>
      <w:r w:rsidR="00DC567F"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="00DC567F" w:rsidRPr="00FE4A6D">
        <w:rPr>
          <w:rFonts w:ascii="Sylfaen" w:hAnsi="Sylfaen" w:cs="Sylfaen"/>
          <w:bCs/>
          <w:sz w:val="20"/>
          <w:szCs w:val="20"/>
          <w:lang w:val="hy-AM" w:eastAsia="ru-RU"/>
        </w:rPr>
        <w:t>միջոցով</w:t>
      </w:r>
      <w:r w:rsidR="00DC567F"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: </w:t>
      </w:r>
      <w:r w:rsidR="00DC567F" w:rsidRPr="00FE4A6D">
        <w:rPr>
          <w:rFonts w:ascii="Sylfaen" w:hAnsi="Sylfaen" w:cs="Sylfaen"/>
          <w:bCs/>
          <w:sz w:val="20"/>
          <w:szCs w:val="20"/>
          <w:lang w:val="hy-AM" w:eastAsia="ru-RU"/>
        </w:rPr>
        <w:t>Պայմանագիրը</w:t>
      </w:r>
      <w:r w:rsidR="00DC567F"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="00DC567F" w:rsidRPr="00FE4A6D">
        <w:rPr>
          <w:rFonts w:ascii="Sylfaen" w:hAnsi="Sylfaen" w:cs="Sylfaen"/>
          <w:bCs/>
          <w:sz w:val="20"/>
          <w:szCs w:val="20"/>
          <w:lang w:val="hy-AM" w:eastAsia="ru-RU"/>
        </w:rPr>
        <w:t>լուծվում</w:t>
      </w:r>
      <w:r w:rsidR="00DC567F"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="00DC567F" w:rsidRPr="00FE4A6D">
        <w:rPr>
          <w:rFonts w:ascii="Sylfaen" w:hAnsi="Sylfaen" w:cs="Sylfaen"/>
          <w:bCs/>
          <w:sz w:val="20"/>
          <w:szCs w:val="20"/>
          <w:lang w:val="hy-AM" w:eastAsia="ru-RU"/>
        </w:rPr>
        <w:t>է</w:t>
      </w:r>
      <w:r w:rsidR="00DC567F"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, </w:t>
      </w:r>
      <w:r w:rsidR="00DC567F" w:rsidRPr="00FE4A6D">
        <w:rPr>
          <w:rFonts w:ascii="Sylfaen" w:hAnsi="Sylfaen" w:cs="Sylfaen"/>
          <w:bCs/>
          <w:sz w:val="20"/>
          <w:szCs w:val="20"/>
          <w:lang w:val="hy-AM" w:eastAsia="ru-RU"/>
        </w:rPr>
        <w:t>եթե</w:t>
      </w:r>
      <w:r w:rsidR="00DC567F"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="00DC567F" w:rsidRPr="00FE4A6D">
        <w:rPr>
          <w:rFonts w:ascii="Sylfaen" w:hAnsi="Sylfaen" w:cs="Sylfaen"/>
          <w:bCs/>
          <w:sz w:val="20"/>
          <w:szCs w:val="20"/>
          <w:lang w:val="hy-AM" w:eastAsia="ru-RU"/>
        </w:rPr>
        <w:t>այն</w:t>
      </w:r>
      <w:r w:rsidR="00DC567F"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="00DC567F" w:rsidRPr="00FE4A6D">
        <w:rPr>
          <w:rFonts w:ascii="Sylfaen" w:hAnsi="Sylfaen" w:cs="Sylfaen"/>
          <w:bCs/>
          <w:sz w:val="20"/>
          <w:szCs w:val="20"/>
          <w:lang w:val="hy-AM" w:eastAsia="ru-RU"/>
        </w:rPr>
        <w:t>կնքելու</w:t>
      </w:r>
      <w:r w:rsidR="00DC567F"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="00DC567F" w:rsidRPr="00FE4A6D">
        <w:rPr>
          <w:rFonts w:ascii="Sylfaen" w:hAnsi="Sylfaen" w:cs="Sylfaen"/>
          <w:bCs/>
          <w:sz w:val="20"/>
          <w:szCs w:val="20"/>
          <w:lang w:val="hy-AM" w:eastAsia="ru-RU"/>
        </w:rPr>
        <w:t>օրվան</w:t>
      </w:r>
      <w:r w:rsidR="00DC567F"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="00DC567F" w:rsidRPr="00FE4A6D">
        <w:rPr>
          <w:rFonts w:ascii="Sylfaen" w:hAnsi="Sylfaen" w:cs="Sylfaen"/>
          <w:bCs/>
          <w:sz w:val="20"/>
          <w:szCs w:val="20"/>
          <w:lang w:val="hy-AM" w:eastAsia="ru-RU"/>
        </w:rPr>
        <w:t>հաջորդող</w:t>
      </w:r>
      <w:r w:rsidR="00DC567F"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="00DC567F" w:rsidRPr="00FE4A6D">
        <w:rPr>
          <w:rFonts w:ascii="Sylfaen" w:hAnsi="Sylfaen" w:cs="Sylfaen"/>
          <w:bCs/>
          <w:sz w:val="20"/>
          <w:szCs w:val="20"/>
          <w:lang w:val="hy-AM" w:eastAsia="ru-RU"/>
        </w:rPr>
        <w:t>վեց</w:t>
      </w:r>
      <w:r w:rsidR="00DC567F"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="00DC567F" w:rsidRPr="00FE4A6D">
        <w:rPr>
          <w:rFonts w:ascii="Sylfaen" w:hAnsi="Sylfaen" w:cs="Sylfaen"/>
          <w:bCs/>
          <w:sz w:val="20"/>
          <w:szCs w:val="20"/>
          <w:lang w:val="hy-AM" w:eastAsia="ru-RU"/>
        </w:rPr>
        <w:t>ամսվա</w:t>
      </w:r>
      <w:r w:rsidR="00DC567F"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="00DC567F" w:rsidRPr="00FE4A6D">
        <w:rPr>
          <w:rFonts w:ascii="Sylfaen" w:hAnsi="Sylfaen" w:cs="Sylfaen"/>
          <w:bCs/>
          <w:sz w:val="20"/>
          <w:szCs w:val="20"/>
          <w:lang w:val="hy-AM" w:eastAsia="ru-RU"/>
        </w:rPr>
        <w:t>ընթացքում</w:t>
      </w:r>
      <w:r w:rsidR="00DC567F"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="00DC567F" w:rsidRPr="00FE4A6D">
        <w:rPr>
          <w:rFonts w:ascii="Sylfaen" w:hAnsi="Sylfaen" w:cs="Sylfaen"/>
          <w:bCs/>
          <w:sz w:val="20"/>
          <w:szCs w:val="20"/>
          <w:lang w:val="hy-AM" w:eastAsia="ru-RU"/>
        </w:rPr>
        <w:t>այդ</w:t>
      </w:r>
      <w:r w:rsidR="00DC567F"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="00DC567F" w:rsidRPr="00FE4A6D">
        <w:rPr>
          <w:rFonts w:ascii="Sylfaen" w:hAnsi="Sylfaen" w:cs="Sylfaen"/>
          <w:bCs/>
          <w:sz w:val="20"/>
          <w:szCs w:val="20"/>
          <w:lang w:val="hy-AM" w:eastAsia="ru-RU"/>
        </w:rPr>
        <w:t>նպատակով</w:t>
      </w:r>
      <w:r w:rsidR="00DC567F"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="00DC567F" w:rsidRPr="00FE4A6D">
        <w:rPr>
          <w:rFonts w:ascii="Sylfaen" w:hAnsi="Sylfaen" w:cs="Sylfaen"/>
          <w:bCs/>
          <w:sz w:val="20"/>
          <w:szCs w:val="20"/>
          <w:lang w:val="hy-AM" w:eastAsia="ru-RU"/>
        </w:rPr>
        <w:t>պայմանագրի</w:t>
      </w:r>
      <w:r w:rsidR="00DC567F"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="00DC567F" w:rsidRPr="00FE4A6D">
        <w:rPr>
          <w:rFonts w:ascii="Sylfaen" w:hAnsi="Sylfaen" w:cs="Sylfaen"/>
          <w:bCs/>
          <w:sz w:val="20"/>
          <w:szCs w:val="20"/>
          <w:lang w:val="hy-AM" w:eastAsia="ru-RU"/>
        </w:rPr>
        <w:t>կատարման</w:t>
      </w:r>
      <w:r w:rsidR="00DC567F"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="00DC567F" w:rsidRPr="00FE4A6D">
        <w:rPr>
          <w:rFonts w:ascii="Sylfaen" w:hAnsi="Sylfaen" w:cs="Sylfaen"/>
          <w:bCs/>
          <w:sz w:val="20"/>
          <w:szCs w:val="20"/>
          <w:lang w:val="hy-AM" w:eastAsia="ru-RU"/>
        </w:rPr>
        <w:t>համար</w:t>
      </w:r>
      <w:r w:rsidR="00DC567F"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="00DC567F" w:rsidRPr="00FE4A6D">
        <w:rPr>
          <w:rFonts w:ascii="Sylfaen" w:hAnsi="Sylfaen" w:cs="Sylfaen"/>
          <w:bCs/>
          <w:sz w:val="20"/>
          <w:szCs w:val="20"/>
          <w:lang w:val="hy-AM" w:eastAsia="ru-RU"/>
        </w:rPr>
        <w:t>ֆինանսական</w:t>
      </w:r>
      <w:r w:rsidR="00DC567F"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="00DC567F" w:rsidRPr="00FE4A6D">
        <w:rPr>
          <w:rFonts w:ascii="Sylfaen" w:hAnsi="Sylfaen" w:cs="Sylfaen"/>
          <w:bCs/>
          <w:sz w:val="20"/>
          <w:szCs w:val="20"/>
          <w:lang w:val="hy-AM" w:eastAsia="ru-RU"/>
        </w:rPr>
        <w:t>միջոցներ</w:t>
      </w:r>
      <w:r w:rsidR="00DC567F"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="00DC567F" w:rsidRPr="00FE4A6D">
        <w:rPr>
          <w:rFonts w:ascii="Sylfaen" w:hAnsi="Sylfaen" w:cs="Sylfaen"/>
          <w:bCs/>
          <w:sz w:val="20"/>
          <w:szCs w:val="20"/>
          <w:lang w:val="hy-AM" w:eastAsia="ru-RU"/>
        </w:rPr>
        <w:t>չեն</w:t>
      </w:r>
      <w:r w:rsidR="00DC567F"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="00DC567F" w:rsidRPr="00FE4A6D">
        <w:rPr>
          <w:rFonts w:ascii="Sylfaen" w:hAnsi="Sylfaen" w:cs="Sylfaen"/>
          <w:bCs/>
          <w:sz w:val="20"/>
          <w:szCs w:val="20"/>
          <w:lang w:val="hy-AM" w:eastAsia="ru-RU"/>
        </w:rPr>
        <w:t>նախատեսվում</w:t>
      </w:r>
      <w:r w:rsidR="00DC567F"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: </w:t>
      </w:r>
      <w:r w:rsidR="00E84367" w:rsidRPr="00FE4A6D">
        <w:rPr>
          <w:rFonts w:ascii="Sylfaen" w:hAnsi="Sylfaen" w:cs="Sylfaen"/>
          <w:bCs/>
          <w:sz w:val="20"/>
          <w:szCs w:val="20"/>
          <w:lang w:val="hy-AM" w:eastAsia="ru-RU"/>
        </w:rPr>
        <w:t>Ընդ</w:t>
      </w:r>
      <w:r w:rsidR="00E84367"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="00E84367" w:rsidRPr="00FE4A6D">
        <w:rPr>
          <w:rFonts w:ascii="Sylfaen" w:hAnsi="Sylfaen" w:cs="Sylfaen"/>
          <w:bCs/>
          <w:sz w:val="20"/>
          <w:szCs w:val="20"/>
          <w:lang w:val="hy-AM" w:eastAsia="ru-RU"/>
        </w:rPr>
        <w:t>որում</w:t>
      </w:r>
      <w:r w:rsidR="00E84367"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="00E84367" w:rsidRPr="00FE4A6D">
        <w:rPr>
          <w:rFonts w:ascii="Sylfaen" w:hAnsi="Sylfaen" w:cs="Sylfaen"/>
          <w:bCs/>
          <w:sz w:val="20"/>
          <w:szCs w:val="20"/>
          <w:lang w:val="hy-AM" w:eastAsia="ru-RU"/>
        </w:rPr>
        <w:t>յուրաքանչյուր</w:t>
      </w:r>
      <w:r w:rsidR="00E84367"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="00E84367" w:rsidRPr="00FE4A6D">
        <w:rPr>
          <w:rFonts w:ascii="Sylfaen" w:hAnsi="Sylfaen" w:cs="Sylfaen"/>
          <w:bCs/>
          <w:sz w:val="20"/>
          <w:szCs w:val="20"/>
          <w:lang w:val="hy-AM" w:eastAsia="ru-RU"/>
        </w:rPr>
        <w:t>հաջորդ</w:t>
      </w:r>
      <w:r w:rsidR="00E84367"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="00E84367" w:rsidRPr="00FE4A6D">
        <w:rPr>
          <w:rFonts w:ascii="Sylfaen" w:hAnsi="Sylfaen" w:cs="Sylfaen"/>
          <w:bCs/>
          <w:sz w:val="20"/>
          <w:szCs w:val="20"/>
          <w:lang w:val="hy-AM" w:eastAsia="ru-RU"/>
        </w:rPr>
        <w:t>համաձայնագիրը</w:t>
      </w:r>
      <w:r w:rsidR="00E84367"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="00E84367" w:rsidRPr="00FE4A6D">
        <w:rPr>
          <w:rFonts w:ascii="Sylfaen" w:hAnsi="Sylfaen" w:cs="Sylfaen"/>
          <w:bCs/>
          <w:sz w:val="20"/>
          <w:szCs w:val="20"/>
          <w:lang w:val="hy-AM" w:eastAsia="ru-RU"/>
        </w:rPr>
        <w:t>կնքելու</w:t>
      </w:r>
      <w:r w:rsidR="00E84367"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="00E84367" w:rsidRPr="00FE4A6D">
        <w:rPr>
          <w:rFonts w:ascii="Sylfaen" w:hAnsi="Sylfaen" w:cs="Sylfaen"/>
          <w:bCs/>
          <w:sz w:val="20"/>
          <w:szCs w:val="20"/>
          <w:lang w:val="hy-AM" w:eastAsia="ru-RU"/>
        </w:rPr>
        <w:t>համար</w:t>
      </w:r>
      <w:r w:rsidR="00E84367"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="00E84367" w:rsidRPr="00FE4A6D">
        <w:rPr>
          <w:rFonts w:ascii="Sylfaen" w:hAnsi="Sylfaen" w:cs="Sylfaen"/>
          <w:bCs/>
          <w:sz w:val="20"/>
          <w:szCs w:val="20"/>
          <w:lang w:val="hy-AM" w:eastAsia="ru-RU"/>
        </w:rPr>
        <w:t>ֆինանսական</w:t>
      </w:r>
      <w:r w:rsidR="00E84367"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="00E84367" w:rsidRPr="00FE4A6D">
        <w:rPr>
          <w:rFonts w:ascii="Sylfaen" w:hAnsi="Sylfaen" w:cs="Sylfaen"/>
          <w:bCs/>
          <w:sz w:val="20"/>
          <w:szCs w:val="20"/>
          <w:lang w:val="hy-AM" w:eastAsia="ru-RU"/>
        </w:rPr>
        <w:t>միջոցների</w:t>
      </w:r>
      <w:r w:rsidR="00E84367"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="00E84367" w:rsidRPr="00FE4A6D">
        <w:rPr>
          <w:rFonts w:ascii="Sylfaen" w:hAnsi="Sylfaen" w:cs="Sylfaen"/>
          <w:bCs/>
          <w:sz w:val="20"/>
          <w:szCs w:val="20"/>
          <w:lang w:val="hy-AM" w:eastAsia="ru-RU"/>
        </w:rPr>
        <w:t>նախատեսման</w:t>
      </w:r>
      <w:r w:rsidR="00E84367"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="00E84367" w:rsidRPr="00FE4A6D">
        <w:rPr>
          <w:rFonts w:ascii="Sylfaen" w:hAnsi="Sylfaen" w:cs="Sylfaen"/>
          <w:bCs/>
          <w:sz w:val="20"/>
          <w:szCs w:val="20"/>
          <w:lang w:val="hy-AM" w:eastAsia="ru-RU"/>
        </w:rPr>
        <w:t>համար</w:t>
      </w:r>
      <w:r w:rsidR="00E84367"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="00E84367" w:rsidRPr="00FE4A6D">
        <w:rPr>
          <w:rFonts w:ascii="Sylfaen" w:hAnsi="Sylfaen" w:cs="Sylfaen"/>
          <w:bCs/>
          <w:sz w:val="20"/>
          <w:szCs w:val="20"/>
          <w:lang w:val="hy-AM" w:eastAsia="ru-RU"/>
        </w:rPr>
        <w:t>սույն</w:t>
      </w:r>
      <w:r w:rsidR="00E84367"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="00E84367" w:rsidRPr="00FE4A6D">
        <w:rPr>
          <w:rFonts w:ascii="Sylfaen" w:hAnsi="Sylfaen" w:cs="Sylfaen"/>
          <w:bCs/>
          <w:sz w:val="20"/>
          <w:szCs w:val="20"/>
          <w:lang w:val="hy-AM" w:eastAsia="ru-RU"/>
        </w:rPr>
        <w:t>կետով</w:t>
      </w:r>
      <w:r w:rsidR="00E84367"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="00E84367" w:rsidRPr="00FE4A6D">
        <w:rPr>
          <w:rFonts w:ascii="Sylfaen" w:hAnsi="Sylfaen" w:cs="Sylfaen"/>
          <w:bCs/>
          <w:sz w:val="20"/>
          <w:szCs w:val="20"/>
          <w:lang w:val="hy-AM" w:eastAsia="ru-RU"/>
        </w:rPr>
        <w:t>տրված</w:t>
      </w:r>
      <w:r w:rsidR="00E84367"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="00E84367" w:rsidRPr="00FE4A6D">
        <w:rPr>
          <w:rFonts w:ascii="Sylfaen" w:hAnsi="Sylfaen" w:cs="Sylfaen"/>
          <w:bCs/>
          <w:sz w:val="20"/>
          <w:szCs w:val="20"/>
          <w:lang w:val="hy-AM" w:eastAsia="ru-RU"/>
        </w:rPr>
        <w:t>վեցամսյա</w:t>
      </w:r>
      <w:r w:rsidR="00E84367"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="00E84367" w:rsidRPr="00FE4A6D">
        <w:rPr>
          <w:rFonts w:ascii="Sylfaen" w:hAnsi="Sylfaen" w:cs="Sylfaen"/>
          <w:bCs/>
          <w:sz w:val="20"/>
          <w:szCs w:val="20"/>
          <w:lang w:val="hy-AM" w:eastAsia="ru-RU"/>
        </w:rPr>
        <w:t>ժամանակահատվածի</w:t>
      </w:r>
      <w:r w:rsidR="00E84367"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="00E84367" w:rsidRPr="00FE4A6D">
        <w:rPr>
          <w:rFonts w:ascii="Sylfaen" w:hAnsi="Sylfaen" w:cs="Sylfaen"/>
          <w:bCs/>
          <w:sz w:val="20"/>
          <w:szCs w:val="20"/>
          <w:lang w:val="hy-AM" w:eastAsia="ru-RU"/>
        </w:rPr>
        <w:t>հաշվարկը</w:t>
      </w:r>
      <w:r w:rsidR="00E84367"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="00E84367" w:rsidRPr="00FE4A6D">
        <w:rPr>
          <w:rFonts w:ascii="Sylfaen" w:hAnsi="Sylfaen" w:cs="Sylfaen"/>
          <w:bCs/>
          <w:sz w:val="20"/>
          <w:szCs w:val="20"/>
          <w:lang w:val="hy-AM" w:eastAsia="ru-RU"/>
        </w:rPr>
        <w:t>սկսվում</w:t>
      </w:r>
      <w:r w:rsidR="00E84367"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="00E84367" w:rsidRPr="00FE4A6D">
        <w:rPr>
          <w:rFonts w:ascii="Sylfaen" w:hAnsi="Sylfaen" w:cs="Sylfaen"/>
          <w:bCs/>
          <w:sz w:val="20"/>
          <w:szCs w:val="20"/>
          <w:lang w:val="hy-AM" w:eastAsia="ru-RU"/>
        </w:rPr>
        <w:t>նախորդ</w:t>
      </w:r>
      <w:r w:rsidR="00E84367"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="00E84367" w:rsidRPr="00FE4A6D">
        <w:rPr>
          <w:rFonts w:ascii="Sylfaen" w:hAnsi="Sylfaen" w:cs="Sylfaen"/>
          <w:bCs/>
          <w:sz w:val="20"/>
          <w:szCs w:val="20"/>
          <w:lang w:val="hy-AM" w:eastAsia="ru-RU"/>
        </w:rPr>
        <w:t>համաձայնագրով</w:t>
      </w:r>
      <w:r w:rsidR="00E84367"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="00E84367" w:rsidRPr="00FE4A6D">
        <w:rPr>
          <w:rFonts w:ascii="Sylfaen" w:hAnsi="Sylfaen" w:cs="Sylfaen"/>
          <w:bCs/>
          <w:sz w:val="20"/>
          <w:szCs w:val="20"/>
          <w:lang w:val="hy-AM" w:eastAsia="ru-RU"/>
        </w:rPr>
        <w:t>սահմանված</w:t>
      </w:r>
      <w:r w:rsidR="00E84367"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="00E84367" w:rsidRPr="00FE4A6D">
        <w:rPr>
          <w:rFonts w:ascii="Sylfaen" w:hAnsi="Sylfaen" w:cs="Sylfaen"/>
          <w:bCs/>
          <w:sz w:val="20"/>
          <w:szCs w:val="20"/>
          <w:lang w:val="hy-AM" w:eastAsia="ru-RU"/>
        </w:rPr>
        <w:t>ապրանքի</w:t>
      </w:r>
      <w:r w:rsidR="00E84367"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="00E84367" w:rsidRPr="00FE4A6D">
        <w:rPr>
          <w:rFonts w:ascii="Sylfaen" w:hAnsi="Sylfaen" w:cs="Sylfaen"/>
          <w:bCs/>
          <w:sz w:val="20"/>
          <w:szCs w:val="20"/>
          <w:lang w:val="hy-AM" w:eastAsia="ru-RU"/>
        </w:rPr>
        <w:t>մատակարարման</w:t>
      </w:r>
      <w:r w:rsidR="00E84367"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="00E84367" w:rsidRPr="00FE4A6D">
        <w:rPr>
          <w:rFonts w:ascii="Sylfaen" w:hAnsi="Sylfaen" w:cs="Sylfaen"/>
          <w:bCs/>
          <w:sz w:val="20"/>
          <w:szCs w:val="20"/>
          <w:lang w:val="hy-AM" w:eastAsia="ru-RU"/>
        </w:rPr>
        <w:t>արդյունքը</w:t>
      </w:r>
      <w:r w:rsidR="00E84367"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="00E84367" w:rsidRPr="00FE4A6D">
        <w:rPr>
          <w:rFonts w:ascii="Sylfaen" w:hAnsi="Sylfaen" w:cs="Sylfaen"/>
          <w:bCs/>
          <w:sz w:val="20"/>
          <w:szCs w:val="20"/>
          <w:lang w:val="hy-AM" w:eastAsia="ru-RU"/>
        </w:rPr>
        <w:t>ողջ</w:t>
      </w:r>
      <w:r w:rsidR="00E84367"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="00E84367" w:rsidRPr="00FE4A6D">
        <w:rPr>
          <w:rFonts w:ascii="Sylfaen" w:hAnsi="Sylfaen" w:cs="Sylfaen"/>
          <w:bCs/>
          <w:sz w:val="20"/>
          <w:szCs w:val="20"/>
          <w:lang w:val="hy-AM" w:eastAsia="ru-RU"/>
        </w:rPr>
        <w:t>ծավալով</w:t>
      </w:r>
      <w:r w:rsidR="00E84367"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="00E84367" w:rsidRPr="00FE4A6D">
        <w:rPr>
          <w:rFonts w:ascii="Sylfaen" w:hAnsi="Sylfaen" w:cs="Sylfaen"/>
          <w:bCs/>
          <w:sz w:val="20"/>
          <w:szCs w:val="20"/>
          <w:lang w:val="hy-AM" w:eastAsia="ru-RU"/>
        </w:rPr>
        <w:t>պատվիրատուի</w:t>
      </w:r>
      <w:r w:rsidR="00E84367"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="00E84367" w:rsidRPr="00FE4A6D">
        <w:rPr>
          <w:rFonts w:ascii="Sylfaen" w:hAnsi="Sylfaen" w:cs="Sylfaen"/>
          <w:bCs/>
          <w:sz w:val="20"/>
          <w:szCs w:val="20"/>
          <w:lang w:val="hy-AM" w:eastAsia="ru-RU"/>
        </w:rPr>
        <w:t>կողմից</w:t>
      </w:r>
      <w:r w:rsidR="00E84367"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="00E84367" w:rsidRPr="00FE4A6D">
        <w:rPr>
          <w:rFonts w:ascii="Sylfaen" w:hAnsi="Sylfaen" w:cs="Sylfaen"/>
          <w:bCs/>
          <w:sz w:val="20"/>
          <w:szCs w:val="20"/>
          <w:lang w:val="hy-AM" w:eastAsia="ru-RU"/>
        </w:rPr>
        <w:t>ընդունվելու</w:t>
      </w:r>
      <w:r w:rsidR="00E84367"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="00E84367" w:rsidRPr="00FE4A6D">
        <w:rPr>
          <w:rFonts w:ascii="Sylfaen" w:hAnsi="Sylfaen" w:cs="Sylfaen"/>
          <w:bCs/>
          <w:sz w:val="20"/>
          <w:szCs w:val="20"/>
          <w:lang w:val="hy-AM" w:eastAsia="ru-RU"/>
        </w:rPr>
        <w:t>օրվանից</w:t>
      </w:r>
      <w:r w:rsidR="00E84367"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: </w:t>
      </w:r>
      <w:r w:rsidRPr="00FE4A6D">
        <w:rPr>
          <w:rFonts w:ascii="Sylfaen" w:hAnsi="Sylfaen" w:cs="Sylfaen"/>
          <w:bCs/>
          <w:sz w:val="20"/>
          <w:szCs w:val="20"/>
          <w:lang w:val="hy-AM" w:eastAsia="ru-RU"/>
        </w:rPr>
        <w:t>Եթե</w:t>
      </w:r>
      <w:r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="00DC567F" w:rsidRPr="00FE4A6D">
        <w:rPr>
          <w:rFonts w:ascii="Sylfaen" w:hAnsi="Sylfaen" w:cs="Sylfaen"/>
          <w:bCs/>
          <w:sz w:val="20"/>
          <w:szCs w:val="20"/>
          <w:lang w:val="hy-AM" w:eastAsia="ru-RU"/>
        </w:rPr>
        <w:t>պ</w:t>
      </w:r>
      <w:r w:rsidRPr="00FE4A6D">
        <w:rPr>
          <w:rFonts w:ascii="Sylfaen" w:hAnsi="Sylfaen" w:cs="Sylfaen"/>
          <w:bCs/>
          <w:sz w:val="20"/>
          <w:szCs w:val="20"/>
          <w:lang w:val="hy-AM" w:eastAsia="ru-RU"/>
        </w:rPr>
        <w:t>այմանագրի</w:t>
      </w:r>
      <w:r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bCs/>
          <w:sz w:val="20"/>
          <w:szCs w:val="20"/>
          <w:lang w:val="hy-AM" w:eastAsia="ru-RU"/>
        </w:rPr>
        <w:t>կատարման</w:t>
      </w:r>
      <w:r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bCs/>
          <w:sz w:val="20"/>
          <w:szCs w:val="20"/>
          <w:lang w:val="hy-AM" w:eastAsia="ru-RU"/>
        </w:rPr>
        <w:t>համար</w:t>
      </w:r>
      <w:r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bCs/>
          <w:sz w:val="20"/>
          <w:szCs w:val="20"/>
          <w:lang w:val="hy-AM" w:eastAsia="ru-RU"/>
        </w:rPr>
        <w:t>հատկացված</w:t>
      </w:r>
      <w:r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bCs/>
          <w:sz w:val="20"/>
          <w:szCs w:val="20"/>
          <w:lang w:val="hy-AM" w:eastAsia="ru-RU"/>
        </w:rPr>
        <w:t>ֆինանսական</w:t>
      </w:r>
      <w:r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bCs/>
          <w:sz w:val="20"/>
          <w:szCs w:val="20"/>
          <w:lang w:val="hy-AM" w:eastAsia="ru-RU"/>
        </w:rPr>
        <w:t>միջոցների</w:t>
      </w:r>
      <w:r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bCs/>
          <w:sz w:val="20"/>
          <w:szCs w:val="20"/>
          <w:lang w:val="hy-AM" w:eastAsia="ru-RU"/>
        </w:rPr>
        <w:t>չափը</w:t>
      </w:r>
      <w:r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bCs/>
          <w:sz w:val="20"/>
          <w:szCs w:val="20"/>
          <w:lang w:val="hy-AM" w:eastAsia="ru-RU"/>
        </w:rPr>
        <w:t>գերազանցում</w:t>
      </w:r>
      <w:r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bCs/>
          <w:sz w:val="20"/>
          <w:szCs w:val="20"/>
          <w:lang w:val="hy-AM" w:eastAsia="ru-RU"/>
        </w:rPr>
        <w:t>է</w:t>
      </w:r>
      <w:r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bCs/>
          <w:sz w:val="20"/>
          <w:szCs w:val="20"/>
          <w:lang w:val="hy-AM" w:eastAsia="ru-RU"/>
        </w:rPr>
        <w:t>գնումների</w:t>
      </w:r>
      <w:r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bCs/>
          <w:sz w:val="20"/>
          <w:szCs w:val="20"/>
          <w:lang w:val="hy-AM" w:eastAsia="ru-RU"/>
        </w:rPr>
        <w:t>բազային</w:t>
      </w:r>
      <w:r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bCs/>
          <w:sz w:val="20"/>
          <w:szCs w:val="20"/>
          <w:lang w:val="hy-AM" w:eastAsia="ru-RU"/>
        </w:rPr>
        <w:t>միավորի</w:t>
      </w:r>
      <w:r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="00FD5AE8" w:rsidRPr="00FE4A6D">
        <w:rPr>
          <w:rFonts w:ascii="Sylfaen" w:hAnsi="Sylfaen" w:cs="Sylfaen"/>
          <w:bCs/>
          <w:sz w:val="20"/>
          <w:szCs w:val="20"/>
          <w:lang w:val="hy-AM" w:eastAsia="ru-RU"/>
        </w:rPr>
        <w:t>քսանհինգա</w:t>
      </w:r>
      <w:r w:rsidR="009A1B95" w:rsidRPr="00FE4A6D">
        <w:rPr>
          <w:rFonts w:ascii="Sylfaen" w:hAnsi="Sylfaen" w:cs="Sylfaen"/>
          <w:bCs/>
          <w:sz w:val="20"/>
          <w:szCs w:val="20"/>
          <w:lang w:val="hy-AM" w:eastAsia="ru-RU"/>
        </w:rPr>
        <w:t>պատիկը</w:t>
      </w:r>
      <w:r w:rsidRPr="00FE4A6D">
        <w:rPr>
          <w:rFonts w:ascii="Arial LatArm" w:hAnsi="Arial LatArm"/>
          <w:bCs/>
          <w:sz w:val="20"/>
          <w:szCs w:val="20"/>
          <w:lang w:val="hy-AM" w:eastAsia="ru-RU"/>
        </w:rPr>
        <w:t xml:space="preserve">, </w:t>
      </w:r>
      <w:r w:rsidRPr="00FE4A6D">
        <w:rPr>
          <w:rFonts w:ascii="Sylfaen" w:hAnsi="Sylfaen" w:cs="Sylfaen"/>
          <w:bCs/>
          <w:sz w:val="20"/>
          <w:szCs w:val="20"/>
          <w:lang w:val="hy-AM" w:eastAsia="ru-RU"/>
        </w:rPr>
        <w:t>ապա</w:t>
      </w:r>
      <w:r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bCs/>
          <w:sz w:val="20"/>
          <w:szCs w:val="20"/>
          <w:lang w:val="hy-AM" w:eastAsia="ru-RU"/>
        </w:rPr>
        <w:t>Գնորդի</w:t>
      </w:r>
      <w:r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bCs/>
          <w:sz w:val="20"/>
          <w:szCs w:val="20"/>
          <w:lang w:val="hy-AM" w:eastAsia="ru-RU"/>
        </w:rPr>
        <w:t>կողմից</w:t>
      </w:r>
      <w:r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bCs/>
          <w:sz w:val="20"/>
          <w:szCs w:val="20"/>
          <w:lang w:val="hy-AM" w:eastAsia="ru-RU"/>
        </w:rPr>
        <w:t>համաձայնագիր</w:t>
      </w:r>
      <w:r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bCs/>
          <w:sz w:val="20"/>
          <w:szCs w:val="20"/>
          <w:lang w:val="hy-AM" w:eastAsia="ru-RU"/>
        </w:rPr>
        <w:t>կկնքվի</w:t>
      </w:r>
      <w:r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, </w:t>
      </w:r>
      <w:r w:rsidRPr="00FE4A6D">
        <w:rPr>
          <w:rFonts w:ascii="Sylfaen" w:hAnsi="Sylfaen" w:cs="Sylfaen"/>
          <w:bCs/>
          <w:sz w:val="20"/>
          <w:szCs w:val="20"/>
          <w:lang w:val="hy-AM" w:eastAsia="ru-RU"/>
        </w:rPr>
        <w:t>եթե</w:t>
      </w:r>
      <w:r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bCs/>
          <w:sz w:val="20"/>
          <w:szCs w:val="20"/>
          <w:lang w:val="hy-AM" w:eastAsia="ru-RU"/>
        </w:rPr>
        <w:t>Վաճառողի</w:t>
      </w:r>
      <w:r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bCs/>
          <w:sz w:val="20"/>
          <w:szCs w:val="20"/>
          <w:lang w:val="hy-AM" w:eastAsia="ru-RU"/>
        </w:rPr>
        <w:t>կողմից</w:t>
      </w:r>
      <w:r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bCs/>
          <w:sz w:val="20"/>
          <w:szCs w:val="20"/>
          <w:lang w:val="hy-AM" w:eastAsia="ru-RU"/>
        </w:rPr>
        <w:t>տուժանքի</w:t>
      </w:r>
      <w:r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bCs/>
          <w:sz w:val="20"/>
          <w:szCs w:val="20"/>
          <w:lang w:val="hy-AM" w:eastAsia="ru-RU"/>
        </w:rPr>
        <w:t>ձևով</w:t>
      </w:r>
      <w:r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bCs/>
          <w:sz w:val="20"/>
          <w:szCs w:val="20"/>
          <w:lang w:val="hy-AM" w:eastAsia="ru-RU"/>
        </w:rPr>
        <w:t>ներկայացված</w:t>
      </w:r>
      <w:r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="009A1B95" w:rsidRPr="00FE4A6D">
        <w:rPr>
          <w:rFonts w:ascii="Sylfaen" w:hAnsi="Sylfaen" w:cs="Sylfaen"/>
          <w:bCs/>
          <w:sz w:val="20"/>
          <w:szCs w:val="20"/>
          <w:lang w:val="hy-AM" w:eastAsia="ru-RU"/>
        </w:rPr>
        <w:t>որակավորման</w:t>
      </w:r>
      <w:r w:rsidR="009A1B95"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="009A1B95" w:rsidRPr="00FE4A6D">
        <w:rPr>
          <w:rFonts w:ascii="Sylfaen" w:hAnsi="Sylfaen" w:cs="Sylfaen"/>
          <w:bCs/>
          <w:sz w:val="20"/>
          <w:szCs w:val="20"/>
          <w:lang w:val="hy-AM" w:eastAsia="ru-RU"/>
        </w:rPr>
        <w:t>և</w:t>
      </w:r>
      <w:r w:rsidR="009A1B95"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="00DC567F" w:rsidRPr="00FE4A6D">
        <w:rPr>
          <w:rFonts w:ascii="Sylfaen" w:hAnsi="Sylfaen" w:cs="Sylfaen"/>
          <w:bCs/>
          <w:sz w:val="20"/>
          <w:szCs w:val="20"/>
          <w:lang w:val="hy-AM" w:eastAsia="ru-RU"/>
        </w:rPr>
        <w:t>պայմանագրի</w:t>
      </w:r>
      <w:r w:rsidR="00DC567F"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bCs/>
          <w:sz w:val="20"/>
          <w:szCs w:val="20"/>
          <w:lang w:val="hy-AM" w:eastAsia="ru-RU"/>
        </w:rPr>
        <w:t>ապահովում</w:t>
      </w:r>
      <w:r w:rsidR="009A1B95" w:rsidRPr="00FE4A6D">
        <w:rPr>
          <w:rFonts w:ascii="Sylfaen" w:hAnsi="Sylfaen" w:cs="Sylfaen"/>
          <w:bCs/>
          <w:sz w:val="20"/>
          <w:szCs w:val="20"/>
          <w:lang w:val="hy-AM" w:eastAsia="ru-RU"/>
        </w:rPr>
        <w:t>ներ</w:t>
      </w:r>
      <w:r w:rsidRPr="00FE4A6D">
        <w:rPr>
          <w:rFonts w:ascii="Sylfaen" w:hAnsi="Sylfaen" w:cs="Sylfaen"/>
          <w:bCs/>
          <w:sz w:val="20"/>
          <w:szCs w:val="20"/>
          <w:lang w:val="hy-AM" w:eastAsia="ru-RU"/>
        </w:rPr>
        <w:t>ը</w:t>
      </w:r>
      <w:r w:rsidR="00154FCB" w:rsidRPr="00FE4A6D">
        <w:rPr>
          <w:rFonts w:ascii="Arial LatArm" w:hAnsi="Arial LatArm"/>
          <w:bCs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bCs/>
          <w:sz w:val="20"/>
          <w:szCs w:val="20"/>
          <w:lang w:val="hy-AM" w:eastAsia="ru-RU"/>
        </w:rPr>
        <w:lastRenderedPageBreak/>
        <w:t>փոխարինվում</w:t>
      </w:r>
      <w:r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="00CC049D" w:rsidRPr="00FE4A6D">
        <w:rPr>
          <w:rFonts w:ascii="Sylfaen" w:hAnsi="Sylfaen" w:cs="Sylfaen"/>
          <w:bCs/>
          <w:sz w:val="20"/>
          <w:szCs w:val="20"/>
          <w:lang w:val="hy-AM" w:eastAsia="ru-RU"/>
        </w:rPr>
        <w:t>են</w:t>
      </w:r>
      <w:r w:rsidRPr="00FE4A6D">
        <w:rPr>
          <w:rFonts w:ascii="Arial LatArm" w:hAnsi="Arial LatArm"/>
          <w:bCs/>
          <w:sz w:val="20"/>
          <w:szCs w:val="20"/>
          <w:lang w:val="hy-AM" w:eastAsia="ru-RU"/>
        </w:rPr>
        <w:t xml:space="preserve">  </w:t>
      </w:r>
      <w:r w:rsidRPr="00FE4A6D">
        <w:rPr>
          <w:rFonts w:ascii="Sylfaen" w:hAnsi="Sylfaen" w:cs="Sylfaen"/>
          <w:bCs/>
          <w:sz w:val="20"/>
          <w:szCs w:val="20"/>
          <w:lang w:val="hy-AM" w:eastAsia="ru-RU"/>
        </w:rPr>
        <w:t>երաշխիքով</w:t>
      </w:r>
      <w:r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bCs/>
          <w:sz w:val="20"/>
          <w:szCs w:val="20"/>
          <w:lang w:val="hy-AM" w:eastAsia="ru-RU"/>
        </w:rPr>
        <w:t>կամ</w:t>
      </w:r>
      <w:r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bCs/>
          <w:sz w:val="20"/>
          <w:szCs w:val="20"/>
          <w:lang w:val="hy-AM" w:eastAsia="ru-RU"/>
        </w:rPr>
        <w:t>կանխիկ</w:t>
      </w:r>
      <w:r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bCs/>
          <w:sz w:val="20"/>
          <w:szCs w:val="20"/>
          <w:lang w:val="hy-AM" w:eastAsia="ru-RU"/>
        </w:rPr>
        <w:t>փողով</w:t>
      </w:r>
      <w:r w:rsidR="00920009" w:rsidRPr="00FE4A6D">
        <w:rPr>
          <w:rFonts w:ascii="Arial LatArm" w:hAnsi="Arial LatArm"/>
          <w:bCs/>
          <w:sz w:val="20"/>
          <w:szCs w:val="20"/>
          <w:lang w:val="hy-AM" w:eastAsia="ru-RU"/>
        </w:rPr>
        <w:t xml:space="preserve">` </w:t>
      </w:r>
      <w:r w:rsidRPr="00FE4A6D">
        <w:rPr>
          <w:rFonts w:ascii="Sylfaen" w:hAnsi="Sylfaen" w:cs="Sylfaen"/>
          <w:bCs/>
          <w:sz w:val="20"/>
          <w:szCs w:val="20"/>
          <w:lang w:val="hy-AM" w:eastAsia="ru-RU"/>
        </w:rPr>
        <w:t>հաշվի</w:t>
      </w:r>
      <w:r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bCs/>
          <w:sz w:val="20"/>
          <w:szCs w:val="20"/>
          <w:lang w:val="hy-AM" w:eastAsia="ru-RU"/>
        </w:rPr>
        <w:t>առնելով</w:t>
      </w:r>
      <w:r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="00920009" w:rsidRPr="00FE4A6D">
        <w:rPr>
          <w:rFonts w:ascii="Sylfaen" w:hAnsi="Sylfaen" w:cs="Sylfaen"/>
          <w:bCs/>
          <w:sz w:val="20"/>
          <w:szCs w:val="20"/>
          <w:lang w:val="hy-AM" w:eastAsia="ru-RU"/>
        </w:rPr>
        <w:t>ՀՀ</w:t>
      </w:r>
      <w:r w:rsidR="00920009"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="00920009" w:rsidRPr="00FE4A6D">
        <w:rPr>
          <w:rFonts w:ascii="Sylfaen" w:hAnsi="Sylfaen" w:cs="Sylfaen"/>
          <w:bCs/>
          <w:sz w:val="20"/>
          <w:szCs w:val="20"/>
          <w:lang w:val="hy-AM" w:eastAsia="ru-RU"/>
        </w:rPr>
        <w:t>կառավարության</w:t>
      </w:r>
      <w:r w:rsidR="00920009"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2017 </w:t>
      </w:r>
      <w:r w:rsidR="00920009" w:rsidRPr="00FE4A6D">
        <w:rPr>
          <w:rFonts w:ascii="Sylfaen" w:hAnsi="Sylfaen" w:cs="Sylfaen"/>
          <w:bCs/>
          <w:sz w:val="20"/>
          <w:szCs w:val="20"/>
          <w:lang w:val="hy-AM" w:eastAsia="ru-RU"/>
        </w:rPr>
        <w:t>թվականի</w:t>
      </w:r>
      <w:r w:rsidR="00920009"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="00920009" w:rsidRPr="00FE4A6D">
        <w:rPr>
          <w:rFonts w:ascii="Sylfaen" w:hAnsi="Sylfaen" w:cs="Sylfaen"/>
          <w:bCs/>
          <w:sz w:val="20"/>
          <w:szCs w:val="20"/>
          <w:lang w:val="hy-AM" w:eastAsia="ru-RU"/>
        </w:rPr>
        <w:t>մայիսի</w:t>
      </w:r>
      <w:r w:rsidR="00920009"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4-</w:t>
      </w:r>
      <w:r w:rsidR="00920009" w:rsidRPr="00FE4A6D">
        <w:rPr>
          <w:rFonts w:ascii="Sylfaen" w:hAnsi="Sylfaen" w:cs="Sylfaen"/>
          <w:bCs/>
          <w:sz w:val="20"/>
          <w:szCs w:val="20"/>
          <w:lang w:val="hy-AM" w:eastAsia="ru-RU"/>
        </w:rPr>
        <w:t>ի</w:t>
      </w:r>
      <w:r w:rsidR="00920009"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N 526-</w:t>
      </w:r>
      <w:r w:rsidR="00920009" w:rsidRPr="00FE4A6D">
        <w:rPr>
          <w:rFonts w:ascii="Sylfaen" w:hAnsi="Sylfaen" w:cs="Sylfaen"/>
          <w:bCs/>
          <w:sz w:val="20"/>
          <w:szCs w:val="20"/>
          <w:lang w:val="hy-AM" w:eastAsia="ru-RU"/>
        </w:rPr>
        <w:t>Ն</w:t>
      </w:r>
      <w:r w:rsidR="00920009"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="00920009" w:rsidRPr="00FE4A6D">
        <w:rPr>
          <w:rFonts w:ascii="Sylfaen" w:hAnsi="Sylfaen" w:cs="Sylfaen"/>
          <w:bCs/>
          <w:sz w:val="20"/>
          <w:szCs w:val="20"/>
          <w:lang w:val="hy-AM" w:eastAsia="ru-RU"/>
        </w:rPr>
        <w:t>որոշման</w:t>
      </w:r>
      <w:r w:rsidR="00920009"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N 1 </w:t>
      </w:r>
      <w:r w:rsidR="00920009" w:rsidRPr="00FE4A6D">
        <w:rPr>
          <w:rFonts w:ascii="Sylfaen" w:hAnsi="Sylfaen" w:cs="Sylfaen"/>
          <w:bCs/>
          <w:sz w:val="20"/>
          <w:szCs w:val="20"/>
          <w:lang w:val="hy-AM" w:eastAsia="ru-RU"/>
        </w:rPr>
        <w:t>հավելվածի</w:t>
      </w:r>
      <w:r w:rsidR="00920009"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Pr="00FE4A6D">
        <w:rPr>
          <w:rFonts w:ascii="Arial LatArm" w:hAnsi="Arial LatArm"/>
          <w:bCs/>
          <w:sz w:val="20"/>
          <w:szCs w:val="20"/>
          <w:lang w:val="hy-AM" w:eastAsia="ru-RU"/>
        </w:rPr>
        <w:t>32-</w:t>
      </w:r>
      <w:r w:rsidRPr="00FE4A6D">
        <w:rPr>
          <w:rFonts w:ascii="Sylfaen" w:hAnsi="Sylfaen" w:cs="Sylfaen"/>
          <w:bCs/>
          <w:sz w:val="20"/>
          <w:szCs w:val="20"/>
          <w:lang w:val="hy-AM" w:eastAsia="ru-RU"/>
        </w:rPr>
        <w:t>րդ</w:t>
      </w:r>
      <w:r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bCs/>
          <w:sz w:val="20"/>
          <w:szCs w:val="20"/>
          <w:lang w:val="hy-AM" w:eastAsia="ru-RU"/>
        </w:rPr>
        <w:t>կետի</w:t>
      </w:r>
      <w:r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="001A5E16" w:rsidRPr="00FE4A6D">
        <w:rPr>
          <w:rFonts w:ascii="Arial LatArm" w:hAnsi="Arial LatArm"/>
          <w:bCs/>
          <w:sz w:val="20"/>
          <w:szCs w:val="20"/>
          <w:lang w:val="hy-AM" w:eastAsia="ru-RU"/>
        </w:rPr>
        <w:t>1-</w:t>
      </w:r>
      <w:r w:rsidR="001A5E16" w:rsidRPr="00FE4A6D">
        <w:rPr>
          <w:rFonts w:ascii="Sylfaen" w:hAnsi="Sylfaen" w:cs="Sylfaen"/>
          <w:bCs/>
          <w:sz w:val="20"/>
          <w:szCs w:val="20"/>
          <w:lang w:val="hy-AM" w:eastAsia="ru-RU"/>
        </w:rPr>
        <w:t>ին</w:t>
      </w:r>
      <w:r w:rsidR="001A5E16"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="001A5E16" w:rsidRPr="00FE4A6D">
        <w:rPr>
          <w:rFonts w:ascii="Sylfaen" w:hAnsi="Sylfaen" w:cs="Sylfaen"/>
          <w:bCs/>
          <w:sz w:val="20"/>
          <w:szCs w:val="20"/>
          <w:lang w:val="hy-AM" w:eastAsia="ru-RU"/>
        </w:rPr>
        <w:t>ենթակետի</w:t>
      </w:r>
      <w:r w:rsidR="001A5E16"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«</w:t>
      </w:r>
      <w:r w:rsidR="001A5E16" w:rsidRPr="00FE4A6D">
        <w:rPr>
          <w:rFonts w:ascii="Sylfaen" w:hAnsi="Sylfaen" w:cs="Sylfaen"/>
          <w:bCs/>
          <w:sz w:val="20"/>
          <w:szCs w:val="20"/>
          <w:lang w:val="hy-AM" w:eastAsia="ru-RU"/>
        </w:rPr>
        <w:t>գ</w:t>
      </w:r>
      <w:r w:rsidR="001A5E16"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» </w:t>
      </w:r>
      <w:r w:rsidR="001A5E16" w:rsidRPr="00FE4A6D">
        <w:rPr>
          <w:rFonts w:ascii="Sylfaen" w:hAnsi="Sylfaen" w:cs="Sylfaen"/>
          <w:bCs/>
          <w:sz w:val="20"/>
          <w:szCs w:val="20"/>
          <w:lang w:val="hy-AM" w:eastAsia="ru-RU"/>
        </w:rPr>
        <w:t>և</w:t>
      </w:r>
      <w:r w:rsidR="001A5E16"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="009A1B95" w:rsidRPr="00FE4A6D">
        <w:rPr>
          <w:rFonts w:ascii="Arial LatArm" w:hAnsi="Arial LatArm"/>
          <w:bCs/>
          <w:sz w:val="20"/>
          <w:szCs w:val="20"/>
          <w:lang w:val="hy-AM" w:eastAsia="ru-RU"/>
        </w:rPr>
        <w:t>17</w:t>
      </w:r>
      <w:r w:rsidRPr="00FE4A6D">
        <w:rPr>
          <w:rFonts w:ascii="Arial LatArm" w:hAnsi="Arial LatArm"/>
          <w:bCs/>
          <w:sz w:val="20"/>
          <w:szCs w:val="20"/>
          <w:lang w:val="hy-AM" w:eastAsia="ru-RU"/>
        </w:rPr>
        <w:t>-</w:t>
      </w:r>
      <w:r w:rsidRPr="00FE4A6D">
        <w:rPr>
          <w:rFonts w:ascii="Sylfaen" w:hAnsi="Sylfaen" w:cs="Sylfaen"/>
          <w:bCs/>
          <w:sz w:val="20"/>
          <w:szCs w:val="20"/>
          <w:lang w:val="hy-AM" w:eastAsia="ru-RU"/>
        </w:rPr>
        <w:t>րդ</w:t>
      </w:r>
      <w:r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bCs/>
          <w:sz w:val="20"/>
          <w:szCs w:val="20"/>
          <w:lang w:val="hy-AM" w:eastAsia="ru-RU"/>
        </w:rPr>
        <w:t>ենթակետի</w:t>
      </w:r>
      <w:r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«</w:t>
      </w:r>
      <w:r w:rsidRPr="00FE4A6D">
        <w:rPr>
          <w:rFonts w:ascii="Sylfaen" w:hAnsi="Sylfaen" w:cs="Sylfaen"/>
          <w:bCs/>
          <w:sz w:val="20"/>
          <w:szCs w:val="20"/>
          <w:lang w:val="hy-AM" w:eastAsia="ru-RU"/>
        </w:rPr>
        <w:t>բ</w:t>
      </w:r>
      <w:r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» </w:t>
      </w:r>
      <w:r w:rsidRPr="00FE4A6D">
        <w:rPr>
          <w:rFonts w:ascii="Sylfaen" w:hAnsi="Sylfaen" w:cs="Sylfaen"/>
          <w:bCs/>
          <w:sz w:val="20"/>
          <w:szCs w:val="20"/>
          <w:lang w:val="hy-AM" w:eastAsia="ru-RU"/>
        </w:rPr>
        <w:t>պարբերությ</w:t>
      </w:r>
      <w:r w:rsidR="001A5E16" w:rsidRPr="00FE4A6D">
        <w:rPr>
          <w:rFonts w:ascii="Sylfaen" w:hAnsi="Sylfaen" w:cs="Sylfaen"/>
          <w:bCs/>
          <w:sz w:val="20"/>
          <w:szCs w:val="20"/>
          <w:lang w:val="hy-AM" w:eastAsia="ru-RU"/>
        </w:rPr>
        <w:t>ունների</w:t>
      </w:r>
      <w:r w:rsidRPr="00FE4A6D">
        <w:rPr>
          <w:rFonts w:ascii="Arial LatArm" w:hAnsi="Arial LatArm"/>
          <w:bCs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bCs/>
          <w:sz w:val="20"/>
          <w:szCs w:val="20"/>
          <w:lang w:val="hy-AM" w:eastAsia="ru-RU"/>
        </w:rPr>
        <w:t>պահանջները</w:t>
      </w:r>
      <w:r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: </w:t>
      </w:r>
      <w:r w:rsidRPr="00FE4A6D">
        <w:rPr>
          <w:rFonts w:ascii="Sylfaen" w:hAnsi="Sylfaen" w:cs="Sylfaen"/>
          <w:bCs/>
          <w:sz w:val="20"/>
          <w:szCs w:val="20"/>
          <w:lang w:val="hy-AM" w:eastAsia="ru-RU"/>
        </w:rPr>
        <w:t>Ընդ</w:t>
      </w:r>
      <w:r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bCs/>
          <w:sz w:val="20"/>
          <w:szCs w:val="20"/>
          <w:lang w:val="hy-AM" w:eastAsia="ru-RU"/>
        </w:rPr>
        <w:t>որում</w:t>
      </w:r>
      <w:r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, </w:t>
      </w:r>
      <w:r w:rsidRPr="00FE4A6D">
        <w:rPr>
          <w:rFonts w:ascii="Sylfaen" w:hAnsi="Sylfaen" w:cs="Sylfaen"/>
          <w:bCs/>
          <w:sz w:val="20"/>
          <w:szCs w:val="20"/>
          <w:lang w:val="hy-AM" w:eastAsia="ru-RU"/>
        </w:rPr>
        <w:t>Վաճառողը</w:t>
      </w:r>
      <w:r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bCs/>
          <w:sz w:val="20"/>
          <w:szCs w:val="20"/>
          <w:lang w:val="hy-AM" w:eastAsia="ru-RU"/>
        </w:rPr>
        <w:t>համաձայնագիրը</w:t>
      </w:r>
      <w:r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bCs/>
          <w:sz w:val="20"/>
          <w:szCs w:val="20"/>
          <w:lang w:val="hy-AM" w:eastAsia="ru-RU"/>
        </w:rPr>
        <w:t>կնքում</w:t>
      </w:r>
      <w:r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>,</w:t>
      </w:r>
      <w:r w:rsidRPr="00FE4A6D">
        <w:rPr>
          <w:rFonts w:ascii="Arial LatArm" w:hAnsi="Arial LatArm"/>
          <w:bCs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bCs/>
          <w:sz w:val="20"/>
          <w:szCs w:val="20"/>
          <w:lang w:val="hy-AM" w:eastAsia="ru-RU"/>
        </w:rPr>
        <w:t>իսկ</w:t>
      </w:r>
      <w:r w:rsidR="008061D6" w:rsidRPr="00FE4A6D">
        <w:rPr>
          <w:rFonts w:ascii="Arial LatArm" w:hAnsi="Arial LatArm"/>
          <w:bCs/>
          <w:sz w:val="20"/>
          <w:szCs w:val="20"/>
          <w:lang w:val="hy-AM" w:eastAsia="ru-RU"/>
        </w:rPr>
        <w:t xml:space="preserve"> </w:t>
      </w:r>
      <w:r w:rsidRPr="00FE4A6D">
        <w:rPr>
          <w:rFonts w:ascii="Arial LatArm" w:hAnsi="Arial LatArm"/>
          <w:bCs/>
          <w:sz w:val="20"/>
          <w:szCs w:val="20"/>
          <w:lang w:val="hy-AM" w:eastAsia="ru-RU"/>
        </w:rPr>
        <w:t xml:space="preserve"> </w:t>
      </w:r>
      <w:r w:rsidR="00920009" w:rsidRPr="00FE4A6D">
        <w:rPr>
          <w:rFonts w:ascii="Sylfaen" w:hAnsi="Sylfaen" w:cs="Sylfaen"/>
          <w:bCs/>
          <w:sz w:val="20"/>
          <w:szCs w:val="20"/>
          <w:lang w:val="hy-AM" w:eastAsia="ru-RU"/>
        </w:rPr>
        <w:t>տուժանքի</w:t>
      </w:r>
      <w:r w:rsidR="00920009"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="00920009" w:rsidRPr="00FE4A6D">
        <w:rPr>
          <w:rFonts w:ascii="Sylfaen" w:hAnsi="Sylfaen" w:cs="Sylfaen"/>
          <w:bCs/>
          <w:sz w:val="20"/>
          <w:szCs w:val="20"/>
          <w:lang w:val="hy-AM" w:eastAsia="ru-RU"/>
        </w:rPr>
        <w:t>ձևով</w:t>
      </w:r>
      <w:r w:rsidR="00920009"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="00920009" w:rsidRPr="00FE4A6D">
        <w:rPr>
          <w:rFonts w:ascii="Sylfaen" w:hAnsi="Sylfaen" w:cs="Sylfaen"/>
          <w:bCs/>
          <w:sz w:val="20"/>
          <w:szCs w:val="20"/>
          <w:lang w:val="hy-AM" w:eastAsia="ru-RU"/>
        </w:rPr>
        <w:t>ներկայացված</w:t>
      </w:r>
      <w:r w:rsidR="00920009"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="00B84F37" w:rsidRPr="00FE4A6D">
        <w:rPr>
          <w:rFonts w:ascii="Sylfaen" w:hAnsi="Sylfaen" w:cs="Sylfaen"/>
          <w:bCs/>
          <w:sz w:val="20"/>
          <w:szCs w:val="20"/>
          <w:lang w:val="hy-AM" w:eastAsia="ru-RU"/>
        </w:rPr>
        <w:t>որակավորման</w:t>
      </w:r>
      <w:r w:rsidR="00B84F37"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="00B84F37" w:rsidRPr="00FE4A6D">
        <w:rPr>
          <w:rFonts w:ascii="Sylfaen" w:hAnsi="Sylfaen" w:cs="Sylfaen"/>
          <w:bCs/>
          <w:sz w:val="20"/>
          <w:szCs w:val="20"/>
          <w:lang w:val="hy-AM" w:eastAsia="ru-RU"/>
        </w:rPr>
        <w:t>և</w:t>
      </w:r>
      <w:r w:rsidR="00B84F37"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="00920009" w:rsidRPr="00FE4A6D">
        <w:rPr>
          <w:rFonts w:ascii="Sylfaen" w:hAnsi="Sylfaen" w:cs="Sylfaen"/>
          <w:bCs/>
          <w:sz w:val="20"/>
          <w:szCs w:val="20"/>
          <w:lang w:val="hy-AM" w:eastAsia="ru-RU"/>
        </w:rPr>
        <w:t>պայմանագրի</w:t>
      </w:r>
      <w:r w:rsidR="00920009"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bCs/>
          <w:sz w:val="20"/>
          <w:szCs w:val="20"/>
          <w:lang w:val="hy-AM" w:eastAsia="ru-RU"/>
        </w:rPr>
        <w:t>ապահով</w:t>
      </w:r>
      <w:r w:rsidR="00B84F37" w:rsidRPr="00FE4A6D">
        <w:rPr>
          <w:rFonts w:ascii="Sylfaen" w:hAnsi="Sylfaen" w:cs="Sylfaen"/>
          <w:bCs/>
          <w:sz w:val="20"/>
          <w:szCs w:val="20"/>
          <w:lang w:val="hy-AM" w:eastAsia="ru-RU"/>
        </w:rPr>
        <w:t>ումների</w:t>
      </w:r>
      <w:r w:rsidRPr="00FE4A6D">
        <w:rPr>
          <w:rFonts w:ascii="Arial LatArm" w:hAnsi="Arial LatArm"/>
          <w:bCs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bCs/>
          <w:sz w:val="20"/>
          <w:szCs w:val="20"/>
          <w:lang w:val="hy-AM" w:eastAsia="ru-RU"/>
        </w:rPr>
        <w:t>փոխարինման</w:t>
      </w:r>
      <w:r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bCs/>
          <w:sz w:val="20"/>
          <w:szCs w:val="20"/>
          <w:lang w:val="hy-AM" w:eastAsia="ru-RU"/>
        </w:rPr>
        <w:t>դեպքում</w:t>
      </w:r>
      <w:r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bCs/>
          <w:sz w:val="20"/>
          <w:szCs w:val="20"/>
          <w:lang w:val="hy-AM" w:eastAsia="ru-RU"/>
        </w:rPr>
        <w:t>նաև</w:t>
      </w:r>
      <w:r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bCs/>
          <w:sz w:val="20"/>
          <w:szCs w:val="20"/>
          <w:lang w:val="hy-AM" w:eastAsia="ru-RU"/>
        </w:rPr>
        <w:t>նոր</w:t>
      </w:r>
      <w:r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bCs/>
          <w:sz w:val="20"/>
          <w:szCs w:val="20"/>
          <w:lang w:val="hy-AM" w:eastAsia="ru-RU"/>
        </w:rPr>
        <w:t>ապահով</w:t>
      </w:r>
      <w:r w:rsidR="00B84F37" w:rsidRPr="00FE4A6D">
        <w:rPr>
          <w:rFonts w:ascii="Sylfaen" w:hAnsi="Sylfaen" w:cs="Sylfaen"/>
          <w:bCs/>
          <w:sz w:val="20"/>
          <w:szCs w:val="20"/>
          <w:lang w:val="hy-AM" w:eastAsia="ru-RU"/>
        </w:rPr>
        <w:t>ներ</w:t>
      </w:r>
      <w:r w:rsidR="00FE2467" w:rsidRPr="00FE4A6D">
        <w:rPr>
          <w:rFonts w:ascii="Sylfaen" w:hAnsi="Sylfaen" w:cs="Sylfaen"/>
          <w:bCs/>
          <w:sz w:val="20"/>
          <w:szCs w:val="20"/>
          <w:lang w:val="hy-AM" w:eastAsia="ru-RU"/>
        </w:rPr>
        <w:t>ը</w:t>
      </w:r>
      <w:r w:rsidRPr="00FE4A6D">
        <w:rPr>
          <w:rFonts w:ascii="Arial LatArm" w:hAnsi="Arial LatArm"/>
          <w:bCs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bCs/>
          <w:sz w:val="20"/>
          <w:szCs w:val="20"/>
          <w:lang w:val="hy-AM" w:eastAsia="ru-RU"/>
        </w:rPr>
        <w:t>Գնորդին</w:t>
      </w:r>
      <w:r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bCs/>
          <w:sz w:val="20"/>
          <w:szCs w:val="20"/>
          <w:lang w:val="hy-AM" w:eastAsia="ru-RU"/>
        </w:rPr>
        <w:t>ներկայացնում</w:t>
      </w:r>
      <w:r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bCs/>
          <w:sz w:val="20"/>
          <w:szCs w:val="20"/>
          <w:lang w:val="hy-AM" w:eastAsia="ru-RU"/>
        </w:rPr>
        <w:t>է</w:t>
      </w:r>
      <w:r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bCs/>
          <w:sz w:val="20"/>
          <w:szCs w:val="20"/>
          <w:lang w:val="hy-AM" w:eastAsia="ru-RU"/>
        </w:rPr>
        <w:t>համաձայնագիր</w:t>
      </w:r>
      <w:r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bCs/>
          <w:sz w:val="20"/>
          <w:szCs w:val="20"/>
          <w:lang w:val="hy-AM" w:eastAsia="ru-RU"/>
        </w:rPr>
        <w:t>կնքելու</w:t>
      </w:r>
      <w:r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bCs/>
          <w:sz w:val="20"/>
          <w:szCs w:val="20"/>
          <w:lang w:val="hy-AM" w:eastAsia="ru-RU"/>
        </w:rPr>
        <w:t>ծանուցումը</w:t>
      </w:r>
      <w:r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bCs/>
          <w:sz w:val="20"/>
          <w:szCs w:val="20"/>
          <w:lang w:val="hy-AM" w:eastAsia="ru-RU"/>
        </w:rPr>
        <w:t>ստանալու</w:t>
      </w:r>
      <w:r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bCs/>
          <w:sz w:val="20"/>
          <w:szCs w:val="20"/>
          <w:lang w:val="hy-AM" w:eastAsia="ru-RU"/>
        </w:rPr>
        <w:t>օրվանից</w:t>
      </w:r>
      <w:r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bCs/>
          <w:sz w:val="20"/>
          <w:szCs w:val="20"/>
          <w:lang w:val="hy-AM" w:eastAsia="ru-RU"/>
        </w:rPr>
        <w:t>տասնհինգ</w:t>
      </w:r>
      <w:r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bCs/>
          <w:sz w:val="20"/>
          <w:szCs w:val="20"/>
          <w:lang w:val="hy-AM" w:eastAsia="ru-RU"/>
        </w:rPr>
        <w:t>աշխատանքային</w:t>
      </w:r>
      <w:r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bCs/>
          <w:sz w:val="20"/>
          <w:szCs w:val="20"/>
          <w:lang w:val="hy-AM" w:eastAsia="ru-RU"/>
        </w:rPr>
        <w:t>օրվա</w:t>
      </w:r>
      <w:r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bCs/>
          <w:sz w:val="20"/>
          <w:szCs w:val="20"/>
          <w:lang w:val="hy-AM" w:eastAsia="ru-RU"/>
        </w:rPr>
        <w:t>ընթացքում։</w:t>
      </w:r>
      <w:r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bCs/>
          <w:sz w:val="20"/>
          <w:szCs w:val="20"/>
          <w:lang w:val="hy-AM" w:eastAsia="ru-RU"/>
        </w:rPr>
        <w:t>Հակառակ</w:t>
      </w:r>
      <w:r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bCs/>
          <w:sz w:val="20"/>
          <w:szCs w:val="20"/>
          <w:lang w:val="hy-AM" w:eastAsia="ru-RU"/>
        </w:rPr>
        <w:t>դեպքում</w:t>
      </w:r>
      <w:r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="005A1236" w:rsidRPr="00FE4A6D">
        <w:rPr>
          <w:rFonts w:ascii="Sylfaen" w:hAnsi="Sylfaen" w:cs="Sylfaen"/>
          <w:bCs/>
          <w:sz w:val="20"/>
          <w:szCs w:val="20"/>
          <w:lang w:val="hy-AM" w:eastAsia="ru-RU"/>
        </w:rPr>
        <w:t>պ</w:t>
      </w:r>
      <w:r w:rsidRPr="00FE4A6D">
        <w:rPr>
          <w:rFonts w:ascii="Sylfaen" w:hAnsi="Sylfaen" w:cs="Sylfaen"/>
          <w:bCs/>
          <w:sz w:val="20"/>
          <w:szCs w:val="20"/>
          <w:lang w:val="hy-AM" w:eastAsia="ru-RU"/>
        </w:rPr>
        <w:t>այմանագիրը</w:t>
      </w:r>
      <w:r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bCs/>
          <w:sz w:val="20"/>
          <w:szCs w:val="20"/>
          <w:lang w:val="hy-AM" w:eastAsia="ru-RU"/>
        </w:rPr>
        <w:t>Գնորդի</w:t>
      </w:r>
      <w:r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bCs/>
          <w:sz w:val="20"/>
          <w:szCs w:val="20"/>
          <w:lang w:val="hy-AM" w:eastAsia="ru-RU"/>
        </w:rPr>
        <w:t>կողմից</w:t>
      </w:r>
      <w:r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bCs/>
          <w:sz w:val="20"/>
          <w:szCs w:val="20"/>
          <w:lang w:val="hy-AM" w:eastAsia="ru-RU"/>
        </w:rPr>
        <w:t>միակողմանիորեն</w:t>
      </w:r>
      <w:r w:rsidRPr="00FE4A6D">
        <w:rPr>
          <w:rFonts w:ascii="Arial LatArm" w:hAnsi="Arial LatArm" w:cs="Arial LatArm"/>
          <w:bCs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bCs/>
          <w:sz w:val="20"/>
          <w:szCs w:val="20"/>
          <w:lang w:val="hy-AM" w:eastAsia="ru-RU"/>
        </w:rPr>
        <w:t>լուծվում</w:t>
      </w:r>
      <w:r w:rsidRPr="00FE4A6D">
        <w:rPr>
          <w:rFonts w:ascii="Arial LatArm" w:hAnsi="Arial LatArm"/>
          <w:bCs/>
          <w:sz w:val="20"/>
          <w:szCs w:val="20"/>
          <w:lang w:val="hy-AM" w:eastAsia="ru-RU"/>
        </w:rPr>
        <w:t xml:space="preserve"> </w:t>
      </w:r>
      <w:r w:rsidRPr="00FE4A6D">
        <w:rPr>
          <w:rFonts w:ascii="Sylfaen" w:hAnsi="Sylfaen" w:cs="Sylfaen"/>
          <w:bCs/>
          <w:sz w:val="20"/>
          <w:szCs w:val="20"/>
          <w:lang w:val="hy-AM" w:eastAsia="ru-RU"/>
        </w:rPr>
        <w:t>է</w:t>
      </w:r>
      <w:r w:rsidRPr="00FE4A6D">
        <w:rPr>
          <w:rFonts w:ascii="Arial LatArm" w:hAnsi="Arial LatArm"/>
          <w:bCs/>
          <w:sz w:val="20"/>
          <w:szCs w:val="20"/>
          <w:lang w:val="hy-AM" w:eastAsia="ru-RU"/>
        </w:rPr>
        <w:t>:</w:t>
      </w:r>
      <w:r w:rsidR="00383BC3" w:rsidRPr="00FE4A6D">
        <w:rPr>
          <w:rFonts w:ascii="Arial LatArm" w:hAnsi="Arial LatArm"/>
          <w:bCs/>
          <w:sz w:val="20"/>
          <w:szCs w:val="20"/>
          <w:vertAlign w:val="superscript"/>
          <w:lang w:val="hy-AM" w:eastAsia="ru-RU"/>
        </w:rPr>
        <w:t>24</w:t>
      </w:r>
      <w:r w:rsidR="004D28BA" w:rsidRPr="00FE4A6D">
        <w:rPr>
          <w:rStyle w:val="af6"/>
          <w:rFonts w:ascii="Arial LatArm" w:hAnsi="Arial LatArm"/>
          <w:b/>
          <w:color w:val="FFFFFF"/>
          <w:sz w:val="20"/>
          <w:szCs w:val="20"/>
          <w:lang w:val="hy-AM" w:eastAsia="ru-RU"/>
        </w:rPr>
        <w:footnoteReference w:id="17"/>
      </w:r>
    </w:p>
    <w:p w14:paraId="3723B2A5" w14:textId="77777777" w:rsidR="00071D1C" w:rsidRPr="00FE4A6D" w:rsidRDefault="00071D1C" w:rsidP="00EF3662">
      <w:pPr>
        <w:tabs>
          <w:tab w:val="left" w:pos="1276"/>
        </w:tabs>
        <w:ind w:firstLine="720"/>
        <w:jc w:val="both"/>
        <w:rPr>
          <w:rFonts w:ascii="Arial LatArm" w:hAnsi="Arial LatArm" w:cs="Sylfaen"/>
          <w:sz w:val="20"/>
          <w:u w:val="single"/>
          <w:lang w:val="hy-AM"/>
        </w:rPr>
      </w:pPr>
    </w:p>
    <w:p w14:paraId="6F894412" w14:textId="77777777" w:rsidR="00071D1C" w:rsidRPr="00FE4A6D" w:rsidRDefault="003E63F7" w:rsidP="00EF3662">
      <w:pPr>
        <w:ind w:firstLine="709"/>
        <w:jc w:val="both"/>
        <w:rPr>
          <w:rFonts w:ascii="Arial LatArm" w:hAnsi="Arial LatArm"/>
          <w:b/>
          <w:sz w:val="20"/>
          <w:lang w:val="hy-AM"/>
        </w:rPr>
      </w:pPr>
      <w:r w:rsidRPr="00FE4A6D">
        <w:rPr>
          <w:rFonts w:ascii="Arial LatArm" w:hAnsi="Arial LatArm"/>
          <w:b/>
          <w:sz w:val="20"/>
          <w:lang w:val="hy-AM"/>
        </w:rPr>
        <w:t>9</w:t>
      </w:r>
      <w:r w:rsidR="00071D1C" w:rsidRPr="00FE4A6D">
        <w:rPr>
          <w:rFonts w:ascii="Arial LatArm" w:hAnsi="Arial LatArm"/>
          <w:b/>
          <w:sz w:val="20"/>
          <w:lang w:val="hy-AM"/>
        </w:rPr>
        <w:t xml:space="preserve">. </w:t>
      </w:r>
      <w:r w:rsidR="00071D1C" w:rsidRPr="00FE4A6D">
        <w:rPr>
          <w:rFonts w:ascii="Sylfaen" w:hAnsi="Sylfaen" w:cs="Sylfaen"/>
          <w:b/>
          <w:sz w:val="20"/>
          <w:lang w:val="hy-AM"/>
        </w:rPr>
        <w:t>Կողմերի</w:t>
      </w:r>
      <w:r w:rsidR="00071D1C" w:rsidRPr="00FE4A6D">
        <w:rPr>
          <w:rFonts w:ascii="Arial LatArm" w:hAnsi="Arial LatArm" w:cs="Arial LatArm"/>
          <w:b/>
          <w:sz w:val="20"/>
          <w:lang w:val="hy-AM"/>
        </w:rPr>
        <w:t xml:space="preserve"> </w:t>
      </w:r>
      <w:r w:rsidR="00071D1C" w:rsidRPr="00FE4A6D">
        <w:rPr>
          <w:rFonts w:ascii="Sylfaen" w:hAnsi="Sylfaen" w:cs="Sylfaen"/>
          <w:b/>
          <w:sz w:val="20"/>
          <w:lang w:val="hy-AM"/>
        </w:rPr>
        <w:t>հասցեները</w:t>
      </w:r>
      <w:r w:rsidR="00071D1C" w:rsidRPr="00FE4A6D">
        <w:rPr>
          <w:rFonts w:ascii="Arial LatArm" w:hAnsi="Arial LatArm" w:cs="Arial LatArm"/>
          <w:b/>
          <w:sz w:val="20"/>
          <w:lang w:val="hy-AM"/>
        </w:rPr>
        <w:t xml:space="preserve">, </w:t>
      </w:r>
      <w:r w:rsidR="00071D1C" w:rsidRPr="00FE4A6D">
        <w:rPr>
          <w:rFonts w:ascii="Sylfaen" w:hAnsi="Sylfaen" w:cs="Sylfaen"/>
          <w:b/>
          <w:sz w:val="20"/>
          <w:lang w:val="hy-AM"/>
        </w:rPr>
        <w:t>բանկային</w:t>
      </w:r>
      <w:r w:rsidR="00071D1C" w:rsidRPr="00FE4A6D">
        <w:rPr>
          <w:rFonts w:ascii="Arial LatArm" w:hAnsi="Arial LatArm" w:cs="Arial LatArm"/>
          <w:b/>
          <w:sz w:val="20"/>
          <w:lang w:val="hy-AM"/>
        </w:rPr>
        <w:t xml:space="preserve"> </w:t>
      </w:r>
      <w:r w:rsidR="00071D1C" w:rsidRPr="00FE4A6D">
        <w:rPr>
          <w:rFonts w:ascii="Sylfaen" w:hAnsi="Sylfaen" w:cs="Sylfaen"/>
          <w:b/>
          <w:sz w:val="20"/>
          <w:lang w:val="hy-AM"/>
        </w:rPr>
        <w:t>վավերապայմանները</w:t>
      </w:r>
      <w:r w:rsidR="00071D1C" w:rsidRPr="00FE4A6D">
        <w:rPr>
          <w:rFonts w:ascii="Arial LatArm" w:hAnsi="Arial LatArm" w:cs="Arial LatArm"/>
          <w:b/>
          <w:sz w:val="20"/>
          <w:lang w:val="hy-AM"/>
        </w:rPr>
        <w:t xml:space="preserve"> </w:t>
      </w:r>
      <w:r w:rsidR="00071D1C" w:rsidRPr="00FE4A6D">
        <w:rPr>
          <w:rFonts w:ascii="Sylfaen" w:hAnsi="Sylfaen" w:cs="Sylfaen"/>
          <w:b/>
          <w:sz w:val="20"/>
          <w:lang w:val="hy-AM"/>
        </w:rPr>
        <w:t>և</w:t>
      </w:r>
      <w:r w:rsidR="00071D1C" w:rsidRPr="00FE4A6D">
        <w:rPr>
          <w:rFonts w:ascii="Arial LatArm" w:hAnsi="Arial LatArm" w:cs="Arial LatArm"/>
          <w:b/>
          <w:sz w:val="20"/>
          <w:lang w:val="hy-AM"/>
        </w:rPr>
        <w:t xml:space="preserve"> </w:t>
      </w:r>
      <w:r w:rsidR="00071D1C" w:rsidRPr="00FE4A6D">
        <w:rPr>
          <w:rFonts w:ascii="Sylfaen" w:hAnsi="Sylfaen" w:cs="Sylfaen"/>
          <w:b/>
          <w:sz w:val="20"/>
          <w:lang w:val="hy-AM"/>
        </w:rPr>
        <w:t>ստորագրությունները</w:t>
      </w:r>
    </w:p>
    <w:p w14:paraId="00056878" w14:textId="77777777" w:rsidR="00071D1C" w:rsidRPr="00FE4A6D" w:rsidRDefault="00071D1C" w:rsidP="00EF3662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FE4A6D">
        <w:rPr>
          <w:rFonts w:ascii="Arial LatArm" w:hAnsi="Arial LatArm"/>
          <w:sz w:val="20"/>
          <w:lang w:val="hy-AM"/>
        </w:rPr>
        <w:t xml:space="preserve"> </w:t>
      </w:r>
    </w:p>
    <w:p w14:paraId="6A8575DE" w14:textId="77777777" w:rsidR="00071D1C" w:rsidRPr="00FE4A6D" w:rsidRDefault="00071D1C" w:rsidP="00EF3662">
      <w:pPr>
        <w:ind w:firstLine="709"/>
        <w:jc w:val="both"/>
        <w:rPr>
          <w:rFonts w:ascii="Arial LatArm" w:hAnsi="Arial LatArm"/>
          <w:sz w:val="20"/>
          <w:lang w:val="hy-AM"/>
        </w:rPr>
      </w:pPr>
    </w:p>
    <w:p w14:paraId="1D07C149" w14:textId="77777777" w:rsidR="00071D1C" w:rsidRPr="00FE4A6D" w:rsidRDefault="00071D1C" w:rsidP="00EF3662">
      <w:pPr>
        <w:ind w:firstLine="709"/>
        <w:jc w:val="both"/>
        <w:rPr>
          <w:rFonts w:ascii="Arial LatArm" w:hAnsi="Arial LatArm"/>
          <w:sz w:val="20"/>
          <w:lang w:val="hy-AM"/>
        </w:rPr>
      </w:pPr>
    </w:p>
    <w:tbl>
      <w:tblPr>
        <w:tblW w:w="9639" w:type="dxa"/>
        <w:tblInd w:w="409" w:type="dxa"/>
        <w:tblLayout w:type="fixed"/>
        <w:tblLook w:val="0000" w:firstRow="0" w:lastRow="0" w:firstColumn="0" w:lastColumn="0" w:noHBand="0" w:noVBand="0"/>
      </w:tblPr>
      <w:tblGrid>
        <w:gridCol w:w="4536"/>
        <w:gridCol w:w="760"/>
        <w:gridCol w:w="4343"/>
      </w:tblGrid>
      <w:tr w:rsidR="00071D1C" w:rsidRPr="00FE4A6D" w14:paraId="66152A07" w14:textId="77777777" w:rsidTr="0016519F">
        <w:tc>
          <w:tcPr>
            <w:tcW w:w="4536" w:type="dxa"/>
          </w:tcPr>
          <w:p w14:paraId="4D8EC39E" w14:textId="77777777" w:rsidR="00071D1C" w:rsidRPr="00FE4A6D" w:rsidRDefault="00071D1C" w:rsidP="00EF3662">
            <w:pPr>
              <w:jc w:val="center"/>
              <w:rPr>
                <w:rFonts w:ascii="Arial LatArm" w:hAnsi="Arial LatArm" w:cs="Sylfaen"/>
                <w:b/>
                <w:bCs/>
                <w:lang w:val="nb-NO"/>
              </w:rPr>
            </w:pPr>
            <w:r w:rsidRPr="00FE4A6D">
              <w:rPr>
                <w:rFonts w:ascii="Sylfaen" w:hAnsi="Sylfaen" w:cs="Sylfaen"/>
                <w:b/>
                <w:bCs/>
                <w:lang w:val="nb-NO"/>
              </w:rPr>
              <w:t>ԳՆՈՐԴ</w:t>
            </w:r>
          </w:p>
          <w:p w14:paraId="78F363C7" w14:textId="77777777" w:rsidR="00071D1C" w:rsidRPr="00FE4A6D" w:rsidRDefault="00071D1C" w:rsidP="00EF3662">
            <w:pPr>
              <w:jc w:val="center"/>
              <w:rPr>
                <w:rFonts w:ascii="Arial LatArm" w:hAnsi="Arial LatArm"/>
                <w:sz w:val="22"/>
                <w:szCs w:val="22"/>
                <w:u w:val="single"/>
              </w:rPr>
            </w:pPr>
            <w:r w:rsidRPr="00FE4A6D">
              <w:rPr>
                <w:rFonts w:ascii="Arial LatArm" w:hAnsi="Arial LatArm"/>
                <w:sz w:val="22"/>
                <w:szCs w:val="22"/>
                <w:u w:val="single"/>
              </w:rPr>
              <w:t xml:space="preserve"> </w:t>
            </w:r>
          </w:p>
          <w:p w14:paraId="2C47D243" w14:textId="77777777" w:rsidR="00071D1C" w:rsidRPr="00FE4A6D" w:rsidRDefault="00071D1C" w:rsidP="00EF3662">
            <w:pPr>
              <w:rPr>
                <w:rFonts w:ascii="Arial LatArm" w:hAnsi="Arial LatArm"/>
                <w:lang w:val="hy-AM"/>
              </w:rPr>
            </w:pPr>
          </w:p>
          <w:p w14:paraId="5A5A2FAD" w14:textId="77777777" w:rsidR="00071D1C" w:rsidRPr="00FE4A6D" w:rsidRDefault="00071D1C" w:rsidP="00EF3662">
            <w:pPr>
              <w:jc w:val="center"/>
              <w:rPr>
                <w:rFonts w:ascii="Arial LatArm" w:hAnsi="Arial LatArm"/>
                <w:lang w:val="hy-AM"/>
              </w:rPr>
            </w:pPr>
            <w:r w:rsidRPr="00FE4A6D">
              <w:rPr>
                <w:rFonts w:ascii="Arial LatArm" w:hAnsi="Arial LatArm"/>
                <w:lang w:val="hy-AM"/>
              </w:rPr>
              <w:t>---------------------------------</w:t>
            </w:r>
          </w:p>
          <w:p w14:paraId="50E3E9CC" w14:textId="77777777" w:rsidR="00071D1C" w:rsidRPr="00FE4A6D" w:rsidRDefault="00071D1C" w:rsidP="00EF3662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 w:rsidRPr="00FE4A6D">
              <w:rPr>
                <w:rFonts w:ascii="Arial LatArm" w:hAnsi="Arial LatArm"/>
                <w:sz w:val="18"/>
                <w:szCs w:val="18"/>
              </w:rPr>
              <w:t>/</w:t>
            </w:r>
            <w:r w:rsidRPr="00FE4A6D">
              <w:rPr>
                <w:rFonts w:ascii="Sylfaen" w:hAnsi="Sylfaen" w:cs="Sylfaen"/>
                <w:sz w:val="18"/>
                <w:szCs w:val="18"/>
                <w:lang w:val="hy-AM"/>
              </w:rPr>
              <w:t>ստորագրություն</w:t>
            </w:r>
            <w:r w:rsidRPr="00FE4A6D">
              <w:rPr>
                <w:rFonts w:ascii="Arial LatArm" w:hAnsi="Arial LatArm"/>
                <w:sz w:val="18"/>
                <w:szCs w:val="18"/>
              </w:rPr>
              <w:t>/</w:t>
            </w:r>
          </w:p>
          <w:p w14:paraId="528D0ACE" w14:textId="77777777" w:rsidR="00071D1C" w:rsidRPr="00FE4A6D" w:rsidRDefault="00071D1C" w:rsidP="00EF3662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FE4A6D">
              <w:rPr>
                <w:rFonts w:ascii="Sylfaen" w:hAnsi="Sylfaen" w:cs="Sylfaen"/>
                <w:sz w:val="18"/>
                <w:szCs w:val="18"/>
                <w:lang w:val="hy-AM"/>
              </w:rPr>
              <w:t>Կ</w:t>
            </w:r>
            <w:r w:rsidRPr="00FE4A6D">
              <w:rPr>
                <w:rFonts w:ascii="Arial LatArm" w:hAnsi="Arial LatArm"/>
                <w:sz w:val="18"/>
                <w:szCs w:val="18"/>
                <w:lang w:val="hy-AM"/>
              </w:rPr>
              <w:t>.</w:t>
            </w:r>
            <w:r w:rsidRPr="00FE4A6D">
              <w:rPr>
                <w:rFonts w:ascii="Sylfaen" w:hAnsi="Sylfaen" w:cs="Sylfaen"/>
                <w:sz w:val="18"/>
                <w:szCs w:val="18"/>
                <w:lang w:val="hy-AM"/>
              </w:rPr>
              <w:t>Տ</w:t>
            </w:r>
          </w:p>
        </w:tc>
        <w:tc>
          <w:tcPr>
            <w:tcW w:w="760" w:type="dxa"/>
          </w:tcPr>
          <w:p w14:paraId="07E4568F" w14:textId="77777777" w:rsidR="00071D1C" w:rsidRPr="00FE4A6D" w:rsidRDefault="00071D1C" w:rsidP="00EF3662">
            <w:pPr>
              <w:jc w:val="center"/>
              <w:rPr>
                <w:rFonts w:ascii="Arial LatArm" w:hAnsi="Arial LatArm"/>
                <w:lang w:val="hy-AM"/>
              </w:rPr>
            </w:pPr>
          </w:p>
        </w:tc>
        <w:tc>
          <w:tcPr>
            <w:tcW w:w="4343" w:type="dxa"/>
          </w:tcPr>
          <w:p w14:paraId="5DD957A2" w14:textId="77777777" w:rsidR="00071D1C" w:rsidRPr="00FE4A6D" w:rsidRDefault="00071D1C" w:rsidP="00EF3662">
            <w:pPr>
              <w:jc w:val="center"/>
              <w:rPr>
                <w:rFonts w:ascii="Arial LatArm" w:hAnsi="Arial LatArm" w:cs="Sylfaen"/>
                <w:b/>
                <w:bCs/>
                <w:lang w:val="hy-AM"/>
              </w:rPr>
            </w:pPr>
            <w:r w:rsidRPr="00FE4A6D">
              <w:rPr>
                <w:rFonts w:ascii="Sylfaen" w:hAnsi="Sylfaen" w:cs="Sylfaen"/>
                <w:b/>
                <w:bCs/>
                <w:lang w:val="hy-AM"/>
              </w:rPr>
              <w:t>ՎԱՃԱՌՈՂ</w:t>
            </w:r>
          </w:p>
          <w:p w14:paraId="7603B7B7" w14:textId="77777777" w:rsidR="00071D1C" w:rsidRPr="00FE4A6D" w:rsidRDefault="00071D1C" w:rsidP="00EF3662">
            <w:pPr>
              <w:jc w:val="center"/>
              <w:rPr>
                <w:rFonts w:ascii="Arial LatArm" w:hAnsi="Arial LatArm"/>
                <w:lang w:val="hy-AM"/>
              </w:rPr>
            </w:pPr>
          </w:p>
          <w:p w14:paraId="07ABEDD5" w14:textId="77777777" w:rsidR="00071D1C" w:rsidRPr="00FE4A6D" w:rsidRDefault="00071D1C" w:rsidP="00EF3662">
            <w:pPr>
              <w:jc w:val="center"/>
              <w:rPr>
                <w:rFonts w:ascii="Arial LatArm" w:hAnsi="Arial LatArm"/>
                <w:lang w:val="hy-AM"/>
              </w:rPr>
            </w:pPr>
          </w:p>
          <w:p w14:paraId="69CFABB7" w14:textId="77777777" w:rsidR="00071D1C" w:rsidRPr="00FE4A6D" w:rsidRDefault="00071D1C" w:rsidP="00EF3662">
            <w:pPr>
              <w:jc w:val="center"/>
              <w:rPr>
                <w:rFonts w:ascii="Arial LatArm" w:hAnsi="Arial LatArm"/>
                <w:lang w:val="hy-AM"/>
              </w:rPr>
            </w:pPr>
            <w:r w:rsidRPr="00FE4A6D">
              <w:rPr>
                <w:rFonts w:ascii="Arial LatArm" w:hAnsi="Arial LatArm"/>
                <w:lang w:val="hy-AM"/>
              </w:rPr>
              <w:t>---------------------------------</w:t>
            </w:r>
          </w:p>
          <w:p w14:paraId="5EFB732E" w14:textId="77777777" w:rsidR="00071D1C" w:rsidRPr="00FE4A6D" w:rsidRDefault="00071D1C" w:rsidP="00EF3662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 w:rsidRPr="00FE4A6D">
              <w:rPr>
                <w:rFonts w:ascii="Arial LatArm" w:hAnsi="Arial LatArm"/>
                <w:sz w:val="18"/>
                <w:szCs w:val="18"/>
              </w:rPr>
              <w:t>/</w:t>
            </w:r>
            <w:r w:rsidRPr="00FE4A6D">
              <w:rPr>
                <w:rFonts w:ascii="Sylfaen" w:hAnsi="Sylfaen" w:cs="Sylfaen"/>
                <w:sz w:val="18"/>
                <w:szCs w:val="18"/>
                <w:lang w:val="hy-AM"/>
              </w:rPr>
              <w:t>ստորագրություն</w:t>
            </w:r>
            <w:r w:rsidRPr="00FE4A6D">
              <w:rPr>
                <w:rFonts w:ascii="Arial LatArm" w:hAnsi="Arial LatArm"/>
                <w:sz w:val="18"/>
                <w:szCs w:val="18"/>
              </w:rPr>
              <w:t>/</w:t>
            </w:r>
          </w:p>
          <w:p w14:paraId="6F7E9488" w14:textId="77777777" w:rsidR="00071D1C" w:rsidRPr="00FE4A6D" w:rsidRDefault="00071D1C" w:rsidP="00EF3662">
            <w:pPr>
              <w:jc w:val="center"/>
              <w:rPr>
                <w:rFonts w:ascii="Arial LatArm" w:hAnsi="Arial LatArm"/>
                <w:sz w:val="22"/>
                <w:szCs w:val="22"/>
                <w:lang w:val="hy-AM"/>
              </w:rPr>
            </w:pPr>
            <w:r w:rsidRPr="00FE4A6D">
              <w:rPr>
                <w:rFonts w:ascii="Sylfaen" w:hAnsi="Sylfaen" w:cs="Sylfaen"/>
                <w:sz w:val="18"/>
                <w:szCs w:val="18"/>
                <w:lang w:val="hy-AM"/>
              </w:rPr>
              <w:t>Կ</w:t>
            </w:r>
            <w:r w:rsidRPr="00FE4A6D">
              <w:rPr>
                <w:rFonts w:ascii="Arial LatArm" w:hAnsi="Arial LatArm"/>
                <w:sz w:val="18"/>
                <w:szCs w:val="18"/>
                <w:lang w:val="hy-AM"/>
              </w:rPr>
              <w:t>.</w:t>
            </w:r>
            <w:r w:rsidRPr="00FE4A6D">
              <w:rPr>
                <w:rFonts w:ascii="Sylfaen" w:hAnsi="Sylfaen" w:cs="Sylfaen"/>
                <w:sz w:val="18"/>
                <w:szCs w:val="18"/>
                <w:lang w:val="hy-AM"/>
              </w:rPr>
              <w:t>Տ</w:t>
            </w:r>
          </w:p>
        </w:tc>
      </w:tr>
    </w:tbl>
    <w:p w14:paraId="54FA3BDD" w14:textId="77777777" w:rsidR="00071D1C" w:rsidRPr="00FE4A6D" w:rsidRDefault="00071D1C" w:rsidP="00EF3662">
      <w:pPr>
        <w:rPr>
          <w:rFonts w:ascii="Arial LatArm" w:hAnsi="Arial LatArm"/>
          <w:sz w:val="20"/>
          <w:lang w:val="hy-AM"/>
        </w:rPr>
      </w:pPr>
    </w:p>
    <w:p w14:paraId="1ED767A7" w14:textId="77777777" w:rsidR="00071D1C" w:rsidRPr="00FE4A6D" w:rsidRDefault="00071D1C" w:rsidP="00EF3662">
      <w:pPr>
        <w:ind w:firstLine="720"/>
        <w:jc w:val="both"/>
        <w:rPr>
          <w:rFonts w:ascii="Arial LatArm" w:hAnsi="Arial LatArm"/>
          <w:sz w:val="20"/>
          <w:lang w:val="hy-AM"/>
        </w:rPr>
      </w:pPr>
      <w:r w:rsidRPr="00FE4A6D">
        <w:rPr>
          <w:rFonts w:ascii="Sylfaen" w:hAnsi="Sylfaen" w:cs="Sylfaen"/>
          <w:i/>
          <w:sz w:val="20"/>
          <w:lang w:val="hy-AM"/>
        </w:rPr>
        <w:t>Անհրաժեշտության</w:t>
      </w:r>
      <w:r w:rsidRPr="00FE4A6D">
        <w:rPr>
          <w:rFonts w:ascii="Arial LatArm" w:hAnsi="Arial LatArm" w:cs="Arial LatArm"/>
          <w:i/>
          <w:sz w:val="20"/>
          <w:lang w:val="hy-AM"/>
        </w:rPr>
        <w:t xml:space="preserve"> </w:t>
      </w:r>
      <w:r w:rsidRPr="00FE4A6D">
        <w:rPr>
          <w:rFonts w:ascii="Sylfaen" w:hAnsi="Sylfaen" w:cs="Sylfaen"/>
          <w:i/>
          <w:sz w:val="20"/>
          <w:lang w:val="hy-AM"/>
        </w:rPr>
        <w:t>դեպքում</w:t>
      </w:r>
      <w:r w:rsidRPr="00FE4A6D">
        <w:rPr>
          <w:rFonts w:ascii="Arial LatArm" w:hAnsi="Arial LatArm" w:cs="Arial LatArm"/>
          <w:i/>
          <w:sz w:val="20"/>
          <w:lang w:val="hy-AM"/>
        </w:rPr>
        <w:t xml:space="preserve"> </w:t>
      </w:r>
      <w:r w:rsidRPr="00FE4A6D">
        <w:rPr>
          <w:rFonts w:ascii="Sylfaen" w:hAnsi="Sylfaen" w:cs="Sylfaen"/>
          <w:i/>
          <w:sz w:val="20"/>
          <w:lang w:val="hy-AM"/>
        </w:rPr>
        <w:t>պայմանագրում</w:t>
      </w:r>
      <w:r w:rsidRPr="00FE4A6D">
        <w:rPr>
          <w:rFonts w:ascii="Arial LatArm" w:hAnsi="Arial LatArm" w:cs="Arial LatArm"/>
          <w:i/>
          <w:sz w:val="20"/>
          <w:lang w:val="hy-AM"/>
        </w:rPr>
        <w:t xml:space="preserve"> </w:t>
      </w:r>
      <w:r w:rsidRPr="00FE4A6D">
        <w:rPr>
          <w:rFonts w:ascii="Sylfaen" w:hAnsi="Sylfaen" w:cs="Sylfaen"/>
          <w:i/>
          <w:sz w:val="20"/>
          <w:lang w:val="hy-AM"/>
        </w:rPr>
        <w:t>կարող</w:t>
      </w:r>
      <w:r w:rsidRPr="00FE4A6D">
        <w:rPr>
          <w:rFonts w:ascii="Arial LatArm" w:hAnsi="Arial LatArm" w:cs="Arial LatArm"/>
          <w:i/>
          <w:sz w:val="20"/>
          <w:lang w:val="hy-AM"/>
        </w:rPr>
        <w:t xml:space="preserve"> </w:t>
      </w:r>
      <w:r w:rsidRPr="00FE4A6D">
        <w:rPr>
          <w:rFonts w:ascii="Sylfaen" w:hAnsi="Sylfaen" w:cs="Sylfaen"/>
          <w:i/>
          <w:sz w:val="20"/>
          <w:lang w:val="hy-AM"/>
        </w:rPr>
        <w:t>են</w:t>
      </w:r>
      <w:r w:rsidRPr="00FE4A6D">
        <w:rPr>
          <w:rFonts w:ascii="Arial LatArm" w:hAnsi="Arial LatArm" w:cs="Arial LatArm"/>
          <w:i/>
          <w:sz w:val="20"/>
          <w:lang w:val="hy-AM"/>
        </w:rPr>
        <w:t xml:space="preserve"> </w:t>
      </w:r>
      <w:r w:rsidRPr="00FE4A6D">
        <w:rPr>
          <w:rFonts w:ascii="Sylfaen" w:hAnsi="Sylfaen" w:cs="Sylfaen"/>
          <w:i/>
          <w:sz w:val="20"/>
          <w:lang w:val="hy-AM"/>
        </w:rPr>
        <w:t>ներառվել</w:t>
      </w:r>
      <w:r w:rsidRPr="00FE4A6D">
        <w:rPr>
          <w:rFonts w:ascii="Arial LatArm" w:hAnsi="Arial LatArm" w:cs="Arial LatArm"/>
          <w:i/>
          <w:sz w:val="20"/>
          <w:lang w:val="hy-AM"/>
        </w:rPr>
        <w:t xml:space="preserve"> </w:t>
      </w:r>
      <w:r w:rsidRPr="00FE4A6D">
        <w:rPr>
          <w:rFonts w:ascii="Sylfaen" w:hAnsi="Sylfaen" w:cs="Sylfaen"/>
          <w:i/>
          <w:sz w:val="20"/>
          <w:lang w:val="hy-AM"/>
        </w:rPr>
        <w:t>ՀՀ</w:t>
      </w:r>
      <w:r w:rsidRPr="00FE4A6D">
        <w:rPr>
          <w:rFonts w:ascii="Arial LatArm" w:hAnsi="Arial LatArm" w:cs="Arial LatArm"/>
          <w:i/>
          <w:sz w:val="20"/>
          <w:lang w:val="hy-AM"/>
        </w:rPr>
        <w:t xml:space="preserve"> </w:t>
      </w:r>
      <w:r w:rsidRPr="00FE4A6D">
        <w:rPr>
          <w:rFonts w:ascii="Sylfaen" w:hAnsi="Sylfaen" w:cs="Sylfaen"/>
          <w:i/>
          <w:sz w:val="20"/>
          <w:lang w:val="hy-AM"/>
        </w:rPr>
        <w:t>օրենսդրությանը</w:t>
      </w:r>
      <w:r w:rsidRPr="00FE4A6D">
        <w:rPr>
          <w:rFonts w:ascii="Arial LatArm" w:hAnsi="Arial LatArm" w:cs="Arial LatArm"/>
          <w:i/>
          <w:sz w:val="20"/>
          <w:lang w:val="hy-AM"/>
        </w:rPr>
        <w:t xml:space="preserve"> </w:t>
      </w:r>
      <w:r w:rsidRPr="00FE4A6D">
        <w:rPr>
          <w:rFonts w:ascii="Sylfaen" w:hAnsi="Sylfaen" w:cs="Sylfaen"/>
          <w:i/>
          <w:sz w:val="20"/>
          <w:lang w:val="hy-AM"/>
        </w:rPr>
        <w:t>չհակասող</w:t>
      </w:r>
      <w:r w:rsidRPr="00FE4A6D">
        <w:rPr>
          <w:rFonts w:ascii="Arial LatArm" w:hAnsi="Arial LatArm" w:cs="Arial LatArm"/>
          <w:i/>
          <w:sz w:val="20"/>
          <w:lang w:val="hy-AM"/>
        </w:rPr>
        <w:t xml:space="preserve"> </w:t>
      </w:r>
      <w:r w:rsidRPr="00FE4A6D">
        <w:rPr>
          <w:rFonts w:ascii="Sylfaen" w:hAnsi="Sylfaen" w:cs="Sylfaen"/>
          <w:i/>
          <w:sz w:val="20"/>
          <w:lang w:val="hy-AM"/>
        </w:rPr>
        <w:t>դրույթներ։</w:t>
      </w:r>
    </w:p>
    <w:p w14:paraId="48B02764" w14:textId="77777777" w:rsidR="00071D1C" w:rsidRPr="00FE4A6D" w:rsidRDefault="00071D1C" w:rsidP="00EF3662">
      <w:pPr>
        <w:tabs>
          <w:tab w:val="left" w:pos="1276"/>
        </w:tabs>
        <w:ind w:firstLine="720"/>
        <w:jc w:val="both"/>
        <w:rPr>
          <w:rFonts w:ascii="Arial LatArm" w:hAnsi="Arial LatArm" w:cs="Sylfaen"/>
          <w:sz w:val="20"/>
          <w:u w:val="single"/>
          <w:lang w:val="hy-AM"/>
        </w:rPr>
      </w:pPr>
    </w:p>
    <w:p w14:paraId="28E40A3C" w14:textId="77777777" w:rsidR="00071D1C" w:rsidRPr="00FE4A6D" w:rsidRDefault="00071D1C" w:rsidP="00EF3662">
      <w:pPr>
        <w:rPr>
          <w:rFonts w:ascii="Arial LatArm" w:hAnsi="Arial LatArm"/>
          <w:sz w:val="20"/>
          <w:lang w:val="hy-AM"/>
        </w:rPr>
      </w:pPr>
    </w:p>
    <w:p w14:paraId="4F6970A5" w14:textId="77777777" w:rsidR="00071D1C" w:rsidRPr="00FE4A6D" w:rsidRDefault="00071D1C" w:rsidP="00EF3662">
      <w:pPr>
        <w:rPr>
          <w:rFonts w:ascii="Arial LatArm" w:hAnsi="Arial LatArm"/>
          <w:sz w:val="20"/>
          <w:lang w:val="hy-AM"/>
        </w:rPr>
      </w:pPr>
    </w:p>
    <w:p w14:paraId="1B134369" w14:textId="77777777" w:rsidR="00071D1C" w:rsidRPr="00FE4A6D" w:rsidRDefault="00071D1C" w:rsidP="00EF3662">
      <w:pPr>
        <w:rPr>
          <w:rFonts w:ascii="Arial LatArm" w:hAnsi="Arial LatArm"/>
          <w:sz w:val="20"/>
          <w:lang w:val="hy-AM"/>
        </w:rPr>
      </w:pPr>
    </w:p>
    <w:p w14:paraId="4D0DC1F9" w14:textId="77777777" w:rsidR="00071D1C" w:rsidRPr="00FE4A6D" w:rsidRDefault="00071D1C" w:rsidP="00EF3662">
      <w:pPr>
        <w:rPr>
          <w:rFonts w:ascii="Arial LatArm" w:hAnsi="Arial LatArm"/>
          <w:sz w:val="20"/>
          <w:lang w:val="hy-AM"/>
        </w:rPr>
      </w:pPr>
    </w:p>
    <w:p w14:paraId="23D75B74" w14:textId="77777777" w:rsidR="00071D1C" w:rsidRPr="00FE4A6D" w:rsidRDefault="00071D1C" w:rsidP="00EF3662">
      <w:pPr>
        <w:jc w:val="right"/>
        <w:rPr>
          <w:rFonts w:ascii="Arial LatArm" w:hAnsi="Arial LatArm"/>
          <w:sz w:val="20"/>
          <w:lang w:val="hy-AM"/>
        </w:rPr>
        <w:sectPr w:rsidR="00071D1C" w:rsidRPr="00FE4A6D" w:rsidSect="00D46FA8">
          <w:pgSz w:w="11906" w:h="16838" w:code="9"/>
          <w:pgMar w:top="720" w:right="662" w:bottom="426" w:left="1138" w:header="562" w:footer="562" w:gutter="0"/>
          <w:cols w:space="720"/>
        </w:sectPr>
      </w:pPr>
    </w:p>
    <w:p w14:paraId="17DC3D7F" w14:textId="77777777" w:rsidR="00071D1C" w:rsidRPr="00FE4A6D" w:rsidRDefault="00071D1C" w:rsidP="00EF3662">
      <w:pPr>
        <w:jc w:val="right"/>
        <w:rPr>
          <w:rFonts w:ascii="Arial LatArm" w:hAnsi="Arial LatArm"/>
          <w:i/>
          <w:sz w:val="18"/>
          <w:lang w:val="hy-AM"/>
        </w:rPr>
      </w:pPr>
      <w:r w:rsidRPr="00FE4A6D">
        <w:rPr>
          <w:rFonts w:ascii="Sylfaen" w:hAnsi="Sylfaen" w:cs="Sylfaen"/>
          <w:i/>
          <w:sz w:val="18"/>
          <w:lang w:val="hy-AM"/>
        </w:rPr>
        <w:lastRenderedPageBreak/>
        <w:t>Հավելված</w:t>
      </w:r>
      <w:r w:rsidRPr="00FE4A6D">
        <w:rPr>
          <w:rFonts w:ascii="Arial LatArm" w:hAnsi="Arial LatArm" w:cs="Arial LatArm"/>
          <w:i/>
          <w:sz w:val="18"/>
          <w:lang w:val="hy-AM"/>
        </w:rPr>
        <w:t xml:space="preserve"> N 1</w:t>
      </w:r>
    </w:p>
    <w:p w14:paraId="772FE822" w14:textId="4BCD2200" w:rsidR="00071D1C" w:rsidRPr="00FE4A6D" w:rsidRDefault="00071D1C" w:rsidP="00EF3662">
      <w:pPr>
        <w:jc w:val="right"/>
        <w:rPr>
          <w:rFonts w:ascii="Arial LatArm" w:hAnsi="Arial LatArm"/>
          <w:i/>
          <w:sz w:val="18"/>
          <w:lang w:val="hy-AM"/>
        </w:rPr>
      </w:pPr>
      <w:r w:rsidRPr="00FE4A6D">
        <w:rPr>
          <w:rFonts w:ascii="Arial LatArm" w:hAnsi="Arial LatArm"/>
          <w:i/>
          <w:sz w:val="18"/>
          <w:lang w:val="hy-AM"/>
        </w:rPr>
        <w:t xml:space="preserve">«                      20  </w:t>
      </w:r>
      <w:r w:rsidRPr="00FE4A6D">
        <w:rPr>
          <w:rFonts w:ascii="Sylfaen" w:hAnsi="Sylfaen" w:cs="Sylfaen"/>
          <w:i/>
          <w:sz w:val="18"/>
          <w:lang w:val="hy-AM"/>
        </w:rPr>
        <w:t>թ</w:t>
      </w:r>
      <w:r w:rsidRPr="00FE4A6D">
        <w:rPr>
          <w:rFonts w:ascii="Arial LatArm" w:hAnsi="Arial LatArm" w:cs="Arial LatArm"/>
          <w:i/>
          <w:sz w:val="18"/>
          <w:lang w:val="hy-AM"/>
        </w:rPr>
        <w:t xml:space="preserve">. </w:t>
      </w:r>
      <w:r w:rsidRPr="00FE4A6D">
        <w:rPr>
          <w:rFonts w:ascii="Sylfaen" w:hAnsi="Sylfaen" w:cs="Sylfaen"/>
          <w:i/>
          <w:sz w:val="18"/>
          <w:lang w:val="hy-AM"/>
        </w:rPr>
        <w:t>կնքված</w:t>
      </w:r>
      <w:r w:rsidRPr="00FE4A6D">
        <w:rPr>
          <w:rFonts w:ascii="Arial LatArm" w:hAnsi="Arial LatArm" w:cs="Arial LatArm"/>
          <w:i/>
          <w:sz w:val="18"/>
          <w:lang w:val="hy-AM"/>
        </w:rPr>
        <w:t xml:space="preserve"> </w:t>
      </w:r>
    </w:p>
    <w:p w14:paraId="03E946A2" w14:textId="77777777" w:rsidR="00071D1C" w:rsidRPr="00FE4A6D" w:rsidRDefault="00071D1C" w:rsidP="00EF3662">
      <w:pPr>
        <w:jc w:val="right"/>
        <w:rPr>
          <w:rFonts w:ascii="Arial LatArm" w:hAnsi="Arial LatArm"/>
          <w:i/>
          <w:sz w:val="18"/>
          <w:lang w:val="hy-AM"/>
        </w:rPr>
      </w:pPr>
      <w:r w:rsidRPr="00FE4A6D">
        <w:rPr>
          <w:rFonts w:ascii="Arial LatArm" w:hAnsi="Arial LatArm"/>
          <w:i/>
          <w:sz w:val="18"/>
          <w:lang w:val="hy-AM"/>
        </w:rPr>
        <w:t xml:space="preserve">                      </w:t>
      </w:r>
      <w:r w:rsidRPr="00FE4A6D">
        <w:rPr>
          <w:rFonts w:ascii="Sylfaen" w:hAnsi="Sylfaen" w:cs="Sylfaen"/>
          <w:i/>
          <w:sz w:val="18"/>
          <w:lang w:val="hy-AM"/>
        </w:rPr>
        <w:t>ծածկագրով</w:t>
      </w:r>
      <w:r w:rsidRPr="00FE4A6D">
        <w:rPr>
          <w:rFonts w:ascii="Arial LatArm" w:hAnsi="Arial LatArm" w:cs="Arial LatArm"/>
          <w:i/>
          <w:sz w:val="18"/>
          <w:lang w:val="hy-AM"/>
        </w:rPr>
        <w:t xml:space="preserve"> </w:t>
      </w:r>
      <w:r w:rsidRPr="00FE4A6D">
        <w:rPr>
          <w:rFonts w:ascii="Sylfaen" w:hAnsi="Sylfaen" w:cs="Sylfaen"/>
          <w:i/>
          <w:sz w:val="18"/>
          <w:lang w:val="hy-AM"/>
        </w:rPr>
        <w:t>պայմանագրի</w:t>
      </w:r>
    </w:p>
    <w:p w14:paraId="27476615" w14:textId="77777777" w:rsidR="003235D1" w:rsidRPr="00FE4A6D" w:rsidRDefault="003235D1" w:rsidP="003235D1">
      <w:pPr>
        <w:jc w:val="center"/>
        <w:rPr>
          <w:rFonts w:ascii="Arial LatArm" w:hAnsi="Arial LatArm"/>
          <w:sz w:val="20"/>
          <w:lang w:val="hy-AM"/>
        </w:rPr>
      </w:pPr>
      <w:r w:rsidRPr="00FE4A6D">
        <w:rPr>
          <w:rFonts w:ascii="Sylfaen" w:hAnsi="Sylfaen" w:cs="Sylfaen"/>
          <w:sz w:val="20"/>
          <w:lang w:val="hy-AM"/>
        </w:rPr>
        <w:t>ՏԵԽՆԻԿԱԿԱՆ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ԲՆՈՒԹԱԳԻՐ</w:t>
      </w:r>
      <w:r w:rsidRPr="00FE4A6D">
        <w:rPr>
          <w:rFonts w:ascii="Arial LatArm" w:hAnsi="Arial LatArm" w:cs="Arial LatArm"/>
          <w:sz w:val="20"/>
          <w:lang w:val="hy-AM"/>
        </w:rPr>
        <w:t xml:space="preserve"> - </w:t>
      </w:r>
      <w:r w:rsidRPr="00FE4A6D">
        <w:rPr>
          <w:rFonts w:ascii="Sylfaen" w:hAnsi="Sylfaen" w:cs="Sylfaen"/>
          <w:sz w:val="20"/>
          <w:lang w:val="hy-AM"/>
        </w:rPr>
        <w:t>ԳՆՄԱՆ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ԺԱՄԱՆԱԿԱՑՈՒՅՑ</w:t>
      </w:r>
      <w:r w:rsidRPr="00FE4A6D">
        <w:rPr>
          <w:rFonts w:ascii="Arial LatArm" w:hAnsi="Arial LatArm" w:cs="Arial LatArm"/>
          <w:sz w:val="20"/>
          <w:lang w:val="hy-AM"/>
        </w:rPr>
        <w:t>*</w:t>
      </w:r>
    </w:p>
    <w:p w14:paraId="7923F410" w14:textId="77777777" w:rsidR="003235D1" w:rsidRPr="00FE4A6D" w:rsidRDefault="003235D1" w:rsidP="003235D1">
      <w:pPr>
        <w:jc w:val="center"/>
        <w:rPr>
          <w:rFonts w:ascii="Arial LatArm" w:hAnsi="Arial LatArm"/>
          <w:sz w:val="20"/>
          <w:lang w:val="hy-AM"/>
        </w:rPr>
      </w:pPr>
      <w:r w:rsidRPr="00FE4A6D">
        <w:rPr>
          <w:rFonts w:ascii="Arial LatArm" w:hAnsi="Arial LatArm"/>
          <w:sz w:val="20"/>
          <w:lang w:val="hy-AM"/>
        </w:rPr>
        <w:tab/>
      </w:r>
      <w:r w:rsidRPr="00FE4A6D">
        <w:rPr>
          <w:rFonts w:ascii="Arial LatArm" w:hAnsi="Arial LatArm"/>
          <w:sz w:val="20"/>
          <w:lang w:val="hy-AM"/>
        </w:rPr>
        <w:tab/>
      </w:r>
      <w:r w:rsidRPr="00FE4A6D">
        <w:rPr>
          <w:rFonts w:ascii="Arial LatArm" w:hAnsi="Arial LatArm"/>
          <w:sz w:val="20"/>
          <w:lang w:val="hy-AM"/>
        </w:rPr>
        <w:tab/>
      </w:r>
      <w:r w:rsidRPr="00FE4A6D">
        <w:rPr>
          <w:rFonts w:ascii="Arial LatArm" w:hAnsi="Arial LatArm"/>
          <w:sz w:val="20"/>
          <w:lang w:val="hy-AM"/>
        </w:rPr>
        <w:tab/>
      </w:r>
      <w:r w:rsidRPr="00FE4A6D">
        <w:rPr>
          <w:rFonts w:ascii="Arial LatArm" w:hAnsi="Arial LatArm"/>
          <w:sz w:val="20"/>
          <w:lang w:val="hy-AM"/>
        </w:rPr>
        <w:tab/>
      </w:r>
      <w:r w:rsidRPr="00FE4A6D">
        <w:rPr>
          <w:rFonts w:ascii="Arial LatArm" w:hAnsi="Arial LatArm"/>
          <w:sz w:val="20"/>
          <w:lang w:val="hy-AM"/>
        </w:rPr>
        <w:tab/>
      </w:r>
      <w:r w:rsidRPr="00FE4A6D">
        <w:rPr>
          <w:rFonts w:ascii="Arial LatArm" w:hAnsi="Arial LatArm"/>
          <w:sz w:val="20"/>
          <w:lang w:val="hy-AM"/>
        </w:rPr>
        <w:tab/>
      </w:r>
      <w:r w:rsidRPr="00FE4A6D">
        <w:rPr>
          <w:rFonts w:ascii="Arial LatArm" w:hAnsi="Arial LatArm"/>
          <w:sz w:val="20"/>
          <w:lang w:val="hy-AM"/>
        </w:rPr>
        <w:tab/>
      </w:r>
      <w:r w:rsidRPr="00FE4A6D">
        <w:rPr>
          <w:rFonts w:ascii="Arial LatArm" w:hAnsi="Arial LatArm"/>
          <w:sz w:val="20"/>
          <w:lang w:val="hy-AM"/>
        </w:rPr>
        <w:tab/>
      </w:r>
      <w:r w:rsidRPr="00FE4A6D">
        <w:rPr>
          <w:rFonts w:ascii="Arial LatArm" w:hAnsi="Arial LatArm"/>
          <w:sz w:val="20"/>
          <w:lang w:val="hy-AM"/>
        </w:rPr>
        <w:tab/>
      </w:r>
      <w:r w:rsidRPr="00FE4A6D">
        <w:rPr>
          <w:rFonts w:ascii="Arial LatArm" w:hAnsi="Arial LatArm"/>
          <w:sz w:val="20"/>
          <w:lang w:val="hy-AM"/>
        </w:rPr>
        <w:tab/>
        <w:t xml:space="preserve">                                                                </w:t>
      </w:r>
      <w:r w:rsidRPr="00FE4A6D">
        <w:rPr>
          <w:rFonts w:ascii="Sylfaen" w:hAnsi="Sylfaen" w:cs="Sylfaen"/>
          <w:sz w:val="20"/>
          <w:lang w:val="hy-AM"/>
        </w:rPr>
        <w:t>ՀՀ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դրամ</w:t>
      </w:r>
    </w:p>
    <w:p w14:paraId="7357121B" w14:textId="77777777" w:rsidR="003235D1" w:rsidRPr="00FE4A6D" w:rsidRDefault="003235D1" w:rsidP="003235D1">
      <w:pPr>
        <w:jc w:val="center"/>
        <w:rPr>
          <w:rFonts w:ascii="Arial LatArm" w:hAnsi="Arial LatArm"/>
          <w:sz w:val="20"/>
          <w:lang w:val="hy-AM"/>
        </w:rPr>
      </w:pPr>
    </w:p>
    <w:p w14:paraId="6E5E7F3B" w14:textId="77777777" w:rsidR="003235D1" w:rsidRPr="00FE4A6D" w:rsidRDefault="003235D1" w:rsidP="00EF3662">
      <w:pPr>
        <w:jc w:val="center"/>
        <w:rPr>
          <w:rFonts w:ascii="Arial LatArm" w:hAnsi="Arial LatArm"/>
          <w:sz w:val="18"/>
          <w:lang w:val="hy-AM"/>
        </w:rPr>
      </w:pPr>
    </w:p>
    <w:tbl>
      <w:tblPr>
        <w:tblpPr w:leftFromText="180" w:rightFromText="180" w:vertAnchor="text" w:tblpXSpec="center" w:tblpY="1"/>
        <w:tblOverlap w:val="never"/>
        <w:tblW w:w="160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7"/>
        <w:gridCol w:w="1422"/>
        <w:gridCol w:w="1667"/>
        <w:gridCol w:w="992"/>
        <w:gridCol w:w="4219"/>
        <w:gridCol w:w="992"/>
        <w:gridCol w:w="851"/>
        <w:gridCol w:w="850"/>
        <w:gridCol w:w="992"/>
        <w:gridCol w:w="1406"/>
        <w:gridCol w:w="990"/>
        <w:gridCol w:w="810"/>
      </w:tblGrid>
      <w:tr w:rsidR="003235D1" w:rsidRPr="00FE4A6D" w14:paraId="5A7AAD69" w14:textId="77777777" w:rsidTr="006E680A">
        <w:trPr>
          <w:trHeight w:val="260"/>
          <w:jc w:val="center"/>
        </w:trPr>
        <w:tc>
          <w:tcPr>
            <w:tcW w:w="16038" w:type="dxa"/>
            <w:gridSpan w:val="12"/>
            <w:vAlign w:val="center"/>
          </w:tcPr>
          <w:p w14:paraId="3A43EA27" w14:textId="77777777" w:rsidR="003235D1" w:rsidRPr="00FE4A6D" w:rsidRDefault="003235D1" w:rsidP="003235D1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FE4A6D">
              <w:rPr>
                <w:rFonts w:ascii="Sylfaen" w:hAnsi="Sylfaen" w:cs="Sylfaen"/>
                <w:sz w:val="16"/>
                <w:szCs w:val="16"/>
              </w:rPr>
              <w:t>Ապրանքի</w:t>
            </w:r>
          </w:p>
        </w:tc>
      </w:tr>
      <w:tr w:rsidR="003235D1" w:rsidRPr="00FE4A6D" w14:paraId="4AFDE627" w14:textId="77777777" w:rsidTr="006E680A">
        <w:trPr>
          <w:trHeight w:val="219"/>
          <w:jc w:val="center"/>
        </w:trPr>
        <w:tc>
          <w:tcPr>
            <w:tcW w:w="847" w:type="dxa"/>
            <w:vMerge w:val="restart"/>
            <w:vAlign w:val="center"/>
          </w:tcPr>
          <w:p w14:paraId="2F5B8DC8" w14:textId="77777777" w:rsidR="003235D1" w:rsidRPr="00FE4A6D" w:rsidRDefault="003235D1" w:rsidP="003235D1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FE4A6D">
              <w:rPr>
                <w:rFonts w:ascii="Sylfaen" w:hAnsi="Sylfaen" w:cs="Sylfaen"/>
                <w:sz w:val="16"/>
                <w:szCs w:val="16"/>
              </w:rPr>
              <w:t>հրավերով</w:t>
            </w:r>
            <w:r w:rsidRPr="00FE4A6D">
              <w:rPr>
                <w:rFonts w:ascii="Arial LatArm" w:hAnsi="Arial LatArm" w:cs="Arial LatArm"/>
                <w:sz w:val="16"/>
                <w:szCs w:val="16"/>
              </w:rPr>
              <w:t xml:space="preserve"> </w:t>
            </w:r>
            <w:r w:rsidRPr="00FE4A6D">
              <w:rPr>
                <w:rFonts w:ascii="Sylfaen" w:hAnsi="Sylfaen" w:cs="Sylfaen"/>
                <w:sz w:val="16"/>
                <w:szCs w:val="16"/>
              </w:rPr>
              <w:t>նախատեսված</w:t>
            </w:r>
            <w:r w:rsidRPr="00FE4A6D">
              <w:rPr>
                <w:rFonts w:ascii="Arial LatArm" w:hAnsi="Arial LatArm" w:cs="Arial LatArm"/>
                <w:sz w:val="16"/>
                <w:szCs w:val="16"/>
              </w:rPr>
              <w:t xml:space="preserve"> </w:t>
            </w:r>
            <w:r w:rsidRPr="00FE4A6D">
              <w:rPr>
                <w:rFonts w:ascii="Sylfaen" w:hAnsi="Sylfaen" w:cs="Sylfaen"/>
                <w:sz w:val="16"/>
                <w:szCs w:val="16"/>
              </w:rPr>
              <w:t>չափաբաժնի</w:t>
            </w:r>
            <w:r w:rsidRPr="00FE4A6D">
              <w:rPr>
                <w:rFonts w:ascii="Arial LatArm" w:hAnsi="Arial LatArm" w:cs="Arial LatArm"/>
                <w:sz w:val="16"/>
                <w:szCs w:val="16"/>
              </w:rPr>
              <w:t xml:space="preserve"> </w:t>
            </w:r>
            <w:r w:rsidRPr="00FE4A6D">
              <w:rPr>
                <w:rFonts w:ascii="Sylfaen" w:hAnsi="Sylfaen" w:cs="Sylfaen"/>
                <w:sz w:val="16"/>
                <w:szCs w:val="16"/>
              </w:rPr>
              <w:t>համարը</w:t>
            </w:r>
          </w:p>
        </w:tc>
        <w:tc>
          <w:tcPr>
            <w:tcW w:w="1422" w:type="dxa"/>
            <w:vMerge w:val="restart"/>
            <w:vAlign w:val="center"/>
          </w:tcPr>
          <w:p w14:paraId="665AF610" w14:textId="77777777" w:rsidR="003235D1" w:rsidRPr="00FE4A6D" w:rsidRDefault="003235D1" w:rsidP="003235D1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FE4A6D">
              <w:rPr>
                <w:rFonts w:ascii="Sylfaen" w:hAnsi="Sylfaen" w:cs="Sylfaen"/>
                <w:sz w:val="16"/>
                <w:szCs w:val="16"/>
              </w:rPr>
              <w:t>գնումների</w:t>
            </w:r>
            <w:r w:rsidRPr="00FE4A6D">
              <w:rPr>
                <w:rFonts w:ascii="Arial LatArm" w:hAnsi="Arial LatArm" w:cs="Arial LatArm"/>
                <w:sz w:val="16"/>
                <w:szCs w:val="16"/>
              </w:rPr>
              <w:t xml:space="preserve"> </w:t>
            </w:r>
            <w:r w:rsidRPr="00FE4A6D">
              <w:rPr>
                <w:rFonts w:ascii="Sylfaen" w:hAnsi="Sylfaen" w:cs="Sylfaen"/>
                <w:sz w:val="16"/>
                <w:szCs w:val="16"/>
              </w:rPr>
              <w:t>պլանով</w:t>
            </w:r>
            <w:r w:rsidRPr="00FE4A6D">
              <w:rPr>
                <w:rFonts w:ascii="Arial LatArm" w:hAnsi="Arial LatArm" w:cs="Arial LatArm"/>
                <w:sz w:val="16"/>
                <w:szCs w:val="16"/>
              </w:rPr>
              <w:t xml:space="preserve"> </w:t>
            </w:r>
            <w:r w:rsidRPr="00FE4A6D">
              <w:rPr>
                <w:rFonts w:ascii="Sylfaen" w:hAnsi="Sylfaen" w:cs="Sylfaen"/>
                <w:sz w:val="16"/>
                <w:szCs w:val="16"/>
              </w:rPr>
              <w:t>նախատեսված</w:t>
            </w:r>
            <w:r w:rsidRPr="00FE4A6D">
              <w:rPr>
                <w:rFonts w:ascii="Arial LatArm" w:hAnsi="Arial LatArm" w:cs="Arial LatArm"/>
                <w:sz w:val="16"/>
                <w:szCs w:val="16"/>
              </w:rPr>
              <w:t xml:space="preserve"> </w:t>
            </w:r>
            <w:r w:rsidRPr="00FE4A6D">
              <w:rPr>
                <w:rFonts w:ascii="Sylfaen" w:hAnsi="Sylfaen" w:cs="Sylfaen"/>
                <w:sz w:val="16"/>
                <w:szCs w:val="16"/>
              </w:rPr>
              <w:t>միջանցիկ</w:t>
            </w:r>
            <w:r w:rsidRPr="00FE4A6D">
              <w:rPr>
                <w:rFonts w:ascii="Arial LatArm" w:hAnsi="Arial LatArm" w:cs="Arial LatArm"/>
                <w:sz w:val="16"/>
                <w:szCs w:val="16"/>
              </w:rPr>
              <w:t xml:space="preserve"> </w:t>
            </w:r>
            <w:r w:rsidRPr="00FE4A6D">
              <w:rPr>
                <w:rFonts w:ascii="Sylfaen" w:hAnsi="Sylfaen" w:cs="Sylfaen"/>
                <w:sz w:val="16"/>
                <w:szCs w:val="16"/>
              </w:rPr>
              <w:t>ծածկագիրը</w:t>
            </w:r>
            <w:r w:rsidRPr="00FE4A6D">
              <w:rPr>
                <w:rFonts w:ascii="Arial LatArm" w:hAnsi="Arial LatArm" w:cs="Arial LatArm"/>
                <w:sz w:val="16"/>
                <w:szCs w:val="16"/>
              </w:rPr>
              <w:t xml:space="preserve">` </w:t>
            </w:r>
            <w:r w:rsidRPr="00FE4A6D">
              <w:rPr>
                <w:rFonts w:ascii="Sylfaen" w:hAnsi="Sylfaen" w:cs="Sylfaen"/>
                <w:sz w:val="16"/>
                <w:szCs w:val="16"/>
              </w:rPr>
              <w:t>ըստ</w:t>
            </w:r>
            <w:r w:rsidRPr="00FE4A6D">
              <w:rPr>
                <w:rFonts w:ascii="Arial LatArm" w:hAnsi="Arial LatArm" w:cs="Arial LatArm"/>
                <w:sz w:val="16"/>
                <w:szCs w:val="16"/>
              </w:rPr>
              <w:t xml:space="preserve"> </w:t>
            </w:r>
            <w:r w:rsidRPr="00FE4A6D">
              <w:rPr>
                <w:rFonts w:ascii="Sylfaen" w:hAnsi="Sylfaen" w:cs="Sylfaen"/>
                <w:sz w:val="16"/>
                <w:szCs w:val="16"/>
              </w:rPr>
              <w:t>ԳՄԱ</w:t>
            </w:r>
            <w:r w:rsidRPr="00FE4A6D">
              <w:rPr>
                <w:rFonts w:ascii="Arial LatArm" w:hAnsi="Arial LatArm" w:cs="Arial LatArm"/>
                <w:sz w:val="16"/>
                <w:szCs w:val="16"/>
              </w:rPr>
              <w:t xml:space="preserve"> </w:t>
            </w:r>
            <w:r w:rsidRPr="00FE4A6D">
              <w:rPr>
                <w:rFonts w:ascii="Sylfaen" w:hAnsi="Sylfaen" w:cs="Sylfaen"/>
                <w:sz w:val="16"/>
                <w:szCs w:val="16"/>
              </w:rPr>
              <w:t>դասակարգման</w:t>
            </w:r>
            <w:r w:rsidRPr="00FE4A6D">
              <w:rPr>
                <w:rFonts w:ascii="Arial LatArm" w:hAnsi="Arial LatArm" w:cs="Arial LatArm"/>
                <w:sz w:val="16"/>
                <w:szCs w:val="16"/>
              </w:rPr>
              <w:t xml:space="preserve"> (CPV)</w:t>
            </w:r>
          </w:p>
        </w:tc>
        <w:tc>
          <w:tcPr>
            <w:tcW w:w="1667" w:type="dxa"/>
            <w:vMerge w:val="restart"/>
            <w:vAlign w:val="center"/>
          </w:tcPr>
          <w:p w14:paraId="4A9EBDCC" w14:textId="77777777" w:rsidR="003235D1" w:rsidRPr="00FE4A6D" w:rsidRDefault="003235D1" w:rsidP="003235D1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FE4A6D">
              <w:rPr>
                <w:rFonts w:ascii="Sylfaen" w:hAnsi="Sylfaen" w:cs="Sylfaen"/>
                <w:sz w:val="16"/>
                <w:szCs w:val="16"/>
              </w:rPr>
              <w:t>անվանումը</w:t>
            </w:r>
            <w:r w:rsidRPr="00FE4A6D">
              <w:rPr>
                <w:rFonts w:ascii="Arial LatArm" w:hAnsi="Arial LatArm" w:cs="Arial LatArm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Merge w:val="restart"/>
            <w:vAlign w:val="center"/>
          </w:tcPr>
          <w:p w14:paraId="46E409DC" w14:textId="77777777" w:rsidR="003235D1" w:rsidRPr="00FE4A6D" w:rsidRDefault="003235D1" w:rsidP="003235D1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FE4A6D">
              <w:rPr>
                <w:rFonts w:ascii="Sylfaen" w:hAnsi="Sylfaen" w:cs="Sylfaen"/>
                <w:sz w:val="16"/>
                <w:szCs w:val="16"/>
              </w:rPr>
              <w:t>ապրանքային</w:t>
            </w:r>
            <w:r w:rsidRPr="00FE4A6D">
              <w:rPr>
                <w:rFonts w:ascii="Arial LatArm" w:hAnsi="Arial LatArm" w:cs="Arial LatArm"/>
                <w:sz w:val="16"/>
                <w:szCs w:val="16"/>
              </w:rPr>
              <w:t xml:space="preserve"> </w:t>
            </w:r>
            <w:r w:rsidRPr="00FE4A6D">
              <w:rPr>
                <w:rFonts w:ascii="Sylfaen" w:hAnsi="Sylfaen" w:cs="Sylfaen"/>
                <w:sz w:val="16"/>
                <w:szCs w:val="16"/>
              </w:rPr>
              <w:t>նշանը</w:t>
            </w:r>
            <w:r w:rsidRPr="00FE4A6D">
              <w:rPr>
                <w:rFonts w:ascii="Arial LatArm" w:hAnsi="Arial LatArm" w:cs="Arial LatArm"/>
                <w:sz w:val="16"/>
                <w:szCs w:val="16"/>
              </w:rPr>
              <w:t xml:space="preserve">, </w:t>
            </w:r>
            <w:r w:rsidRPr="00FE4A6D">
              <w:rPr>
                <w:rFonts w:ascii="Sylfaen" w:hAnsi="Sylfaen" w:cs="Sylfaen"/>
                <w:sz w:val="16"/>
                <w:szCs w:val="16"/>
              </w:rPr>
              <w:t>մակիշը</w:t>
            </w:r>
            <w:r w:rsidRPr="00FE4A6D">
              <w:rPr>
                <w:rFonts w:ascii="Arial LatArm" w:hAnsi="Arial LatArm" w:cs="Arial LatArm"/>
                <w:sz w:val="16"/>
                <w:szCs w:val="16"/>
              </w:rPr>
              <w:t xml:space="preserve"> </w:t>
            </w:r>
            <w:r w:rsidRPr="00FE4A6D">
              <w:rPr>
                <w:rFonts w:ascii="Sylfaen" w:hAnsi="Sylfaen" w:cs="Sylfaen"/>
                <w:sz w:val="16"/>
                <w:szCs w:val="16"/>
              </w:rPr>
              <w:t>և</w:t>
            </w:r>
            <w:r w:rsidRPr="00FE4A6D">
              <w:rPr>
                <w:rFonts w:ascii="Arial LatArm" w:hAnsi="Arial LatArm" w:cs="Arial LatArm"/>
                <w:sz w:val="16"/>
                <w:szCs w:val="16"/>
              </w:rPr>
              <w:t xml:space="preserve"> </w:t>
            </w:r>
            <w:r w:rsidRPr="00FE4A6D">
              <w:rPr>
                <w:rFonts w:ascii="Sylfaen" w:hAnsi="Sylfaen" w:cs="Sylfaen"/>
                <w:sz w:val="16"/>
                <w:szCs w:val="16"/>
              </w:rPr>
              <w:t>արտադրողի</w:t>
            </w:r>
            <w:r w:rsidRPr="00FE4A6D">
              <w:rPr>
                <w:rFonts w:ascii="Arial LatArm" w:hAnsi="Arial LatArm" w:cs="Arial LatArm"/>
                <w:sz w:val="16"/>
                <w:szCs w:val="16"/>
              </w:rPr>
              <w:t xml:space="preserve"> </w:t>
            </w:r>
            <w:r w:rsidRPr="00FE4A6D">
              <w:rPr>
                <w:rFonts w:ascii="Sylfaen" w:hAnsi="Sylfaen" w:cs="Sylfaen"/>
                <w:sz w:val="16"/>
                <w:szCs w:val="16"/>
              </w:rPr>
              <w:t>անվանումը</w:t>
            </w:r>
            <w:r w:rsidRPr="00FE4A6D">
              <w:rPr>
                <w:rFonts w:ascii="Arial LatArm" w:hAnsi="Arial LatArm" w:cs="Arial LatArm"/>
                <w:sz w:val="16"/>
                <w:szCs w:val="16"/>
              </w:rPr>
              <w:t xml:space="preserve"> **</w:t>
            </w:r>
          </w:p>
        </w:tc>
        <w:tc>
          <w:tcPr>
            <w:tcW w:w="4219" w:type="dxa"/>
            <w:vMerge w:val="restart"/>
            <w:vAlign w:val="center"/>
          </w:tcPr>
          <w:p w14:paraId="355B1317" w14:textId="77777777" w:rsidR="003235D1" w:rsidRPr="00FE4A6D" w:rsidRDefault="003235D1" w:rsidP="003235D1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FE4A6D">
              <w:rPr>
                <w:rFonts w:ascii="Sylfaen" w:hAnsi="Sylfaen" w:cs="Sylfaen"/>
                <w:sz w:val="16"/>
                <w:szCs w:val="16"/>
              </w:rPr>
              <w:t>տեխնիկական</w:t>
            </w:r>
            <w:r w:rsidRPr="00FE4A6D">
              <w:rPr>
                <w:rFonts w:ascii="Arial LatArm" w:hAnsi="Arial LatArm" w:cs="Arial LatArm"/>
                <w:sz w:val="16"/>
                <w:szCs w:val="16"/>
              </w:rPr>
              <w:t xml:space="preserve"> </w:t>
            </w:r>
            <w:r w:rsidRPr="00FE4A6D">
              <w:rPr>
                <w:rFonts w:ascii="Sylfaen" w:hAnsi="Sylfaen" w:cs="Sylfaen"/>
                <w:sz w:val="16"/>
                <w:szCs w:val="16"/>
              </w:rPr>
              <w:t>բնութագիրը</w:t>
            </w:r>
          </w:p>
        </w:tc>
        <w:tc>
          <w:tcPr>
            <w:tcW w:w="992" w:type="dxa"/>
            <w:vMerge w:val="restart"/>
            <w:vAlign w:val="center"/>
          </w:tcPr>
          <w:p w14:paraId="01F82EDA" w14:textId="77777777" w:rsidR="003235D1" w:rsidRPr="00FE4A6D" w:rsidRDefault="003235D1" w:rsidP="003235D1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FE4A6D">
              <w:rPr>
                <w:rFonts w:ascii="Sylfaen" w:hAnsi="Sylfaen" w:cs="Sylfaen"/>
                <w:sz w:val="16"/>
                <w:szCs w:val="16"/>
              </w:rPr>
              <w:t>չափման</w:t>
            </w:r>
            <w:r w:rsidRPr="00FE4A6D">
              <w:rPr>
                <w:rFonts w:ascii="Arial LatArm" w:hAnsi="Arial LatArm" w:cs="Arial LatArm"/>
                <w:sz w:val="16"/>
                <w:szCs w:val="16"/>
              </w:rPr>
              <w:t xml:space="preserve"> </w:t>
            </w:r>
            <w:r w:rsidRPr="00FE4A6D">
              <w:rPr>
                <w:rFonts w:ascii="Sylfaen" w:hAnsi="Sylfaen" w:cs="Sylfaen"/>
                <w:sz w:val="16"/>
                <w:szCs w:val="16"/>
              </w:rPr>
              <w:t>միավոր</w:t>
            </w:r>
          </w:p>
        </w:tc>
        <w:tc>
          <w:tcPr>
            <w:tcW w:w="851" w:type="dxa"/>
            <w:vMerge w:val="restart"/>
            <w:vAlign w:val="center"/>
          </w:tcPr>
          <w:p w14:paraId="292A1E57" w14:textId="77777777" w:rsidR="003235D1" w:rsidRPr="00FE4A6D" w:rsidRDefault="003235D1" w:rsidP="003235D1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FE4A6D">
              <w:rPr>
                <w:rFonts w:ascii="Sylfaen" w:hAnsi="Sylfaen" w:cs="Sylfaen"/>
                <w:sz w:val="16"/>
                <w:szCs w:val="16"/>
              </w:rPr>
              <w:t>միավոր</w:t>
            </w:r>
            <w:r w:rsidRPr="00FE4A6D">
              <w:rPr>
                <w:rFonts w:ascii="Arial LatArm" w:hAnsi="Arial LatArm" w:cs="Arial LatArm"/>
                <w:sz w:val="16"/>
                <w:szCs w:val="16"/>
              </w:rPr>
              <w:t xml:space="preserve"> </w:t>
            </w:r>
            <w:r w:rsidRPr="00FE4A6D">
              <w:rPr>
                <w:rFonts w:ascii="Sylfaen" w:hAnsi="Sylfaen" w:cs="Sylfaen"/>
                <w:sz w:val="16"/>
                <w:szCs w:val="16"/>
              </w:rPr>
              <w:t>գինը</w:t>
            </w:r>
            <w:r w:rsidRPr="00FE4A6D">
              <w:rPr>
                <w:rFonts w:ascii="Arial LatArm" w:hAnsi="Arial LatArm" w:cs="Arial LatArm"/>
                <w:sz w:val="16"/>
                <w:szCs w:val="16"/>
              </w:rPr>
              <w:t>/</w:t>
            </w:r>
            <w:r w:rsidRPr="00FE4A6D">
              <w:rPr>
                <w:rFonts w:ascii="Sylfaen" w:hAnsi="Sylfaen" w:cs="Sylfaen"/>
                <w:sz w:val="16"/>
                <w:szCs w:val="16"/>
              </w:rPr>
              <w:t>ՀՀ</w:t>
            </w:r>
            <w:r w:rsidRPr="00FE4A6D">
              <w:rPr>
                <w:rFonts w:ascii="Arial LatArm" w:hAnsi="Arial LatArm" w:cs="Arial LatArm"/>
                <w:sz w:val="16"/>
                <w:szCs w:val="16"/>
              </w:rPr>
              <w:t xml:space="preserve"> </w:t>
            </w:r>
            <w:r w:rsidRPr="00FE4A6D">
              <w:rPr>
                <w:rFonts w:ascii="Sylfaen" w:hAnsi="Sylfaen" w:cs="Sylfaen"/>
                <w:sz w:val="16"/>
                <w:szCs w:val="16"/>
              </w:rPr>
              <w:t>դրամ</w:t>
            </w:r>
          </w:p>
        </w:tc>
        <w:tc>
          <w:tcPr>
            <w:tcW w:w="850" w:type="dxa"/>
            <w:vMerge w:val="restart"/>
            <w:vAlign w:val="center"/>
          </w:tcPr>
          <w:p w14:paraId="4FDAAB7A" w14:textId="77777777" w:rsidR="003235D1" w:rsidRPr="00FE4A6D" w:rsidRDefault="003235D1" w:rsidP="003235D1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FE4A6D">
              <w:rPr>
                <w:rFonts w:ascii="Sylfaen" w:hAnsi="Sylfaen" w:cs="Sylfaen"/>
                <w:sz w:val="16"/>
                <w:szCs w:val="16"/>
              </w:rPr>
              <w:t>ընդհանուր</w:t>
            </w:r>
            <w:r w:rsidRPr="00FE4A6D">
              <w:rPr>
                <w:rFonts w:ascii="Arial LatArm" w:hAnsi="Arial LatArm" w:cs="Arial LatArm"/>
                <w:sz w:val="16"/>
                <w:szCs w:val="16"/>
              </w:rPr>
              <w:t xml:space="preserve"> </w:t>
            </w:r>
            <w:r w:rsidRPr="00FE4A6D">
              <w:rPr>
                <w:rFonts w:ascii="Sylfaen" w:hAnsi="Sylfaen" w:cs="Sylfaen"/>
                <w:sz w:val="16"/>
                <w:szCs w:val="16"/>
              </w:rPr>
              <w:t>քանակը</w:t>
            </w:r>
          </w:p>
        </w:tc>
        <w:tc>
          <w:tcPr>
            <w:tcW w:w="992" w:type="dxa"/>
            <w:vMerge w:val="restart"/>
            <w:vAlign w:val="center"/>
          </w:tcPr>
          <w:p w14:paraId="12F136D3" w14:textId="77777777" w:rsidR="003235D1" w:rsidRPr="00FE4A6D" w:rsidRDefault="003235D1" w:rsidP="003235D1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FE4A6D">
              <w:rPr>
                <w:rFonts w:ascii="Sylfaen" w:hAnsi="Sylfaen" w:cs="Sylfaen"/>
                <w:sz w:val="16"/>
                <w:szCs w:val="16"/>
              </w:rPr>
              <w:t>ընդհանուր</w:t>
            </w:r>
            <w:r w:rsidRPr="00FE4A6D">
              <w:rPr>
                <w:rFonts w:ascii="Arial LatArm" w:hAnsi="Arial LatArm" w:cs="Arial LatArm"/>
                <w:sz w:val="16"/>
                <w:szCs w:val="16"/>
              </w:rPr>
              <w:t xml:space="preserve"> </w:t>
            </w:r>
            <w:r w:rsidRPr="00FE4A6D">
              <w:rPr>
                <w:rFonts w:ascii="Sylfaen" w:hAnsi="Sylfaen" w:cs="Sylfaen"/>
                <w:sz w:val="16"/>
                <w:szCs w:val="16"/>
              </w:rPr>
              <w:t>գինը</w:t>
            </w:r>
            <w:r w:rsidRPr="00FE4A6D">
              <w:rPr>
                <w:rFonts w:ascii="Arial LatArm" w:hAnsi="Arial LatArm" w:cs="Arial LatArm"/>
                <w:sz w:val="16"/>
                <w:szCs w:val="16"/>
              </w:rPr>
              <w:t>/</w:t>
            </w:r>
            <w:r w:rsidRPr="00FE4A6D">
              <w:rPr>
                <w:rFonts w:ascii="Sylfaen" w:hAnsi="Sylfaen" w:cs="Sylfaen"/>
                <w:sz w:val="16"/>
                <w:szCs w:val="16"/>
              </w:rPr>
              <w:t>ՀՀ</w:t>
            </w:r>
            <w:r w:rsidRPr="00FE4A6D">
              <w:rPr>
                <w:rFonts w:ascii="Arial LatArm" w:hAnsi="Arial LatArm" w:cs="Arial LatArm"/>
                <w:sz w:val="16"/>
                <w:szCs w:val="16"/>
              </w:rPr>
              <w:t xml:space="preserve"> </w:t>
            </w:r>
            <w:r w:rsidRPr="00FE4A6D">
              <w:rPr>
                <w:rFonts w:ascii="Sylfaen" w:hAnsi="Sylfaen" w:cs="Sylfaen"/>
                <w:sz w:val="16"/>
                <w:szCs w:val="16"/>
              </w:rPr>
              <w:t>դրամ</w:t>
            </w:r>
          </w:p>
        </w:tc>
        <w:tc>
          <w:tcPr>
            <w:tcW w:w="3206" w:type="dxa"/>
            <w:gridSpan w:val="3"/>
            <w:vAlign w:val="center"/>
          </w:tcPr>
          <w:p w14:paraId="4AD0E56A" w14:textId="77777777" w:rsidR="003235D1" w:rsidRPr="00FE4A6D" w:rsidRDefault="003235D1" w:rsidP="003235D1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FE4A6D">
              <w:rPr>
                <w:rFonts w:ascii="Sylfaen" w:hAnsi="Sylfaen" w:cs="Sylfaen"/>
                <w:sz w:val="16"/>
                <w:szCs w:val="16"/>
              </w:rPr>
              <w:t>մատակարարման</w:t>
            </w:r>
          </w:p>
        </w:tc>
      </w:tr>
      <w:tr w:rsidR="003235D1" w:rsidRPr="00FE4A6D" w14:paraId="21D2C3CE" w14:textId="77777777" w:rsidTr="004E1957">
        <w:trPr>
          <w:cantSplit/>
          <w:trHeight w:val="839"/>
          <w:jc w:val="center"/>
        </w:trPr>
        <w:tc>
          <w:tcPr>
            <w:tcW w:w="847" w:type="dxa"/>
            <w:vMerge/>
            <w:vAlign w:val="center"/>
          </w:tcPr>
          <w:p w14:paraId="09734D6C" w14:textId="77777777" w:rsidR="003235D1" w:rsidRPr="00FE4A6D" w:rsidRDefault="003235D1" w:rsidP="003235D1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422" w:type="dxa"/>
            <w:vMerge/>
            <w:vAlign w:val="center"/>
          </w:tcPr>
          <w:p w14:paraId="276DE740" w14:textId="77777777" w:rsidR="003235D1" w:rsidRPr="00FE4A6D" w:rsidRDefault="003235D1" w:rsidP="003235D1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67" w:type="dxa"/>
            <w:vMerge/>
            <w:vAlign w:val="center"/>
          </w:tcPr>
          <w:p w14:paraId="3E4D52E0" w14:textId="77777777" w:rsidR="003235D1" w:rsidRPr="00FE4A6D" w:rsidRDefault="003235D1" w:rsidP="003235D1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37711FEF" w14:textId="77777777" w:rsidR="003235D1" w:rsidRPr="00FE4A6D" w:rsidRDefault="003235D1" w:rsidP="003235D1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4219" w:type="dxa"/>
            <w:vMerge/>
            <w:vAlign w:val="center"/>
          </w:tcPr>
          <w:p w14:paraId="09E2F562" w14:textId="77777777" w:rsidR="003235D1" w:rsidRPr="00FE4A6D" w:rsidRDefault="003235D1" w:rsidP="003235D1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62EC771B" w14:textId="77777777" w:rsidR="003235D1" w:rsidRPr="00FE4A6D" w:rsidRDefault="003235D1" w:rsidP="003235D1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14:paraId="24A24417" w14:textId="77777777" w:rsidR="003235D1" w:rsidRPr="00FE4A6D" w:rsidRDefault="003235D1" w:rsidP="003235D1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14:paraId="001AF4CF" w14:textId="77777777" w:rsidR="003235D1" w:rsidRPr="00FE4A6D" w:rsidRDefault="003235D1" w:rsidP="003235D1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252E637F" w14:textId="77777777" w:rsidR="003235D1" w:rsidRPr="00FE4A6D" w:rsidRDefault="003235D1" w:rsidP="003235D1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406" w:type="dxa"/>
            <w:textDirection w:val="btLr"/>
            <w:vAlign w:val="center"/>
          </w:tcPr>
          <w:p w14:paraId="7FABBEC0" w14:textId="77777777" w:rsidR="003235D1" w:rsidRPr="00FE4A6D" w:rsidRDefault="003235D1" w:rsidP="003235D1">
            <w:pPr>
              <w:ind w:left="113" w:right="113"/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FE4A6D">
              <w:rPr>
                <w:rFonts w:ascii="Sylfaen" w:hAnsi="Sylfaen" w:cs="Sylfaen"/>
                <w:sz w:val="16"/>
                <w:szCs w:val="16"/>
              </w:rPr>
              <w:t>հասցեն</w:t>
            </w:r>
          </w:p>
        </w:tc>
        <w:tc>
          <w:tcPr>
            <w:tcW w:w="990" w:type="dxa"/>
            <w:vAlign w:val="center"/>
          </w:tcPr>
          <w:p w14:paraId="7AC1BC24" w14:textId="77777777" w:rsidR="003235D1" w:rsidRPr="00FE4A6D" w:rsidRDefault="003235D1" w:rsidP="003235D1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FE4A6D">
              <w:rPr>
                <w:rFonts w:ascii="Sylfaen" w:hAnsi="Sylfaen" w:cs="Sylfaen"/>
                <w:sz w:val="16"/>
                <w:szCs w:val="16"/>
              </w:rPr>
              <w:t>ենթակա</w:t>
            </w:r>
            <w:r w:rsidRPr="00FE4A6D">
              <w:rPr>
                <w:rFonts w:ascii="Arial LatArm" w:hAnsi="Arial LatArm" w:cs="Arial LatArm"/>
                <w:sz w:val="16"/>
                <w:szCs w:val="16"/>
              </w:rPr>
              <w:t xml:space="preserve"> </w:t>
            </w:r>
            <w:r w:rsidRPr="00FE4A6D">
              <w:rPr>
                <w:rFonts w:ascii="Sylfaen" w:hAnsi="Sylfaen" w:cs="Sylfaen"/>
                <w:sz w:val="16"/>
                <w:szCs w:val="16"/>
              </w:rPr>
              <w:t>քանակը</w:t>
            </w:r>
          </w:p>
        </w:tc>
        <w:tc>
          <w:tcPr>
            <w:tcW w:w="810" w:type="dxa"/>
            <w:vAlign w:val="center"/>
          </w:tcPr>
          <w:p w14:paraId="755B9C99" w14:textId="77777777" w:rsidR="003235D1" w:rsidRPr="00FE4A6D" w:rsidRDefault="003235D1" w:rsidP="003235D1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FE4A6D">
              <w:rPr>
                <w:rFonts w:ascii="Sylfaen" w:hAnsi="Sylfaen" w:cs="Sylfaen"/>
                <w:sz w:val="16"/>
                <w:szCs w:val="16"/>
              </w:rPr>
              <w:t>Ժամկետը</w:t>
            </w:r>
          </w:p>
          <w:p w14:paraId="56938C99" w14:textId="77777777" w:rsidR="003235D1" w:rsidRPr="00FE4A6D" w:rsidRDefault="003235D1" w:rsidP="003235D1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</w:p>
          <w:p w14:paraId="75859C86" w14:textId="77777777" w:rsidR="006E1AC8" w:rsidRPr="00FE4A6D" w:rsidRDefault="006E1AC8" w:rsidP="003235D1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985209" w:rsidRPr="00FE4A6D" w14:paraId="3AAA779E" w14:textId="77777777" w:rsidTr="004E1957">
        <w:trPr>
          <w:cantSplit/>
          <w:trHeight w:val="1286"/>
          <w:jc w:val="center"/>
        </w:trPr>
        <w:tc>
          <w:tcPr>
            <w:tcW w:w="847" w:type="dxa"/>
            <w:vAlign w:val="center"/>
          </w:tcPr>
          <w:p w14:paraId="2DAE8AE2" w14:textId="3CC8542C" w:rsidR="00985209" w:rsidRPr="00F11F6B" w:rsidRDefault="00985209" w:rsidP="00985209">
            <w:pPr>
              <w:tabs>
                <w:tab w:val="left" w:pos="747"/>
              </w:tabs>
              <w:ind w:left="349"/>
              <w:rPr>
                <w:rFonts w:ascii="Arial LatArm" w:hAnsi="Arial LatArm"/>
                <w:sz w:val="16"/>
                <w:szCs w:val="16"/>
              </w:rPr>
            </w:pPr>
            <w:r w:rsidRPr="00F11F6B">
              <w:rPr>
                <w:rFonts w:ascii="Arial LatArm" w:hAnsi="Arial LatArm"/>
                <w:sz w:val="16"/>
                <w:szCs w:val="16"/>
              </w:rPr>
              <w:t>1</w:t>
            </w:r>
          </w:p>
        </w:tc>
        <w:tc>
          <w:tcPr>
            <w:tcW w:w="1422" w:type="dxa"/>
          </w:tcPr>
          <w:p w14:paraId="1C12B9CD" w14:textId="3CE0E623" w:rsidR="00985209" w:rsidRPr="00F11F6B" w:rsidRDefault="00985209" w:rsidP="00985209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F11F6B">
              <w:rPr>
                <w:rFonts w:ascii="GHEA Grapalat" w:hAnsi="GHEA Grapalat" w:cs="GHEA Grapalat"/>
                <w:color w:val="000000"/>
                <w:sz w:val="16"/>
                <w:szCs w:val="16"/>
              </w:rPr>
              <w:t>15872400</w:t>
            </w:r>
          </w:p>
        </w:tc>
        <w:tc>
          <w:tcPr>
            <w:tcW w:w="1667" w:type="dxa"/>
          </w:tcPr>
          <w:p w14:paraId="156E9BB5" w14:textId="055B57A2" w:rsidR="00985209" w:rsidRPr="00F11F6B" w:rsidRDefault="00985209" w:rsidP="00985209">
            <w:pPr>
              <w:rPr>
                <w:rFonts w:ascii="Arial LatArm" w:hAnsi="Arial LatArm"/>
                <w:sz w:val="16"/>
                <w:szCs w:val="16"/>
              </w:rPr>
            </w:pPr>
            <w:r w:rsidRPr="00F11F6B">
              <w:rPr>
                <w:rFonts w:ascii="Calibri" w:hAnsi="Calibri" w:cs="Calibri"/>
                <w:color w:val="000000"/>
                <w:sz w:val="16"/>
                <w:szCs w:val="16"/>
              </w:rPr>
              <w:t>Աղ</w:t>
            </w:r>
          </w:p>
        </w:tc>
        <w:tc>
          <w:tcPr>
            <w:tcW w:w="992" w:type="dxa"/>
            <w:vAlign w:val="center"/>
          </w:tcPr>
          <w:p w14:paraId="4F582500" w14:textId="77777777" w:rsidR="00985209" w:rsidRPr="00F11F6B" w:rsidRDefault="00985209" w:rsidP="00985209">
            <w:pPr>
              <w:rPr>
                <w:rFonts w:ascii="Arial LatArm" w:hAnsi="Arial LatArm"/>
                <w:sz w:val="16"/>
                <w:szCs w:val="16"/>
                <w:lang w:val="hy-AM"/>
              </w:rPr>
            </w:pPr>
          </w:p>
        </w:tc>
        <w:tc>
          <w:tcPr>
            <w:tcW w:w="4219" w:type="dxa"/>
            <w:vAlign w:val="center"/>
          </w:tcPr>
          <w:p w14:paraId="547F4A27" w14:textId="33E196F5" w:rsidR="00985209" w:rsidRPr="00F11F6B" w:rsidRDefault="00985209" w:rsidP="00985209">
            <w:pPr>
              <w:rPr>
                <w:rFonts w:ascii="Arial" w:hAnsi="Arial" w:cs="Arial"/>
                <w:color w:val="000000"/>
                <w:sz w:val="16"/>
                <w:szCs w:val="16"/>
                <w:lang w:val="hy-AM" w:eastAsia="ru-RU"/>
              </w:rPr>
            </w:pPr>
            <w:r w:rsidRPr="00F11F6B">
              <w:rPr>
                <w:rFonts w:ascii="GHEA Grapalat" w:hAnsi="GHEA Grapalat"/>
                <w:sz w:val="16"/>
                <w:szCs w:val="16"/>
                <w:lang w:val="hy-AM"/>
              </w:rPr>
              <w:t>Կերակրի աղ` բարձր տեսակի, յոդացված ՀՍՏ 239-2005  Պիտանելիության ժամկետը արտադրման օրվանից ոչ պակաս 12 ամիս:</w:t>
            </w:r>
          </w:p>
        </w:tc>
        <w:tc>
          <w:tcPr>
            <w:tcW w:w="992" w:type="dxa"/>
          </w:tcPr>
          <w:p w14:paraId="324C9642" w14:textId="7AA4F1B1" w:rsidR="00985209" w:rsidRPr="00F11F6B" w:rsidRDefault="00985209" w:rsidP="00985209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F11F6B">
              <w:rPr>
                <w:rFonts w:ascii="GHEA Grapalat" w:hAnsi="GHEA Grapalat" w:cs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1" w:type="dxa"/>
            <w:vAlign w:val="center"/>
          </w:tcPr>
          <w:p w14:paraId="3F2D1E85" w14:textId="77777777" w:rsidR="00985209" w:rsidRPr="00F11F6B" w:rsidRDefault="00985209" w:rsidP="00985209">
            <w:pPr>
              <w:jc w:val="center"/>
              <w:rPr>
                <w:rFonts w:ascii="Arial LatArm" w:hAnsi="Arial LatArm" w:cs="Calibri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</w:tcPr>
          <w:p w14:paraId="40F8A52A" w14:textId="4D748743" w:rsidR="00985209" w:rsidRPr="00F11F6B" w:rsidRDefault="004E1957" w:rsidP="00985209">
            <w:pPr>
              <w:jc w:val="center"/>
              <w:rPr>
                <w:rFonts w:ascii="Arial LatArm" w:hAnsi="Arial LatArm" w:cs="Calibri"/>
                <w:color w:val="000000"/>
                <w:sz w:val="16"/>
                <w:szCs w:val="16"/>
              </w:rPr>
            </w:pPr>
            <w:r>
              <w:rPr>
                <w:rFonts w:ascii="Arial LatArm" w:hAnsi="Arial LatArm" w:cs="Calibri"/>
                <w:color w:val="000000"/>
                <w:sz w:val="16"/>
                <w:szCs w:val="16"/>
              </w:rPr>
              <w:t>85</w:t>
            </w:r>
          </w:p>
        </w:tc>
        <w:tc>
          <w:tcPr>
            <w:tcW w:w="992" w:type="dxa"/>
            <w:vAlign w:val="center"/>
          </w:tcPr>
          <w:p w14:paraId="1DE515B9" w14:textId="669BDB2E" w:rsidR="00985209" w:rsidRPr="00F11F6B" w:rsidRDefault="00985209" w:rsidP="00985209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406" w:type="dxa"/>
          </w:tcPr>
          <w:p w14:paraId="424A4A0D" w14:textId="55F8A719" w:rsidR="00985209" w:rsidRPr="00F11F6B" w:rsidRDefault="00985209" w:rsidP="00985209">
            <w:pPr>
              <w:rPr>
                <w:rFonts w:ascii="Arial LatArm" w:hAnsi="Arial LatArm"/>
                <w:sz w:val="16"/>
                <w:szCs w:val="16"/>
                <w:lang w:val="nb-NO"/>
              </w:rPr>
            </w:pP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ՀՀ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Կոտայքի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մարզ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>,</w:t>
            </w:r>
            <w:r w:rsidRPr="00F11F6B">
              <w:rPr>
                <w:rStyle w:val="aff7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ք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>.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Աբովյան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rFonts w:ascii="Sylfaen" w:hAnsi="Sylfaen"/>
                <w:sz w:val="16"/>
                <w:szCs w:val="16"/>
                <w:lang w:val="hy-AM"/>
              </w:rPr>
              <w:t xml:space="preserve">2-րդ միկրոշրջան </w:t>
            </w:r>
            <w:r w:rsidRPr="00F11F6B">
              <w:rPr>
                <w:rStyle w:val="aff7"/>
                <w:sz w:val="16"/>
                <w:szCs w:val="16"/>
                <w:lang w:val="af-ZA"/>
              </w:rPr>
              <w:t>&lt;&lt;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Աբովյանի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թիվ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sz w:val="16"/>
                <w:szCs w:val="16"/>
                <w:lang w:val="af-ZA"/>
              </w:rPr>
              <w:t xml:space="preserve">7 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հիմնական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դպրոց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 xml:space="preserve">&gt;&gt; 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ՊՈԱԿ</w:t>
            </w:r>
          </w:p>
        </w:tc>
        <w:tc>
          <w:tcPr>
            <w:tcW w:w="990" w:type="dxa"/>
          </w:tcPr>
          <w:p w14:paraId="3707A113" w14:textId="109778BD" w:rsidR="00985209" w:rsidRPr="00F11F6B" w:rsidRDefault="00985209" w:rsidP="00985209">
            <w:pPr>
              <w:rPr>
                <w:rFonts w:ascii="Arial LatArm" w:hAnsi="Arial LatArm"/>
                <w:sz w:val="16"/>
                <w:szCs w:val="16"/>
              </w:rPr>
            </w:pPr>
            <w:r w:rsidRPr="00F11F6B">
              <w:rPr>
                <w:rFonts w:ascii="Arial" w:hAnsi="Arial" w:cs="Arial"/>
                <w:color w:val="000000"/>
                <w:sz w:val="16"/>
                <w:szCs w:val="16"/>
              </w:rPr>
              <w:t xml:space="preserve">Մինչև </w:t>
            </w:r>
            <w:r w:rsidR="004E1957">
              <w:rPr>
                <w:rFonts w:ascii="Arial LatArm" w:hAnsi="Arial LatArm" w:cs="Calibri"/>
                <w:color w:val="000000"/>
                <w:sz w:val="16"/>
                <w:szCs w:val="16"/>
              </w:rPr>
              <w:t>85</w:t>
            </w:r>
          </w:p>
        </w:tc>
        <w:tc>
          <w:tcPr>
            <w:tcW w:w="810" w:type="dxa"/>
            <w:vAlign w:val="center"/>
          </w:tcPr>
          <w:p w14:paraId="3ABB3343" w14:textId="2CE02FA5" w:rsidR="00985209" w:rsidRPr="00F11F6B" w:rsidRDefault="00985209" w:rsidP="009852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11F6B">
              <w:rPr>
                <w:rFonts w:ascii="Arial" w:hAnsi="Arial" w:cs="Arial"/>
                <w:sz w:val="16"/>
                <w:szCs w:val="16"/>
              </w:rPr>
              <w:t>Մինչև 202</w:t>
            </w:r>
            <w:r w:rsidR="004E1957">
              <w:rPr>
                <w:rFonts w:ascii="Arial" w:hAnsi="Arial" w:cs="Arial"/>
                <w:sz w:val="16"/>
                <w:szCs w:val="16"/>
              </w:rPr>
              <w:t xml:space="preserve">6 </w:t>
            </w:r>
            <w:r w:rsidRPr="00F11F6B">
              <w:rPr>
                <w:rFonts w:ascii="Arial" w:hAnsi="Arial" w:cs="Arial"/>
                <w:sz w:val="16"/>
                <w:szCs w:val="16"/>
              </w:rPr>
              <w:t xml:space="preserve">թվականի </w:t>
            </w:r>
            <w:r w:rsidR="004E1957">
              <w:rPr>
                <w:rFonts w:ascii="Arial" w:hAnsi="Arial" w:cs="Arial"/>
                <w:sz w:val="16"/>
                <w:szCs w:val="16"/>
              </w:rPr>
              <w:t xml:space="preserve">մայիսի </w:t>
            </w:r>
            <w:r w:rsidRPr="00F11F6B">
              <w:rPr>
                <w:rFonts w:ascii="Arial" w:hAnsi="Arial" w:cs="Arial"/>
                <w:sz w:val="16"/>
                <w:szCs w:val="16"/>
              </w:rPr>
              <w:t>2</w:t>
            </w:r>
            <w:r w:rsidR="009F4283">
              <w:rPr>
                <w:rFonts w:ascii="Arial" w:hAnsi="Arial" w:cs="Arial"/>
                <w:sz w:val="16"/>
                <w:szCs w:val="16"/>
              </w:rPr>
              <w:t>8</w:t>
            </w:r>
            <w:r w:rsidRPr="00F11F6B">
              <w:rPr>
                <w:rFonts w:ascii="Arial" w:hAnsi="Arial" w:cs="Arial"/>
                <w:sz w:val="16"/>
                <w:szCs w:val="16"/>
              </w:rPr>
              <w:t>-ը</w:t>
            </w:r>
          </w:p>
        </w:tc>
      </w:tr>
      <w:tr w:rsidR="004E1957" w:rsidRPr="00FE4A6D" w14:paraId="6329E688" w14:textId="77777777" w:rsidTr="004E1957">
        <w:trPr>
          <w:cantSplit/>
          <w:trHeight w:val="1286"/>
          <w:jc w:val="center"/>
        </w:trPr>
        <w:tc>
          <w:tcPr>
            <w:tcW w:w="847" w:type="dxa"/>
            <w:vAlign w:val="center"/>
          </w:tcPr>
          <w:p w14:paraId="12A4751F" w14:textId="6C51F5AC" w:rsidR="004E1957" w:rsidRPr="00F11F6B" w:rsidRDefault="004E1957" w:rsidP="004E1957">
            <w:pPr>
              <w:tabs>
                <w:tab w:val="left" w:pos="747"/>
              </w:tabs>
              <w:ind w:left="349"/>
              <w:rPr>
                <w:rFonts w:ascii="Arial LatArm" w:hAnsi="Arial LatArm"/>
                <w:sz w:val="16"/>
                <w:szCs w:val="16"/>
              </w:rPr>
            </w:pPr>
            <w:r w:rsidRPr="00F11F6B">
              <w:rPr>
                <w:rFonts w:ascii="Arial LatArm" w:hAnsi="Arial LatArm"/>
                <w:sz w:val="16"/>
                <w:szCs w:val="16"/>
              </w:rPr>
              <w:t>2</w:t>
            </w:r>
          </w:p>
        </w:tc>
        <w:tc>
          <w:tcPr>
            <w:tcW w:w="1422" w:type="dxa"/>
          </w:tcPr>
          <w:p w14:paraId="4A2DE281" w14:textId="1AE99061" w:rsidR="004E1957" w:rsidRPr="00F11F6B" w:rsidRDefault="004E1957" w:rsidP="004E1957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F11F6B">
              <w:rPr>
                <w:rFonts w:ascii="GHEA Grapalat" w:hAnsi="GHEA Grapalat" w:cs="GHEA Grapalat"/>
                <w:color w:val="000000"/>
                <w:sz w:val="16"/>
                <w:szCs w:val="16"/>
              </w:rPr>
              <w:t>15421100</w:t>
            </w:r>
          </w:p>
        </w:tc>
        <w:tc>
          <w:tcPr>
            <w:tcW w:w="1667" w:type="dxa"/>
          </w:tcPr>
          <w:p w14:paraId="5D574A33" w14:textId="597DD8AE" w:rsidR="004E1957" w:rsidRPr="00F11F6B" w:rsidRDefault="004E1957" w:rsidP="004E1957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1F6B">
              <w:rPr>
                <w:rFonts w:ascii="Calibri" w:hAnsi="Calibri" w:cs="Calibri"/>
                <w:color w:val="000000"/>
                <w:sz w:val="16"/>
                <w:szCs w:val="16"/>
              </w:rPr>
              <w:t>Արևածաղկի ձեթ</w:t>
            </w:r>
          </w:p>
        </w:tc>
        <w:tc>
          <w:tcPr>
            <w:tcW w:w="992" w:type="dxa"/>
            <w:vAlign w:val="center"/>
          </w:tcPr>
          <w:p w14:paraId="78C67079" w14:textId="77777777" w:rsidR="004E1957" w:rsidRPr="00F11F6B" w:rsidRDefault="004E1957" w:rsidP="004E1957">
            <w:pPr>
              <w:rPr>
                <w:rFonts w:ascii="Arial LatArm" w:hAnsi="Arial LatArm"/>
                <w:sz w:val="16"/>
                <w:szCs w:val="16"/>
                <w:lang w:val="hy-AM"/>
              </w:rPr>
            </w:pPr>
          </w:p>
        </w:tc>
        <w:tc>
          <w:tcPr>
            <w:tcW w:w="4219" w:type="dxa"/>
            <w:vAlign w:val="center"/>
          </w:tcPr>
          <w:p w14:paraId="6FD5CC03" w14:textId="087C77AD" w:rsidR="004E1957" w:rsidRPr="00F11F6B" w:rsidRDefault="004E1957" w:rsidP="004E1957">
            <w:pPr>
              <w:rPr>
                <w:rFonts w:ascii="Arial LatArm" w:hAnsi="Arial LatArm"/>
                <w:color w:val="000000"/>
                <w:sz w:val="16"/>
                <w:szCs w:val="16"/>
                <w:lang w:val="hy-AM" w:eastAsia="ru-RU"/>
              </w:rPr>
            </w:pPr>
            <w:r w:rsidRPr="00F11F6B">
              <w:rPr>
                <w:rFonts w:ascii="GHEA Grapalat" w:hAnsi="GHEA Grapalat"/>
                <w:sz w:val="16"/>
                <w:szCs w:val="16"/>
                <w:lang w:val="hy-AM"/>
              </w:rPr>
              <w:t>Պատրաստված արևածաղկի սերմերի լուծամզման և ճզմման եղանակով, բարձր տեսակի, զտված, հոտազերծված։ Անվտանգությունը՝ N 2-III-4.9-01-2010 հիգիենիկ նորմատիվների, մակնշումը`  “Սննդամթերքի անվտանգության մասին” ՀՀ օրենքի 9-րդ հոդվածի։</w:t>
            </w:r>
          </w:p>
        </w:tc>
        <w:tc>
          <w:tcPr>
            <w:tcW w:w="992" w:type="dxa"/>
          </w:tcPr>
          <w:p w14:paraId="78008B3E" w14:textId="24D90019" w:rsidR="004E1957" w:rsidRPr="00F11F6B" w:rsidRDefault="004E1957" w:rsidP="004E1957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F11F6B">
              <w:rPr>
                <w:rFonts w:ascii="GHEA Grapalat" w:hAnsi="GHEA Grapalat" w:cs="GHEA Grapalat"/>
                <w:color w:val="000000"/>
                <w:sz w:val="16"/>
                <w:szCs w:val="16"/>
              </w:rPr>
              <w:t>լ</w:t>
            </w:r>
          </w:p>
        </w:tc>
        <w:tc>
          <w:tcPr>
            <w:tcW w:w="851" w:type="dxa"/>
            <w:vAlign w:val="center"/>
          </w:tcPr>
          <w:p w14:paraId="47EAC8FA" w14:textId="77777777" w:rsidR="004E1957" w:rsidRPr="00F11F6B" w:rsidRDefault="004E1957" w:rsidP="004E1957">
            <w:pPr>
              <w:jc w:val="center"/>
              <w:rPr>
                <w:rFonts w:ascii="Arial LatArm" w:hAnsi="Arial LatArm" w:cs="Calibri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</w:tcPr>
          <w:p w14:paraId="152CF79D" w14:textId="06DC77CB" w:rsidR="004E1957" w:rsidRPr="00F11F6B" w:rsidRDefault="004E1957" w:rsidP="004E1957">
            <w:pPr>
              <w:jc w:val="center"/>
              <w:rPr>
                <w:rFonts w:ascii="Arial LatArm" w:hAnsi="Arial LatArm" w:cs="Calibri"/>
                <w:color w:val="000000"/>
                <w:sz w:val="16"/>
                <w:szCs w:val="16"/>
              </w:rPr>
            </w:pPr>
            <w:r>
              <w:rPr>
                <w:rFonts w:ascii="Arial LatArm" w:hAnsi="Arial LatArm" w:cs="Calibri"/>
                <w:color w:val="000000"/>
                <w:sz w:val="16"/>
                <w:szCs w:val="16"/>
              </w:rPr>
              <w:t>510</w:t>
            </w:r>
          </w:p>
        </w:tc>
        <w:tc>
          <w:tcPr>
            <w:tcW w:w="992" w:type="dxa"/>
            <w:vAlign w:val="center"/>
          </w:tcPr>
          <w:p w14:paraId="7923FEE0" w14:textId="77777777" w:rsidR="004E1957" w:rsidRPr="00F11F6B" w:rsidRDefault="004E1957" w:rsidP="004E1957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406" w:type="dxa"/>
          </w:tcPr>
          <w:p w14:paraId="74F5C418" w14:textId="7F78FF24" w:rsidR="004E1957" w:rsidRPr="00F11F6B" w:rsidRDefault="004E1957" w:rsidP="004E1957">
            <w:pPr>
              <w:rPr>
                <w:rFonts w:ascii="Arial LatArm" w:hAnsi="Arial LatArm"/>
                <w:sz w:val="16"/>
                <w:szCs w:val="16"/>
                <w:lang w:val="nb-NO"/>
              </w:rPr>
            </w:pP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ՀՀ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Կոտայքի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մարզ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>,</w:t>
            </w:r>
            <w:r w:rsidRPr="00F11F6B">
              <w:rPr>
                <w:rStyle w:val="aff7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ք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>.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Աբովյան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rFonts w:ascii="Sylfaen" w:hAnsi="Sylfaen"/>
                <w:sz w:val="16"/>
                <w:szCs w:val="16"/>
                <w:lang w:val="hy-AM"/>
              </w:rPr>
              <w:t xml:space="preserve">2-րդ միկրոշրջան </w:t>
            </w:r>
            <w:r w:rsidRPr="00F11F6B">
              <w:rPr>
                <w:rStyle w:val="aff7"/>
                <w:sz w:val="16"/>
                <w:szCs w:val="16"/>
                <w:lang w:val="af-ZA"/>
              </w:rPr>
              <w:t>&lt;&lt;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Աբովյանի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թիվ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sz w:val="16"/>
                <w:szCs w:val="16"/>
                <w:lang w:val="af-ZA"/>
              </w:rPr>
              <w:t xml:space="preserve">7 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հիմնական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դպրոց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 xml:space="preserve">&gt;&gt; 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ՊՈԱԿ</w:t>
            </w:r>
          </w:p>
        </w:tc>
        <w:tc>
          <w:tcPr>
            <w:tcW w:w="990" w:type="dxa"/>
          </w:tcPr>
          <w:p w14:paraId="1370BC24" w14:textId="5C324687" w:rsidR="004E1957" w:rsidRPr="00F11F6B" w:rsidRDefault="004E1957" w:rsidP="004E1957">
            <w:pPr>
              <w:rPr>
                <w:rFonts w:ascii="Arial LatArm" w:hAnsi="Arial LatArm"/>
                <w:sz w:val="16"/>
                <w:szCs w:val="16"/>
              </w:rPr>
            </w:pPr>
            <w:r w:rsidRPr="00F11F6B">
              <w:rPr>
                <w:rFonts w:ascii="Arial" w:hAnsi="Arial" w:cs="Arial"/>
                <w:color w:val="000000"/>
                <w:sz w:val="16"/>
                <w:szCs w:val="16"/>
              </w:rPr>
              <w:t xml:space="preserve">Մինչև </w:t>
            </w:r>
            <w:r>
              <w:rPr>
                <w:rFonts w:ascii="Arial LatArm" w:hAnsi="Arial LatArm" w:cs="Calibri"/>
                <w:color w:val="000000"/>
                <w:sz w:val="16"/>
                <w:szCs w:val="16"/>
              </w:rPr>
              <w:t>510</w:t>
            </w:r>
          </w:p>
        </w:tc>
        <w:tc>
          <w:tcPr>
            <w:tcW w:w="810" w:type="dxa"/>
            <w:vAlign w:val="center"/>
          </w:tcPr>
          <w:p w14:paraId="66EE6873" w14:textId="36AF6259" w:rsidR="004E1957" w:rsidRPr="00F11F6B" w:rsidRDefault="004E1957" w:rsidP="004E1957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F11F6B">
              <w:rPr>
                <w:rFonts w:ascii="Arial" w:hAnsi="Arial" w:cs="Arial"/>
                <w:sz w:val="16"/>
                <w:szCs w:val="16"/>
              </w:rPr>
              <w:t>Մինչև 202</w:t>
            </w:r>
            <w:r>
              <w:rPr>
                <w:rFonts w:ascii="Arial" w:hAnsi="Arial" w:cs="Arial"/>
                <w:sz w:val="16"/>
                <w:szCs w:val="16"/>
              </w:rPr>
              <w:t xml:space="preserve">6 </w:t>
            </w:r>
            <w:r w:rsidRPr="00F11F6B">
              <w:rPr>
                <w:rFonts w:ascii="Arial" w:hAnsi="Arial" w:cs="Arial"/>
                <w:sz w:val="16"/>
                <w:szCs w:val="16"/>
              </w:rPr>
              <w:t xml:space="preserve">թվականի </w:t>
            </w:r>
            <w:r>
              <w:rPr>
                <w:rFonts w:ascii="Arial" w:hAnsi="Arial" w:cs="Arial"/>
                <w:sz w:val="16"/>
                <w:szCs w:val="16"/>
              </w:rPr>
              <w:t xml:space="preserve">մայիսի </w:t>
            </w:r>
            <w:r w:rsidRPr="00F11F6B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8</w:t>
            </w:r>
            <w:r w:rsidRPr="00F11F6B">
              <w:rPr>
                <w:rFonts w:ascii="Arial" w:hAnsi="Arial" w:cs="Arial"/>
                <w:sz w:val="16"/>
                <w:szCs w:val="16"/>
              </w:rPr>
              <w:t>-ը</w:t>
            </w:r>
          </w:p>
        </w:tc>
      </w:tr>
      <w:tr w:rsidR="004E1957" w:rsidRPr="00FE4A6D" w14:paraId="64A2249A" w14:textId="77777777" w:rsidTr="004E1957">
        <w:trPr>
          <w:cantSplit/>
          <w:trHeight w:val="1286"/>
          <w:jc w:val="center"/>
        </w:trPr>
        <w:tc>
          <w:tcPr>
            <w:tcW w:w="847" w:type="dxa"/>
            <w:vAlign w:val="center"/>
          </w:tcPr>
          <w:p w14:paraId="1771BF51" w14:textId="1F4AB196" w:rsidR="004E1957" w:rsidRPr="00F11F6B" w:rsidRDefault="004E1957" w:rsidP="004E1957">
            <w:pPr>
              <w:tabs>
                <w:tab w:val="left" w:pos="747"/>
              </w:tabs>
              <w:ind w:left="349"/>
              <w:rPr>
                <w:rFonts w:ascii="Arial LatArm" w:hAnsi="Arial LatArm"/>
                <w:sz w:val="16"/>
                <w:szCs w:val="16"/>
              </w:rPr>
            </w:pPr>
            <w:r w:rsidRPr="00F11F6B">
              <w:rPr>
                <w:rFonts w:ascii="Arial LatArm" w:hAnsi="Arial LatArm"/>
                <w:sz w:val="16"/>
                <w:szCs w:val="16"/>
              </w:rPr>
              <w:t>3</w:t>
            </w:r>
          </w:p>
        </w:tc>
        <w:tc>
          <w:tcPr>
            <w:tcW w:w="1422" w:type="dxa"/>
          </w:tcPr>
          <w:p w14:paraId="01C53569" w14:textId="0D548D8B" w:rsidR="004E1957" w:rsidRPr="00F11F6B" w:rsidRDefault="004E1957" w:rsidP="004E1957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F11F6B">
              <w:rPr>
                <w:rFonts w:ascii="GHEA Grapalat" w:hAnsi="GHEA Grapalat" w:cs="GHEA Grapalat"/>
                <w:color w:val="000000"/>
                <w:sz w:val="16"/>
                <w:szCs w:val="16"/>
              </w:rPr>
              <w:t>15614200</w:t>
            </w:r>
          </w:p>
        </w:tc>
        <w:tc>
          <w:tcPr>
            <w:tcW w:w="1667" w:type="dxa"/>
          </w:tcPr>
          <w:p w14:paraId="059EAC5A" w14:textId="3B630BD3" w:rsidR="004E1957" w:rsidRPr="00F11F6B" w:rsidRDefault="004E1957" w:rsidP="004E1957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1F6B">
              <w:rPr>
                <w:rFonts w:ascii="Calibri" w:hAnsi="Calibri" w:cs="Calibri"/>
                <w:color w:val="000000"/>
                <w:sz w:val="16"/>
                <w:szCs w:val="16"/>
              </w:rPr>
              <w:t>Բրինձ</w:t>
            </w:r>
          </w:p>
        </w:tc>
        <w:tc>
          <w:tcPr>
            <w:tcW w:w="992" w:type="dxa"/>
            <w:vAlign w:val="center"/>
          </w:tcPr>
          <w:p w14:paraId="3346BCCF" w14:textId="77777777" w:rsidR="004E1957" w:rsidRPr="00F11F6B" w:rsidRDefault="004E1957" w:rsidP="004E1957">
            <w:pPr>
              <w:rPr>
                <w:rFonts w:ascii="Arial LatArm" w:hAnsi="Arial LatArm"/>
                <w:sz w:val="16"/>
                <w:szCs w:val="16"/>
                <w:lang w:val="hy-AM"/>
              </w:rPr>
            </w:pPr>
          </w:p>
        </w:tc>
        <w:tc>
          <w:tcPr>
            <w:tcW w:w="4219" w:type="dxa"/>
            <w:vAlign w:val="center"/>
          </w:tcPr>
          <w:p w14:paraId="3BC61FF1" w14:textId="12F223B6" w:rsidR="004E1957" w:rsidRPr="00F11F6B" w:rsidRDefault="004E1957" w:rsidP="004E1957">
            <w:pPr>
              <w:rPr>
                <w:rFonts w:ascii="Arial LatArm" w:hAnsi="Arial LatArm"/>
                <w:color w:val="000000"/>
                <w:sz w:val="16"/>
                <w:szCs w:val="16"/>
                <w:lang w:val="hy-AM" w:eastAsia="ru-RU"/>
              </w:rPr>
            </w:pPr>
            <w:r w:rsidRPr="00F11F6B">
              <w:rPr>
                <w:rFonts w:ascii="GHEA Grapalat" w:hAnsi="GHEA Grapalat"/>
                <w:sz w:val="16"/>
                <w:szCs w:val="16"/>
                <w:lang w:val="hy-AM"/>
              </w:rPr>
              <w:t>Սպիտակ, խոշոր, բարձր, երկար տեսակի,  չկոտրած, լայնությունից բաժանվում են 1-ից մինչև 4 տիպերի, ըստ տիպերի խոնավությունը 13%-ից մինչև 14%։ Անվտանգությունը և մակնշումը` ըստ ՀՀ կառ. 2007թ. հունվարի 11-ի N 22-Ն որոշմամբ հաստատված ‚ Հացահատիկին, դրա արտադրմանը, պահմանը, վերամշակմանը և օգտահանմանը ներկայացվող պահանջների տեխնիկական կանոնակարգի" և "Սննդամթերքի անվտանգության մասին" ՀՀ օրենքի  9-րդ հոդվածի:</w:t>
            </w:r>
          </w:p>
        </w:tc>
        <w:tc>
          <w:tcPr>
            <w:tcW w:w="992" w:type="dxa"/>
          </w:tcPr>
          <w:p w14:paraId="3AC42779" w14:textId="33E58F08" w:rsidR="004E1957" w:rsidRPr="00F11F6B" w:rsidRDefault="004E1957" w:rsidP="004E1957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F11F6B">
              <w:rPr>
                <w:rFonts w:ascii="GHEA Grapalat" w:hAnsi="GHEA Grapalat" w:cs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1" w:type="dxa"/>
            <w:vAlign w:val="center"/>
          </w:tcPr>
          <w:p w14:paraId="122B10B2" w14:textId="77777777" w:rsidR="004E1957" w:rsidRPr="00F11F6B" w:rsidRDefault="004E1957" w:rsidP="004E1957">
            <w:pPr>
              <w:jc w:val="center"/>
              <w:rPr>
                <w:rFonts w:ascii="Arial LatArm" w:hAnsi="Arial LatArm" w:cs="Calibri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</w:tcPr>
          <w:p w14:paraId="192C37EF" w14:textId="0A22E6E2" w:rsidR="004E1957" w:rsidRPr="00F11F6B" w:rsidRDefault="004E1957" w:rsidP="004E1957">
            <w:pPr>
              <w:jc w:val="center"/>
              <w:rPr>
                <w:rFonts w:ascii="Arial LatArm" w:hAnsi="Arial LatArm" w:cs="Calibri"/>
                <w:color w:val="000000"/>
                <w:sz w:val="16"/>
                <w:szCs w:val="16"/>
              </w:rPr>
            </w:pPr>
            <w:r>
              <w:rPr>
                <w:rFonts w:ascii="Arial LatArm" w:hAnsi="Arial LatArm" w:cs="Calibri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92" w:type="dxa"/>
            <w:vAlign w:val="center"/>
          </w:tcPr>
          <w:p w14:paraId="506A994D" w14:textId="77777777" w:rsidR="004E1957" w:rsidRPr="00F11F6B" w:rsidRDefault="004E1957" w:rsidP="004E1957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406" w:type="dxa"/>
          </w:tcPr>
          <w:p w14:paraId="2487F1C5" w14:textId="53B1CA63" w:rsidR="004E1957" w:rsidRPr="00F11F6B" w:rsidRDefault="004E1957" w:rsidP="004E1957">
            <w:pPr>
              <w:rPr>
                <w:rFonts w:ascii="Arial LatArm" w:hAnsi="Arial LatArm"/>
                <w:sz w:val="16"/>
                <w:szCs w:val="16"/>
                <w:lang w:val="nb-NO"/>
              </w:rPr>
            </w:pP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ՀՀ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Կոտայքի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մարզ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>,</w:t>
            </w:r>
            <w:r w:rsidRPr="00F11F6B">
              <w:rPr>
                <w:rStyle w:val="aff7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ք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>.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Աբովյան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rFonts w:ascii="Sylfaen" w:hAnsi="Sylfaen"/>
                <w:sz w:val="16"/>
                <w:szCs w:val="16"/>
                <w:lang w:val="hy-AM"/>
              </w:rPr>
              <w:t xml:space="preserve">2-րդ միկրոշրջան </w:t>
            </w:r>
            <w:r w:rsidRPr="00F11F6B">
              <w:rPr>
                <w:rStyle w:val="aff7"/>
                <w:sz w:val="16"/>
                <w:szCs w:val="16"/>
                <w:lang w:val="af-ZA"/>
              </w:rPr>
              <w:t>&lt;&lt;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Աբովյանի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թիվ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sz w:val="16"/>
                <w:szCs w:val="16"/>
                <w:lang w:val="af-ZA"/>
              </w:rPr>
              <w:t xml:space="preserve">7 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հիմնական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դպրոց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 xml:space="preserve">&gt;&gt; 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ՊՈԱԿ</w:t>
            </w:r>
          </w:p>
        </w:tc>
        <w:tc>
          <w:tcPr>
            <w:tcW w:w="990" w:type="dxa"/>
          </w:tcPr>
          <w:p w14:paraId="0E52E165" w14:textId="0BAD90D9" w:rsidR="004E1957" w:rsidRPr="00F11F6B" w:rsidRDefault="004E1957" w:rsidP="004E1957">
            <w:pPr>
              <w:rPr>
                <w:rFonts w:ascii="Arial LatArm" w:hAnsi="Arial LatArm"/>
                <w:sz w:val="16"/>
                <w:szCs w:val="16"/>
              </w:rPr>
            </w:pPr>
            <w:r w:rsidRPr="00F11F6B">
              <w:rPr>
                <w:rFonts w:ascii="Arial" w:hAnsi="Arial" w:cs="Arial"/>
                <w:color w:val="000000"/>
                <w:sz w:val="16"/>
                <w:szCs w:val="16"/>
              </w:rPr>
              <w:t xml:space="preserve">Մինչև </w:t>
            </w:r>
            <w:r>
              <w:rPr>
                <w:rFonts w:ascii="Arial LatArm" w:hAnsi="Arial LatArm" w:cs="Calibri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810" w:type="dxa"/>
            <w:vAlign w:val="center"/>
          </w:tcPr>
          <w:p w14:paraId="1C9D9677" w14:textId="5F6E8F89" w:rsidR="004E1957" w:rsidRPr="00F11F6B" w:rsidRDefault="004E1957" w:rsidP="004E1957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F11F6B">
              <w:rPr>
                <w:rFonts w:ascii="Arial" w:hAnsi="Arial" w:cs="Arial"/>
                <w:sz w:val="16"/>
                <w:szCs w:val="16"/>
              </w:rPr>
              <w:t>Մինչև 202</w:t>
            </w:r>
            <w:r>
              <w:rPr>
                <w:rFonts w:ascii="Arial" w:hAnsi="Arial" w:cs="Arial"/>
                <w:sz w:val="16"/>
                <w:szCs w:val="16"/>
              </w:rPr>
              <w:t xml:space="preserve">6 </w:t>
            </w:r>
            <w:r w:rsidRPr="00F11F6B">
              <w:rPr>
                <w:rFonts w:ascii="Arial" w:hAnsi="Arial" w:cs="Arial"/>
                <w:sz w:val="16"/>
                <w:szCs w:val="16"/>
              </w:rPr>
              <w:t xml:space="preserve">թվականի </w:t>
            </w:r>
            <w:r>
              <w:rPr>
                <w:rFonts w:ascii="Arial" w:hAnsi="Arial" w:cs="Arial"/>
                <w:sz w:val="16"/>
                <w:szCs w:val="16"/>
              </w:rPr>
              <w:t xml:space="preserve">մայիսի </w:t>
            </w:r>
            <w:r w:rsidRPr="00F11F6B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8</w:t>
            </w:r>
            <w:r w:rsidRPr="00F11F6B">
              <w:rPr>
                <w:rFonts w:ascii="Arial" w:hAnsi="Arial" w:cs="Arial"/>
                <w:sz w:val="16"/>
                <w:szCs w:val="16"/>
              </w:rPr>
              <w:t>-ը</w:t>
            </w:r>
          </w:p>
        </w:tc>
      </w:tr>
      <w:tr w:rsidR="004E1957" w:rsidRPr="00FE4A6D" w14:paraId="19B9574E" w14:textId="77777777" w:rsidTr="004E1957">
        <w:trPr>
          <w:cantSplit/>
          <w:trHeight w:val="1286"/>
          <w:jc w:val="center"/>
        </w:trPr>
        <w:tc>
          <w:tcPr>
            <w:tcW w:w="847" w:type="dxa"/>
            <w:vAlign w:val="center"/>
          </w:tcPr>
          <w:p w14:paraId="29621415" w14:textId="0F8B82C4" w:rsidR="004E1957" w:rsidRPr="00F11F6B" w:rsidRDefault="004E1957" w:rsidP="004E1957">
            <w:pPr>
              <w:tabs>
                <w:tab w:val="left" w:pos="747"/>
              </w:tabs>
              <w:ind w:left="349"/>
              <w:rPr>
                <w:rFonts w:ascii="Arial LatArm" w:hAnsi="Arial LatArm"/>
                <w:sz w:val="16"/>
                <w:szCs w:val="16"/>
              </w:rPr>
            </w:pPr>
            <w:r w:rsidRPr="00F11F6B">
              <w:rPr>
                <w:rFonts w:ascii="Arial LatArm" w:hAnsi="Arial LatArm"/>
                <w:sz w:val="16"/>
                <w:szCs w:val="16"/>
              </w:rPr>
              <w:lastRenderedPageBreak/>
              <w:t>4</w:t>
            </w:r>
          </w:p>
        </w:tc>
        <w:tc>
          <w:tcPr>
            <w:tcW w:w="1422" w:type="dxa"/>
          </w:tcPr>
          <w:p w14:paraId="32A923A0" w14:textId="7FC6B8BA" w:rsidR="004E1957" w:rsidRPr="00F11F6B" w:rsidRDefault="004E1957" w:rsidP="004E1957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F11F6B">
              <w:rPr>
                <w:rFonts w:ascii="GHEA Grapalat" w:hAnsi="GHEA Grapalat" w:cs="GHEA Grapalat"/>
                <w:color w:val="000000"/>
                <w:sz w:val="16"/>
                <w:szCs w:val="16"/>
              </w:rPr>
              <w:t>3221110</w:t>
            </w:r>
          </w:p>
        </w:tc>
        <w:tc>
          <w:tcPr>
            <w:tcW w:w="1667" w:type="dxa"/>
          </w:tcPr>
          <w:p w14:paraId="1DC87B3B" w14:textId="7656FA9D" w:rsidR="004E1957" w:rsidRPr="00F11F6B" w:rsidRDefault="004E1957" w:rsidP="004E1957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1F6B">
              <w:rPr>
                <w:rFonts w:ascii="Calibri" w:hAnsi="Calibri" w:cs="Calibri"/>
                <w:color w:val="000000"/>
                <w:sz w:val="16"/>
                <w:szCs w:val="16"/>
              </w:rPr>
              <w:t>Գազար</w:t>
            </w:r>
          </w:p>
        </w:tc>
        <w:tc>
          <w:tcPr>
            <w:tcW w:w="992" w:type="dxa"/>
            <w:vAlign w:val="center"/>
          </w:tcPr>
          <w:p w14:paraId="2F2C5290" w14:textId="77777777" w:rsidR="004E1957" w:rsidRPr="00F11F6B" w:rsidRDefault="004E1957" w:rsidP="004E1957">
            <w:pPr>
              <w:rPr>
                <w:rFonts w:ascii="Arial LatArm" w:hAnsi="Arial LatArm"/>
                <w:sz w:val="16"/>
                <w:szCs w:val="16"/>
                <w:lang w:val="hy-AM"/>
              </w:rPr>
            </w:pPr>
          </w:p>
        </w:tc>
        <w:tc>
          <w:tcPr>
            <w:tcW w:w="4219" w:type="dxa"/>
            <w:vAlign w:val="center"/>
          </w:tcPr>
          <w:p w14:paraId="526826C4" w14:textId="7321F1F1" w:rsidR="004E1957" w:rsidRPr="00F11F6B" w:rsidRDefault="004E1957" w:rsidP="004E1957">
            <w:pPr>
              <w:rPr>
                <w:rFonts w:ascii="Arial LatArm" w:hAnsi="Arial LatArm"/>
                <w:color w:val="000000"/>
                <w:sz w:val="16"/>
                <w:szCs w:val="16"/>
                <w:lang w:val="hy-AM" w:eastAsia="ru-RU"/>
              </w:rPr>
            </w:pPr>
            <w:r w:rsidRPr="00F11F6B">
              <w:rPr>
                <w:rFonts w:ascii="GHEA Grapalat" w:hAnsi="GHEA Grapalat"/>
                <w:sz w:val="16"/>
                <w:szCs w:val="16"/>
                <w:lang w:val="hy-AM"/>
              </w:rPr>
              <w:t>Սովարական և ընտիր տեսակի։ Անվտանգությունը և մակնշումը՝ ըստ ՀՀ կառավարության 2006թ. դեկտեմբերի 21-ի N 1913-Ն որոշմամբ հաստատված “Թարմ պտուղ-բանջարեղենի տեխնիկական կանոնակարգի” և “Սննդամթերքի անվտանգության մասին” ՀՀ օրենքի 9-րդ հոդվածի:</w:t>
            </w:r>
          </w:p>
        </w:tc>
        <w:tc>
          <w:tcPr>
            <w:tcW w:w="992" w:type="dxa"/>
          </w:tcPr>
          <w:p w14:paraId="00A41FD9" w14:textId="08ACF87B" w:rsidR="004E1957" w:rsidRPr="00F11F6B" w:rsidRDefault="004E1957" w:rsidP="004E1957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F11F6B">
              <w:rPr>
                <w:rFonts w:ascii="GHEA Grapalat" w:hAnsi="GHEA Grapalat" w:cs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1" w:type="dxa"/>
            <w:vAlign w:val="center"/>
          </w:tcPr>
          <w:p w14:paraId="336677DD" w14:textId="77777777" w:rsidR="004E1957" w:rsidRPr="00F11F6B" w:rsidRDefault="004E1957" w:rsidP="004E1957">
            <w:pPr>
              <w:jc w:val="center"/>
              <w:rPr>
                <w:rFonts w:ascii="Arial LatArm" w:hAnsi="Arial LatArm" w:cs="Calibri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</w:tcPr>
          <w:p w14:paraId="7D111D51" w14:textId="46BCE1D1" w:rsidR="004E1957" w:rsidRPr="00F11F6B" w:rsidRDefault="004E1957" w:rsidP="004E1957">
            <w:pPr>
              <w:jc w:val="center"/>
              <w:rPr>
                <w:rFonts w:ascii="Arial LatArm" w:hAnsi="Arial LatArm" w:cs="Calibri"/>
                <w:color w:val="000000"/>
                <w:sz w:val="16"/>
                <w:szCs w:val="16"/>
              </w:rPr>
            </w:pPr>
            <w:r>
              <w:rPr>
                <w:rFonts w:ascii="Arial LatArm" w:hAnsi="Arial LatArm" w:cs="Calibr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992" w:type="dxa"/>
            <w:vAlign w:val="center"/>
          </w:tcPr>
          <w:p w14:paraId="149EB56F" w14:textId="77777777" w:rsidR="004E1957" w:rsidRPr="00F11F6B" w:rsidRDefault="004E1957" w:rsidP="004E1957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406" w:type="dxa"/>
          </w:tcPr>
          <w:p w14:paraId="27A32F14" w14:textId="40666C91" w:rsidR="004E1957" w:rsidRPr="00F11F6B" w:rsidRDefault="004E1957" w:rsidP="004E1957">
            <w:pPr>
              <w:rPr>
                <w:rFonts w:ascii="Arial LatArm" w:hAnsi="Arial LatArm"/>
                <w:sz w:val="16"/>
                <w:szCs w:val="16"/>
                <w:lang w:val="nb-NO"/>
              </w:rPr>
            </w:pP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ՀՀ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Կոտայքի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մարզ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>,</w:t>
            </w:r>
            <w:r w:rsidRPr="00F11F6B">
              <w:rPr>
                <w:rStyle w:val="aff7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ք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>.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Աբովյան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rFonts w:ascii="Sylfaen" w:hAnsi="Sylfaen"/>
                <w:sz w:val="16"/>
                <w:szCs w:val="16"/>
                <w:lang w:val="hy-AM"/>
              </w:rPr>
              <w:t xml:space="preserve">2-րդ միկրոշրջան </w:t>
            </w:r>
            <w:r w:rsidRPr="00F11F6B">
              <w:rPr>
                <w:rStyle w:val="aff7"/>
                <w:sz w:val="16"/>
                <w:szCs w:val="16"/>
                <w:lang w:val="af-ZA"/>
              </w:rPr>
              <w:t>&lt;&lt;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Աբովյանի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թիվ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sz w:val="16"/>
                <w:szCs w:val="16"/>
                <w:lang w:val="af-ZA"/>
              </w:rPr>
              <w:t xml:space="preserve">7 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հիմնական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դպրոց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 xml:space="preserve">&gt;&gt; 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ՊՈԱԿ</w:t>
            </w:r>
          </w:p>
        </w:tc>
        <w:tc>
          <w:tcPr>
            <w:tcW w:w="990" w:type="dxa"/>
          </w:tcPr>
          <w:p w14:paraId="3A51DE3E" w14:textId="69000D87" w:rsidR="004E1957" w:rsidRPr="00F11F6B" w:rsidRDefault="004E1957" w:rsidP="004E1957">
            <w:pPr>
              <w:rPr>
                <w:rFonts w:ascii="Arial LatArm" w:hAnsi="Arial LatArm"/>
                <w:sz w:val="16"/>
                <w:szCs w:val="16"/>
              </w:rPr>
            </w:pPr>
            <w:r w:rsidRPr="00F11F6B">
              <w:rPr>
                <w:rFonts w:ascii="Arial" w:hAnsi="Arial" w:cs="Arial"/>
                <w:color w:val="000000"/>
                <w:sz w:val="16"/>
                <w:szCs w:val="16"/>
              </w:rPr>
              <w:t xml:space="preserve">Մինչև </w:t>
            </w:r>
            <w:r w:rsidRPr="00F11F6B">
              <w:rPr>
                <w:rFonts w:ascii="Arial LatArm" w:hAnsi="Arial LatArm" w:cs="Calibri"/>
                <w:color w:val="000000"/>
                <w:sz w:val="16"/>
                <w:szCs w:val="16"/>
              </w:rPr>
              <w:t>3</w:t>
            </w:r>
            <w:r>
              <w:rPr>
                <w:rFonts w:ascii="Arial LatArm" w:hAnsi="Arial LatArm" w:cs="Calibri"/>
                <w:color w:val="000000"/>
                <w:sz w:val="16"/>
                <w:szCs w:val="16"/>
              </w:rPr>
              <w:t>00</w:t>
            </w:r>
          </w:p>
        </w:tc>
        <w:tc>
          <w:tcPr>
            <w:tcW w:w="810" w:type="dxa"/>
            <w:vAlign w:val="center"/>
          </w:tcPr>
          <w:p w14:paraId="71C7D167" w14:textId="2EB96C33" w:rsidR="004E1957" w:rsidRPr="00F11F6B" w:rsidRDefault="004E1957" w:rsidP="004E1957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F11F6B">
              <w:rPr>
                <w:rFonts w:ascii="Arial" w:hAnsi="Arial" w:cs="Arial"/>
                <w:sz w:val="16"/>
                <w:szCs w:val="16"/>
              </w:rPr>
              <w:t>Մինչև 202</w:t>
            </w:r>
            <w:r>
              <w:rPr>
                <w:rFonts w:ascii="Arial" w:hAnsi="Arial" w:cs="Arial"/>
                <w:sz w:val="16"/>
                <w:szCs w:val="16"/>
              </w:rPr>
              <w:t xml:space="preserve">6 </w:t>
            </w:r>
            <w:r w:rsidRPr="00F11F6B">
              <w:rPr>
                <w:rFonts w:ascii="Arial" w:hAnsi="Arial" w:cs="Arial"/>
                <w:sz w:val="16"/>
                <w:szCs w:val="16"/>
              </w:rPr>
              <w:t xml:space="preserve">թվականի </w:t>
            </w:r>
            <w:r>
              <w:rPr>
                <w:rFonts w:ascii="Arial" w:hAnsi="Arial" w:cs="Arial"/>
                <w:sz w:val="16"/>
                <w:szCs w:val="16"/>
              </w:rPr>
              <w:t xml:space="preserve">մայիսի </w:t>
            </w:r>
            <w:r w:rsidRPr="00F11F6B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8</w:t>
            </w:r>
            <w:r w:rsidRPr="00F11F6B">
              <w:rPr>
                <w:rFonts w:ascii="Arial" w:hAnsi="Arial" w:cs="Arial"/>
                <w:sz w:val="16"/>
                <w:szCs w:val="16"/>
              </w:rPr>
              <w:t>-ը</w:t>
            </w:r>
          </w:p>
        </w:tc>
      </w:tr>
      <w:tr w:rsidR="004E1957" w:rsidRPr="00FE4A6D" w14:paraId="40202B44" w14:textId="77777777" w:rsidTr="004E1957">
        <w:trPr>
          <w:cantSplit/>
          <w:trHeight w:val="1286"/>
          <w:jc w:val="center"/>
        </w:trPr>
        <w:tc>
          <w:tcPr>
            <w:tcW w:w="847" w:type="dxa"/>
            <w:vAlign w:val="center"/>
          </w:tcPr>
          <w:p w14:paraId="12296796" w14:textId="4B2C7E7F" w:rsidR="004E1957" w:rsidRPr="00F11F6B" w:rsidRDefault="004E1957" w:rsidP="004E1957">
            <w:pPr>
              <w:tabs>
                <w:tab w:val="left" w:pos="747"/>
              </w:tabs>
              <w:ind w:left="349"/>
              <w:rPr>
                <w:rFonts w:ascii="Arial LatArm" w:hAnsi="Arial LatArm"/>
                <w:sz w:val="16"/>
                <w:szCs w:val="16"/>
              </w:rPr>
            </w:pPr>
            <w:r w:rsidRPr="00F11F6B">
              <w:rPr>
                <w:rFonts w:ascii="Arial LatArm" w:hAnsi="Arial LatArm"/>
                <w:sz w:val="16"/>
                <w:szCs w:val="16"/>
              </w:rPr>
              <w:t>5</w:t>
            </w:r>
          </w:p>
        </w:tc>
        <w:tc>
          <w:tcPr>
            <w:tcW w:w="1422" w:type="dxa"/>
          </w:tcPr>
          <w:p w14:paraId="5977924C" w14:textId="59DF6567" w:rsidR="004E1957" w:rsidRPr="00F11F6B" w:rsidRDefault="004E1957" w:rsidP="004E1957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F11F6B">
              <w:rPr>
                <w:rFonts w:ascii="GHEA Grapalat" w:hAnsi="GHEA Grapalat" w:cs="GHEA Grapalat"/>
                <w:color w:val="000000"/>
                <w:sz w:val="16"/>
                <w:szCs w:val="16"/>
              </w:rPr>
              <w:t>3222128</w:t>
            </w:r>
          </w:p>
        </w:tc>
        <w:tc>
          <w:tcPr>
            <w:tcW w:w="1667" w:type="dxa"/>
          </w:tcPr>
          <w:p w14:paraId="5B345F46" w14:textId="2D28B276" w:rsidR="004E1957" w:rsidRPr="00F11F6B" w:rsidRDefault="004E1957" w:rsidP="004E1957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1F6B">
              <w:rPr>
                <w:rFonts w:ascii="Calibri" w:hAnsi="Calibri" w:cs="Calibri"/>
                <w:color w:val="000000"/>
                <w:sz w:val="16"/>
                <w:szCs w:val="16"/>
              </w:rPr>
              <w:t>Խնձոր</w:t>
            </w:r>
          </w:p>
        </w:tc>
        <w:tc>
          <w:tcPr>
            <w:tcW w:w="992" w:type="dxa"/>
            <w:vAlign w:val="center"/>
          </w:tcPr>
          <w:p w14:paraId="0337EF54" w14:textId="77777777" w:rsidR="004E1957" w:rsidRPr="00F11F6B" w:rsidRDefault="004E1957" w:rsidP="004E1957">
            <w:pPr>
              <w:rPr>
                <w:rFonts w:ascii="Arial LatArm" w:hAnsi="Arial LatArm"/>
                <w:sz w:val="16"/>
                <w:szCs w:val="16"/>
                <w:lang w:val="hy-AM"/>
              </w:rPr>
            </w:pPr>
          </w:p>
        </w:tc>
        <w:tc>
          <w:tcPr>
            <w:tcW w:w="4219" w:type="dxa"/>
            <w:vAlign w:val="center"/>
          </w:tcPr>
          <w:p w14:paraId="13E51667" w14:textId="1F13ACD1" w:rsidR="004E1957" w:rsidRPr="00F11F6B" w:rsidRDefault="004E1957" w:rsidP="004E1957">
            <w:pPr>
              <w:rPr>
                <w:rFonts w:ascii="Arial LatArm" w:hAnsi="Arial LatArm"/>
                <w:color w:val="000000"/>
                <w:sz w:val="16"/>
                <w:szCs w:val="16"/>
                <w:lang w:val="hy-AM" w:eastAsia="ru-RU"/>
              </w:rPr>
            </w:pPr>
            <w:r w:rsidRPr="00F11F6B">
              <w:rPr>
                <w:rFonts w:ascii="GHEA Grapalat" w:hAnsi="GHEA Grapalat"/>
                <w:sz w:val="16"/>
                <w:szCs w:val="16"/>
                <w:lang w:val="hy-AM"/>
              </w:rPr>
              <w:t>Խնձոր թարմ, պտղաբանական I խմբի, Հայաստանի տարբեր տեսակների, նեղ  տրամագիծը 5 սմ-ից ոչ պակաս, անվտանգությունը և մակնշումը` ըստ ՀՀ կառավարության 2006թ. դեկտեմբերի 21-ի N 1913-Ն որոշմամբ հաստատված “Թարմ պտուղ-բանջարեղենի տեխնիկական կանոնակարգի”և “Սննդամթերքի անվտանգության մասին” ՀՀ օրենքի 9-րդ հոդվածի</w:t>
            </w:r>
          </w:p>
        </w:tc>
        <w:tc>
          <w:tcPr>
            <w:tcW w:w="992" w:type="dxa"/>
          </w:tcPr>
          <w:p w14:paraId="56991954" w14:textId="204C3D72" w:rsidR="004E1957" w:rsidRPr="00F11F6B" w:rsidRDefault="004E1957" w:rsidP="004E1957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F11F6B">
              <w:rPr>
                <w:rFonts w:ascii="GHEA Grapalat" w:hAnsi="GHEA Grapalat" w:cs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1" w:type="dxa"/>
            <w:vAlign w:val="center"/>
          </w:tcPr>
          <w:p w14:paraId="4A6D86EE" w14:textId="77777777" w:rsidR="004E1957" w:rsidRPr="00F11F6B" w:rsidRDefault="004E1957" w:rsidP="004E1957">
            <w:pPr>
              <w:jc w:val="center"/>
              <w:rPr>
                <w:rFonts w:ascii="Arial LatArm" w:hAnsi="Arial LatArm" w:cs="Calibri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</w:tcPr>
          <w:p w14:paraId="66DE2303" w14:textId="6CB871DB" w:rsidR="004E1957" w:rsidRPr="00F11F6B" w:rsidRDefault="004E1957" w:rsidP="004E1957">
            <w:pPr>
              <w:jc w:val="center"/>
              <w:rPr>
                <w:rFonts w:ascii="Arial LatArm" w:hAnsi="Arial LatArm" w:cs="Calibri"/>
                <w:color w:val="000000"/>
                <w:sz w:val="16"/>
                <w:szCs w:val="16"/>
              </w:rPr>
            </w:pPr>
            <w:r w:rsidRPr="00F11F6B">
              <w:rPr>
                <w:rFonts w:ascii="Arial LatArm" w:hAnsi="Arial LatArm" w:cs="Calibri"/>
                <w:color w:val="000000"/>
                <w:sz w:val="16"/>
                <w:szCs w:val="16"/>
              </w:rPr>
              <w:t>2</w:t>
            </w:r>
            <w:r>
              <w:rPr>
                <w:rFonts w:ascii="Arial LatArm" w:hAnsi="Arial LatArm" w:cs="Calibri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92" w:type="dxa"/>
            <w:vAlign w:val="center"/>
          </w:tcPr>
          <w:p w14:paraId="72F22006" w14:textId="77777777" w:rsidR="004E1957" w:rsidRPr="00F11F6B" w:rsidRDefault="004E1957" w:rsidP="004E1957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406" w:type="dxa"/>
          </w:tcPr>
          <w:p w14:paraId="4DC382A3" w14:textId="5A538F2F" w:rsidR="004E1957" w:rsidRPr="00F11F6B" w:rsidRDefault="004E1957" w:rsidP="004E1957">
            <w:pPr>
              <w:rPr>
                <w:rFonts w:ascii="Arial LatArm" w:hAnsi="Arial LatArm"/>
                <w:sz w:val="16"/>
                <w:szCs w:val="16"/>
                <w:lang w:val="nb-NO"/>
              </w:rPr>
            </w:pP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ՀՀ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Կոտայքի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մարզ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>,</w:t>
            </w:r>
            <w:r w:rsidRPr="00F11F6B">
              <w:rPr>
                <w:rStyle w:val="aff7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ք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>.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Աբովյան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rFonts w:ascii="Sylfaen" w:hAnsi="Sylfaen"/>
                <w:sz w:val="16"/>
                <w:szCs w:val="16"/>
                <w:lang w:val="hy-AM"/>
              </w:rPr>
              <w:t xml:space="preserve">2-րդ միկրոշրջան </w:t>
            </w:r>
            <w:r w:rsidRPr="00F11F6B">
              <w:rPr>
                <w:rStyle w:val="aff7"/>
                <w:sz w:val="16"/>
                <w:szCs w:val="16"/>
                <w:lang w:val="af-ZA"/>
              </w:rPr>
              <w:t>&lt;&lt;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Աբովյանի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թիվ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sz w:val="16"/>
                <w:szCs w:val="16"/>
                <w:lang w:val="af-ZA"/>
              </w:rPr>
              <w:t xml:space="preserve">7 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հիմնական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դպրոց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 xml:space="preserve">&gt;&gt; 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ՊՈԱԿ</w:t>
            </w:r>
          </w:p>
        </w:tc>
        <w:tc>
          <w:tcPr>
            <w:tcW w:w="990" w:type="dxa"/>
          </w:tcPr>
          <w:p w14:paraId="607775D0" w14:textId="4E96BCFA" w:rsidR="004E1957" w:rsidRPr="00F11F6B" w:rsidRDefault="004E1957" w:rsidP="004E1957">
            <w:pPr>
              <w:rPr>
                <w:rFonts w:ascii="Arial LatArm" w:hAnsi="Arial LatArm"/>
                <w:sz w:val="16"/>
                <w:szCs w:val="16"/>
              </w:rPr>
            </w:pPr>
            <w:r w:rsidRPr="00F11F6B">
              <w:rPr>
                <w:rFonts w:ascii="Arial" w:hAnsi="Arial" w:cs="Arial"/>
                <w:color w:val="000000"/>
                <w:sz w:val="16"/>
                <w:szCs w:val="16"/>
              </w:rPr>
              <w:t xml:space="preserve">Մինչև </w:t>
            </w:r>
            <w:r w:rsidRPr="00F11F6B">
              <w:rPr>
                <w:rFonts w:ascii="Arial LatArm" w:hAnsi="Arial LatArm" w:cs="Calibri"/>
                <w:color w:val="000000"/>
                <w:sz w:val="16"/>
                <w:szCs w:val="16"/>
              </w:rPr>
              <w:t>2</w:t>
            </w:r>
            <w:r>
              <w:rPr>
                <w:rFonts w:ascii="Arial LatArm" w:hAnsi="Arial LatArm" w:cs="Calibri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810" w:type="dxa"/>
            <w:vAlign w:val="center"/>
          </w:tcPr>
          <w:p w14:paraId="61EF9B28" w14:textId="20276A25" w:rsidR="004E1957" w:rsidRPr="00F11F6B" w:rsidRDefault="004E1957" w:rsidP="004E1957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F11F6B">
              <w:rPr>
                <w:rFonts w:ascii="Arial" w:hAnsi="Arial" w:cs="Arial"/>
                <w:sz w:val="16"/>
                <w:szCs w:val="16"/>
              </w:rPr>
              <w:t>Մինչև 202</w:t>
            </w:r>
            <w:r>
              <w:rPr>
                <w:rFonts w:ascii="Arial" w:hAnsi="Arial" w:cs="Arial"/>
                <w:sz w:val="16"/>
                <w:szCs w:val="16"/>
              </w:rPr>
              <w:t xml:space="preserve">6 </w:t>
            </w:r>
            <w:r w:rsidRPr="00F11F6B">
              <w:rPr>
                <w:rFonts w:ascii="Arial" w:hAnsi="Arial" w:cs="Arial"/>
                <w:sz w:val="16"/>
                <w:szCs w:val="16"/>
              </w:rPr>
              <w:t xml:space="preserve">թվականի </w:t>
            </w:r>
            <w:r>
              <w:rPr>
                <w:rFonts w:ascii="Arial" w:hAnsi="Arial" w:cs="Arial"/>
                <w:sz w:val="16"/>
                <w:szCs w:val="16"/>
              </w:rPr>
              <w:t xml:space="preserve">մայիսի </w:t>
            </w:r>
            <w:r w:rsidRPr="00F11F6B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8</w:t>
            </w:r>
            <w:r w:rsidRPr="00F11F6B">
              <w:rPr>
                <w:rFonts w:ascii="Arial" w:hAnsi="Arial" w:cs="Arial"/>
                <w:sz w:val="16"/>
                <w:szCs w:val="16"/>
              </w:rPr>
              <w:t>-ը</w:t>
            </w:r>
          </w:p>
        </w:tc>
      </w:tr>
      <w:tr w:rsidR="004E1957" w:rsidRPr="00FE4A6D" w14:paraId="1B7964EA" w14:textId="77777777" w:rsidTr="004E1957">
        <w:trPr>
          <w:cantSplit/>
          <w:trHeight w:val="1286"/>
          <w:jc w:val="center"/>
        </w:trPr>
        <w:tc>
          <w:tcPr>
            <w:tcW w:w="847" w:type="dxa"/>
            <w:vAlign w:val="center"/>
          </w:tcPr>
          <w:p w14:paraId="0749B665" w14:textId="11A09951" w:rsidR="004E1957" w:rsidRPr="00F11F6B" w:rsidRDefault="004E1957" w:rsidP="004E1957">
            <w:pPr>
              <w:tabs>
                <w:tab w:val="left" w:pos="747"/>
              </w:tabs>
              <w:ind w:left="349"/>
              <w:rPr>
                <w:rFonts w:ascii="Arial LatArm" w:hAnsi="Arial LatArm"/>
                <w:sz w:val="16"/>
                <w:szCs w:val="16"/>
              </w:rPr>
            </w:pPr>
            <w:r w:rsidRPr="00F11F6B">
              <w:rPr>
                <w:rFonts w:ascii="Arial LatArm" w:hAnsi="Arial LatArm"/>
                <w:sz w:val="16"/>
                <w:szCs w:val="16"/>
              </w:rPr>
              <w:t>6</w:t>
            </w:r>
          </w:p>
        </w:tc>
        <w:tc>
          <w:tcPr>
            <w:tcW w:w="1422" w:type="dxa"/>
          </w:tcPr>
          <w:p w14:paraId="31E6FE95" w14:textId="6A421228" w:rsidR="004E1957" w:rsidRPr="00F11F6B" w:rsidRDefault="004E1957" w:rsidP="004E1957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F11F6B">
              <w:rPr>
                <w:rFonts w:ascii="GHEA Grapalat" w:hAnsi="GHEA Grapalat" w:cs="GHEA Grapalat"/>
                <w:color w:val="000000"/>
                <w:sz w:val="16"/>
                <w:szCs w:val="16"/>
              </w:rPr>
              <w:t>3221410</w:t>
            </w:r>
          </w:p>
        </w:tc>
        <w:tc>
          <w:tcPr>
            <w:tcW w:w="1667" w:type="dxa"/>
          </w:tcPr>
          <w:p w14:paraId="05C17552" w14:textId="1B212287" w:rsidR="004E1957" w:rsidRPr="00F11F6B" w:rsidRDefault="004E1957" w:rsidP="004E1957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1F6B">
              <w:rPr>
                <w:rFonts w:ascii="Calibri" w:hAnsi="Calibri" w:cs="Calibri"/>
                <w:color w:val="000000"/>
                <w:sz w:val="16"/>
                <w:szCs w:val="16"/>
              </w:rPr>
              <w:t>Կաղամբ</w:t>
            </w:r>
          </w:p>
        </w:tc>
        <w:tc>
          <w:tcPr>
            <w:tcW w:w="992" w:type="dxa"/>
            <w:vAlign w:val="center"/>
          </w:tcPr>
          <w:p w14:paraId="69BE806F" w14:textId="77777777" w:rsidR="004E1957" w:rsidRPr="00F11F6B" w:rsidRDefault="004E1957" w:rsidP="004E1957">
            <w:pPr>
              <w:rPr>
                <w:rFonts w:ascii="Arial LatArm" w:hAnsi="Arial LatArm"/>
                <w:sz w:val="16"/>
                <w:szCs w:val="16"/>
                <w:lang w:val="hy-AM"/>
              </w:rPr>
            </w:pPr>
          </w:p>
        </w:tc>
        <w:tc>
          <w:tcPr>
            <w:tcW w:w="4219" w:type="dxa"/>
            <w:vAlign w:val="center"/>
          </w:tcPr>
          <w:p w14:paraId="4C5224A0" w14:textId="5F048A1F" w:rsidR="004E1957" w:rsidRPr="00F11F6B" w:rsidRDefault="004E1957" w:rsidP="004E1957">
            <w:pPr>
              <w:rPr>
                <w:rFonts w:ascii="Arial LatArm" w:hAnsi="Arial LatArm"/>
                <w:color w:val="000000"/>
                <w:sz w:val="16"/>
                <w:szCs w:val="16"/>
                <w:lang w:val="hy-AM" w:eastAsia="ru-RU"/>
              </w:rPr>
            </w:pPr>
            <w:r w:rsidRPr="00F11F6B">
              <w:rPr>
                <w:rFonts w:ascii="GHEA Grapalat" w:hAnsi="GHEA Grapalat"/>
                <w:sz w:val="16"/>
                <w:szCs w:val="16"/>
                <w:lang w:val="hy-AM"/>
              </w:rPr>
              <w:t>Թարմ գլուխկաղամբ` մանրածախ առևտրի ցանց և հանրային սննդի օբյեկտներ մատակարարման և իրացման համար: Թարմ գլուխկաղամբն ըստ հասունացման ժամկետների ստորաբաժանվում է հետևյալ տեսակների, վաղահաս, միջահաս և ուշահաս: Արտաքինտեսքը` գլուխներըթարմ, ամբողջական, մաքուր,առողջ, լիովին ձևավորված, առանցհիվանդությունների,  չծլած, տվյալ բուսաբանական տեսակին բնորոշ գույնով. ձևով ու համ ու հոտով, առանց կողմնակի հոտի և համի: Կաղամբի գլուխները չպետք է լինեն գյուղատնտեսական վնասատուներով վնասված, չպետք է ունենան  ավելորդ արտաքին խոնավություն, պետք է լինեն խիտ կամ քիչ խիտ, բայց ոչ փխրուն, վաղահաս կաղամբը` տարբեր աստիճանի փխրունությամբ: Կաղամբակոթի երկարությունը 3սմ-ից ոչավելի: Կաղամբի մաքրված գլուխների քաշը ոչ պակաս`  0.8  կգ, վաղահաս կաղամբինը` 0.3- 0.4 կգ: Չի թույլատրվում նշահատված գլուխներով և կաղամբակոթերով կաղամբի առկայություն: Անվտանգությունը, փաթեթավորումը և մակնշումը` ըստ ՀՀ կառավարության 2006թ. դեկտեմբերի 21-ի N 1913Ն որոշմամբ հաստատված “Թարմ պտուղ բանջարեղենի տեխնիկական կանոնակարգի” և “Սննդամթերքի անվտանգության մասին” ՀՀօրենքի 9-րդ հոդվածի:</w:t>
            </w:r>
          </w:p>
        </w:tc>
        <w:tc>
          <w:tcPr>
            <w:tcW w:w="992" w:type="dxa"/>
          </w:tcPr>
          <w:p w14:paraId="0653E319" w14:textId="27DE0EAA" w:rsidR="004E1957" w:rsidRPr="00F11F6B" w:rsidRDefault="004E1957" w:rsidP="004E1957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F11F6B">
              <w:rPr>
                <w:rFonts w:ascii="GHEA Grapalat" w:hAnsi="GHEA Grapalat" w:cs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1" w:type="dxa"/>
            <w:vAlign w:val="center"/>
          </w:tcPr>
          <w:p w14:paraId="5B3BE8CF" w14:textId="77777777" w:rsidR="004E1957" w:rsidRPr="00F11F6B" w:rsidRDefault="004E1957" w:rsidP="004E1957">
            <w:pPr>
              <w:jc w:val="center"/>
              <w:rPr>
                <w:rFonts w:ascii="Arial LatArm" w:hAnsi="Arial LatArm" w:cs="Calibri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</w:tcPr>
          <w:p w14:paraId="245F25EB" w14:textId="65098306" w:rsidR="004E1957" w:rsidRPr="00F11F6B" w:rsidRDefault="004E1957" w:rsidP="004E1957">
            <w:pPr>
              <w:jc w:val="center"/>
              <w:rPr>
                <w:rFonts w:ascii="Arial LatArm" w:hAnsi="Arial LatArm" w:cs="Calibri"/>
                <w:color w:val="000000"/>
                <w:sz w:val="16"/>
                <w:szCs w:val="16"/>
              </w:rPr>
            </w:pPr>
            <w:r w:rsidRPr="00F11F6B">
              <w:rPr>
                <w:rFonts w:ascii="Arial LatArm" w:hAnsi="Arial LatArm" w:cs="Calibri"/>
                <w:color w:val="000000"/>
                <w:sz w:val="16"/>
                <w:szCs w:val="16"/>
              </w:rPr>
              <w:t>1</w:t>
            </w:r>
            <w:r>
              <w:rPr>
                <w:rFonts w:ascii="Arial LatArm" w:hAnsi="Arial LatArm" w:cs="Calibri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992" w:type="dxa"/>
            <w:vAlign w:val="center"/>
          </w:tcPr>
          <w:p w14:paraId="713E5E3E" w14:textId="77777777" w:rsidR="004E1957" w:rsidRPr="00F11F6B" w:rsidRDefault="004E1957" w:rsidP="004E1957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406" w:type="dxa"/>
          </w:tcPr>
          <w:p w14:paraId="00B2615F" w14:textId="35EDF576" w:rsidR="004E1957" w:rsidRPr="00F11F6B" w:rsidRDefault="004E1957" w:rsidP="004E1957">
            <w:pPr>
              <w:rPr>
                <w:rFonts w:ascii="Arial LatArm" w:hAnsi="Arial LatArm"/>
                <w:sz w:val="16"/>
                <w:szCs w:val="16"/>
                <w:lang w:val="nb-NO"/>
              </w:rPr>
            </w:pP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ՀՀ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Կոտայքի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մարզ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>,</w:t>
            </w:r>
            <w:r w:rsidRPr="00F11F6B">
              <w:rPr>
                <w:rStyle w:val="aff7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ք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>.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Աբովյան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rFonts w:ascii="Sylfaen" w:hAnsi="Sylfaen"/>
                <w:sz w:val="16"/>
                <w:szCs w:val="16"/>
                <w:lang w:val="hy-AM"/>
              </w:rPr>
              <w:t xml:space="preserve">2-րդ միկրոշրջան </w:t>
            </w:r>
            <w:r w:rsidRPr="00F11F6B">
              <w:rPr>
                <w:rStyle w:val="aff7"/>
                <w:sz w:val="16"/>
                <w:szCs w:val="16"/>
                <w:lang w:val="af-ZA"/>
              </w:rPr>
              <w:t>&lt;&lt;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Աբովյանի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թիվ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sz w:val="16"/>
                <w:szCs w:val="16"/>
                <w:lang w:val="af-ZA"/>
              </w:rPr>
              <w:t xml:space="preserve">7 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հիմնական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դպրոց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 xml:space="preserve">&gt;&gt; 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ՊՈԱԿ</w:t>
            </w:r>
          </w:p>
        </w:tc>
        <w:tc>
          <w:tcPr>
            <w:tcW w:w="990" w:type="dxa"/>
          </w:tcPr>
          <w:p w14:paraId="564E1BE7" w14:textId="1F0F966B" w:rsidR="004E1957" w:rsidRPr="00F11F6B" w:rsidRDefault="004E1957" w:rsidP="004E1957">
            <w:pPr>
              <w:rPr>
                <w:rFonts w:ascii="Arial LatArm" w:hAnsi="Arial LatArm"/>
                <w:sz w:val="16"/>
                <w:szCs w:val="16"/>
              </w:rPr>
            </w:pPr>
            <w:r w:rsidRPr="00F11F6B">
              <w:rPr>
                <w:rFonts w:ascii="Arial" w:hAnsi="Arial" w:cs="Arial"/>
                <w:color w:val="000000"/>
                <w:sz w:val="16"/>
                <w:szCs w:val="16"/>
              </w:rPr>
              <w:t xml:space="preserve">Մինչև </w:t>
            </w:r>
            <w:r w:rsidRPr="00F11F6B">
              <w:rPr>
                <w:rFonts w:ascii="Arial LatArm" w:hAnsi="Arial LatArm" w:cs="Calibri"/>
                <w:color w:val="000000"/>
                <w:sz w:val="16"/>
                <w:szCs w:val="16"/>
              </w:rPr>
              <w:t>1</w:t>
            </w:r>
            <w:r>
              <w:rPr>
                <w:rFonts w:ascii="Arial LatArm" w:hAnsi="Arial LatArm" w:cs="Calibri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810" w:type="dxa"/>
            <w:vAlign w:val="center"/>
          </w:tcPr>
          <w:p w14:paraId="0D915513" w14:textId="4E8AE2B2" w:rsidR="004E1957" w:rsidRPr="00F11F6B" w:rsidRDefault="004E1957" w:rsidP="004E1957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F11F6B">
              <w:rPr>
                <w:rFonts w:ascii="Arial" w:hAnsi="Arial" w:cs="Arial"/>
                <w:sz w:val="16"/>
                <w:szCs w:val="16"/>
              </w:rPr>
              <w:t>Մինչև 202</w:t>
            </w:r>
            <w:r>
              <w:rPr>
                <w:rFonts w:ascii="Arial" w:hAnsi="Arial" w:cs="Arial"/>
                <w:sz w:val="16"/>
                <w:szCs w:val="16"/>
              </w:rPr>
              <w:t xml:space="preserve">6 </w:t>
            </w:r>
            <w:r w:rsidRPr="00F11F6B">
              <w:rPr>
                <w:rFonts w:ascii="Arial" w:hAnsi="Arial" w:cs="Arial"/>
                <w:sz w:val="16"/>
                <w:szCs w:val="16"/>
              </w:rPr>
              <w:t xml:space="preserve">թվականի </w:t>
            </w:r>
            <w:r>
              <w:rPr>
                <w:rFonts w:ascii="Arial" w:hAnsi="Arial" w:cs="Arial"/>
                <w:sz w:val="16"/>
                <w:szCs w:val="16"/>
              </w:rPr>
              <w:t xml:space="preserve">մայիսի </w:t>
            </w:r>
            <w:r w:rsidRPr="00F11F6B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8</w:t>
            </w:r>
            <w:r w:rsidRPr="00F11F6B">
              <w:rPr>
                <w:rFonts w:ascii="Arial" w:hAnsi="Arial" w:cs="Arial"/>
                <w:sz w:val="16"/>
                <w:szCs w:val="16"/>
              </w:rPr>
              <w:t>-ը</w:t>
            </w:r>
          </w:p>
        </w:tc>
      </w:tr>
      <w:tr w:rsidR="004E1957" w:rsidRPr="00FE4A6D" w14:paraId="2F243B04" w14:textId="77777777" w:rsidTr="004E1957">
        <w:trPr>
          <w:cantSplit/>
          <w:trHeight w:val="1286"/>
          <w:jc w:val="center"/>
        </w:trPr>
        <w:tc>
          <w:tcPr>
            <w:tcW w:w="847" w:type="dxa"/>
            <w:vAlign w:val="center"/>
          </w:tcPr>
          <w:p w14:paraId="6EFFC922" w14:textId="3100BA5C" w:rsidR="004E1957" w:rsidRPr="00F11F6B" w:rsidRDefault="004E1957" w:rsidP="004E1957">
            <w:pPr>
              <w:tabs>
                <w:tab w:val="left" w:pos="747"/>
              </w:tabs>
              <w:ind w:left="349"/>
              <w:rPr>
                <w:rFonts w:ascii="Arial LatArm" w:hAnsi="Arial LatArm"/>
                <w:sz w:val="16"/>
                <w:szCs w:val="16"/>
              </w:rPr>
            </w:pPr>
            <w:r w:rsidRPr="00F11F6B">
              <w:rPr>
                <w:rFonts w:ascii="Arial LatArm" w:hAnsi="Arial LatArm"/>
                <w:sz w:val="16"/>
                <w:szCs w:val="16"/>
              </w:rPr>
              <w:lastRenderedPageBreak/>
              <w:t>7</w:t>
            </w:r>
          </w:p>
        </w:tc>
        <w:tc>
          <w:tcPr>
            <w:tcW w:w="1422" w:type="dxa"/>
          </w:tcPr>
          <w:p w14:paraId="65D417A2" w14:textId="03BF7E66" w:rsidR="004E1957" w:rsidRPr="00F11F6B" w:rsidRDefault="004E1957" w:rsidP="004E1957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F11F6B">
              <w:rPr>
                <w:rFonts w:ascii="GHEA Grapalat" w:hAnsi="GHEA Grapalat" w:cs="GHEA Grapalat"/>
                <w:color w:val="000000"/>
                <w:sz w:val="16"/>
                <w:szCs w:val="16"/>
              </w:rPr>
              <w:t>3221100</w:t>
            </w:r>
          </w:p>
        </w:tc>
        <w:tc>
          <w:tcPr>
            <w:tcW w:w="1667" w:type="dxa"/>
          </w:tcPr>
          <w:p w14:paraId="149B8C7A" w14:textId="1BF8C55F" w:rsidR="004E1957" w:rsidRPr="00F11F6B" w:rsidRDefault="004E1957" w:rsidP="004E1957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1F6B">
              <w:rPr>
                <w:rFonts w:ascii="Calibri" w:hAnsi="Calibri" w:cs="Calibri"/>
                <w:color w:val="000000"/>
                <w:sz w:val="16"/>
                <w:szCs w:val="16"/>
              </w:rPr>
              <w:t>Բազուկ</w:t>
            </w:r>
          </w:p>
        </w:tc>
        <w:tc>
          <w:tcPr>
            <w:tcW w:w="992" w:type="dxa"/>
            <w:vAlign w:val="center"/>
          </w:tcPr>
          <w:p w14:paraId="2E68EA01" w14:textId="77777777" w:rsidR="004E1957" w:rsidRPr="00F11F6B" w:rsidRDefault="004E1957" w:rsidP="004E1957">
            <w:pPr>
              <w:rPr>
                <w:rFonts w:ascii="Arial LatArm" w:hAnsi="Arial LatArm"/>
                <w:sz w:val="16"/>
                <w:szCs w:val="16"/>
                <w:lang w:val="hy-AM"/>
              </w:rPr>
            </w:pPr>
          </w:p>
        </w:tc>
        <w:tc>
          <w:tcPr>
            <w:tcW w:w="4219" w:type="dxa"/>
            <w:vAlign w:val="center"/>
          </w:tcPr>
          <w:p w14:paraId="09E5FF5C" w14:textId="32755916" w:rsidR="004E1957" w:rsidRPr="00F11F6B" w:rsidRDefault="004E1957" w:rsidP="004E1957">
            <w:pPr>
              <w:rPr>
                <w:rFonts w:ascii="Arial LatArm" w:hAnsi="Arial LatArm"/>
                <w:color w:val="000000"/>
                <w:sz w:val="16"/>
                <w:szCs w:val="16"/>
                <w:lang w:val="hy-AM" w:eastAsia="ru-RU"/>
              </w:rPr>
            </w:pPr>
            <w:r w:rsidRPr="00F11F6B">
              <w:rPr>
                <w:rFonts w:ascii="GHEA Grapalat" w:hAnsi="GHEA Grapalat"/>
                <w:sz w:val="16"/>
                <w:szCs w:val="16"/>
                <w:lang w:val="hy-AM"/>
              </w:rPr>
              <w:t>Արտաքին տեսքը` արմատապտուղները թարմ, ամբողջական, առանց հիվանդությունների, չոր, չկեղտոտված, առանց ճաքերի և վնասվածքների:</w:t>
            </w:r>
            <w:r w:rsidRPr="00F11F6B">
              <w:rPr>
                <w:rFonts w:ascii="GHEA Grapalat" w:hAnsi="GHEA Grapalat"/>
                <w:sz w:val="16"/>
                <w:szCs w:val="16"/>
                <w:lang w:val="hy-AM"/>
              </w:rPr>
              <w:br/>
              <w:t>Ներքին կառուցվածքը` միջուկը հյութալի, մուգ կարմիր` տարբեր երանգների: Արմատապտուղների չափսերը (ամենամեծ լայնակի տրամագծով) 5-14սմ: Թույլատրվում է շեղումներ նշված չափսերից և մեխանիկական վնասվածքներով    3 մմ ավել խորությամբ` ընդհանուր քանակի 5%-ից ոչ ավելի: Արմատապտուղներին կպած հողի քանակությունը ոչ ավել քան ընդհանուր քանակի 1%:</w:t>
            </w:r>
          </w:p>
        </w:tc>
        <w:tc>
          <w:tcPr>
            <w:tcW w:w="992" w:type="dxa"/>
          </w:tcPr>
          <w:p w14:paraId="57821B7A" w14:textId="0CE557D8" w:rsidR="004E1957" w:rsidRPr="00F11F6B" w:rsidRDefault="004E1957" w:rsidP="004E1957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F11F6B">
              <w:rPr>
                <w:rFonts w:ascii="GHEA Grapalat" w:hAnsi="GHEA Grapalat" w:cs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1" w:type="dxa"/>
            <w:vAlign w:val="center"/>
          </w:tcPr>
          <w:p w14:paraId="3564F3DC" w14:textId="77777777" w:rsidR="004E1957" w:rsidRPr="00F11F6B" w:rsidRDefault="004E1957" w:rsidP="004E1957">
            <w:pPr>
              <w:jc w:val="center"/>
              <w:rPr>
                <w:rFonts w:ascii="Arial LatArm" w:hAnsi="Arial LatArm" w:cs="Calibri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</w:tcPr>
          <w:p w14:paraId="7CEBFEE8" w14:textId="354FBD22" w:rsidR="004E1957" w:rsidRPr="00F11F6B" w:rsidRDefault="004E1957" w:rsidP="004E1957">
            <w:pPr>
              <w:jc w:val="center"/>
              <w:rPr>
                <w:rFonts w:ascii="Arial LatArm" w:hAnsi="Arial LatArm" w:cs="Calibri"/>
                <w:color w:val="000000"/>
                <w:sz w:val="16"/>
                <w:szCs w:val="16"/>
              </w:rPr>
            </w:pPr>
            <w:r w:rsidRPr="00F11F6B">
              <w:rPr>
                <w:rFonts w:ascii="Arial LatArm" w:hAnsi="Arial LatArm" w:cs="Calibri"/>
                <w:color w:val="000000"/>
                <w:sz w:val="16"/>
                <w:szCs w:val="16"/>
              </w:rPr>
              <w:t>2</w:t>
            </w:r>
            <w:r>
              <w:rPr>
                <w:rFonts w:ascii="Arial LatArm" w:hAnsi="Arial LatArm" w:cs="Calibri"/>
                <w:color w:val="000000"/>
                <w:sz w:val="16"/>
                <w:szCs w:val="16"/>
              </w:rPr>
              <w:t>70</w:t>
            </w:r>
          </w:p>
        </w:tc>
        <w:tc>
          <w:tcPr>
            <w:tcW w:w="992" w:type="dxa"/>
            <w:vAlign w:val="center"/>
          </w:tcPr>
          <w:p w14:paraId="049F0F22" w14:textId="77777777" w:rsidR="004E1957" w:rsidRPr="00F11F6B" w:rsidRDefault="004E1957" w:rsidP="004E1957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406" w:type="dxa"/>
          </w:tcPr>
          <w:p w14:paraId="651440C6" w14:textId="4BBBB23B" w:rsidR="004E1957" w:rsidRPr="00F11F6B" w:rsidRDefault="004E1957" w:rsidP="004E1957">
            <w:pPr>
              <w:rPr>
                <w:rFonts w:ascii="Arial LatArm" w:hAnsi="Arial LatArm"/>
                <w:sz w:val="16"/>
                <w:szCs w:val="16"/>
                <w:lang w:val="nb-NO"/>
              </w:rPr>
            </w:pP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ՀՀ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Կոտայքի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մարզ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>,</w:t>
            </w:r>
            <w:r w:rsidRPr="00F11F6B">
              <w:rPr>
                <w:rStyle w:val="aff7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ք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>.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Աբովյան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rFonts w:ascii="Sylfaen" w:hAnsi="Sylfaen"/>
                <w:sz w:val="16"/>
                <w:szCs w:val="16"/>
                <w:lang w:val="hy-AM"/>
              </w:rPr>
              <w:t xml:space="preserve">2-րդ միկրոշրջան </w:t>
            </w:r>
            <w:r w:rsidRPr="00F11F6B">
              <w:rPr>
                <w:rStyle w:val="aff7"/>
                <w:sz w:val="16"/>
                <w:szCs w:val="16"/>
                <w:lang w:val="af-ZA"/>
              </w:rPr>
              <w:t>&lt;&lt;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Աբովյանի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թիվ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sz w:val="16"/>
                <w:szCs w:val="16"/>
                <w:lang w:val="af-ZA"/>
              </w:rPr>
              <w:t xml:space="preserve">7 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հիմնական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դպրոց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 xml:space="preserve">&gt;&gt; 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ՊՈԱԿ</w:t>
            </w:r>
          </w:p>
        </w:tc>
        <w:tc>
          <w:tcPr>
            <w:tcW w:w="990" w:type="dxa"/>
          </w:tcPr>
          <w:p w14:paraId="5505D953" w14:textId="4BA67817" w:rsidR="004E1957" w:rsidRPr="00F11F6B" w:rsidRDefault="004E1957" w:rsidP="004E1957">
            <w:pPr>
              <w:rPr>
                <w:rFonts w:ascii="Arial LatArm" w:hAnsi="Arial LatArm"/>
                <w:sz w:val="16"/>
                <w:szCs w:val="16"/>
              </w:rPr>
            </w:pPr>
            <w:r w:rsidRPr="00F11F6B">
              <w:rPr>
                <w:rFonts w:ascii="Arial" w:hAnsi="Arial" w:cs="Arial"/>
                <w:color w:val="000000"/>
                <w:sz w:val="16"/>
                <w:szCs w:val="16"/>
              </w:rPr>
              <w:t xml:space="preserve">Մինչև </w:t>
            </w:r>
            <w:r w:rsidRPr="00F11F6B">
              <w:rPr>
                <w:rFonts w:ascii="Arial LatArm" w:hAnsi="Arial LatArm" w:cs="Calibri"/>
                <w:color w:val="000000"/>
                <w:sz w:val="16"/>
                <w:szCs w:val="16"/>
              </w:rPr>
              <w:t>2</w:t>
            </w:r>
            <w:r>
              <w:rPr>
                <w:rFonts w:ascii="Arial LatArm" w:hAnsi="Arial LatArm" w:cs="Calibri"/>
                <w:color w:val="000000"/>
                <w:sz w:val="16"/>
                <w:szCs w:val="16"/>
              </w:rPr>
              <w:t>70</w:t>
            </w:r>
          </w:p>
        </w:tc>
        <w:tc>
          <w:tcPr>
            <w:tcW w:w="810" w:type="dxa"/>
            <w:vAlign w:val="center"/>
          </w:tcPr>
          <w:p w14:paraId="5C6F267C" w14:textId="57388609" w:rsidR="004E1957" w:rsidRPr="00F11F6B" w:rsidRDefault="004E1957" w:rsidP="004E1957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F11F6B">
              <w:rPr>
                <w:rFonts w:ascii="Arial" w:hAnsi="Arial" w:cs="Arial"/>
                <w:sz w:val="16"/>
                <w:szCs w:val="16"/>
              </w:rPr>
              <w:t>Մինչև 202</w:t>
            </w:r>
            <w:r>
              <w:rPr>
                <w:rFonts w:ascii="Arial" w:hAnsi="Arial" w:cs="Arial"/>
                <w:sz w:val="16"/>
                <w:szCs w:val="16"/>
              </w:rPr>
              <w:t xml:space="preserve">6 </w:t>
            </w:r>
            <w:r w:rsidRPr="00F11F6B">
              <w:rPr>
                <w:rFonts w:ascii="Arial" w:hAnsi="Arial" w:cs="Arial"/>
                <w:sz w:val="16"/>
                <w:szCs w:val="16"/>
              </w:rPr>
              <w:t xml:space="preserve">թվականի </w:t>
            </w:r>
            <w:r>
              <w:rPr>
                <w:rFonts w:ascii="Arial" w:hAnsi="Arial" w:cs="Arial"/>
                <w:sz w:val="16"/>
                <w:szCs w:val="16"/>
              </w:rPr>
              <w:t xml:space="preserve">մայիսի </w:t>
            </w:r>
            <w:r w:rsidRPr="00F11F6B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8</w:t>
            </w:r>
            <w:r w:rsidRPr="00F11F6B">
              <w:rPr>
                <w:rFonts w:ascii="Arial" w:hAnsi="Arial" w:cs="Arial"/>
                <w:sz w:val="16"/>
                <w:szCs w:val="16"/>
              </w:rPr>
              <w:t>-ը</w:t>
            </w:r>
          </w:p>
        </w:tc>
      </w:tr>
      <w:tr w:rsidR="004E1957" w:rsidRPr="00FE4A6D" w14:paraId="6CF6204F" w14:textId="77777777" w:rsidTr="004E1957">
        <w:trPr>
          <w:cantSplit/>
          <w:trHeight w:val="1286"/>
          <w:jc w:val="center"/>
        </w:trPr>
        <w:tc>
          <w:tcPr>
            <w:tcW w:w="847" w:type="dxa"/>
            <w:vAlign w:val="center"/>
          </w:tcPr>
          <w:p w14:paraId="06B501BC" w14:textId="2F7E4CA9" w:rsidR="004E1957" w:rsidRPr="00F11F6B" w:rsidRDefault="004E1957" w:rsidP="004E1957">
            <w:pPr>
              <w:tabs>
                <w:tab w:val="left" w:pos="747"/>
              </w:tabs>
              <w:ind w:left="349"/>
              <w:rPr>
                <w:rFonts w:ascii="Arial LatArm" w:hAnsi="Arial LatArm"/>
                <w:sz w:val="16"/>
                <w:szCs w:val="16"/>
              </w:rPr>
            </w:pPr>
            <w:r w:rsidRPr="00F11F6B">
              <w:rPr>
                <w:rFonts w:ascii="Arial LatArm" w:hAnsi="Arial LatArm"/>
                <w:sz w:val="16"/>
                <w:szCs w:val="16"/>
              </w:rPr>
              <w:t>8</w:t>
            </w:r>
          </w:p>
        </w:tc>
        <w:tc>
          <w:tcPr>
            <w:tcW w:w="1422" w:type="dxa"/>
          </w:tcPr>
          <w:p w14:paraId="69104982" w14:textId="6460B7D0" w:rsidR="004E1957" w:rsidRPr="00F11F6B" w:rsidRDefault="004E1957" w:rsidP="004E1957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F11F6B">
              <w:rPr>
                <w:rFonts w:ascii="GHEA Grapalat" w:hAnsi="GHEA Grapalat" w:cs="GHEA Grapalat"/>
                <w:color w:val="000000"/>
                <w:sz w:val="16"/>
                <w:szCs w:val="16"/>
              </w:rPr>
              <w:t>15311100</w:t>
            </w:r>
          </w:p>
        </w:tc>
        <w:tc>
          <w:tcPr>
            <w:tcW w:w="1667" w:type="dxa"/>
          </w:tcPr>
          <w:p w14:paraId="30E0FF1E" w14:textId="394263B8" w:rsidR="004E1957" w:rsidRPr="00F11F6B" w:rsidRDefault="004E1957" w:rsidP="004E1957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1F6B">
              <w:rPr>
                <w:rFonts w:ascii="Calibri" w:hAnsi="Calibri" w:cs="Calibri"/>
                <w:color w:val="000000"/>
                <w:sz w:val="16"/>
                <w:szCs w:val="16"/>
              </w:rPr>
              <w:t>Կարտոֆիլ</w:t>
            </w:r>
          </w:p>
        </w:tc>
        <w:tc>
          <w:tcPr>
            <w:tcW w:w="992" w:type="dxa"/>
            <w:vAlign w:val="center"/>
          </w:tcPr>
          <w:p w14:paraId="42A7FFDC" w14:textId="77777777" w:rsidR="004E1957" w:rsidRPr="00F11F6B" w:rsidRDefault="004E1957" w:rsidP="004E1957">
            <w:pPr>
              <w:rPr>
                <w:rFonts w:ascii="Arial LatArm" w:hAnsi="Arial LatArm"/>
                <w:sz w:val="16"/>
                <w:szCs w:val="16"/>
                <w:lang w:val="hy-AM"/>
              </w:rPr>
            </w:pPr>
          </w:p>
        </w:tc>
        <w:tc>
          <w:tcPr>
            <w:tcW w:w="4219" w:type="dxa"/>
            <w:vAlign w:val="center"/>
          </w:tcPr>
          <w:p w14:paraId="420F6C38" w14:textId="76627FBB" w:rsidR="004E1957" w:rsidRPr="00F11F6B" w:rsidRDefault="004E1957" w:rsidP="004E1957">
            <w:pPr>
              <w:rPr>
                <w:rFonts w:ascii="Arial LatArm" w:hAnsi="Arial LatArm"/>
                <w:color w:val="000000"/>
                <w:sz w:val="16"/>
                <w:szCs w:val="16"/>
                <w:lang w:val="hy-AM" w:eastAsia="ru-RU"/>
              </w:rPr>
            </w:pPr>
            <w:r w:rsidRPr="00F11F6B">
              <w:rPr>
                <w:rFonts w:ascii="GHEA Grapalat" w:hAnsi="GHEA Grapalat"/>
                <w:sz w:val="16"/>
                <w:szCs w:val="16"/>
                <w:lang w:val="hy-AM"/>
              </w:rPr>
              <w:t>Վաղահաս և ուշահաս, I տեսակի, չցրտահարված, առանց վնասվածքների, կլոր ձվաձև 4 սմ, 5%, երկարացված 3,5սմ, 5 %, կլոր ձվաձև (4-ից 5) սմ 20%, երկարացված (4-ից 4,5) սմ 20%, կլոր ձվաձև (5-ից 6սմ) 55%, երկարացված (5-ից 5,5) սմ 55%, կլոր ձվաձև (6-ից 7) սմ 20%, երկարացված (6-ից 6,5) սմ 20%: Տեսականու մաքրությունը`  90 %-ից ոչ պակաս, փաթեթավորումը` առանց չափածրարման: Անվտանգությունը և մակնշումը՝ ըստ ՀՀ կառավարության 2006թ. դեկտեմբերի 21-ի N 1913-Ն որոշմամբ հաստատված «Թարմ պտուղ-բանջարեղենի տեխնիկական կանոնակարգի» և «Սննդամթերքի անվտանգության մասին» ՀՀ օրենքի 9-րդ հոդվածի:</w:t>
            </w:r>
          </w:p>
        </w:tc>
        <w:tc>
          <w:tcPr>
            <w:tcW w:w="992" w:type="dxa"/>
          </w:tcPr>
          <w:p w14:paraId="64B77D41" w14:textId="5567A2E7" w:rsidR="004E1957" w:rsidRPr="00F11F6B" w:rsidRDefault="004E1957" w:rsidP="004E1957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F11F6B">
              <w:rPr>
                <w:rFonts w:ascii="GHEA Grapalat" w:hAnsi="GHEA Grapalat" w:cs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1" w:type="dxa"/>
            <w:vAlign w:val="center"/>
          </w:tcPr>
          <w:p w14:paraId="6E4D0971" w14:textId="77777777" w:rsidR="004E1957" w:rsidRPr="00F11F6B" w:rsidRDefault="004E1957" w:rsidP="004E1957">
            <w:pPr>
              <w:jc w:val="center"/>
              <w:rPr>
                <w:rFonts w:ascii="Arial LatArm" w:hAnsi="Arial LatArm" w:cs="Calibri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</w:tcPr>
          <w:p w14:paraId="1C70244C" w14:textId="6BAE7DEF" w:rsidR="004E1957" w:rsidRPr="00F11F6B" w:rsidRDefault="004E1957" w:rsidP="004E1957">
            <w:pPr>
              <w:jc w:val="center"/>
              <w:rPr>
                <w:rFonts w:ascii="Arial LatArm" w:hAnsi="Arial LatArm" w:cs="Calibri"/>
                <w:color w:val="000000"/>
                <w:sz w:val="16"/>
                <w:szCs w:val="16"/>
              </w:rPr>
            </w:pPr>
            <w:r w:rsidRPr="00F11F6B">
              <w:rPr>
                <w:rFonts w:ascii="Arial LatArm" w:hAnsi="Arial LatArm" w:cs="Calibri"/>
                <w:color w:val="000000"/>
                <w:sz w:val="16"/>
                <w:szCs w:val="16"/>
              </w:rPr>
              <w:t>9</w:t>
            </w:r>
            <w:r>
              <w:rPr>
                <w:rFonts w:ascii="Arial LatArm" w:hAnsi="Arial LatArm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92" w:type="dxa"/>
            <w:vAlign w:val="center"/>
          </w:tcPr>
          <w:p w14:paraId="152D2EFC" w14:textId="77777777" w:rsidR="004E1957" w:rsidRPr="00F11F6B" w:rsidRDefault="004E1957" w:rsidP="004E1957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406" w:type="dxa"/>
          </w:tcPr>
          <w:p w14:paraId="017035F1" w14:textId="0182F88B" w:rsidR="004E1957" w:rsidRPr="00F11F6B" w:rsidRDefault="004E1957" w:rsidP="004E1957">
            <w:pPr>
              <w:rPr>
                <w:rFonts w:ascii="Arial LatArm" w:hAnsi="Arial LatArm"/>
                <w:sz w:val="16"/>
                <w:szCs w:val="16"/>
                <w:lang w:val="nb-NO"/>
              </w:rPr>
            </w:pP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ՀՀ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Կոտայքի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մարզ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>,</w:t>
            </w:r>
            <w:r w:rsidRPr="00F11F6B">
              <w:rPr>
                <w:rStyle w:val="aff7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ք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>.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Աբովյան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rFonts w:ascii="Sylfaen" w:hAnsi="Sylfaen"/>
                <w:sz w:val="16"/>
                <w:szCs w:val="16"/>
                <w:lang w:val="hy-AM"/>
              </w:rPr>
              <w:t xml:space="preserve">2-րդ միկրոշրջան </w:t>
            </w:r>
            <w:r w:rsidRPr="00F11F6B">
              <w:rPr>
                <w:rStyle w:val="aff7"/>
                <w:sz w:val="16"/>
                <w:szCs w:val="16"/>
                <w:lang w:val="af-ZA"/>
              </w:rPr>
              <w:t>&lt;&lt;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Աբովյանի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թիվ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sz w:val="16"/>
                <w:szCs w:val="16"/>
                <w:lang w:val="af-ZA"/>
              </w:rPr>
              <w:t xml:space="preserve">7 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հիմնական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դպրոց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 xml:space="preserve">&gt;&gt; 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ՊՈԱԿ</w:t>
            </w:r>
          </w:p>
        </w:tc>
        <w:tc>
          <w:tcPr>
            <w:tcW w:w="990" w:type="dxa"/>
          </w:tcPr>
          <w:p w14:paraId="48D22176" w14:textId="64975687" w:rsidR="004E1957" w:rsidRPr="00F11F6B" w:rsidRDefault="004E1957" w:rsidP="004E1957">
            <w:pPr>
              <w:rPr>
                <w:rFonts w:ascii="Arial LatArm" w:hAnsi="Arial LatArm"/>
                <w:sz w:val="16"/>
                <w:szCs w:val="16"/>
              </w:rPr>
            </w:pPr>
            <w:r w:rsidRPr="00F11F6B">
              <w:rPr>
                <w:rFonts w:ascii="Arial" w:hAnsi="Arial" w:cs="Arial"/>
                <w:color w:val="000000"/>
                <w:sz w:val="16"/>
                <w:szCs w:val="16"/>
              </w:rPr>
              <w:t xml:space="preserve">Մինչև </w:t>
            </w:r>
            <w:r w:rsidRPr="00F11F6B">
              <w:rPr>
                <w:rFonts w:ascii="Arial LatArm" w:hAnsi="Arial LatArm" w:cs="Calibri"/>
                <w:color w:val="000000"/>
                <w:sz w:val="16"/>
                <w:szCs w:val="16"/>
              </w:rPr>
              <w:t>9</w:t>
            </w:r>
            <w:r>
              <w:rPr>
                <w:rFonts w:ascii="Arial LatArm" w:hAnsi="Arial LatArm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810" w:type="dxa"/>
            <w:vAlign w:val="center"/>
          </w:tcPr>
          <w:p w14:paraId="405A8D93" w14:textId="5D539111" w:rsidR="004E1957" w:rsidRPr="00F11F6B" w:rsidRDefault="004E1957" w:rsidP="004E1957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F11F6B">
              <w:rPr>
                <w:rFonts w:ascii="Arial" w:hAnsi="Arial" w:cs="Arial"/>
                <w:sz w:val="16"/>
                <w:szCs w:val="16"/>
              </w:rPr>
              <w:t>Մինչև 202</w:t>
            </w:r>
            <w:r>
              <w:rPr>
                <w:rFonts w:ascii="Arial" w:hAnsi="Arial" w:cs="Arial"/>
                <w:sz w:val="16"/>
                <w:szCs w:val="16"/>
              </w:rPr>
              <w:t xml:space="preserve">6 </w:t>
            </w:r>
            <w:r w:rsidRPr="00F11F6B">
              <w:rPr>
                <w:rFonts w:ascii="Arial" w:hAnsi="Arial" w:cs="Arial"/>
                <w:sz w:val="16"/>
                <w:szCs w:val="16"/>
              </w:rPr>
              <w:t xml:space="preserve">թվականի </w:t>
            </w:r>
            <w:r>
              <w:rPr>
                <w:rFonts w:ascii="Arial" w:hAnsi="Arial" w:cs="Arial"/>
                <w:sz w:val="16"/>
                <w:szCs w:val="16"/>
              </w:rPr>
              <w:t xml:space="preserve">մայիսի </w:t>
            </w:r>
            <w:r w:rsidRPr="00F11F6B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8</w:t>
            </w:r>
            <w:r w:rsidRPr="00F11F6B">
              <w:rPr>
                <w:rFonts w:ascii="Arial" w:hAnsi="Arial" w:cs="Arial"/>
                <w:sz w:val="16"/>
                <w:szCs w:val="16"/>
              </w:rPr>
              <w:t>-ը</w:t>
            </w:r>
          </w:p>
        </w:tc>
      </w:tr>
      <w:tr w:rsidR="004E1957" w:rsidRPr="00FE4A6D" w14:paraId="3585B8E2" w14:textId="77777777" w:rsidTr="004E1957">
        <w:trPr>
          <w:cantSplit/>
          <w:trHeight w:val="1286"/>
          <w:jc w:val="center"/>
        </w:trPr>
        <w:tc>
          <w:tcPr>
            <w:tcW w:w="847" w:type="dxa"/>
            <w:vAlign w:val="center"/>
          </w:tcPr>
          <w:p w14:paraId="6F626A26" w14:textId="7AE1F3BF" w:rsidR="004E1957" w:rsidRPr="00F11F6B" w:rsidRDefault="004E1957" w:rsidP="004E1957">
            <w:pPr>
              <w:tabs>
                <w:tab w:val="left" w:pos="747"/>
              </w:tabs>
              <w:ind w:left="349"/>
              <w:rPr>
                <w:rFonts w:ascii="Arial LatArm" w:hAnsi="Arial LatArm"/>
                <w:sz w:val="16"/>
                <w:szCs w:val="16"/>
              </w:rPr>
            </w:pPr>
            <w:r w:rsidRPr="00F11F6B">
              <w:rPr>
                <w:rFonts w:ascii="Arial LatArm" w:hAnsi="Arial LatArm"/>
                <w:sz w:val="16"/>
                <w:szCs w:val="16"/>
              </w:rPr>
              <w:t>9</w:t>
            </w:r>
          </w:p>
        </w:tc>
        <w:tc>
          <w:tcPr>
            <w:tcW w:w="1422" w:type="dxa"/>
          </w:tcPr>
          <w:p w14:paraId="2D8F2626" w14:textId="478E8B4A" w:rsidR="004E1957" w:rsidRPr="00F11F6B" w:rsidRDefault="004E1957" w:rsidP="004E1957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F11F6B">
              <w:rPr>
                <w:rFonts w:ascii="GHEA Grapalat" w:hAnsi="GHEA Grapalat" w:cs="GHEA Grapalat"/>
                <w:color w:val="000000"/>
                <w:sz w:val="16"/>
                <w:szCs w:val="16"/>
              </w:rPr>
              <w:t>15112150</w:t>
            </w:r>
          </w:p>
        </w:tc>
        <w:tc>
          <w:tcPr>
            <w:tcW w:w="1667" w:type="dxa"/>
          </w:tcPr>
          <w:p w14:paraId="67B73A79" w14:textId="66127903" w:rsidR="004E1957" w:rsidRPr="00F11F6B" w:rsidRDefault="004E1957" w:rsidP="004E1957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1F6B">
              <w:rPr>
                <w:rFonts w:ascii="Calibri" w:hAnsi="Calibri" w:cs="Calibri"/>
                <w:color w:val="000000"/>
                <w:sz w:val="16"/>
                <w:szCs w:val="16"/>
              </w:rPr>
              <w:t>Հավի կրծքամիս</w:t>
            </w:r>
          </w:p>
        </w:tc>
        <w:tc>
          <w:tcPr>
            <w:tcW w:w="992" w:type="dxa"/>
            <w:vAlign w:val="center"/>
          </w:tcPr>
          <w:p w14:paraId="7B4B1669" w14:textId="77777777" w:rsidR="004E1957" w:rsidRPr="00F11F6B" w:rsidRDefault="004E1957" w:rsidP="004E1957">
            <w:pPr>
              <w:rPr>
                <w:rFonts w:ascii="Arial LatArm" w:hAnsi="Arial LatArm"/>
                <w:sz w:val="16"/>
                <w:szCs w:val="16"/>
                <w:lang w:val="hy-AM"/>
              </w:rPr>
            </w:pPr>
          </w:p>
        </w:tc>
        <w:tc>
          <w:tcPr>
            <w:tcW w:w="4219" w:type="dxa"/>
            <w:vAlign w:val="center"/>
          </w:tcPr>
          <w:p w14:paraId="0AA7ADEA" w14:textId="05FED1D5" w:rsidR="004E1957" w:rsidRPr="00F11F6B" w:rsidRDefault="004E1957" w:rsidP="004E1957">
            <w:pPr>
              <w:rPr>
                <w:rFonts w:ascii="Arial LatArm" w:hAnsi="Arial LatArm"/>
                <w:color w:val="000000"/>
                <w:sz w:val="16"/>
                <w:szCs w:val="16"/>
                <w:lang w:val="hy-AM" w:eastAsia="ru-RU"/>
              </w:rPr>
            </w:pPr>
            <w:r w:rsidRPr="00F11F6B">
              <w:rPr>
                <w:rFonts w:ascii="GHEA Grapalat" w:hAnsi="GHEA Grapalat"/>
                <w:sz w:val="16"/>
                <w:szCs w:val="16"/>
                <w:lang w:val="hy-AM"/>
              </w:rPr>
              <w:t>Հավի կրծքամիս, առանց ոսկոր, պաղեցրած, տեղական</w:t>
            </w:r>
            <w:r w:rsidRPr="00F11F6B">
              <w:rPr>
                <w:rFonts w:ascii="GHEA Grapalat" w:hAnsi="GHEA Grapalat"/>
                <w:spacing w:val="-6"/>
                <w:sz w:val="16"/>
                <w:szCs w:val="16"/>
                <w:lang w:val="hy-AM"/>
              </w:rPr>
              <w:t>, մաքուր, արյունազրկված, առանց կողմնակի հոտերի, փաթեթավորված պոլիէթիլենային թաղանթներով։ Անվտանգությունը և մակնշումը` ըստ ՀՀ կառավարության 2006թ. հոկտեմբերի 19-ի N 1560-Ն որոշմամբ հաստատված “Մսի և մսամթերքի տեխնիկական կանոնակարգի” և “Սննդամթերքի անվտանգության մասին” ՀՀ օրենքի 9-րդ հոդվածի:</w:t>
            </w:r>
          </w:p>
        </w:tc>
        <w:tc>
          <w:tcPr>
            <w:tcW w:w="992" w:type="dxa"/>
          </w:tcPr>
          <w:p w14:paraId="5DC78F8C" w14:textId="789C9388" w:rsidR="004E1957" w:rsidRPr="00F11F6B" w:rsidRDefault="004E1957" w:rsidP="004E1957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F11F6B">
              <w:rPr>
                <w:rFonts w:ascii="GHEA Grapalat" w:hAnsi="GHEA Grapalat" w:cs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1" w:type="dxa"/>
            <w:vAlign w:val="center"/>
          </w:tcPr>
          <w:p w14:paraId="4BDAC7C6" w14:textId="77777777" w:rsidR="004E1957" w:rsidRPr="00F11F6B" w:rsidRDefault="004E1957" w:rsidP="004E1957">
            <w:pPr>
              <w:jc w:val="center"/>
              <w:rPr>
                <w:rFonts w:ascii="Arial LatArm" w:hAnsi="Arial LatArm" w:cs="Calibri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</w:tcPr>
          <w:p w14:paraId="232ECF92" w14:textId="1E72B336" w:rsidR="004E1957" w:rsidRPr="00F11F6B" w:rsidRDefault="004E1957" w:rsidP="004E1957">
            <w:pPr>
              <w:jc w:val="center"/>
              <w:rPr>
                <w:rFonts w:ascii="Arial LatArm" w:hAnsi="Arial LatArm" w:cs="Calibri"/>
                <w:color w:val="000000"/>
                <w:sz w:val="16"/>
                <w:szCs w:val="16"/>
              </w:rPr>
            </w:pPr>
            <w:r>
              <w:rPr>
                <w:rFonts w:ascii="Arial LatArm" w:hAnsi="Arial LatArm" w:cs="Calibri"/>
                <w:color w:val="000000"/>
                <w:sz w:val="16"/>
                <w:szCs w:val="16"/>
              </w:rPr>
              <w:t>530</w:t>
            </w:r>
          </w:p>
        </w:tc>
        <w:tc>
          <w:tcPr>
            <w:tcW w:w="992" w:type="dxa"/>
            <w:vAlign w:val="center"/>
          </w:tcPr>
          <w:p w14:paraId="55DDE94E" w14:textId="77777777" w:rsidR="004E1957" w:rsidRPr="00F11F6B" w:rsidRDefault="004E1957" w:rsidP="004E1957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406" w:type="dxa"/>
          </w:tcPr>
          <w:p w14:paraId="3D4C4A4D" w14:textId="5B790C8F" w:rsidR="004E1957" w:rsidRPr="00F11F6B" w:rsidRDefault="004E1957" w:rsidP="004E1957">
            <w:pPr>
              <w:rPr>
                <w:rFonts w:ascii="Arial LatArm" w:hAnsi="Arial LatArm"/>
                <w:sz w:val="16"/>
                <w:szCs w:val="16"/>
                <w:lang w:val="nb-NO"/>
              </w:rPr>
            </w:pP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ՀՀ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Կոտայքի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մարզ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>,</w:t>
            </w:r>
            <w:r w:rsidRPr="00F11F6B">
              <w:rPr>
                <w:rStyle w:val="aff7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ք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>.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Աբովյան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rFonts w:ascii="Sylfaen" w:hAnsi="Sylfaen"/>
                <w:sz w:val="16"/>
                <w:szCs w:val="16"/>
                <w:lang w:val="hy-AM"/>
              </w:rPr>
              <w:t xml:space="preserve">2-րդ միկրոշրջան </w:t>
            </w:r>
            <w:r w:rsidRPr="00F11F6B">
              <w:rPr>
                <w:rStyle w:val="aff7"/>
                <w:sz w:val="16"/>
                <w:szCs w:val="16"/>
                <w:lang w:val="af-ZA"/>
              </w:rPr>
              <w:t>&lt;&lt;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Աբովյանի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թիվ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sz w:val="16"/>
                <w:szCs w:val="16"/>
                <w:lang w:val="af-ZA"/>
              </w:rPr>
              <w:t xml:space="preserve">7 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հիմնական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դպրոց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 xml:space="preserve">&gt;&gt; 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ՊՈԱԿ</w:t>
            </w:r>
          </w:p>
        </w:tc>
        <w:tc>
          <w:tcPr>
            <w:tcW w:w="990" w:type="dxa"/>
          </w:tcPr>
          <w:p w14:paraId="32CB3434" w14:textId="357AAC5C" w:rsidR="004E1957" w:rsidRPr="00F11F6B" w:rsidRDefault="004E1957" w:rsidP="004E1957">
            <w:pPr>
              <w:rPr>
                <w:rFonts w:ascii="Arial LatArm" w:hAnsi="Arial LatArm"/>
                <w:sz w:val="16"/>
                <w:szCs w:val="16"/>
              </w:rPr>
            </w:pPr>
            <w:r w:rsidRPr="00F11F6B">
              <w:rPr>
                <w:rFonts w:ascii="Arial" w:hAnsi="Arial" w:cs="Arial"/>
                <w:color w:val="000000"/>
                <w:sz w:val="16"/>
                <w:szCs w:val="16"/>
              </w:rPr>
              <w:t xml:space="preserve">Մինչև </w:t>
            </w:r>
            <w:r>
              <w:rPr>
                <w:rFonts w:ascii="Arial LatArm" w:hAnsi="Arial LatArm" w:cs="Calibri"/>
                <w:color w:val="000000"/>
                <w:sz w:val="16"/>
                <w:szCs w:val="16"/>
              </w:rPr>
              <w:t>530</w:t>
            </w:r>
          </w:p>
        </w:tc>
        <w:tc>
          <w:tcPr>
            <w:tcW w:w="810" w:type="dxa"/>
            <w:vAlign w:val="center"/>
          </w:tcPr>
          <w:p w14:paraId="389E8CA0" w14:textId="1775FD52" w:rsidR="004E1957" w:rsidRPr="00F11F6B" w:rsidRDefault="004E1957" w:rsidP="004E1957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F11F6B">
              <w:rPr>
                <w:rFonts w:ascii="Arial" w:hAnsi="Arial" w:cs="Arial"/>
                <w:sz w:val="16"/>
                <w:szCs w:val="16"/>
              </w:rPr>
              <w:t>Մինչև 202</w:t>
            </w:r>
            <w:r>
              <w:rPr>
                <w:rFonts w:ascii="Arial" w:hAnsi="Arial" w:cs="Arial"/>
                <w:sz w:val="16"/>
                <w:szCs w:val="16"/>
              </w:rPr>
              <w:t xml:space="preserve">6 </w:t>
            </w:r>
            <w:r w:rsidRPr="00F11F6B">
              <w:rPr>
                <w:rFonts w:ascii="Arial" w:hAnsi="Arial" w:cs="Arial"/>
                <w:sz w:val="16"/>
                <w:szCs w:val="16"/>
              </w:rPr>
              <w:t xml:space="preserve">թվականի </w:t>
            </w:r>
            <w:r>
              <w:rPr>
                <w:rFonts w:ascii="Arial" w:hAnsi="Arial" w:cs="Arial"/>
                <w:sz w:val="16"/>
                <w:szCs w:val="16"/>
              </w:rPr>
              <w:t xml:space="preserve">մայիսի </w:t>
            </w:r>
            <w:r w:rsidRPr="00F11F6B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8</w:t>
            </w:r>
            <w:r w:rsidRPr="00F11F6B">
              <w:rPr>
                <w:rFonts w:ascii="Arial" w:hAnsi="Arial" w:cs="Arial"/>
                <w:sz w:val="16"/>
                <w:szCs w:val="16"/>
              </w:rPr>
              <w:t>-ը</w:t>
            </w:r>
          </w:p>
        </w:tc>
      </w:tr>
      <w:tr w:rsidR="004E1957" w:rsidRPr="00FE4A6D" w14:paraId="24755721" w14:textId="77777777" w:rsidTr="004E1957">
        <w:trPr>
          <w:cantSplit/>
          <w:trHeight w:val="1286"/>
          <w:jc w:val="center"/>
        </w:trPr>
        <w:tc>
          <w:tcPr>
            <w:tcW w:w="847" w:type="dxa"/>
            <w:vAlign w:val="center"/>
          </w:tcPr>
          <w:p w14:paraId="5DB4DD1D" w14:textId="3D88D92D" w:rsidR="004E1957" w:rsidRPr="00F11F6B" w:rsidRDefault="004E1957" w:rsidP="004E1957">
            <w:pPr>
              <w:tabs>
                <w:tab w:val="left" w:pos="747"/>
              </w:tabs>
              <w:ind w:left="349"/>
              <w:rPr>
                <w:rFonts w:ascii="Arial LatArm" w:hAnsi="Arial LatArm"/>
                <w:sz w:val="16"/>
                <w:szCs w:val="16"/>
              </w:rPr>
            </w:pPr>
            <w:r w:rsidRPr="00F11F6B">
              <w:rPr>
                <w:rFonts w:ascii="Arial LatArm" w:hAnsi="Arial LatArm"/>
                <w:sz w:val="16"/>
                <w:szCs w:val="16"/>
              </w:rPr>
              <w:lastRenderedPageBreak/>
              <w:t>10</w:t>
            </w:r>
          </w:p>
        </w:tc>
        <w:tc>
          <w:tcPr>
            <w:tcW w:w="1422" w:type="dxa"/>
          </w:tcPr>
          <w:p w14:paraId="7E937873" w14:textId="42827B69" w:rsidR="004E1957" w:rsidRPr="00F11F6B" w:rsidRDefault="004E1957" w:rsidP="004E1957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F11F6B">
              <w:rPr>
                <w:rFonts w:ascii="GHEA Grapalat" w:hAnsi="GHEA Grapalat" w:cs="GHEA Grapalat"/>
                <w:color w:val="000000"/>
                <w:sz w:val="16"/>
                <w:szCs w:val="16"/>
              </w:rPr>
              <w:t>15811100</w:t>
            </w:r>
          </w:p>
        </w:tc>
        <w:tc>
          <w:tcPr>
            <w:tcW w:w="1667" w:type="dxa"/>
          </w:tcPr>
          <w:p w14:paraId="7A80C896" w14:textId="449C44E3" w:rsidR="004E1957" w:rsidRPr="00F11F6B" w:rsidRDefault="004E1957" w:rsidP="004E1957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1F6B">
              <w:rPr>
                <w:rFonts w:ascii="Calibri" w:hAnsi="Calibri" w:cs="Calibri"/>
                <w:color w:val="000000"/>
                <w:sz w:val="16"/>
                <w:szCs w:val="16"/>
              </w:rPr>
              <w:t>Հաց</w:t>
            </w:r>
          </w:p>
        </w:tc>
        <w:tc>
          <w:tcPr>
            <w:tcW w:w="992" w:type="dxa"/>
            <w:vAlign w:val="center"/>
          </w:tcPr>
          <w:p w14:paraId="399C2997" w14:textId="77777777" w:rsidR="004E1957" w:rsidRPr="00F11F6B" w:rsidRDefault="004E1957" w:rsidP="004E1957">
            <w:pPr>
              <w:rPr>
                <w:rFonts w:ascii="Arial LatArm" w:hAnsi="Arial LatArm"/>
                <w:sz w:val="16"/>
                <w:szCs w:val="16"/>
                <w:lang w:val="hy-AM"/>
              </w:rPr>
            </w:pPr>
          </w:p>
        </w:tc>
        <w:tc>
          <w:tcPr>
            <w:tcW w:w="4219" w:type="dxa"/>
            <w:vAlign w:val="center"/>
          </w:tcPr>
          <w:p w14:paraId="71A3CC16" w14:textId="77777777" w:rsidR="004E1957" w:rsidRPr="00F11F6B" w:rsidRDefault="004E1957" w:rsidP="004E1957">
            <w:pPr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F11F6B">
              <w:rPr>
                <w:rFonts w:ascii="GHEA Grapalat" w:hAnsi="GHEA Grapalat" w:cs="Calibri"/>
                <w:sz w:val="16"/>
                <w:szCs w:val="16"/>
                <w:lang w:val="hy-AM"/>
              </w:rPr>
              <w:t>Տեսակը՝ «Մատնաքաշ»: Ցորենի բարձր տեսակի և ցորենի 1-ին տեսակի ալյուրի խառնուրդից պատրաստված,  ՀՍՏ 31-99 կամ համարժեք: Փաթեթավորումը՝ հացի երկարությունից կամ լայնությունից ավելի մեծ թղթե կամ պոլիէթիլենային տոպրակով:  Անվտանգությունը, մակնշումը և փաթեթավորումը՝ ըստ Մաքսային միության հանձնաժողովի 2011 թվականի դեկտեմբերի 9-ի թիվ 880 որոշմամբ ընդունված «Սննդամթերքի անվտանգության մասին» (ՄՄ ՏԿ 021/2011),  Մաքսային միության հանձնաժողովի 2011 թվականի դեկտեմբերի 9-ի թիվ 881 որոշմամբ ընդունված «Սննդամթերքը՝ դրա մակնշման մասով» (ՄՄ ՏԿ 022/2011),Եվրասիական տնտեսական հանձնաժողովի խորհրդի 2012 թվականի հուլիսի 20-ի N 58 որոշմամբ հաստատված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կանոնակարգերի։  Մակնշումն՝ ընթեռնելի։ Պիտանելիության մնացորդային ժամկետը ոչ պակաս քան 90 %։  Մատակարարումն իրականացվում է ամեն աշխատանքային օր ժամը 08:00-08:48 ընկած ժամանակահատվածում:  Հացի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50 րոպե: Ընդունել ի գիտություն, մատակարարումը պետք է իրականացվի տվյալ սննդամթերքի տեղափոխման համար նախատեսված տրանսպորտային միջոցներով, որոնք, համաձայն 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ժամանակացույցի, պետք է ունենան սանիտարական անձնագրեր: ֆինանսավորումը կիրականացվի փաստացի մատակարարված ապրանքի մասով:</w:t>
            </w:r>
          </w:p>
          <w:p w14:paraId="36F44C84" w14:textId="7D2F3ABA" w:rsidR="004E1957" w:rsidRPr="00F11F6B" w:rsidRDefault="004E1957" w:rsidP="004E1957">
            <w:pPr>
              <w:rPr>
                <w:rFonts w:ascii="Arial LatArm" w:hAnsi="Arial LatArm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992" w:type="dxa"/>
          </w:tcPr>
          <w:p w14:paraId="55282271" w14:textId="29D4B128" w:rsidR="004E1957" w:rsidRPr="00F11F6B" w:rsidRDefault="004E1957" w:rsidP="004E1957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F11F6B">
              <w:rPr>
                <w:rFonts w:ascii="GHEA Grapalat" w:hAnsi="GHEA Grapalat" w:cs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1" w:type="dxa"/>
            <w:vAlign w:val="center"/>
          </w:tcPr>
          <w:p w14:paraId="7FBE359E" w14:textId="77777777" w:rsidR="004E1957" w:rsidRPr="00F11F6B" w:rsidRDefault="004E1957" w:rsidP="004E1957">
            <w:pPr>
              <w:jc w:val="center"/>
              <w:rPr>
                <w:rFonts w:ascii="Arial LatArm" w:hAnsi="Arial LatArm" w:cs="Calibri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</w:tcPr>
          <w:p w14:paraId="3F1BF62B" w14:textId="7031EFDF" w:rsidR="004E1957" w:rsidRPr="00F11F6B" w:rsidRDefault="004E1957" w:rsidP="004E1957">
            <w:pPr>
              <w:jc w:val="center"/>
              <w:rPr>
                <w:rFonts w:ascii="Arial LatArm" w:hAnsi="Arial LatArm" w:cs="Calibri"/>
                <w:color w:val="000000"/>
                <w:sz w:val="16"/>
                <w:szCs w:val="16"/>
              </w:rPr>
            </w:pPr>
            <w:r w:rsidRPr="00F11F6B">
              <w:rPr>
                <w:rFonts w:ascii="Arial LatArm" w:hAnsi="Arial LatArm" w:cs="Calibri"/>
                <w:color w:val="000000"/>
                <w:sz w:val="16"/>
                <w:szCs w:val="16"/>
              </w:rPr>
              <w:t>3</w:t>
            </w:r>
            <w:r>
              <w:rPr>
                <w:rFonts w:ascii="Arial LatArm" w:hAnsi="Arial LatArm" w:cs="Calibri"/>
                <w:color w:val="000000"/>
                <w:sz w:val="16"/>
                <w:szCs w:val="16"/>
              </w:rPr>
              <w:t>950</w:t>
            </w:r>
          </w:p>
        </w:tc>
        <w:tc>
          <w:tcPr>
            <w:tcW w:w="992" w:type="dxa"/>
            <w:vAlign w:val="center"/>
          </w:tcPr>
          <w:p w14:paraId="2EBFAE8E" w14:textId="77777777" w:rsidR="004E1957" w:rsidRPr="00F11F6B" w:rsidRDefault="004E1957" w:rsidP="004E1957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406" w:type="dxa"/>
          </w:tcPr>
          <w:p w14:paraId="0A985CC0" w14:textId="305BA62D" w:rsidR="004E1957" w:rsidRPr="00F11F6B" w:rsidRDefault="004E1957" w:rsidP="004E1957">
            <w:pPr>
              <w:rPr>
                <w:rFonts w:ascii="Arial LatArm" w:hAnsi="Arial LatArm"/>
                <w:sz w:val="16"/>
                <w:szCs w:val="16"/>
                <w:lang w:val="nb-NO"/>
              </w:rPr>
            </w:pP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ՀՀ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Կոտայքի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մարզ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>,</w:t>
            </w:r>
            <w:r w:rsidRPr="00F11F6B">
              <w:rPr>
                <w:rStyle w:val="aff7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ք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>.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Աբովյան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rFonts w:ascii="Sylfaen" w:hAnsi="Sylfaen"/>
                <w:sz w:val="16"/>
                <w:szCs w:val="16"/>
                <w:lang w:val="hy-AM"/>
              </w:rPr>
              <w:t xml:space="preserve">2-րդ միկրոշրջան </w:t>
            </w:r>
            <w:r w:rsidRPr="00F11F6B">
              <w:rPr>
                <w:rStyle w:val="aff7"/>
                <w:sz w:val="16"/>
                <w:szCs w:val="16"/>
                <w:lang w:val="af-ZA"/>
              </w:rPr>
              <w:t>&lt;&lt;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Աբովյանի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թիվ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sz w:val="16"/>
                <w:szCs w:val="16"/>
                <w:lang w:val="af-ZA"/>
              </w:rPr>
              <w:t xml:space="preserve">7 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հիմնական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դպրոց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 xml:space="preserve">&gt;&gt; 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ՊՈԱԿ</w:t>
            </w:r>
          </w:p>
        </w:tc>
        <w:tc>
          <w:tcPr>
            <w:tcW w:w="990" w:type="dxa"/>
          </w:tcPr>
          <w:p w14:paraId="122AD917" w14:textId="19F00433" w:rsidR="004E1957" w:rsidRPr="00F11F6B" w:rsidRDefault="004E1957" w:rsidP="004E1957">
            <w:pPr>
              <w:rPr>
                <w:rFonts w:ascii="Arial LatArm" w:hAnsi="Arial LatArm"/>
                <w:sz w:val="16"/>
                <w:szCs w:val="16"/>
              </w:rPr>
            </w:pPr>
            <w:r w:rsidRPr="00F11F6B">
              <w:rPr>
                <w:rFonts w:ascii="Arial" w:hAnsi="Arial" w:cs="Arial"/>
                <w:color w:val="000000"/>
                <w:sz w:val="16"/>
                <w:szCs w:val="16"/>
              </w:rPr>
              <w:t xml:space="preserve">Մինչև </w:t>
            </w:r>
            <w:r w:rsidRPr="00F11F6B">
              <w:rPr>
                <w:rFonts w:ascii="Arial LatArm" w:hAnsi="Arial LatArm" w:cs="Calibri"/>
                <w:color w:val="000000"/>
                <w:sz w:val="16"/>
                <w:szCs w:val="16"/>
              </w:rPr>
              <w:t>3</w:t>
            </w:r>
            <w:r>
              <w:rPr>
                <w:rFonts w:ascii="Arial LatArm" w:hAnsi="Arial LatArm" w:cs="Calibri"/>
                <w:color w:val="000000"/>
                <w:sz w:val="16"/>
                <w:szCs w:val="16"/>
              </w:rPr>
              <w:t>950</w:t>
            </w:r>
          </w:p>
        </w:tc>
        <w:tc>
          <w:tcPr>
            <w:tcW w:w="810" w:type="dxa"/>
            <w:vAlign w:val="center"/>
          </w:tcPr>
          <w:p w14:paraId="10D708B2" w14:textId="02C40DD1" w:rsidR="004E1957" w:rsidRPr="00F11F6B" w:rsidRDefault="004E1957" w:rsidP="004E1957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F11F6B">
              <w:rPr>
                <w:rFonts w:ascii="Arial" w:hAnsi="Arial" w:cs="Arial"/>
                <w:sz w:val="16"/>
                <w:szCs w:val="16"/>
              </w:rPr>
              <w:t>Մինչև 202</w:t>
            </w:r>
            <w:r>
              <w:rPr>
                <w:rFonts w:ascii="Arial" w:hAnsi="Arial" w:cs="Arial"/>
                <w:sz w:val="16"/>
                <w:szCs w:val="16"/>
              </w:rPr>
              <w:t xml:space="preserve">6 </w:t>
            </w:r>
            <w:r w:rsidRPr="00F11F6B">
              <w:rPr>
                <w:rFonts w:ascii="Arial" w:hAnsi="Arial" w:cs="Arial"/>
                <w:sz w:val="16"/>
                <w:szCs w:val="16"/>
              </w:rPr>
              <w:t xml:space="preserve">թվականի </w:t>
            </w:r>
            <w:r>
              <w:rPr>
                <w:rFonts w:ascii="Arial" w:hAnsi="Arial" w:cs="Arial"/>
                <w:sz w:val="16"/>
                <w:szCs w:val="16"/>
              </w:rPr>
              <w:t xml:space="preserve">մայիսի </w:t>
            </w:r>
            <w:r w:rsidRPr="00F11F6B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8</w:t>
            </w:r>
            <w:r w:rsidRPr="00F11F6B">
              <w:rPr>
                <w:rFonts w:ascii="Arial" w:hAnsi="Arial" w:cs="Arial"/>
                <w:sz w:val="16"/>
                <w:szCs w:val="16"/>
              </w:rPr>
              <w:t>-ը</w:t>
            </w:r>
          </w:p>
        </w:tc>
      </w:tr>
      <w:tr w:rsidR="004E1957" w:rsidRPr="00FE4A6D" w14:paraId="1A690268" w14:textId="77777777" w:rsidTr="004E1957">
        <w:trPr>
          <w:cantSplit/>
          <w:trHeight w:val="1286"/>
          <w:jc w:val="center"/>
        </w:trPr>
        <w:tc>
          <w:tcPr>
            <w:tcW w:w="847" w:type="dxa"/>
            <w:vAlign w:val="center"/>
          </w:tcPr>
          <w:p w14:paraId="6E50A5BC" w14:textId="16FF97EB" w:rsidR="004E1957" w:rsidRPr="00F11F6B" w:rsidRDefault="004E1957" w:rsidP="004E1957">
            <w:pPr>
              <w:tabs>
                <w:tab w:val="left" w:pos="747"/>
              </w:tabs>
              <w:ind w:left="349"/>
              <w:rPr>
                <w:rFonts w:ascii="Arial LatArm" w:hAnsi="Arial LatArm"/>
                <w:sz w:val="16"/>
                <w:szCs w:val="16"/>
              </w:rPr>
            </w:pPr>
            <w:r w:rsidRPr="00F11F6B">
              <w:rPr>
                <w:rFonts w:ascii="Arial LatArm" w:hAnsi="Arial LatArm"/>
                <w:sz w:val="16"/>
                <w:szCs w:val="16"/>
              </w:rPr>
              <w:t>11</w:t>
            </w:r>
          </w:p>
        </w:tc>
        <w:tc>
          <w:tcPr>
            <w:tcW w:w="1422" w:type="dxa"/>
          </w:tcPr>
          <w:p w14:paraId="26F31196" w14:textId="22C549B5" w:rsidR="004E1957" w:rsidRPr="00F11F6B" w:rsidRDefault="004E1957" w:rsidP="004E1957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F11F6B">
              <w:rPr>
                <w:rFonts w:ascii="GHEA Grapalat" w:hAnsi="GHEA Grapalat" w:cs="GHEA Grapalat"/>
                <w:color w:val="000000"/>
                <w:sz w:val="16"/>
                <w:szCs w:val="16"/>
              </w:rPr>
              <w:t>15616000</w:t>
            </w:r>
          </w:p>
        </w:tc>
        <w:tc>
          <w:tcPr>
            <w:tcW w:w="1667" w:type="dxa"/>
          </w:tcPr>
          <w:p w14:paraId="55F67DBC" w14:textId="498E0A13" w:rsidR="004E1957" w:rsidRPr="00F11F6B" w:rsidRDefault="004E1957" w:rsidP="004E1957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1F6B">
              <w:rPr>
                <w:rFonts w:ascii="Calibri" w:hAnsi="Calibri" w:cs="Calibri"/>
                <w:color w:val="000000"/>
                <w:sz w:val="16"/>
                <w:szCs w:val="16"/>
              </w:rPr>
              <w:t>Հնդկաձավար</w:t>
            </w:r>
          </w:p>
        </w:tc>
        <w:tc>
          <w:tcPr>
            <w:tcW w:w="992" w:type="dxa"/>
            <w:vAlign w:val="center"/>
          </w:tcPr>
          <w:p w14:paraId="6C4271C2" w14:textId="77777777" w:rsidR="004E1957" w:rsidRPr="00F11F6B" w:rsidRDefault="004E1957" w:rsidP="004E1957">
            <w:pPr>
              <w:rPr>
                <w:rFonts w:ascii="Arial LatArm" w:hAnsi="Arial LatArm"/>
                <w:sz w:val="16"/>
                <w:szCs w:val="16"/>
                <w:lang w:val="hy-AM"/>
              </w:rPr>
            </w:pPr>
          </w:p>
        </w:tc>
        <w:tc>
          <w:tcPr>
            <w:tcW w:w="4219" w:type="dxa"/>
            <w:vAlign w:val="center"/>
          </w:tcPr>
          <w:p w14:paraId="4C12FEDC" w14:textId="5A2E2B99" w:rsidR="004E1957" w:rsidRPr="00F11F6B" w:rsidRDefault="004E1957" w:rsidP="004E1957">
            <w:pPr>
              <w:rPr>
                <w:rFonts w:ascii="Arial LatArm" w:hAnsi="Arial LatArm"/>
                <w:color w:val="000000"/>
                <w:sz w:val="16"/>
                <w:szCs w:val="16"/>
                <w:lang w:val="hy-AM" w:eastAsia="ru-RU"/>
              </w:rPr>
            </w:pPr>
            <w:r w:rsidRPr="00F11F6B">
              <w:rPr>
                <w:rFonts w:ascii="GHEA Grapalat" w:hAnsi="GHEA Grapalat"/>
                <w:sz w:val="16"/>
                <w:szCs w:val="16"/>
                <w:lang w:val="hy-AM"/>
              </w:rPr>
              <w:t>Հնդկաձավար I կամ II տեսակների, խոնավությունը` 14,0 %-ից ոչ ավելի, հատիկները` 97,5 %-ից ոչ պակաս: Պիտանելիության մնացորդային ժամկետը ոչ պակաս քան 70 %: Անվտանգությունը և մակնշումը՝ ըստ ՀՀ կառավարության 2007թ. հունվարի 11-ի N 22-Ն որոշմամբ հաստատված «Հացահատիկին, դրա արտադրմանը, պահմանը, վերամշակմանը և օգտահանմանը ներկայացվող պահանջների տեխնիկական կանոնակարգի» և «Սննդամթերքի անվտանգության մասին» ՀՀ օրենքի 9-րդ հոդվածի։</w:t>
            </w:r>
          </w:p>
        </w:tc>
        <w:tc>
          <w:tcPr>
            <w:tcW w:w="992" w:type="dxa"/>
          </w:tcPr>
          <w:p w14:paraId="0FC8209B" w14:textId="5F9D22F9" w:rsidR="004E1957" w:rsidRPr="00F11F6B" w:rsidRDefault="004E1957" w:rsidP="004E1957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F11F6B">
              <w:rPr>
                <w:rFonts w:ascii="GHEA Grapalat" w:hAnsi="GHEA Grapalat" w:cs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1" w:type="dxa"/>
            <w:vAlign w:val="center"/>
          </w:tcPr>
          <w:p w14:paraId="0B979641" w14:textId="77777777" w:rsidR="004E1957" w:rsidRPr="00F11F6B" w:rsidRDefault="004E1957" w:rsidP="004E1957">
            <w:pPr>
              <w:jc w:val="center"/>
              <w:rPr>
                <w:rFonts w:ascii="Arial LatArm" w:hAnsi="Arial LatArm" w:cs="Calibri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</w:tcPr>
          <w:p w14:paraId="516BFB14" w14:textId="05387AB6" w:rsidR="004E1957" w:rsidRPr="00F11F6B" w:rsidRDefault="004E1957" w:rsidP="004E1957">
            <w:pPr>
              <w:jc w:val="center"/>
              <w:rPr>
                <w:rFonts w:ascii="Arial LatArm" w:hAnsi="Arial LatArm" w:cs="Calibri"/>
                <w:color w:val="000000"/>
                <w:sz w:val="16"/>
                <w:szCs w:val="16"/>
              </w:rPr>
            </w:pPr>
            <w:r>
              <w:rPr>
                <w:rFonts w:ascii="Arial LatArm" w:hAnsi="Arial LatArm" w:cs="Calibri"/>
                <w:color w:val="000000"/>
                <w:sz w:val="16"/>
                <w:szCs w:val="16"/>
              </w:rPr>
              <w:t>530</w:t>
            </w:r>
          </w:p>
        </w:tc>
        <w:tc>
          <w:tcPr>
            <w:tcW w:w="992" w:type="dxa"/>
            <w:vAlign w:val="center"/>
          </w:tcPr>
          <w:p w14:paraId="368C0256" w14:textId="77777777" w:rsidR="004E1957" w:rsidRPr="00F11F6B" w:rsidRDefault="004E1957" w:rsidP="004E1957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406" w:type="dxa"/>
          </w:tcPr>
          <w:p w14:paraId="34426F71" w14:textId="5414DED1" w:rsidR="004E1957" w:rsidRPr="00F11F6B" w:rsidRDefault="004E1957" w:rsidP="004E1957">
            <w:pPr>
              <w:rPr>
                <w:rFonts w:ascii="Arial LatArm" w:hAnsi="Arial LatArm"/>
                <w:sz w:val="16"/>
                <w:szCs w:val="16"/>
                <w:lang w:val="nb-NO"/>
              </w:rPr>
            </w:pP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ՀՀ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Կոտայքի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մարզ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>,</w:t>
            </w:r>
            <w:r w:rsidRPr="00F11F6B">
              <w:rPr>
                <w:rStyle w:val="aff7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ք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>.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Աբովյան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rFonts w:ascii="Sylfaen" w:hAnsi="Sylfaen"/>
                <w:sz w:val="16"/>
                <w:szCs w:val="16"/>
                <w:lang w:val="hy-AM"/>
              </w:rPr>
              <w:t xml:space="preserve">2-րդ միկրոշրջան </w:t>
            </w:r>
            <w:r w:rsidRPr="00F11F6B">
              <w:rPr>
                <w:rStyle w:val="aff7"/>
                <w:sz w:val="16"/>
                <w:szCs w:val="16"/>
                <w:lang w:val="af-ZA"/>
              </w:rPr>
              <w:t>&lt;&lt;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Աբովյանի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թիվ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sz w:val="16"/>
                <w:szCs w:val="16"/>
                <w:lang w:val="af-ZA"/>
              </w:rPr>
              <w:t xml:space="preserve">7 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հիմնական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դպրոց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 xml:space="preserve">&gt;&gt; 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ՊՈԱԿ</w:t>
            </w:r>
          </w:p>
        </w:tc>
        <w:tc>
          <w:tcPr>
            <w:tcW w:w="990" w:type="dxa"/>
          </w:tcPr>
          <w:p w14:paraId="73B9FF7D" w14:textId="15FC693D" w:rsidR="004E1957" w:rsidRPr="00F11F6B" w:rsidRDefault="004E1957" w:rsidP="004E1957">
            <w:pPr>
              <w:rPr>
                <w:rFonts w:ascii="Arial LatArm" w:hAnsi="Arial LatArm"/>
                <w:sz w:val="16"/>
                <w:szCs w:val="16"/>
              </w:rPr>
            </w:pPr>
            <w:r w:rsidRPr="00F11F6B">
              <w:rPr>
                <w:rFonts w:ascii="Arial" w:hAnsi="Arial" w:cs="Arial"/>
                <w:color w:val="000000"/>
                <w:sz w:val="16"/>
                <w:szCs w:val="16"/>
              </w:rPr>
              <w:t xml:space="preserve">Մինչև </w:t>
            </w:r>
            <w:r>
              <w:rPr>
                <w:rFonts w:ascii="Arial LatArm" w:hAnsi="Arial LatArm" w:cs="Calibri"/>
                <w:color w:val="000000"/>
                <w:sz w:val="16"/>
                <w:szCs w:val="16"/>
              </w:rPr>
              <w:t>530</w:t>
            </w:r>
          </w:p>
        </w:tc>
        <w:tc>
          <w:tcPr>
            <w:tcW w:w="810" w:type="dxa"/>
            <w:vAlign w:val="center"/>
          </w:tcPr>
          <w:p w14:paraId="418B5C84" w14:textId="49DD176A" w:rsidR="004E1957" w:rsidRPr="00F11F6B" w:rsidRDefault="004E1957" w:rsidP="004E1957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F11F6B">
              <w:rPr>
                <w:rFonts w:ascii="Arial" w:hAnsi="Arial" w:cs="Arial"/>
                <w:sz w:val="16"/>
                <w:szCs w:val="16"/>
              </w:rPr>
              <w:t>Մինչև 202</w:t>
            </w:r>
            <w:r>
              <w:rPr>
                <w:rFonts w:ascii="Arial" w:hAnsi="Arial" w:cs="Arial"/>
                <w:sz w:val="16"/>
                <w:szCs w:val="16"/>
              </w:rPr>
              <w:t xml:space="preserve">6 </w:t>
            </w:r>
            <w:r w:rsidRPr="00F11F6B">
              <w:rPr>
                <w:rFonts w:ascii="Arial" w:hAnsi="Arial" w:cs="Arial"/>
                <w:sz w:val="16"/>
                <w:szCs w:val="16"/>
              </w:rPr>
              <w:t xml:space="preserve">թվականի </w:t>
            </w:r>
            <w:r>
              <w:rPr>
                <w:rFonts w:ascii="Arial" w:hAnsi="Arial" w:cs="Arial"/>
                <w:sz w:val="16"/>
                <w:szCs w:val="16"/>
              </w:rPr>
              <w:t xml:space="preserve">մայիսի </w:t>
            </w:r>
            <w:r w:rsidRPr="00F11F6B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8</w:t>
            </w:r>
            <w:r w:rsidRPr="00F11F6B">
              <w:rPr>
                <w:rFonts w:ascii="Arial" w:hAnsi="Arial" w:cs="Arial"/>
                <w:sz w:val="16"/>
                <w:szCs w:val="16"/>
              </w:rPr>
              <w:t>-ը</w:t>
            </w:r>
          </w:p>
        </w:tc>
      </w:tr>
      <w:tr w:rsidR="004E1957" w:rsidRPr="00FE4A6D" w14:paraId="1BA3B10F" w14:textId="77777777" w:rsidTr="004E1957">
        <w:trPr>
          <w:cantSplit/>
          <w:trHeight w:val="1286"/>
          <w:jc w:val="center"/>
        </w:trPr>
        <w:tc>
          <w:tcPr>
            <w:tcW w:w="847" w:type="dxa"/>
            <w:vAlign w:val="center"/>
          </w:tcPr>
          <w:p w14:paraId="0468D954" w14:textId="02F581F2" w:rsidR="004E1957" w:rsidRPr="00F11F6B" w:rsidRDefault="004E1957" w:rsidP="004E1957">
            <w:pPr>
              <w:tabs>
                <w:tab w:val="left" w:pos="747"/>
              </w:tabs>
              <w:ind w:left="349"/>
              <w:rPr>
                <w:rFonts w:ascii="Arial LatArm" w:hAnsi="Arial LatArm"/>
                <w:sz w:val="16"/>
                <w:szCs w:val="16"/>
              </w:rPr>
            </w:pPr>
            <w:r w:rsidRPr="00F11F6B">
              <w:rPr>
                <w:rFonts w:ascii="Arial LatArm" w:hAnsi="Arial LatArm"/>
                <w:sz w:val="16"/>
                <w:szCs w:val="16"/>
              </w:rPr>
              <w:lastRenderedPageBreak/>
              <w:t>12</w:t>
            </w:r>
          </w:p>
        </w:tc>
        <w:tc>
          <w:tcPr>
            <w:tcW w:w="1422" w:type="dxa"/>
          </w:tcPr>
          <w:p w14:paraId="45661879" w14:textId="05A96113" w:rsidR="004E1957" w:rsidRPr="00F11F6B" w:rsidRDefault="004E1957" w:rsidP="004E1957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F11F6B">
              <w:rPr>
                <w:rFonts w:ascii="GHEA Grapalat" w:hAnsi="GHEA Grapalat" w:cs="GHEA Grapalat"/>
                <w:color w:val="000000"/>
                <w:sz w:val="16"/>
                <w:szCs w:val="16"/>
              </w:rPr>
              <w:t>3142510</w:t>
            </w:r>
          </w:p>
        </w:tc>
        <w:tc>
          <w:tcPr>
            <w:tcW w:w="1667" w:type="dxa"/>
          </w:tcPr>
          <w:p w14:paraId="78C5B332" w14:textId="71CC4252" w:rsidR="004E1957" w:rsidRPr="00F11F6B" w:rsidRDefault="004E1957" w:rsidP="004E1957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1F6B">
              <w:rPr>
                <w:rFonts w:ascii="Calibri" w:hAnsi="Calibri" w:cs="Calibri"/>
                <w:color w:val="000000"/>
                <w:sz w:val="16"/>
                <w:szCs w:val="16"/>
              </w:rPr>
              <w:t>Ձու</w:t>
            </w:r>
          </w:p>
        </w:tc>
        <w:tc>
          <w:tcPr>
            <w:tcW w:w="992" w:type="dxa"/>
            <w:vAlign w:val="center"/>
          </w:tcPr>
          <w:p w14:paraId="53786BD1" w14:textId="77777777" w:rsidR="004E1957" w:rsidRPr="00F11F6B" w:rsidRDefault="004E1957" w:rsidP="004E1957">
            <w:pPr>
              <w:rPr>
                <w:rFonts w:ascii="Arial LatArm" w:hAnsi="Arial LatArm"/>
                <w:sz w:val="16"/>
                <w:szCs w:val="16"/>
                <w:lang w:val="hy-AM"/>
              </w:rPr>
            </w:pPr>
          </w:p>
        </w:tc>
        <w:tc>
          <w:tcPr>
            <w:tcW w:w="4219" w:type="dxa"/>
            <w:vAlign w:val="center"/>
          </w:tcPr>
          <w:p w14:paraId="2CB173A8" w14:textId="77777777" w:rsidR="004E1957" w:rsidRPr="00F11F6B" w:rsidRDefault="004E1957" w:rsidP="004E1957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F11F6B">
              <w:rPr>
                <w:rFonts w:ascii="GHEA Grapalat" w:hAnsi="GHEA Grapalat"/>
                <w:sz w:val="16"/>
                <w:szCs w:val="16"/>
                <w:lang w:val="hy-AM"/>
              </w:rPr>
              <w:t>Ձու սեղանի կամ դիետիկ, 1-ին կարգի, տեսակավորված ըստ մեկ ձվի զանգվածի, դիետիկ ձվի պահման ժամկետը՝ 7 օր, սեղանի ձվինը` 25 օր: Պիտանելիության մնացորդային ժամկետը ոչ պակաս քան 90 %:</w:t>
            </w:r>
          </w:p>
          <w:p w14:paraId="4DCD0512" w14:textId="2EAEB751" w:rsidR="004E1957" w:rsidRPr="00F11F6B" w:rsidRDefault="004E1957" w:rsidP="004E1957">
            <w:pPr>
              <w:rPr>
                <w:rFonts w:ascii="Arial LatArm" w:hAnsi="Arial LatArm"/>
                <w:color w:val="000000"/>
                <w:sz w:val="16"/>
                <w:szCs w:val="16"/>
                <w:lang w:val="hy-AM" w:eastAsia="ru-RU"/>
              </w:rPr>
            </w:pPr>
            <w:r w:rsidRPr="00F11F6B">
              <w:rPr>
                <w:rFonts w:ascii="GHEA Grapalat" w:hAnsi="GHEA Grapalat"/>
                <w:sz w:val="16"/>
                <w:szCs w:val="16"/>
                <w:lang w:val="hy-AM"/>
              </w:rPr>
              <w:t>1 ձուն 50 գրամ: Անվտանգությունը և մակնշումը` ըստ ՀՀ կառավարության 2011 թվականի սեպտեմբերի 29-ի «Ձվի և ձվամթերքի տեխնիկական կանոնակարգը հաստատելու մասին» N 1438-Ն որոշմանը և  «Սննդամթերքի անվտանգության մասին» ՀՀ օրենքի 9-րդ հոդվածի:</w:t>
            </w:r>
          </w:p>
        </w:tc>
        <w:tc>
          <w:tcPr>
            <w:tcW w:w="992" w:type="dxa"/>
          </w:tcPr>
          <w:p w14:paraId="4D485CB4" w14:textId="2A538353" w:rsidR="004E1957" w:rsidRPr="00F11F6B" w:rsidRDefault="004E1957" w:rsidP="004E1957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F11F6B">
              <w:rPr>
                <w:rFonts w:ascii="GHEA Grapalat" w:hAnsi="GHEA Grapalat" w:cs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vAlign w:val="center"/>
          </w:tcPr>
          <w:p w14:paraId="6C194512" w14:textId="77777777" w:rsidR="004E1957" w:rsidRPr="00F11F6B" w:rsidRDefault="004E1957" w:rsidP="004E1957">
            <w:pPr>
              <w:jc w:val="center"/>
              <w:rPr>
                <w:rFonts w:ascii="Arial LatArm" w:hAnsi="Arial LatArm" w:cs="Calibri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</w:tcPr>
          <w:p w14:paraId="207BC205" w14:textId="418FE8D0" w:rsidR="004E1957" w:rsidRPr="00F11F6B" w:rsidRDefault="004E1957" w:rsidP="004E1957">
            <w:pPr>
              <w:jc w:val="center"/>
              <w:rPr>
                <w:rFonts w:ascii="Arial LatArm" w:hAnsi="Arial LatArm" w:cs="Calibri"/>
                <w:color w:val="000000"/>
                <w:sz w:val="16"/>
                <w:szCs w:val="16"/>
              </w:rPr>
            </w:pPr>
            <w:r>
              <w:rPr>
                <w:rFonts w:ascii="Arial LatArm" w:hAnsi="Arial LatArm" w:cs="Calibri"/>
                <w:color w:val="000000"/>
                <w:sz w:val="16"/>
                <w:szCs w:val="16"/>
              </w:rPr>
              <w:t>10500</w:t>
            </w:r>
          </w:p>
        </w:tc>
        <w:tc>
          <w:tcPr>
            <w:tcW w:w="992" w:type="dxa"/>
            <w:vAlign w:val="center"/>
          </w:tcPr>
          <w:p w14:paraId="46CF04AB" w14:textId="77777777" w:rsidR="004E1957" w:rsidRPr="00F11F6B" w:rsidRDefault="004E1957" w:rsidP="004E1957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406" w:type="dxa"/>
          </w:tcPr>
          <w:p w14:paraId="0EF2FF92" w14:textId="1908050C" w:rsidR="004E1957" w:rsidRPr="00F11F6B" w:rsidRDefault="004E1957" w:rsidP="004E1957">
            <w:pPr>
              <w:rPr>
                <w:rFonts w:ascii="Arial LatArm" w:hAnsi="Arial LatArm"/>
                <w:sz w:val="16"/>
                <w:szCs w:val="16"/>
                <w:lang w:val="nb-NO"/>
              </w:rPr>
            </w:pP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ՀՀ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Կոտայքի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մարզ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>,</w:t>
            </w:r>
            <w:r w:rsidRPr="00F11F6B">
              <w:rPr>
                <w:rStyle w:val="aff7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ք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>.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Աբովյան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rFonts w:ascii="Sylfaen" w:hAnsi="Sylfaen"/>
                <w:sz w:val="16"/>
                <w:szCs w:val="16"/>
                <w:lang w:val="hy-AM"/>
              </w:rPr>
              <w:t xml:space="preserve">2-րդ միկրոշրջան </w:t>
            </w:r>
            <w:r w:rsidRPr="00F11F6B">
              <w:rPr>
                <w:rStyle w:val="aff7"/>
                <w:sz w:val="16"/>
                <w:szCs w:val="16"/>
                <w:lang w:val="af-ZA"/>
              </w:rPr>
              <w:t>&lt;&lt;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Աբովյանի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թիվ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sz w:val="16"/>
                <w:szCs w:val="16"/>
                <w:lang w:val="af-ZA"/>
              </w:rPr>
              <w:t xml:space="preserve">7 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հիմնական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դպրոց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 xml:space="preserve">&gt;&gt; 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ՊՈԱԿ</w:t>
            </w:r>
          </w:p>
        </w:tc>
        <w:tc>
          <w:tcPr>
            <w:tcW w:w="990" w:type="dxa"/>
          </w:tcPr>
          <w:p w14:paraId="1B4349A6" w14:textId="1FAB1A49" w:rsidR="004E1957" w:rsidRPr="00F11F6B" w:rsidRDefault="004E1957" w:rsidP="004E1957">
            <w:pPr>
              <w:rPr>
                <w:rFonts w:ascii="Arial LatArm" w:hAnsi="Arial LatArm"/>
                <w:sz w:val="16"/>
                <w:szCs w:val="16"/>
              </w:rPr>
            </w:pPr>
            <w:r w:rsidRPr="00F11F6B">
              <w:rPr>
                <w:rFonts w:ascii="Arial" w:hAnsi="Arial" w:cs="Arial"/>
                <w:color w:val="000000"/>
                <w:sz w:val="16"/>
                <w:szCs w:val="16"/>
              </w:rPr>
              <w:t xml:space="preserve">Մինչև </w:t>
            </w:r>
            <w:r>
              <w:rPr>
                <w:rFonts w:ascii="Arial LatArm" w:hAnsi="Arial LatArm" w:cs="Calibri"/>
                <w:color w:val="000000"/>
                <w:sz w:val="16"/>
                <w:szCs w:val="16"/>
              </w:rPr>
              <w:t>10500</w:t>
            </w:r>
          </w:p>
        </w:tc>
        <w:tc>
          <w:tcPr>
            <w:tcW w:w="810" w:type="dxa"/>
            <w:vAlign w:val="center"/>
          </w:tcPr>
          <w:p w14:paraId="7F6D3553" w14:textId="5C6C7091" w:rsidR="004E1957" w:rsidRPr="00F11F6B" w:rsidRDefault="004E1957" w:rsidP="004E1957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F11F6B">
              <w:rPr>
                <w:rFonts w:ascii="Arial" w:hAnsi="Arial" w:cs="Arial"/>
                <w:sz w:val="16"/>
                <w:szCs w:val="16"/>
              </w:rPr>
              <w:t>Մինչև 202</w:t>
            </w:r>
            <w:r>
              <w:rPr>
                <w:rFonts w:ascii="Arial" w:hAnsi="Arial" w:cs="Arial"/>
                <w:sz w:val="16"/>
                <w:szCs w:val="16"/>
              </w:rPr>
              <w:t xml:space="preserve">6 </w:t>
            </w:r>
            <w:r w:rsidRPr="00F11F6B">
              <w:rPr>
                <w:rFonts w:ascii="Arial" w:hAnsi="Arial" w:cs="Arial"/>
                <w:sz w:val="16"/>
                <w:szCs w:val="16"/>
              </w:rPr>
              <w:t xml:space="preserve">թվականի </w:t>
            </w:r>
            <w:r>
              <w:rPr>
                <w:rFonts w:ascii="Arial" w:hAnsi="Arial" w:cs="Arial"/>
                <w:sz w:val="16"/>
                <w:szCs w:val="16"/>
              </w:rPr>
              <w:t xml:space="preserve">մայիսի </w:t>
            </w:r>
            <w:r w:rsidRPr="00F11F6B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8</w:t>
            </w:r>
            <w:r w:rsidRPr="00F11F6B">
              <w:rPr>
                <w:rFonts w:ascii="Arial" w:hAnsi="Arial" w:cs="Arial"/>
                <w:sz w:val="16"/>
                <w:szCs w:val="16"/>
              </w:rPr>
              <w:t>-ը</w:t>
            </w:r>
          </w:p>
        </w:tc>
      </w:tr>
      <w:tr w:rsidR="004E1957" w:rsidRPr="00FE4A6D" w14:paraId="5B11EFDD" w14:textId="77777777" w:rsidTr="004E1957">
        <w:trPr>
          <w:cantSplit/>
          <w:trHeight w:val="1286"/>
          <w:jc w:val="center"/>
        </w:trPr>
        <w:tc>
          <w:tcPr>
            <w:tcW w:w="847" w:type="dxa"/>
            <w:vAlign w:val="center"/>
          </w:tcPr>
          <w:p w14:paraId="50FF2798" w14:textId="14AE1990" w:rsidR="004E1957" w:rsidRPr="00F11F6B" w:rsidRDefault="004E1957" w:rsidP="004E1957">
            <w:pPr>
              <w:tabs>
                <w:tab w:val="left" w:pos="747"/>
              </w:tabs>
              <w:ind w:left="349"/>
              <w:rPr>
                <w:rFonts w:ascii="Arial LatArm" w:hAnsi="Arial LatArm"/>
                <w:sz w:val="16"/>
                <w:szCs w:val="16"/>
              </w:rPr>
            </w:pPr>
            <w:r w:rsidRPr="00F11F6B">
              <w:rPr>
                <w:rFonts w:ascii="Arial LatArm" w:hAnsi="Arial LatArm"/>
                <w:sz w:val="16"/>
                <w:szCs w:val="16"/>
              </w:rPr>
              <w:t>13</w:t>
            </w:r>
          </w:p>
        </w:tc>
        <w:tc>
          <w:tcPr>
            <w:tcW w:w="1422" w:type="dxa"/>
          </w:tcPr>
          <w:p w14:paraId="679EDD70" w14:textId="4DFDD1D8" w:rsidR="004E1957" w:rsidRPr="00F11F6B" w:rsidRDefault="004E1957" w:rsidP="004E1957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F11F6B">
              <w:rPr>
                <w:rFonts w:ascii="GHEA Grapalat" w:hAnsi="GHEA Grapalat" w:cs="GHEA Grapalat"/>
                <w:color w:val="000000"/>
                <w:sz w:val="16"/>
                <w:szCs w:val="16"/>
              </w:rPr>
              <w:t>15851100</w:t>
            </w:r>
          </w:p>
        </w:tc>
        <w:tc>
          <w:tcPr>
            <w:tcW w:w="1667" w:type="dxa"/>
          </w:tcPr>
          <w:p w14:paraId="54A20F1E" w14:textId="5A2BE859" w:rsidR="004E1957" w:rsidRPr="00F11F6B" w:rsidRDefault="004E1957" w:rsidP="004E1957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1F6B">
              <w:rPr>
                <w:rFonts w:ascii="Calibri" w:hAnsi="Calibri" w:cs="Calibri"/>
                <w:color w:val="000000"/>
                <w:sz w:val="16"/>
                <w:szCs w:val="16"/>
              </w:rPr>
              <w:t>Մակարոն</w:t>
            </w:r>
          </w:p>
        </w:tc>
        <w:tc>
          <w:tcPr>
            <w:tcW w:w="992" w:type="dxa"/>
            <w:vAlign w:val="center"/>
          </w:tcPr>
          <w:p w14:paraId="682ACE48" w14:textId="77777777" w:rsidR="004E1957" w:rsidRPr="00F11F6B" w:rsidRDefault="004E1957" w:rsidP="004E1957">
            <w:pPr>
              <w:rPr>
                <w:rFonts w:ascii="Arial LatArm" w:hAnsi="Arial LatArm"/>
                <w:sz w:val="16"/>
                <w:szCs w:val="16"/>
                <w:lang w:val="hy-AM"/>
              </w:rPr>
            </w:pPr>
          </w:p>
        </w:tc>
        <w:tc>
          <w:tcPr>
            <w:tcW w:w="4219" w:type="dxa"/>
            <w:vAlign w:val="center"/>
          </w:tcPr>
          <w:p w14:paraId="4D389EEF" w14:textId="24FBE801" w:rsidR="004E1957" w:rsidRPr="00F11F6B" w:rsidRDefault="004E1957" w:rsidP="004E1957">
            <w:pPr>
              <w:rPr>
                <w:rFonts w:ascii="Arial LatArm" w:hAnsi="Arial LatArm"/>
                <w:color w:val="000000"/>
                <w:sz w:val="16"/>
                <w:szCs w:val="16"/>
                <w:lang w:val="hy-AM" w:eastAsia="ru-RU"/>
              </w:rPr>
            </w:pPr>
            <w:r w:rsidRPr="00F11F6B">
              <w:rPr>
                <w:rFonts w:ascii="GHEA Grapalat" w:hAnsi="GHEA Grapalat"/>
                <w:sz w:val="16"/>
                <w:szCs w:val="16"/>
                <w:lang w:val="hy-AM"/>
              </w:rPr>
              <w:t>Մակարոնեղեն անդրոժ խմորից, կախված ալյուրի տեսակից և որակից` A (պինդ ցորենի ալյուրից), Б (փափուկ ապակենման ցորենի ալյուրից), B (հացաթխման ցորենի ալյուրից), չափածրարված և առանց չափածրարման։ Անվտանգությունը՝ ըստ N 2-III-4.9-01-2010 հիգիենիկ նորմատիվների, իսկ մակնշումը` «Սննդամթերքի անվտանգության մասին» ՀՀ օրենքի 9-րդ հոդվածի:</w:t>
            </w:r>
          </w:p>
        </w:tc>
        <w:tc>
          <w:tcPr>
            <w:tcW w:w="992" w:type="dxa"/>
          </w:tcPr>
          <w:p w14:paraId="10361D8E" w14:textId="60E1CAF6" w:rsidR="004E1957" w:rsidRPr="00F11F6B" w:rsidRDefault="004E1957" w:rsidP="004E1957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F11F6B">
              <w:rPr>
                <w:rFonts w:ascii="GHEA Grapalat" w:hAnsi="GHEA Grapalat" w:cs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1" w:type="dxa"/>
            <w:vAlign w:val="center"/>
          </w:tcPr>
          <w:p w14:paraId="07188530" w14:textId="77777777" w:rsidR="004E1957" w:rsidRPr="00F11F6B" w:rsidRDefault="004E1957" w:rsidP="004E1957">
            <w:pPr>
              <w:jc w:val="center"/>
              <w:rPr>
                <w:rFonts w:ascii="Arial LatArm" w:hAnsi="Arial LatArm" w:cs="Calibri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</w:tcPr>
          <w:p w14:paraId="52BA498B" w14:textId="6CF50F5E" w:rsidR="004E1957" w:rsidRPr="00F11F6B" w:rsidRDefault="004E1957" w:rsidP="004E1957">
            <w:pPr>
              <w:jc w:val="center"/>
              <w:rPr>
                <w:rFonts w:ascii="Arial LatArm" w:hAnsi="Arial LatArm" w:cs="Calibri"/>
                <w:color w:val="000000"/>
                <w:sz w:val="16"/>
                <w:szCs w:val="16"/>
              </w:rPr>
            </w:pPr>
            <w:r>
              <w:rPr>
                <w:rFonts w:ascii="Arial LatArm" w:hAnsi="Arial LatArm" w:cs="Calibri"/>
                <w:color w:val="000000"/>
                <w:sz w:val="16"/>
                <w:szCs w:val="16"/>
              </w:rPr>
              <w:t>530</w:t>
            </w:r>
          </w:p>
        </w:tc>
        <w:tc>
          <w:tcPr>
            <w:tcW w:w="992" w:type="dxa"/>
            <w:vAlign w:val="center"/>
          </w:tcPr>
          <w:p w14:paraId="4FA441CC" w14:textId="77777777" w:rsidR="004E1957" w:rsidRPr="00F11F6B" w:rsidRDefault="004E1957" w:rsidP="004E1957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406" w:type="dxa"/>
          </w:tcPr>
          <w:p w14:paraId="6B7D02F4" w14:textId="665E9B5B" w:rsidR="004E1957" w:rsidRPr="00F11F6B" w:rsidRDefault="004E1957" w:rsidP="004E1957">
            <w:pPr>
              <w:rPr>
                <w:rFonts w:ascii="Arial LatArm" w:hAnsi="Arial LatArm"/>
                <w:sz w:val="16"/>
                <w:szCs w:val="16"/>
                <w:lang w:val="nb-NO"/>
              </w:rPr>
            </w:pP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ՀՀ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Կոտայքի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մարզ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>,</w:t>
            </w:r>
            <w:r w:rsidRPr="00F11F6B">
              <w:rPr>
                <w:rStyle w:val="aff7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ք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>.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Աբովյան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rFonts w:ascii="Sylfaen" w:hAnsi="Sylfaen"/>
                <w:sz w:val="16"/>
                <w:szCs w:val="16"/>
                <w:lang w:val="hy-AM"/>
              </w:rPr>
              <w:t xml:space="preserve">2-րդ միկրոշրջան </w:t>
            </w:r>
            <w:r w:rsidRPr="00F11F6B">
              <w:rPr>
                <w:rStyle w:val="aff7"/>
                <w:sz w:val="16"/>
                <w:szCs w:val="16"/>
                <w:lang w:val="af-ZA"/>
              </w:rPr>
              <w:t>&lt;&lt;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Աբովյանի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թիվ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sz w:val="16"/>
                <w:szCs w:val="16"/>
                <w:lang w:val="af-ZA"/>
              </w:rPr>
              <w:t xml:space="preserve">7 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հիմնական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դպրոց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 xml:space="preserve">&gt;&gt; 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ՊՈԱԿ</w:t>
            </w:r>
          </w:p>
        </w:tc>
        <w:tc>
          <w:tcPr>
            <w:tcW w:w="990" w:type="dxa"/>
          </w:tcPr>
          <w:p w14:paraId="35E72E4C" w14:textId="4D8784CA" w:rsidR="004E1957" w:rsidRPr="00F11F6B" w:rsidRDefault="004E1957" w:rsidP="004E1957">
            <w:pPr>
              <w:rPr>
                <w:rFonts w:ascii="Arial LatArm" w:hAnsi="Arial LatArm"/>
                <w:sz w:val="16"/>
                <w:szCs w:val="16"/>
              </w:rPr>
            </w:pPr>
            <w:r w:rsidRPr="00F11F6B">
              <w:rPr>
                <w:rFonts w:ascii="Arial" w:hAnsi="Arial" w:cs="Arial"/>
                <w:color w:val="000000"/>
                <w:sz w:val="16"/>
                <w:szCs w:val="16"/>
              </w:rPr>
              <w:t xml:space="preserve">Մինչև </w:t>
            </w:r>
            <w:r>
              <w:rPr>
                <w:rFonts w:ascii="Arial LatArm" w:hAnsi="Arial LatArm" w:cs="Calibri"/>
                <w:color w:val="000000"/>
                <w:sz w:val="16"/>
                <w:szCs w:val="16"/>
              </w:rPr>
              <w:t>530</w:t>
            </w:r>
          </w:p>
        </w:tc>
        <w:tc>
          <w:tcPr>
            <w:tcW w:w="810" w:type="dxa"/>
            <w:vAlign w:val="center"/>
          </w:tcPr>
          <w:p w14:paraId="00E7E391" w14:textId="6B91C244" w:rsidR="004E1957" w:rsidRPr="00F11F6B" w:rsidRDefault="004E1957" w:rsidP="004E1957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F11F6B">
              <w:rPr>
                <w:rFonts w:ascii="Arial" w:hAnsi="Arial" w:cs="Arial"/>
                <w:sz w:val="16"/>
                <w:szCs w:val="16"/>
              </w:rPr>
              <w:t>Մինչև 202</w:t>
            </w:r>
            <w:r>
              <w:rPr>
                <w:rFonts w:ascii="Arial" w:hAnsi="Arial" w:cs="Arial"/>
                <w:sz w:val="16"/>
                <w:szCs w:val="16"/>
              </w:rPr>
              <w:t xml:space="preserve">6 </w:t>
            </w:r>
            <w:r w:rsidRPr="00F11F6B">
              <w:rPr>
                <w:rFonts w:ascii="Arial" w:hAnsi="Arial" w:cs="Arial"/>
                <w:sz w:val="16"/>
                <w:szCs w:val="16"/>
              </w:rPr>
              <w:t xml:space="preserve">թվականի </w:t>
            </w:r>
            <w:r>
              <w:rPr>
                <w:rFonts w:ascii="Arial" w:hAnsi="Arial" w:cs="Arial"/>
                <w:sz w:val="16"/>
                <w:szCs w:val="16"/>
              </w:rPr>
              <w:t xml:space="preserve">մայիսի </w:t>
            </w:r>
            <w:r w:rsidRPr="00F11F6B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8</w:t>
            </w:r>
            <w:r w:rsidRPr="00F11F6B">
              <w:rPr>
                <w:rFonts w:ascii="Arial" w:hAnsi="Arial" w:cs="Arial"/>
                <w:sz w:val="16"/>
                <w:szCs w:val="16"/>
              </w:rPr>
              <w:t>-ը</w:t>
            </w:r>
          </w:p>
        </w:tc>
      </w:tr>
      <w:tr w:rsidR="008A3CDF" w:rsidRPr="00FE4A6D" w14:paraId="6DAC0A3F" w14:textId="77777777" w:rsidTr="004E1957">
        <w:trPr>
          <w:cantSplit/>
          <w:trHeight w:val="1286"/>
          <w:jc w:val="center"/>
        </w:trPr>
        <w:tc>
          <w:tcPr>
            <w:tcW w:w="847" w:type="dxa"/>
            <w:vAlign w:val="center"/>
          </w:tcPr>
          <w:p w14:paraId="6BF6A67E" w14:textId="7AF3302B" w:rsidR="008A3CDF" w:rsidRPr="00F11F6B" w:rsidRDefault="008A3CDF" w:rsidP="008A3CDF">
            <w:pPr>
              <w:tabs>
                <w:tab w:val="left" w:pos="747"/>
              </w:tabs>
              <w:ind w:left="349"/>
              <w:rPr>
                <w:rFonts w:ascii="Arial LatArm" w:hAnsi="Arial LatArm"/>
                <w:sz w:val="16"/>
                <w:szCs w:val="16"/>
              </w:rPr>
            </w:pPr>
            <w:r w:rsidRPr="00F11F6B">
              <w:rPr>
                <w:rFonts w:ascii="Arial LatArm" w:hAnsi="Arial LatArm"/>
                <w:sz w:val="16"/>
                <w:szCs w:val="16"/>
              </w:rPr>
              <w:t>14</w:t>
            </w:r>
          </w:p>
        </w:tc>
        <w:tc>
          <w:tcPr>
            <w:tcW w:w="1422" w:type="dxa"/>
          </w:tcPr>
          <w:p w14:paraId="705E0E08" w14:textId="1D68314C" w:rsidR="008A3CDF" w:rsidRPr="00F11F6B" w:rsidRDefault="008A3CDF" w:rsidP="008A3CDF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F11F6B">
              <w:rPr>
                <w:rFonts w:ascii="GHEA Grapalat" w:hAnsi="GHEA Grapalat" w:cs="GHEA Grapalat"/>
                <w:color w:val="000000"/>
                <w:sz w:val="16"/>
                <w:szCs w:val="16"/>
              </w:rPr>
              <w:t>15331154</w:t>
            </w:r>
          </w:p>
        </w:tc>
        <w:tc>
          <w:tcPr>
            <w:tcW w:w="1667" w:type="dxa"/>
          </w:tcPr>
          <w:p w14:paraId="634D363A" w14:textId="7C120573" w:rsidR="008A3CDF" w:rsidRPr="00F11F6B" w:rsidRDefault="008A3CDF" w:rsidP="008A3CD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1F6B">
              <w:rPr>
                <w:rFonts w:ascii="Calibri" w:hAnsi="Calibri" w:cs="Calibri"/>
                <w:color w:val="000000"/>
                <w:sz w:val="16"/>
                <w:szCs w:val="16"/>
              </w:rPr>
              <w:t>Ոլոռ</w:t>
            </w:r>
          </w:p>
        </w:tc>
        <w:tc>
          <w:tcPr>
            <w:tcW w:w="992" w:type="dxa"/>
            <w:vAlign w:val="center"/>
          </w:tcPr>
          <w:p w14:paraId="24262983" w14:textId="77777777" w:rsidR="008A3CDF" w:rsidRPr="00F11F6B" w:rsidRDefault="008A3CDF" w:rsidP="008A3CDF">
            <w:pPr>
              <w:rPr>
                <w:rFonts w:ascii="Arial LatArm" w:hAnsi="Arial LatArm"/>
                <w:sz w:val="16"/>
                <w:szCs w:val="16"/>
                <w:lang w:val="hy-AM"/>
              </w:rPr>
            </w:pPr>
          </w:p>
        </w:tc>
        <w:tc>
          <w:tcPr>
            <w:tcW w:w="4219" w:type="dxa"/>
            <w:vAlign w:val="center"/>
          </w:tcPr>
          <w:p w14:paraId="67134348" w14:textId="74EEDFDE" w:rsidR="008A3CDF" w:rsidRPr="00F11F6B" w:rsidRDefault="008A3CDF" w:rsidP="008A3CDF">
            <w:pPr>
              <w:rPr>
                <w:rFonts w:ascii="Arial LatArm" w:hAnsi="Arial LatArm"/>
                <w:color w:val="000000"/>
                <w:sz w:val="16"/>
                <w:szCs w:val="16"/>
                <w:lang w:val="hy-AM" w:eastAsia="ru-RU"/>
              </w:rPr>
            </w:pPr>
            <w:r w:rsidRPr="00F11F6B">
              <w:rPr>
                <w:rFonts w:ascii="GHEA Grapalat" w:hAnsi="GHEA Grapalat"/>
                <w:sz w:val="16"/>
                <w:szCs w:val="16"/>
                <w:lang w:val="hy-AM"/>
              </w:rPr>
              <w:t>Չորացրած</w:t>
            </w:r>
            <w:r w:rsidRPr="00F11F6B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F11F6B">
              <w:rPr>
                <w:rFonts w:ascii="GHEA Grapalat" w:hAnsi="GHEA Grapalat"/>
                <w:sz w:val="16"/>
                <w:szCs w:val="16"/>
                <w:lang w:val="hy-AM"/>
              </w:rPr>
              <w:t>կեղևած</w:t>
            </w:r>
            <w:r w:rsidRPr="00F11F6B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F11F6B">
              <w:rPr>
                <w:rFonts w:ascii="GHEA Grapalat" w:hAnsi="GHEA Grapalat"/>
                <w:sz w:val="16"/>
                <w:szCs w:val="16"/>
                <w:lang w:val="hy-AM"/>
              </w:rPr>
              <w:t>դեղին</w:t>
            </w:r>
            <w:r w:rsidRPr="00F11F6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F11F6B">
              <w:rPr>
                <w:rFonts w:ascii="GHEA Grapalat" w:hAnsi="GHEA Grapalat"/>
                <w:sz w:val="16"/>
                <w:szCs w:val="16"/>
                <w:lang w:val="hy-AM"/>
              </w:rPr>
              <w:t>կամ</w:t>
            </w:r>
            <w:r w:rsidRPr="00F11F6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F11F6B">
              <w:rPr>
                <w:rFonts w:ascii="GHEA Grapalat" w:hAnsi="GHEA Grapalat"/>
                <w:sz w:val="16"/>
                <w:szCs w:val="16"/>
                <w:lang w:val="hy-AM"/>
              </w:rPr>
              <w:t>կանաչ</w:t>
            </w:r>
            <w:r w:rsidRPr="00F11F6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F11F6B">
              <w:rPr>
                <w:rFonts w:ascii="GHEA Grapalat" w:hAnsi="GHEA Grapalat"/>
                <w:sz w:val="16"/>
                <w:szCs w:val="16"/>
                <w:lang w:val="hy-AM"/>
              </w:rPr>
              <w:t>գույնի</w:t>
            </w:r>
            <w:r w:rsidRPr="00F11F6B">
              <w:rPr>
                <w:rFonts w:ascii="GHEA Grapalat" w:hAnsi="GHEA Grapalat"/>
                <w:sz w:val="16"/>
                <w:szCs w:val="16"/>
                <w:lang w:val="es-ES"/>
              </w:rPr>
              <w:t xml:space="preserve">: </w:t>
            </w:r>
            <w:r w:rsidRPr="00F11F6B">
              <w:rPr>
                <w:rFonts w:ascii="GHEA Grapalat" w:hAnsi="GHEA Grapalat"/>
                <w:sz w:val="16"/>
                <w:szCs w:val="16"/>
                <w:lang w:val="hy-AM"/>
              </w:rPr>
              <w:t>Անվտանգությունը՝</w:t>
            </w:r>
            <w:r w:rsidRPr="00F11F6B">
              <w:rPr>
                <w:rFonts w:ascii="GHEA Grapalat" w:hAnsi="GHEA Grapalat"/>
                <w:sz w:val="16"/>
                <w:szCs w:val="16"/>
                <w:lang w:val="es-ES"/>
              </w:rPr>
              <w:t xml:space="preserve"> N 2-III-4.9-01-2010 </w:t>
            </w:r>
            <w:r w:rsidRPr="00F11F6B">
              <w:rPr>
                <w:rFonts w:ascii="GHEA Grapalat" w:hAnsi="GHEA Grapalat"/>
                <w:sz w:val="16"/>
                <w:szCs w:val="16"/>
                <w:lang w:val="hy-AM"/>
              </w:rPr>
              <w:t>հիգիենիկ</w:t>
            </w:r>
            <w:r w:rsidRPr="00F11F6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F11F6B">
              <w:rPr>
                <w:rFonts w:ascii="GHEA Grapalat" w:hAnsi="GHEA Grapalat"/>
                <w:sz w:val="16"/>
                <w:szCs w:val="16"/>
                <w:lang w:val="hy-AM"/>
              </w:rPr>
              <w:t>նորմատիվների</w:t>
            </w:r>
            <w:r w:rsidRPr="00F11F6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F11F6B">
              <w:rPr>
                <w:rFonts w:ascii="GHEA Grapalat" w:hAnsi="GHEA Grapalat"/>
                <w:sz w:val="16"/>
                <w:szCs w:val="16"/>
                <w:lang w:val="hy-AM"/>
              </w:rPr>
              <w:t>և</w:t>
            </w:r>
            <w:r w:rsidRPr="00F11F6B">
              <w:rPr>
                <w:rFonts w:ascii="GHEA Grapalat" w:hAnsi="GHEA Grapalat"/>
                <w:sz w:val="16"/>
                <w:szCs w:val="16"/>
                <w:lang w:val="es-ES"/>
              </w:rPr>
              <w:t xml:space="preserve"> «</w:t>
            </w:r>
            <w:r w:rsidRPr="00F11F6B">
              <w:rPr>
                <w:rFonts w:ascii="GHEA Grapalat" w:hAnsi="GHEA Grapalat"/>
                <w:sz w:val="16"/>
                <w:szCs w:val="16"/>
                <w:lang w:val="hy-AM"/>
              </w:rPr>
              <w:t>Սննդամթերքի</w:t>
            </w:r>
            <w:r w:rsidRPr="00F11F6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F11F6B">
              <w:rPr>
                <w:rFonts w:ascii="GHEA Grapalat" w:hAnsi="GHEA Grapalat"/>
                <w:sz w:val="16"/>
                <w:szCs w:val="16"/>
                <w:lang w:val="hy-AM"/>
              </w:rPr>
              <w:t>անվտանգության</w:t>
            </w:r>
            <w:r w:rsidRPr="00F11F6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F11F6B">
              <w:rPr>
                <w:rFonts w:ascii="GHEA Grapalat" w:hAnsi="GHEA Grapalat"/>
                <w:sz w:val="16"/>
                <w:szCs w:val="16"/>
                <w:lang w:val="hy-AM"/>
              </w:rPr>
              <w:t>մասին</w:t>
            </w:r>
            <w:r w:rsidRPr="00F11F6B">
              <w:rPr>
                <w:rFonts w:ascii="GHEA Grapalat" w:hAnsi="GHEA Grapalat"/>
                <w:sz w:val="16"/>
                <w:szCs w:val="16"/>
                <w:lang w:val="es-ES"/>
              </w:rPr>
              <w:t xml:space="preserve">» </w:t>
            </w:r>
            <w:r w:rsidRPr="00F11F6B">
              <w:rPr>
                <w:rFonts w:ascii="GHEA Grapalat" w:hAnsi="GHEA Grapalat"/>
                <w:sz w:val="16"/>
                <w:szCs w:val="16"/>
                <w:lang w:val="hy-AM"/>
              </w:rPr>
              <w:t>ՀՀ</w:t>
            </w:r>
            <w:r w:rsidRPr="00F11F6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F11F6B">
              <w:rPr>
                <w:rFonts w:ascii="GHEA Grapalat" w:hAnsi="GHEA Grapalat"/>
                <w:sz w:val="16"/>
                <w:szCs w:val="16"/>
                <w:lang w:val="hy-AM"/>
              </w:rPr>
              <w:t>օրենքի</w:t>
            </w:r>
            <w:r w:rsidRPr="00F11F6B">
              <w:rPr>
                <w:rFonts w:ascii="GHEA Grapalat" w:hAnsi="GHEA Grapalat"/>
                <w:sz w:val="16"/>
                <w:szCs w:val="16"/>
                <w:lang w:val="es-ES"/>
              </w:rPr>
              <w:t xml:space="preserve"> 9-</w:t>
            </w:r>
            <w:r w:rsidRPr="00F11F6B">
              <w:rPr>
                <w:rFonts w:ascii="GHEA Grapalat" w:hAnsi="GHEA Grapalat"/>
                <w:sz w:val="16"/>
                <w:szCs w:val="16"/>
                <w:lang w:val="hy-AM"/>
              </w:rPr>
              <w:t>րդ</w:t>
            </w:r>
            <w:r w:rsidRPr="00F11F6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F11F6B">
              <w:rPr>
                <w:rFonts w:ascii="GHEA Grapalat" w:hAnsi="GHEA Grapalat"/>
                <w:sz w:val="16"/>
                <w:szCs w:val="16"/>
                <w:lang w:val="hy-AM"/>
              </w:rPr>
              <w:t>հոդվածի</w:t>
            </w:r>
            <w:r w:rsidRPr="00F11F6B">
              <w:rPr>
                <w:rFonts w:ascii="GHEA Grapalat" w:hAnsi="GHEA Grapalat"/>
                <w:sz w:val="16"/>
                <w:szCs w:val="16"/>
                <w:lang w:val="es-ES"/>
              </w:rPr>
              <w:t>:</w:t>
            </w:r>
          </w:p>
        </w:tc>
        <w:tc>
          <w:tcPr>
            <w:tcW w:w="992" w:type="dxa"/>
          </w:tcPr>
          <w:p w14:paraId="6908FFF0" w14:textId="513427F7" w:rsidR="008A3CDF" w:rsidRPr="00F11F6B" w:rsidRDefault="008A3CDF" w:rsidP="008A3CDF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F11F6B">
              <w:rPr>
                <w:rFonts w:ascii="GHEA Grapalat" w:hAnsi="GHEA Grapalat" w:cs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1" w:type="dxa"/>
            <w:vAlign w:val="center"/>
          </w:tcPr>
          <w:p w14:paraId="194F91C7" w14:textId="77777777" w:rsidR="008A3CDF" w:rsidRPr="00F11F6B" w:rsidRDefault="008A3CDF" w:rsidP="008A3CDF">
            <w:pPr>
              <w:jc w:val="center"/>
              <w:rPr>
                <w:rFonts w:ascii="Arial LatArm" w:hAnsi="Arial LatArm" w:cs="Calibri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</w:tcPr>
          <w:p w14:paraId="1C982EE0" w14:textId="1164FD8B" w:rsidR="008A3CDF" w:rsidRPr="00F11F6B" w:rsidRDefault="008A3CDF" w:rsidP="008A3CDF">
            <w:pPr>
              <w:jc w:val="center"/>
              <w:rPr>
                <w:rFonts w:ascii="Arial LatArm" w:hAnsi="Arial LatArm" w:cs="Calibri"/>
                <w:color w:val="000000"/>
                <w:sz w:val="16"/>
                <w:szCs w:val="16"/>
              </w:rPr>
            </w:pPr>
            <w:r w:rsidRPr="00F11F6B">
              <w:rPr>
                <w:rFonts w:ascii="Arial LatArm" w:hAnsi="Arial LatArm" w:cs="Calibri"/>
                <w:color w:val="000000"/>
                <w:sz w:val="16"/>
                <w:szCs w:val="16"/>
              </w:rPr>
              <w:t>2</w:t>
            </w:r>
            <w:r>
              <w:rPr>
                <w:rFonts w:ascii="Arial LatArm" w:hAnsi="Arial LatArm" w:cs="Calibri"/>
                <w:color w:val="000000"/>
                <w:sz w:val="16"/>
                <w:szCs w:val="16"/>
              </w:rPr>
              <w:t>70</w:t>
            </w:r>
          </w:p>
        </w:tc>
        <w:tc>
          <w:tcPr>
            <w:tcW w:w="992" w:type="dxa"/>
            <w:vAlign w:val="center"/>
          </w:tcPr>
          <w:p w14:paraId="154B07F7" w14:textId="77777777" w:rsidR="008A3CDF" w:rsidRPr="00F11F6B" w:rsidRDefault="008A3CDF" w:rsidP="008A3CDF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406" w:type="dxa"/>
          </w:tcPr>
          <w:p w14:paraId="7A7D583B" w14:textId="45B8457F" w:rsidR="008A3CDF" w:rsidRPr="00F11F6B" w:rsidRDefault="008A3CDF" w:rsidP="008A3CDF">
            <w:pPr>
              <w:rPr>
                <w:rFonts w:ascii="Arial LatArm" w:hAnsi="Arial LatArm"/>
                <w:sz w:val="16"/>
                <w:szCs w:val="16"/>
                <w:lang w:val="nb-NO"/>
              </w:rPr>
            </w:pP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ՀՀ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Կոտայքի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մարզ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>,</w:t>
            </w:r>
            <w:r w:rsidRPr="00F11F6B">
              <w:rPr>
                <w:rStyle w:val="aff7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ք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>.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Աբովյան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rFonts w:ascii="Sylfaen" w:hAnsi="Sylfaen"/>
                <w:sz w:val="16"/>
                <w:szCs w:val="16"/>
                <w:lang w:val="hy-AM"/>
              </w:rPr>
              <w:t xml:space="preserve">2-րդ միկրոշրջան </w:t>
            </w:r>
            <w:r w:rsidRPr="00F11F6B">
              <w:rPr>
                <w:rStyle w:val="aff7"/>
                <w:sz w:val="16"/>
                <w:szCs w:val="16"/>
                <w:lang w:val="af-ZA"/>
              </w:rPr>
              <w:t>&lt;&lt;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Աբովյանի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թիվ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sz w:val="16"/>
                <w:szCs w:val="16"/>
                <w:lang w:val="af-ZA"/>
              </w:rPr>
              <w:t xml:space="preserve">7 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հիմնական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դպրոց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 xml:space="preserve">&gt;&gt; 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ՊՈԱԿ</w:t>
            </w:r>
          </w:p>
        </w:tc>
        <w:tc>
          <w:tcPr>
            <w:tcW w:w="990" w:type="dxa"/>
          </w:tcPr>
          <w:p w14:paraId="35AED6E8" w14:textId="6F084314" w:rsidR="008A3CDF" w:rsidRPr="00F11F6B" w:rsidRDefault="008A3CDF" w:rsidP="008A3CDF">
            <w:pPr>
              <w:rPr>
                <w:rFonts w:ascii="Arial LatArm" w:hAnsi="Arial LatArm"/>
                <w:sz w:val="16"/>
                <w:szCs w:val="16"/>
              </w:rPr>
            </w:pPr>
            <w:r w:rsidRPr="00F11F6B">
              <w:rPr>
                <w:rFonts w:ascii="Arial" w:hAnsi="Arial" w:cs="Arial"/>
                <w:color w:val="000000"/>
                <w:sz w:val="16"/>
                <w:szCs w:val="16"/>
              </w:rPr>
              <w:t xml:space="preserve">Մինչև </w:t>
            </w:r>
            <w:r w:rsidRPr="00F11F6B">
              <w:rPr>
                <w:rFonts w:ascii="Arial LatArm" w:hAnsi="Arial LatArm" w:cs="Calibri"/>
                <w:color w:val="000000"/>
                <w:sz w:val="16"/>
                <w:szCs w:val="16"/>
              </w:rPr>
              <w:t>2</w:t>
            </w:r>
            <w:r>
              <w:rPr>
                <w:rFonts w:ascii="Arial LatArm" w:hAnsi="Arial LatArm" w:cs="Calibri"/>
                <w:color w:val="000000"/>
                <w:sz w:val="16"/>
                <w:szCs w:val="16"/>
              </w:rPr>
              <w:t>70</w:t>
            </w:r>
          </w:p>
        </w:tc>
        <w:tc>
          <w:tcPr>
            <w:tcW w:w="810" w:type="dxa"/>
            <w:vAlign w:val="center"/>
          </w:tcPr>
          <w:p w14:paraId="0F774558" w14:textId="0ACF3FA7" w:rsidR="008A3CDF" w:rsidRPr="00F11F6B" w:rsidRDefault="008A3CDF" w:rsidP="008A3CDF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F11F6B">
              <w:rPr>
                <w:rFonts w:ascii="Arial" w:hAnsi="Arial" w:cs="Arial"/>
                <w:sz w:val="16"/>
                <w:szCs w:val="16"/>
              </w:rPr>
              <w:t>Մինչև 202</w:t>
            </w:r>
            <w:r>
              <w:rPr>
                <w:rFonts w:ascii="Arial" w:hAnsi="Arial" w:cs="Arial"/>
                <w:sz w:val="16"/>
                <w:szCs w:val="16"/>
              </w:rPr>
              <w:t xml:space="preserve">6 </w:t>
            </w:r>
            <w:r w:rsidRPr="00F11F6B">
              <w:rPr>
                <w:rFonts w:ascii="Arial" w:hAnsi="Arial" w:cs="Arial"/>
                <w:sz w:val="16"/>
                <w:szCs w:val="16"/>
              </w:rPr>
              <w:t xml:space="preserve">թվականի </w:t>
            </w:r>
            <w:r>
              <w:rPr>
                <w:rFonts w:ascii="Arial" w:hAnsi="Arial" w:cs="Arial"/>
                <w:sz w:val="16"/>
                <w:szCs w:val="16"/>
              </w:rPr>
              <w:t xml:space="preserve">մայիսի </w:t>
            </w:r>
            <w:r w:rsidRPr="00F11F6B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8</w:t>
            </w:r>
            <w:r w:rsidRPr="00F11F6B">
              <w:rPr>
                <w:rFonts w:ascii="Arial" w:hAnsi="Arial" w:cs="Arial"/>
                <w:sz w:val="16"/>
                <w:szCs w:val="16"/>
              </w:rPr>
              <w:t>-ը</w:t>
            </w:r>
          </w:p>
        </w:tc>
      </w:tr>
      <w:tr w:rsidR="008A3CDF" w:rsidRPr="00FE4A6D" w14:paraId="16D4C5B8" w14:textId="77777777" w:rsidTr="004E1957">
        <w:trPr>
          <w:cantSplit/>
          <w:trHeight w:val="1286"/>
          <w:jc w:val="center"/>
        </w:trPr>
        <w:tc>
          <w:tcPr>
            <w:tcW w:w="847" w:type="dxa"/>
            <w:vAlign w:val="center"/>
          </w:tcPr>
          <w:p w14:paraId="26BAA6A6" w14:textId="3923993A" w:rsidR="008A3CDF" w:rsidRPr="00F11F6B" w:rsidRDefault="008A3CDF" w:rsidP="008A3CDF">
            <w:pPr>
              <w:tabs>
                <w:tab w:val="left" w:pos="747"/>
              </w:tabs>
              <w:ind w:left="349"/>
              <w:rPr>
                <w:rFonts w:ascii="Arial LatArm" w:hAnsi="Arial LatArm"/>
                <w:sz w:val="16"/>
                <w:szCs w:val="16"/>
              </w:rPr>
            </w:pPr>
            <w:r w:rsidRPr="00F11F6B">
              <w:rPr>
                <w:rFonts w:ascii="Arial LatArm" w:hAnsi="Arial LatArm"/>
                <w:sz w:val="16"/>
                <w:szCs w:val="16"/>
              </w:rPr>
              <w:t>15</w:t>
            </w:r>
          </w:p>
        </w:tc>
        <w:tc>
          <w:tcPr>
            <w:tcW w:w="1422" w:type="dxa"/>
          </w:tcPr>
          <w:p w14:paraId="6197EDEB" w14:textId="413804AE" w:rsidR="008A3CDF" w:rsidRPr="00F11F6B" w:rsidRDefault="008A3CDF" w:rsidP="008A3CDF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F11F6B">
              <w:rPr>
                <w:rFonts w:ascii="GHEA Grapalat" w:hAnsi="GHEA Grapalat" w:cs="GHEA Grapalat"/>
                <w:color w:val="000000"/>
                <w:sz w:val="16"/>
                <w:szCs w:val="16"/>
              </w:rPr>
              <w:t>15331153</w:t>
            </w:r>
          </w:p>
        </w:tc>
        <w:tc>
          <w:tcPr>
            <w:tcW w:w="1667" w:type="dxa"/>
          </w:tcPr>
          <w:p w14:paraId="1C8F3261" w14:textId="7BB1DBD0" w:rsidR="008A3CDF" w:rsidRPr="00F11F6B" w:rsidRDefault="008A3CDF" w:rsidP="008A3CD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1F6B">
              <w:rPr>
                <w:rFonts w:ascii="Calibri" w:hAnsi="Calibri" w:cs="Calibri"/>
                <w:color w:val="000000"/>
                <w:sz w:val="16"/>
                <w:szCs w:val="16"/>
              </w:rPr>
              <w:t>Ոսպ</w:t>
            </w:r>
          </w:p>
        </w:tc>
        <w:tc>
          <w:tcPr>
            <w:tcW w:w="992" w:type="dxa"/>
            <w:vAlign w:val="center"/>
          </w:tcPr>
          <w:p w14:paraId="3C8C7D31" w14:textId="77777777" w:rsidR="008A3CDF" w:rsidRPr="00F11F6B" w:rsidRDefault="008A3CDF" w:rsidP="008A3CDF">
            <w:pPr>
              <w:rPr>
                <w:rFonts w:ascii="Arial LatArm" w:hAnsi="Arial LatArm"/>
                <w:sz w:val="16"/>
                <w:szCs w:val="16"/>
                <w:lang w:val="hy-AM"/>
              </w:rPr>
            </w:pPr>
          </w:p>
        </w:tc>
        <w:tc>
          <w:tcPr>
            <w:tcW w:w="4219" w:type="dxa"/>
          </w:tcPr>
          <w:p w14:paraId="74ABA55A" w14:textId="3CF5D14E" w:rsidR="008A3CDF" w:rsidRPr="00F11F6B" w:rsidRDefault="008A3CDF" w:rsidP="008A3CDF">
            <w:pPr>
              <w:rPr>
                <w:rFonts w:ascii="Arial LatArm" w:hAnsi="Arial LatArm"/>
                <w:color w:val="000000"/>
                <w:sz w:val="16"/>
                <w:szCs w:val="16"/>
                <w:lang w:val="hy-AM" w:eastAsia="ru-RU"/>
              </w:rPr>
            </w:pPr>
            <w:r w:rsidRPr="00F11F6B">
              <w:rPr>
                <w:rFonts w:ascii="GHEA Grapalat" w:hAnsi="GHEA Grapalat"/>
                <w:sz w:val="16"/>
                <w:szCs w:val="16"/>
                <w:lang w:val="hy-AM"/>
              </w:rPr>
              <w:t>Երեք</w:t>
            </w:r>
            <w:r w:rsidRPr="00F11F6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F11F6B">
              <w:rPr>
                <w:rFonts w:ascii="GHEA Grapalat" w:hAnsi="GHEA Grapalat"/>
                <w:sz w:val="16"/>
                <w:szCs w:val="16"/>
                <w:lang w:val="hy-AM"/>
              </w:rPr>
              <w:t>տեսակի</w:t>
            </w:r>
            <w:r w:rsidRPr="00F11F6B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F11F6B">
              <w:rPr>
                <w:rFonts w:ascii="GHEA Grapalat" w:hAnsi="GHEA Grapalat"/>
                <w:sz w:val="16"/>
                <w:szCs w:val="16"/>
                <w:lang w:val="hy-AM"/>
              </w:rPr>
              <w:t>համասեռ</w:t>
            </w:r>
            <w:r w:rsidRPr="00F11F6B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F11F6B">
              <w:rPr>
                <w:rFonts w:ascii="GHEA Grapalat" w:hAnsi="GHEA Grapalat"/>
                <w:sz w:val="16"/>
                <w:szCs w:val="16"/>
                <w:lang w:val="hy-AM"/>
              </w:rPr>
              <w:t>մաքուր</w:t>
            </w:r>
            <w:r w:rsidRPr="00F11F6B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F11F6B">
              <w:rPr>
                <w:rFonts w:ascii="GHEA Grapalat" w:hAnsi="GHEA Grapalat"/>
                <w:sz w:val="16"/>
                <w:szCs w:val="16"/>
                <w:lang w:val="hy-AM"/>
              </w:rPr>
              <w:t>չոր</w:t>
            </w:r>
            <w:r w:rsidRPr="00F11F6B">
              <w:rPr>
                <w:rFonts w:ascii="GHEA Grapalat" w:hAnsi="GHEA Grapalat"/>
                <w:sz w:val="16"/>
                <w:szCs w:val="16"/>
                <w:lang w:val="es-ES"/>
              </w:rPr>
              <w:t xml:space="preserve">` </w:t>
            </w:r>
            <w:r w:rsidRPr="00F11F6B">
              <w:rPr>
                <w:rFonts w:ascii="GHEA Grapalat" w:hAnsi="GHEA Grapalat"/>
                <w:sz w:val="16"/>
                <w:szCs w:val="16"/>
                <w:lang w:val="hy-AM"/>
              </w:rPr>
              <w:t>խոնավությունը</w:t>
            </w:r>
            <w:r w:rsidRPr="00F11F6B">
              <w:rPr>
                <w:rFonts w:ascii="GHEA Grapalat" w:hAnsi="GHEA Grapalat"/>
                <w:sz w:val="16"/>
                <w:szCs w:val="16"/>
                <w:lang w:val="es-ES"/>
              </w:rPr>
              <w:t xml:space="preserve">` 14,0% </w:t>
            </w:r>
            <w:r w:rsidRPr="00F11F6B">
              <w:rPr>
                <w:rFonts w:ascii="GHEA Grapalat" w:hAnsi="GHEA Grapalat"/>
                <w:sz w:val="16"/>
                <w:szCs w:val="16"/>
                <w:lang w:val="hy-AM"/>
              </w:rPr>
              <w:t>ոչավելի</w:t>
            </w:r>
            <w:r w:rsidRPr="00F11F6B">
              <w:rPr>
                <w:rFonts w:ascii="GHEA Grapalat" w:hAnsi="GHEA Grapalat"/>
                <w:sz w:val="16"/>
                <w:szCs w:val="16"/>
                <w:lang w:val="es-ES"/>
              </w:rPr>
              <w:t xml:space="preserve">: </w:t>
            </w:r>
            <w:r w:rsidRPr="00F11F6B">
              <w:rPr>
                <w:rFonts w:ascii="GHEA Grapalat" w:hAnsi="GHEA Grapalat"/>
                <w:sz w:val="16"/>
                <w:szCs w:val="16"/>
                <w:lang w:val="hy-AM"/>
              </w:rPr>
              <w:t>Անվտանգությունը</w:t>
            </w:r>
            <w:r w:rsidRPr="00F11F6B">
              <w:rPr>
                <w:rFonts w:ascii="GHEA Grapalat" w:hAnsi="GHEA Grapalat"/>
                <w:sz w:val="16"/>
                <w:szCs w:val="16"/>
                <w:lang w:val="es-ES"/>
              </w:rPr>
              <w:t xml:space="preserve">` </w:t>
            </w:r>
            <w:r w:rsidRPr="00F11F6B">
              <w:rPr>
                <w:rFonts w:ascii="GHEA Grapalat" w:hAnsi="GHEA Grapalat"/>
                <w:sz w:val="16"/>
                <w:szCs w:val="16"/>
                <w:lang w:val="hy-AM"/>
              </w:rPr>
              <w:t>ըստ</w:t>
            </w:r>
            <w:r w:rsidRPr="00F11F6B">
              <w:rPr>
                <w:rFonts w:ascii="GHEA Grapalat" w:hAnsi="GHEA Grapalat"/>
                <w:sz w:val="16"/>
                <w:szCs w:val="16"/>
                <w:lang w:val="es-ES"/>
              </w:rPr>
              <w:t xml:space="preserve"> N 2-III-4.9-01-2010 </w:t>
            </w:r>
            <w:r w:rsidRPr="00F11F6B">
              <w:rPr>
                <w:rFonts w:ascii="GHEA Grapalat" w:hAnsi="GHEA Grapalat"/>
                <w:sz w:val="16"/>
                <w:szCs w:val="16"/>
                <w:lang w:val="hy-AM"/>
              </w:rPr>
              <w:t>հիգիենիկ</w:t>
            </w:r>
            <w:r w:rsidRPr="00F11F6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F11F6B">
              <w:rPr>
                <w:rFonts w:ascii="GHEA Grapalat" w:hAnsi="GHEA Grapalat"/>
                <w:sz w:val="16"/>
                <w:szCs w:val="16"/>
                <w:lang w:val="hy-AM"/>
              </w:rPr>
              <w:t>նորմատիվների</w:t>
            </w:r>
            <w:r w:rsidRPr="00F11F6B">
              <w:rPr>
                <w:rFonts w:ascii="GHEA Grapalat" w:hAnsi="GHEA Grapalat"/>
                <w:sz w:val="16"/>
                <w:szCs w:val="16"/>
                <w:lang w:val="es-ES"/>
              </w:rPr>
              <w:t>, «</w:t>
            </w:r>
            <w:r w:rsidRPr="00F11F6B">
              <w:rPr>
                <w:rFonts w:ascii="GHEA Grapalat" w:hAnsi="GHEA Grapalat"/>
                <w:sz w:val="16"/>
                <w:szCs w:val="16"/>
                <w:lang w:val="hy-AM"/>
              </w:rPr>
              <w:t>Սննդամթերքի</w:t>
            </w:r>
            <w:r w:rsidRPr="00F11F6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F11F6B">
              <w:rPr>
                <w:rFonts w:ascii="GHEA Grapalat" w:hAnsi="GHEA Grapalat"/>
                <w:sz w:val="16"/>
                <w:szCs w:val="16"/>
                <w:lang w:val="hy-AM"/>
              </w:rPr>
              <w:t>անվտանգության</w:t>
            </w:r>
            <w:r w:rsidRPr="00F11F6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F11F6B">
              <w:rPr>
                <w:rFonts w:ascii="GHEA Grapalat" w:hAnsi="GHEA Grapalat"/>
                <w:sz w:val="16"/>
                <w:szCs w:val="16"/>
                <w:lang w:val="hy-AM"/>
              </w:rPr>
              <w:t>մասին</w:t>
            </w:r>
            <w:r w:rsidRPr="00F11F6B">
              <w:rPr>
                <w:rFonts w:ascii="GHEA Grapalat" w:hAnsi="GHEA Grapalat"/>
                <w:sz w:val="16"/>
                <w:szCs w:val="16"/>
                <w:lang w:val="es-ES"/>
              </w:rPr>
              <w:t xml:space="preserve">» </w:t>
            </w:r>
            <w:r w:rsidRPr="00F11F6B">
              <w:rPr>
                <w:rFonts w:ascii="GHEA Grapalat" w:hAnsi="GHEA Grapalat"/>
                <w:sz w:val="16"/>
                <w:szCs w:val="16"/>
                <w:lang w:val="hy-AM"/>
              </w:rPr>
              <w:t>ՀՀ</w:t>
            </w:r>
            <w:r w:rsidRPr="00F11F6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F11F6B">
              <w:rPr>
                <w:rFonts w:ascii="GHEA Grapalat" w:hAnsi="GHEA Grapalat"/>
                <w:sz w:val="16"/>
                <w:szCs w:val="16"/>
                <w:lang w:val="hy-AM"/>
              </w:rPr>
              <w:t>օրենքի</w:t>
            </w:r>
            <w:r w:rsidRPr="00F11F6B">
              <w:rPr>
                <w:rFonts w:ascii="GHEA Grapalat" w:hAnsi="GHEA Grapalat"/>
                <w:sz w:val="16"/>
                <w:szCs w:val="16"/>
                <w:lang w:val="es-ES"/>
              </w:rPr>
              <w:t xml:space="preserve"> 9-</w:t>
            </w:r>
            <w:r w:rsidRPr="00F11F6B">
              <w:rPr>
                <w:rFonts w:ascii="GHEA Grapalat" w:hAnsi="GHEA Grapalat"/>
                <w:sz w:val="16"/>
                <w:szCs w:val="16"/>
                <w:lang w:val="hy-AM"/>
              </w:rPr>
              <w:t>րդ</w:t>
            </w:r>
            <w:r w:rsidRPr="00F11F6B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F11F6B">
              <w:rPr>
                <w:rFonts w:ascii="GHEA Grapalat" w:hAnsi="GHEA Grapalat"/>
                <w:sz w:val="16"/>
                <w:szCs w:val="16"/>
                <w:lang w:val="hy-AM"/>
              </w:rPr>
              <w:t>հոդվածի</w:t>
            </w:r>
            <w:r w:rsidRPr="00F11F6B">
              <w:rPr>
                <w:rFonts w:ascii="GHEA Grapalat" w:hAnsi="GHEA Grapalat"/>
                <w:sz w:val="16"/>
                <w:szCs w:val="16"/>
                <w:lang w:val="es-ES"/>
              </w:rPr>
              <w:t>:</w:t>
            </w:r>
          </w:p>
        </w:tc>
        <w:tc>
          <w:tcPr>
            <w:tcW w:w="992" w:type="dxa"/>
          </w:tcPr>
          <w:p w14:paraId="77F364C1" w14:textId="58EE1E73" w:rsidR="008A3CDF" w:rsidRPr="00F11F6B" w:rsidRDefault="008A3CDF" w:rsidP="008A3CDF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F11F6B">
              <w:rPr>
                <w:rFonts w:ascii="GHEA Grapalat" w:hAnsi="GHEA Grapalat" w:cs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1" w:type="dxa"/>
            <w:vAlign w:val="center"/>
          </w:tcPr>
          <w:p w14:paraId="4F6D3214" w14:textId="77777777" w:rsidR="008A3CDF" w:rsidRPr="00F11F6B" w:rsidRDefault="008A3CDF" w:rsidP="008A3CDF">
            <w:pPr>
              <w:jc w:val="center"/>
              <w:rPr>
                <w:rFonts w:ascii="Arial LatArm" w:hAnsi="Arial LatArm" w:cs="Calibri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</w:tcPr>
          <w:p w14:paraId="2B270DBF" w14:textId="75D51C9B" w:rsidR="008A3CDF" w:rsidRPr="00F11F6B" w:rsidRDefault="008A3CDF" w:rsidP="008A3CDF">
            <w:pPr>
              <w:jc w:val="center"/>
              <w:rPr>
                <w:rFonts w:ascii="Arial LatArm" w:hAnsi="Arial LatArm" w:cs="Calibri"/>
                <w:color w:val="000000"/>
                <w:sz w:val="16"/>
                <w:szCs w:val="16"/>
              </w:rPr>
            </w:pPr>
            <w:r>
              <w:rPr>
                <w:rFonts w:ascii="Arial LatArm" w:hAnsi="Arial LatArm" w:cs="Calibri"/>
                <w:color w:val="000000"/>
                <w:sz w:val="16"/>
                <w:szCs w:val="16"/>
              </w:rPr>
              <w:t>270</w:t>
            </w:r>
          </w:p>
        </w:tc>
        <w:tc>
          <w:tcPr>
            <w:tcW w:w="992" w:type="dxa"/>
            <w:vAlign w:val="center"/>
          </w:tcPr>
          <w:p w14:paraId="1447221F" w14:textId="77777777" w:rsidR="008A3CDF" w:rsidRPr="00F11F6B" w:rsidRDefault="008A3CDF" w:rsidP="008A3CDF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406" w:type="dxa"/>
          </w:tcPr>
          <w:p w14:paraId="07F4A88D" w14:textId="72428FB8" w:rsidR="008A3CDF" w:rsidRPr="00F11F6B" w:rsidRDefault="008A3CDF" w:rsidP="008A3CDF">
            <w:pPr>
              <w:rPr>
                <w:rFonts w:ascii="Arial LatArm" w:hAnsi="Arial LatArm"/>
                <w:sz w:val="16"/>
                <w:szCs w:val="16"/>
                <w:lang w:val="nb-NO"/>
              </w:rPr>
            </w:pP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ՀՀ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Կոտայքի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մարզ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>,</w:t>
            </w:r>
            <w:r w:rsidRPr="00F11F6B">
              <w:rPr>
                <w:rStyle w:val="aff7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ք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>.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Աբովյան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rFonts w:ascii="Sylfaen" w:hAnsi="Sylfaen"/>
                <w:sz w:val="16"/>
                <w:szCs w:val="16"/>
                <w:lang w:val="hy-AM"/>
              </w:rPr>
              <w:t xml:space="preserve">2-րդ միկրոշրջան </w:t>
            </w:r>
            <w:r w:rsidRPr="00F11F6B">
              <w:rPr>
                <w:rStyle w:val="aff7"/>
                <w:sz w:val="16"/>
                <w:szCs w:val="16"/>
                <w:lang w:val="af-ZA"/>
              </w:rPr>
              <w:t>&lt;&lt;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Աբովյանի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թիվ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sz w:val="16"/>
                <w:szCs w:val="16"/>
                <w:lang w:val="af-ZA"/>
              </w:rPr>
              <w:t xml:space="preserve">7 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հիմնական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դպրոց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 xml:space="preserve">&gt;&gt; 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ՊՈԱԿ</w:t>
            </w:r>
          </w:p>
        </w:tc>
        <w:tc>
          <w:tcPr>
            <w:tcW w:w="990" w:type="dxa"/>
          </w:tcPr>
          <w:p w14:paraId="4FF2DFEB" w14:textId="7691E22F" w:rsidR="008A3CDF" w:rsidRPr="00F11F6B" w:rsidRDefault="008A3CDF" w:rsidP="008A3CDF">
            <w:pPr>
              <w:rPr>
                <w:rFonts w:ascii="Arial LatArm" w:hAnsi="Arial LatArm"/>
                <w:sz w:val="16"/>
                <w:szCs w:val="16"/>
              </w:rPr>
            </w:pPr>
            <w:r w:rsidRPr="00F11F6B">
              <w:rPr>
                <w:rFonts w:ascii="Arial" w:hAnsi="Arial" w:cs="Arial"/>
                <w:color w:val="000000"/>
                <w:sz w:val="16"/>
                <w:szCs w:val="16"/>
              </w:rPr>
              <w:t xml:space="preserve">Մինչև </w:t>
            </w:r>
            <w:r>
              <w:rPr>
                <w:rFonts w:ascii="Arial LatArm" w:hAnsi="Arial LatArm" w:cs="Calibri"/>
                <w:color w:val="000000"/>
                <w:sz w:val="16"/>
                <w:szCs w:val="16"/>
              </w:rPr>
              <w:t>270</w:t>
            </w:r>
          </w:p>
        </w:tc>
        <w:tc>
          <w:tcPr>
            <w:tcW w:w="810" w:type="dxa"/>
            <w:vAlign w:val="center"/>
          </w:tcPr>
          <w:p w14:paraId="33852B24" w14:textId="5B7F75C6" w:rsidR="008A3CDF" w:rsidRPr="00F11F6B" w:rsidRDefault="008A3CDF" w:rsidP="008A3CDF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F11F6B">
              <w:rPr>
                <w:rFonts w:ascii="Arial" w:hAnsi="Arial" w:cs="Arial"/>
                <w:sz w:val="16"/>
                <w:szCs w:val="16"/>
              </w:rPr>
              <w:t>Մինչև 202</w:t>
            </w:r>
            <w:r>
              <w:rPr>
                <w:rFonts w:ascii="Arial" w:hAnsi="Arial" w:cs="Arial"/>
                <w:sz w:val="16"/>
                <w:szCs w:val="16"/>
              </w:rPr>
              <w:t xml:space="preserve">6 </w:t>
            </w:r>
            <w:r w:rsidRPr="00F11F6B">
              <w:rPr>
                <w:rFonts w:ascii="Arial" w:hAnsi="Arial" w:cs="Arial"/>
                <w:sz w:val="16"/>
                <w:szCs w:val="16"/>
              </w:rPr>
              <w:t xml:space="preserve">թվականի </w:t>
            </w:r>
            <w:r>
              <w:rPr>
                <w:rFonts w:ascii="Arial" w:hAnsi="Arial" w:cs="Arial"/>
                <w:sz w:val="16"/>
                <w:szCs w:val="16"/>
              </w:rPr>
              <w:t xml:space="preserve">մայիսի </w:t>
            </w:r>
            <w:r w:rsidRPr="00F11F6B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8</w:t>
            </w:r>
            <w:r w:rsidRPr="00F11F6B">
              <w:rPr>
                <w:rFonts w:ascii="Arial" w:hAnsi="Arial" w:cs="Arial"/>
                <w:sz w:val="16"/>
                <w:szCs w:val="16"/>
              </w:rPr>
              <w:t>-ը</w:t>
            </w:r>
          </w:p>
        </w:tc>
      </w:tr>
      <w:tr w:rsidR="008A3CDF" w:rsidRPr="00FE4A6D" w14:paraId="393786DB" w14:textId="77777777" w:rsidTr="004E1957">
        <w:trPr>
          <w:cantSplit/>
          <w:trHeight w:val="1286"/>
          <w:jc w:val="center"/>
        </w:trPr>
        <w:tc>
          <w:tcPr>
            <w:tcW w:w="847" w:type="dxa"/>
            <w:vAlign w:val="center"/>
          </w:tcPr>
          <w:p w14:paraId="2336816E" w14:textId="6D05C63E" w:rsidR="008A3CDF" w:rsidRPr="00F11F6B" w:rsidRDefault="008A3CDF" w:rsidP="008A3CDF">
            <w:pPr>
              <w:tabs>
                <w:tab w:val="left" w:pos="747"/>
              </w:tabs>
              <w:ind w:left="349"/>
              <w:rPr>
                <w:rFonts w:ascii="Arial LatArm" w:hAnsi="Arial LatArm"/>
                <w:sz w:val="16"/>
                <w:szCs w:val="16"/>
              </w:rPr>
            </w:pPr>
            <w:r w:rsidRPr="00F11F6B">
              <w:rPr>
                <w:rFonts w:ascii="Arial LatArm" w:hAnsi="Arial LatArm"/>
                <w:sz w:val="16"/>
                <w:szCs w:val="16"/>
              </w:rPr>
              <w:t>16</w:t>
            </w:r>
          </w:p>
        </w:tc>
        <w:tc>
          <w:tcPr>
            <w:tcW w:w="1422" w:type="dxa"/>
          </w:tcPr>
          <w:p w14:paraId="7D101FD7" w14:textId="1D185969" w:rsidR="008A3CDF" w:rsidRPr="00F11F6B" w:rsidRDefault="008A3CDF" w:rsidP="008A3CDF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F11F6B">
              <w:rPr>
                <w:rFonts w:ascii="GHEA Grapalat" w:hAnsi="GHEA Grapalat" w:cs="GHEA Grapalat"/>
                <w:color w:val="000000"/>
                <w:sz w:val="16"/>
                <w:szCs w:val="16"/>
              </w:rPr>
              <w:t>15541200</w:t>
            </w:r>
          </w:p>
        </w:tc>
        <w:tc>
          <w:tcPr>
            <w:tcW w:w="1667" w:type="dxa"/>
          </w:tcPr>
          <w:p w14:paraId="6EA274DD" w14:textId="223D50DC" w:rsidR="008A3CDF" w:rsidRPr="00F11F6B" w:rsidRDefault="008A3CDF" w:rsidP="008A3CD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1F6B">
              <w:rPr>
                <w:rFonts w:ascii="Calibri" w:hAnsi="Calibri" w:cs="Calibri"/>
                <w:color w:val="000000"/>
                <w:sz w:val="16"/>
                <w:szCs w:val="16"/>
              </w:rPr>
              <w:t>Պանիր</w:t>
            </w:r>
          </w:p>
        </w:tc>
        <w:tc>
          <w:tcPr>
            <w:tcW w:w="992" w:type="dxa"/>
            <w:vAlign w:val="center"/>
          </w:tcPr>
          <w:p w14:paraId="696A2291" w14:textId="77777777" w:rsidR="008A3CDF" w:rsidRPr="00F11F6B" w:rsidRDefault="008A3CDF" w:rsidP="008A3CDF">
            <w:pPr>
              <w:rPr>
                <w:rFonts w:ascii="Arial LatArm" w:hAnsi="Arial LatArm"/>
                <w:sz w:val="16"/>
                <w:szCs w:val="16"/>
                <w:lang w:val="hy-AM"/>
              </w:rPr>
            </w:pPr>
          </w:p>
        </w:tc>
        <w:tc>
          <w:tcPr>
            <w:tcW w:w="4219" w:type="dxa"/>
            <w:vAlign w:val="center"/>
          </w:tcPr>
          <w:p w14:paraId="27BCFE40" w14:textId="00EEE7CE" w:rsidR="008A3CDF" w:rsidRPr="00F11F6B" w:rsidRDefault="008A3CDF" w:rsidP="008A3CDF">
            <w:pPr>
              <w:rPr>
                <w:rFonts w:ascii="Arial LatArm" w:hAnsi="Arial LatArm"/>
                <w:color w:val="000000"/>
                <w:sz w:val="16"/>
                <w:szCs w:val="16"/>
                <w:lang w:val="hy-AM" w:eastAsia="ru-RU"/>
              </w:rPr>
            </w:pPr>
            <w:r w:rsidRPr="00F11F6B">
              <w:rPr>
                <w:rFonts w:ascii="GHEA Grapalat" w:hAnsi="GHEA Grapalat"/>
                <w:sz w:val="16"/>
                <w:szCs w:val="16"/>
                <w:lang w:val="hy-AM"/>
              </w:rPr>
              <w:t>Սպիտակ աղաջրային պանիր,չանախ,  կովի կաթից, 36-40%  յուղայնությամբ։ Անվտանգությունը և մակնշումը՝ ըստ ՀՀ կառավարության 2006թ. դեկտեմբերի 21-ի N 1925-Ն որոշմամբ հաստատված «Կաթին, կաթնամթերքին և դրանց արտադրությանը ներկայացվող պահանջների տեխնիկական կանոնակարգի» և «Սննդամթերքի անվտանգության մասին» ՀՀ օրենքի 9-րդ հոդվածի:</w:t>
            </w:r>
          </w:p>
        </w:tc>
        <w:tc>
          <w:tcPr>
            <w:tcW w:w="992" w:type="dxa"/>
          </w:tcPr>
          <w:p w14:paraId="1872B478" w14:textId="4212F4F3" w:rsidR="008A3CDF" w:rsidRPr="00F11F6B" w:rsidRDefault="008A3CDF" w:rsidP="008A3CDF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F11F6B">
              <w:rPr>
                <w:rFonts w:ascii="GHEA Grapalat" w:hAnsi="GHEA Grapalat" w:cs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1" w:type="dxa"/>
            <w:vAlign w:val="center"/>
          </w:tcPr>
          <w:p w14:paraId="0382238F" w14:textId="77777777" w:rsidR="008A3CDF" w:rsidRPr="00F11F6B" w:rsidRDefault="008A3CDF" w:rsidP="008A3CDF">
            <w:pPr>
              <w:jc w:val="center"/>
              <w:rPr>
                <w:rFonts w:ascii="Arial LatArm" w:hAnsi="Arial LatArm" w:cs="Calibri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</w:tcPr>
          <w:p w14:paraId="329ACEC3" w14:textId="2C28216E" w:rsidR="008A3CDF" w:rsidRPr="00F11F6B" w:rsidRDefault="008A3CDF" w:rsidP="008A3CDF">
            <w:pPr>
              <w:jc w:val="center"/>
              <w:rPr>
                <w:rFonts w:ascii="Arial LatArm" w:hAnsi="Arial LatArm" w:cs="Calibri"/>
                <w:color w:val="000000"/>
                <w:sz w:val="16"/>
                <w:szCs w:val="16"/>
              </w:rPr>
            </w:pPr>
            <w:r>
              <w:rPr>
                <w:rFonts w:ascii="Arial LatArm" w:hAnsi="Arial LatArm" w:cs="Calibri"/>
                <w:color w:val="000000"/>
                <w:sz w:val="16"/>
                <w:szCs w:val="16"/>
              </w:rPr>
              <w:t>480</w:t>
            </w:r>
          </w:p>
        </w:tc>
        <w:tc>
          <w:tcPr>
            <w:tcW w:w="992" w:type="dxa"/>
            <w:vAlign w:val="center"/>
          </w:tcPr>
          <w:p w14:paraId="77FACFF3" w14:textId="77777777" w:rsidR="008A3CDF" w:rsidRPr="00F11F6B" w:rsidRDefault="008A3CDF" w:rsidP="008A3CDF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406" w:type="dxa"/>
          </w:tcPr>
          <w:p w14:paraId="6C08978F" w14:textId="053A7CBD" w:rsidR="008A3CDF" w:rsidRPr="00F11F6B" w:rsidRDefault="008A3CDF" w:rsidP="008A3CDF">
            <w:pPr>
              <w:rPr>
                <w:rFonts w:ascii="Arial LatArm" w:hAnsi="Arial LatArm"/>
                <w:sz w:val="16"/>
                <w:szCs w:val="16"/>
                <w:lang w:val="nb-NO"/>
              </w:rPr>
            </w:pP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ՀՀ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Կոտայքի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մարզ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>,</w:t>
            </w:r>
            <w:r w:rsidRPr="00F11F6B">
              <w:rPr>
                <w:rStyle w:val="aff7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ք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>.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Աբովյան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rFonts w:ascii="Sylfaen" w:hAnsi="Sylfaen"/>
                <w:sz w:val="16"/>
                <w:szCs w:val="16"/>
                <w:lang w:val="hy-AM"/>
              </w:rPr>
              <w:t xml:space="preserve">2-րդ միկրոշրջան </w:t>
            </w:r>
            <w:r w:rsidRPr="00F11F6B">
              <w:rPr>
                <w:rStyle w:val="aff7"/>
                <w:sz w:val="16"/>
                <w:szCs w:val="16"/>
                <w:lang w:val="af-ZA"/>
              </w:rPr>
              <w:t>&lt;&lt;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Աբովյանի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թիվ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sz w:val="16"/>
                <w:szCs w:val="16"/>
                <w:lang w:val="af-ZA"/>
              </w:rPr>
              <w:t xml:space="preserve">7 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հիմնական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դպրոց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 xml:space="preserve">&gt;&gt; 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ՊՈԱԿ</w:t>
            </w:r>
          </w:p>
        </w:tc>
        <w:tc>
          <w:tcPr>
            <w:tcW w:w="990" w:type="dxa"/>
          </w:tcPr>
          <w:p w14:paraId="20AB3393" w14:textId="4C5A3517" w:rsidR="008A3CDF" w:rsidRPr="00F11F6B" w:rsidRDefault="008A3CDF" w:rsidP="008A3CDF">
            <w:pPr>
              <w:rPr>
                <w:rFonts w:ascii="Arial LatArm" w:hAnsi="Arial LatArm"/>
                <w:sz w:val="16"/>
                <w:szCs w:val="16"/>
              </w:rPr>
            </w:pPr>
            <w:r w:rsidRPr="00F11F6B">
              <w:rPr>
                <w:rFonts w:ascii="Arial" w:hAnsi="Arial" w:cs="Arial"/>
                <w:color w:val="000000"/>
                <w:sz w:val="16"/>
                <w:szCs w:val="16"/>
              </w:rPr>
              <w:t xml:space="preserve">Մինչև </w:t>
            </w:r>
            <w:r>
              <w:rPr>
                <w:rFonts w:ascii="Arial LatArm" w:hAnsi="Arial LatArm" w:cs="Calibri"/>
                <w:color w:val="000000"/>
                <w:sz w:val="16"/>
                <w:szCs w:val="16"/>
              </w:rPr>
              <w:t>480</w:t>
            </w:r>
          </w:p>
        </w:tc>
        <w:tc>
          <w:tcPr>
            <w:tcW w:w="810" w:type="dxa"/>
            <w:vAlign w:val="center"/>
          </w:tcPr>
          <w:p w14:paraId="62E65429" w14:textId="32009DDC" w:rsidR="008A3CDF" w:rsidRPr="00F11F6B" w:rsidRDefault="008A3CDF" w:rsidP="008A3CDF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F11F6B">
              <w:rPr>
                <w:rFonts w:ascii="Arial" w:hAnsi="Arial" w:cs="Arial"/>
                <w:sz w:val="16"/>
                <w:szCs w:val="16"/>
              </w:rPr>
              <w:t>Մինչև 202</w:t>
            </w:r>
            <w:r>
              <w:rPr>
                <w:rFonts w:ascii="Arial" w:hAnsi="Arial" w:cs="Arial"/>
                <w:sz w:val="16"/>
                <w:szCs w:val="16"/>
              </w:rPr>
              <w:t xml:space="preserve">6 </w:t>
            </w:r>
            <w:r w:rsidRPr="00F11F6B">
              <w:rPr>
                <w:rFonts w:ascii="Arial" w:hAnsi="Arial" w:cs="Arial"/>
                <w:sz w:val="16"/>
                <w:szCs w:val="16"/>
              </w:rPr>
              <w:t xml:space="preserve">թվականի </w:t>
            </w:r>
            <w:r>
              <w:rPr>
                <w:rFonts w:ascii="Arial" w:hAnsi="Arial" w:cs="Arial"/>
                <w:sz w:val="16"/>
                <w:szCs w:val="16"/>
              </w:rPr>
              <w:t xml:space="preserve">մայիսի </w:t>
            </w:r>
            <w:r w:rsidRPr="00F11F6B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8</w:t>
            </w:r>
            <w:r w:rsidRPr="00F11F6B">
              <w:rPr>
                <w:rFonts w:ascii="Arial" w:hAnsi="Arial" w:cs="Arial"/>
                <w:sz w:val="16"/>
                <w:szCs w:val="16"/>
              </w:rPr>
              <w:t>-ը</w:t>
            </w:r>
          </w:p>
        </w:tc>
      </w:tr>
      <w:tr w:rsidR="008A3CDF" w:rsidRPr="00FE4A6D" w14:paraId="7ADCA4F3" w14:textId="77777777" w:rsidTr="004E1957">
        <w:trPr>
          <w:cantSplit/>
          <w:trHeight w:val="1286"/>
          <w:jc w:val="center"/>
        </w:trPr>
        <w:tc>
          <w:tcPr>
            <w:tcW w:w="847" w:type="dxa"/>
            <w:vAlign w:val="center"/>
          </w:tcPr>
          <w:p w14:paraId="3D0CBB23" w14:textId="540E961E" w:rsidR="008A3CDF" w:rsidRPr="00F11F6B" w:rsidRDefault="008A3CDF" w:rsidP="008A3CDF">
            <w:pPr>
              <w:tabs>
                <w:tab w:val="left" w:pos="747"/>
              </w:tabs>
              <w:ind w:left="349"/>
              <w:rPr>
                <w:rFonts w:ascii="Arial LatArm" w:hAnsi="Arial LatArm"/>
                <w:sz w:val="16"/>
                <w:szCs w:val="16"/>
              </w:rPr>
            </w:pPr>
            <w:r w:rsidRPr="00F11F6B">
              <w:rPr>
                <w:rFonts w:ascii="Arial LatArm" w:hAnsi="Arial LatArm"/>
                <w:sz w:val="16"/>
                <w:szCs w:val="16"/>
              </w:rPr>
              <w:lastRenderedPageBreak/>
              <w:t>17</w:t>
            </w:r>
          </w:p>
        </w:tc>
        <w:tc>
          <w:tcPr>
            <w:tcW w:w="1422" w:type="dxa"/>
          </w:tcPr>
          <w:p w14:paraId="2C73F07A" w14:textId="4A2ACE96" w:rsidR="008A3CDF" w:rsidRPr="00F11F6B" w:rsidRDefault="008A3CDF" w:rsidP="008A3CDF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F11F6B">
              <w:rPr>
                <w:rFonts w:ascii="Calibri" w:hAnsi="Calibri" w:cs="Calibri"/>
                <w:color w:val="000000"/>
                <w:sz w:val="16"/>
                <w:szCs w:val="16"/>
              </w:rPr>
              <w:t>15551600</w:t>
            </w:r>
          </w:p>
        </w:tc>
        <w:tc>
          <w:tcPr>
            <w:tcW w:w="1667" w:type="dxa"/>
          </w:tcPr>
          <w:p w14:paraId="76DD4C16" w14:textId="7DB1000D" w:rsidR="008A3CDF" w:rsidRPr="00F11F6B" w:rsidRDefault="008A3CDF" w:rsidP="008A3CD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1F6B">
              <w:rPr>
                <w:rFonts w:ascii="Calibri" w:hAnsi="Calibri" w:cs="Calibri"/>
                <w:color w:val="000000"/>
                <w:sz w:val="16"/>
                <w:szCs w:val="16"/>
              </w:rPr>
              <w:t>Մածուն</w:t>
            </w:r>
          </w:p>
        </w:tc>
        <w:tc>
          <w:tcPr>
            <w:tcW w:w="992" w:type="dxa"/>
            <w:vAlign w:val="center"/>
          </w:tcPr>
          <w:p w14:paraId="22BCEB0B" w14:textId="77777777" w:rsidR="008A3CDF" w:rsidRPr="00F11F6B" w:rsidRDefault="008A3CDF" w:rsidP="008A3CDF">
            <w:pPr>
              <w:rPr>
                <w:rFonts w:ascii="Arial LatArm" w:hAnsi="Arial LatArm"/>
                <w:sz w:val="16"/>
                <w:szCs w:val="16"/>
                <w:lang w:val="hy-AM"/>
              </w:rPr>
            </w:pPr>
          </w:p>
        </w:tc>
        <w:tc>
          <w:tcPr>
            <w:tcW w:w="4219" w:type="dxa"/>
            <w:vAlign w:val="center"/>
          </w:tcPr>
          <w:p w14:paraId="4491D2FF" w14:textId="3C6B9B6F" w:rsidR="008A3CDF" w:rsidRPr="00F11F6B" w:rsidRDefault="008A3CDF" w:rsidP="008A3CDF">
            <w:pPr>
              <w:rPr>
                <w:rFonts w:ascii="Arial LatArm" w:hAnsi="Arial LatArm"/>
                <w:color w:val="000000"/>
                <w:sz w:val="16"/>
                <w:szCs w:val="16"/>
                <w:lang w:val="hy-AM" w:eastAsia="ru-RU"/>
              </w:rPr>
            </w:pPr>
            <w:r w:rsidRPr="00F11F6B">
              <w:rPr>
                <w:rFonts w:ascii="GHEA Grapalat" w:hAnsi="GHEA Grapalat"/>
                <w:sz w:val="16"/>
                <w:szCs w:val="16"/>
                <w:lang w:val="hy-AM"/>
              </w:rPr>
              <w:t xml:space="preserve">Թարմ կովի կաթից, յուղայնությունը 3%-ից ոչ պակաս, թթվայնությունը 65-1000T, անվտանգությունը և մակնշումը` ըստ ՀՀ կառավարության 2006թ. դեկտեմբերի 21-ի N 1925-Ն որոշմամբ հաստատված «Կաթին, կաթնամթերքին և դրանց արտադրությանը ներկայացվող պահանջների տեխնիկական կանոնակարգի» և «Սննդամթերքի անվտանգության մասին» ՀՀ օրենքի </w:t>
            </w:r>
            <w:r w:rsidRPr="00F11F6B">
              <w:rPr>
                <w:rFonts w:ascii="GHEA Grapalat" w:hAnsi="GHEA Grapalat"/>
                <w:sz w:val="16"/>
                <w:szCs w:val="16"/>
                <w:lang w:val="es-ES"/>
              </w:rPr>
              <w:t>9</w:t>
            </w:r>
            <w:r w:rsidRPr="00F11F6B">
              <w:rPr>
                <w:rFonts w:ascii="GHEA Grapalat" w:hAnsi="GHEA Grapalat"/>
                <w:sz w:val="16"/>
                <w:szCs w:val="16"/>
                <w:lang w:val="hy-AM"/>
              </w:rPr>
              <w:t>-րդ հոդվածի։</w:t>
            </w:r>
          </w:p>
        </w:tc>
        <w:tc>
          <w:tcPr>
            <w:tcW w:w="992" w:type="dxa"/>
          </w:tcPr>
          <w:p w14:paraId="29585DD9" w14:textId="6C4BD994" w:rsidR="008A3CDF" w:rsidRPr="00F11F6B" w:rsidRDefault="008A3CDF" w:rsidP="008A3CDF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F11F6B">
              <w:rPr>
                <w:rFonts w:ascii="GHEA Grapalat" w:hAnsi="GHEA Grapalat" w:cs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1" w:type="dxa"/>
            <w:vAlign w:val="center"/>
          </w:tcPr>
          <w:p w14:paraId="3E15262C" w14:textId="77777777" w:rsidR="008A3CDF" w:rsidRPr="00F11F6B" w:rsidRDefault="008A3CDF" w:rsidP="008A3CDF">
            <w:pPr>
              <w:jc w:val="center"/>
              <w:rPr>
                <w:rFonts w:ascii="Arial LatArm" w:hAnsi="Arial LatArm" w:cs="Calibri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</w:tcPr>
          <w:p w14:paraId="4C6645BE" w14:textId="3BD6DE2B" w:rsidR="008A3CDF" w:rsidRPr="00F11F6B" w:rsidRDefault="008A3CDF" w:rsidP="008A3CDF">
            <w:pPr>
              <w:jc w:val="center"/>
              <w:rPr>
                <w:rFonts w:ascii="Arial LatArm" w:hAnsi="Arial LatArm" w:cs="Calibri"/>
                <w:color w:val="000000"/>
                <w:sz w:val="16"/>
                <w:szCs w:val="16"/>
              </w:rPr>
            </w:pPr>
            <w:r>
              <w:rPr>
                <w:rFonts w:ascii="Arial LatArm" w:hAnsi="Arial LatArm" w:cs="Calibri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992" w:type="dxa"/>
            <w:vAlign w:val="center"/>
          </w:tcPr>
          <w:p w14:paraId="0A8E691C" w14:textId="77777777" w:rsidR="008A3CDF" w:rsidRPr="00F11F6B" w:rsidRDefault="008A3CDF" w:rsidP="008A3CDF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406" w:type="dxa"/>
          </w:tcPr>
          <w:p w14:paraId="14631DE8" w14:textId="59D0B75B" w:rsidR="008A3CDF" w:rsidRPr="00F11F6B" w:rsidRDefault="008A3CDF" w:rsidP="008A3CDF">
            <w:pPr>
              <w:rPr>
                <w:rFonts w:ascii="Arial LatArm" w:hAnsi="Arial LatArm"/>
                <w:sz w:val="16"/>
                <w:szCs w:val="16"/>
                <w:lang w:val="nb-NO"/>
              </w:rPr>
            </w:pP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ՀՀ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Կոտայքի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մարզ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>,</w:t>
            </w:r>
            <w:r w:rsidRPr="00F11F6B">
              <w:rPr>
                <w:rStyle w:val="aff7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ք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>.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Աբովյան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rFonts w:ascii="Sylfaen" w:hAnsi="Sylfaen"/>
                <w:sz w:val="16"/>
                <w:szCs w:val="16"/>
                <w:lang w:val="hy-AM"/>
              </w:rPr>
              <w:t xml:space="preserve">2-րդ միկրոշրջան </w:t>
            </w:r>
            <w:r w:rsidRPr="00F11F6B">
              <w:rPr>
                <w:rStyle w:val="aff7"/>
                <w:sz w:val="16"/>
                <w:szCs w:val="16"/>
                <w:lang w:val="af-ZA"/>
              </w:rPr>
              <w:t>&lt;&lt;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Աբովյանի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թիվ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sz w:val="16"/>
                <w:szCs w:val="16"/>
                <w:lang w:val="af-ZA"/>
              </w:rPr>
              <w:t xml:space="preserve">7 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հիմնական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դպրոց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 xml:space="preserve">&gt;&gt; 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ՊՈԱԿ</w:t>
            </w:r>
          </w:p>
        </w:tc>
        <w:tc>
          <w:tcPr>
            <w:tcW w:w="990" w:type="dxa"/>
          </w:tcPr>
          <w:p w14:paraId="397F12BE" w14:textId="00FE4A21" w:rsidR="008A3CDF" w:rsidRPr="00F11F6B" w:rsidRDefault="008A3CDF" w:rsidP="008A3CDF">
            <w:pPr>
              <w:rPr>
                <w:rFonts w:ascii="Arial LatArm" w:hAnsi="Arial LatArm"/>
                <w:sz w:val="16"/>
                <w:szCs w:val="16"/>
              </w:rPr>
            </w:pPr>
            <w:r w:rsidRPr="00F11F6B">
              <w:rPr>
                <w:rFonts w:ascii="Arial" w:hAnsi="Arial" w:cs="Arial"/>
                <w:color w:val="000000"/>
                <w:sz w:val="16"/>
                <w:szCs w:val="16"/>
              </w:rPr>
              <w:t xml:space="preserve">Մինչև </w:t>
            </w:r>
            <w:r>
              <w:rPr>
                <w:rFonts w:ascii="Arial LatArm" w:hAnsi="Arial LatArm" w:cs="Calibri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810" w:type="dxa"/>
            <w:vAlign w:val="center"/>
          </w:tcPr>
          <w:p w14:paraId="5AFEC51C" w14:textId="5085DA63" w:rsidR="008A3CDF" w:rsidRPr="00F11F6B" w:rsidRDefault="008A3CDF" w:rsidP="008A3CDF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F11F6B">
              <w:rPr>
                <w:rFonts w:ascii="Arial" w:hAnsi="Arial" w:cs="Arial"/>
                <w:sz w:val="16"/>
                <w:szCs w:val="16"/>
              </w:rPr>
              <w:t>Մինչև 202</w:t>
            </w:r>
            <w:r>
              <w:rPr>
                <w:rFonts w:ascii="Arial" w:hAnsi="Arial" w:cs="Arial"/>
                <w:sz w:val="16"/>
                <w:szCs w:val="16"/>
              </w:rPr>
              <w:t xml:space="preserve">6 </w:t>
            </w:r>
            <w:r w:rsidRPr="00F11F6B">
              <w:rPr>
                <w:rFonts w:ascii="Arial" w:hAnsi="Arial" w:cs="Arial"/>
                <w:sz w:val="16"/>
                <w:szCs w:val="16"/>
              </w:rPr>
              <w:t xml:space="preserve">թվականի </w:t>
            </w:r>
            <w:r>
              <w:rPr>
                <w:rFonts w:ascii="Arial" w:hAnsi="Arial" w:cs="Arial"/>
                <w:sz w:val="16"/>
                <w:szCs w:val="16"/>
              </w:rPr>
              <w:t xml:space="preserve">մայիսի </w:t>
            </w:r>
            <w:r w:rsidRPr="00F11F6B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8</w:t>
            </w:r>
            <w:r w:rsidRPr="00F11F6B">
              <w:rPr>
                <w:rFonts w:ascii="Arial" w:hAnsi="Arial" w:cs="Arial"/>
                <w:sz w:val="16"/>
                <w:szCs w:val="16"/>
              </w:rPr>
              <w:t>-ը</w:t>
            </w:r>
          </w:p>
        </w:tc>
      </w:tr>
      <w:tr w:rsidR="008A3CDF" w:rsidRPr="00FE4A6D" w14:paraId="2308A316" w14:textId="77777777" w:rsidTr="004E1957">
        <w:trPr>
          <w:cantSplit/>
          <w:trHeight w:val="1286"/>
          <w:jc w:val="center"/>
        </w:trPr>
        <w:tc>
          <w:tcPr>
            <w:tcW w:w="847" w:type="dxa"/>
            <w:vAlign w:val="center"/>
          </w:tcPr>
          <w:p w14:paraId="6C5BE817" w14:textId="333BF0E0" w:rsidR="008A3CDF" w:rsidRPr="00F11F6B" w:rsidRDefault="008A3CDF" w:rsidP="008A3CDF">
            <w:pPr>
              <w:tabs>
                <w:tab w:val="left" w:pos="747"/>
              </w:tabs>
              <w:ind w:left="349"/>
              <w:rPr>
                <w:rFonts w:ascii="Arial LatArm" w:hAnsi="Arial LatArm"/>
                <w:sz w:val="16"/>
                <w:szCs w:val="16"/>
              </w:rPr>
            </w:pPr>
            <w:r w:rsidRPr="00F11F6B">
              <w:rPr>
                <w:rFonts w:ascii="Arial LatArm" w:hAnsi="Arial LatArm"/>
                <w:sz w:val="16"/>
                <w:szCs w:val="16"/>
              </w:rPr>
              <w:t>18</w:t>
            </w:r>
          </w:p>
        </w:tc>
        <w:tc>
          <w:tcPr>
            <w:tcW w:w="1422" w:type="dxa"/>
          </w:tcPr>
          <w:p w14:paraId="1CE3B9E3" w14:textId="6744283B" w:rsidR="008A3CDF" w:rsidRPr="00F11F6B" w:rsidRDefault="008A3CDF" w:rsidP="008A3CDF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F11F6B">
              <w:rPr>
                <w:rFonts w:ascii="GHEA Grapalat" w:hAnsi="GHEA Grapalat" w:cs="GHEA Grapalat"/>
                <w:color w:val="000000"/>
                <w:sz w:val="16"/>
                <w:szCs w:val="16"/>
              </w:rPr>
              <w:t>15333100</w:t>
            </w:r>
          </w:p>
        </w:tc>
        <w:tc>
          <w:tcPr>
            <w:tcW w:w="1667" w:type="dxa"/>
          </w:tcPr>
          <w:p w14:paraId="675EF2EF" w14:textId="1D653F63" w:rsidR="008A3CDF" w:rsidRPr="00F11F6B" w:rsidRDefault="008A3CDF" w:rsidP="008A3CD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1F6B">
              <w:rPr>
                <w:rFonts w:ascii="Calibri" w:hAnsi="Calibri" w:cs="Calibri"/>
                <w:color w:val="000000"/>
                <w:sz w:val="16"/>
                <w:szCs w:val="16"/>
              </w:rPr>
              <w:t>Տոմատի մածուկ</w:t>
            </w:r>
          </w:p>
        </w:tc>
        <w:tc>
          <w:tcPr>
            <w:tcW w:w="992" w:type="dxa"/>
            <w:vAlign w:val="center"/>
          </w:tcPr>
          <w:p w14:paraId="409AA0E0" w14:textId="77777777" w:rsidR="008A3CDF" w:rsidRPr="00F11F6B" w:rsidRDefault="008A3CDF" w:rsidP="008A3CDF">
            <w:pPr>
              <w:rPr>
                <w:rFonts w:ascii="Arial LatArm" w:hAnsi="Arial LatArm"/>
                <w:sz w:val="16"/>
                <w:szCs w:val="16"/>
                <w:lang w:val="hy-AM"/>
              </w:rPr>
            </w:pPr>
          </w:p>
        </w:tc>
        <w:tc>
          <w:tcPr>
            <w:tcW w:w="4219" w:type="dxa"/>
            <w:vAlign w:val="center"/>
          </w:tcPr>
          <w:p w14:paraId="071A9A5A" w14:textId="6E27F3D4" w:rsidR="008A3CDF" w:rsidRPr="00F11F6B" w:rsidRDefault="008A3CDF" w:rsidP="008A3CDF">
            <w:pPr>
              <w:rPr>
                <w:rFonts w:ascii="Arial LatArm" w:hAnsi="Arial LatArm"/>
                <w:color w:val="000000"/>
                <w:sz w:val="16"/>
                <w:szCs w:val="16"/>
                <w:lang w:val="hy-AM" w:eastAsia="ru-RU"/>
              </w:rPr>
            </w:pPr>
            <w:r w:rsidRPr="00F11F6B">
              <w:rPr>
                <w:rFonts w:ascii="GHEA Grapalat" w:hAnsi="GHEA Grapalat"/>
                <w:sz w:val="16"/>
                <w:szCs w:val="16"/>
                <w:lang w:val="hy-AM"/>
              </w:rPr>
              <w:t>Բարձր կամ առաջին տեսակների, ապակե կամ մետաղյա տարաներով, փաթեթավորումը` մինչև 10 դմ3 տարողությամբ: Անվտանգությունը` N 2-III-4.9-01-2010 հիգիենիկ նորմատիվների և «Սննդամթերքի անվտանգության մասին» ՀՀ օրենքի 9-րդ հոդվածի :</w:t>
            </w:r>
          </w:p>
        </w:tc>
        <w:tc>
          <w:tcPr>
            <w:tcW w:w="992" w:type="dxa"/>
          </w:tcPr>
          <w:p w14:paraId="22A03488" w14:textId="34E6F1A9" w:rsidR="008A3CDF" w:rsidRPr="00F11F6B" w:rsidRDefault="008A3CDF" w:rsidP="008A3CDF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F11F6B">
              <w:rPr>
                <w:rFonts w:ascii="GHEA Grapalat" w:hAnsi="GHEA Grapalat" w:cs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1" w:type="dxa"/>
            <w:vAlign w:val="center"/>
          </w:tcPr>
          <w:p w14:paraId="770C03F8" w14:textId="77777777" w:rsidR="008A3CDF" w:rsidRPr="00F11F6B" w:rsidRDefault="008A3CDF" w:rsidP="008A3CDF">
            <w:pPr>
              <w:jc w:val="center"/>
              <w:rPr>
                <w:rFonts w:ascii="Arial LatArm" w:hAnsi="Arial LatArm" w:cs="Calibri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</w:tcPr>
          <w:p w14:paraId="230134A3" w14:textId="2F31E9A8" w:rsidR="008A3CDF" w:rsidRPr="00F11F6B" w:rsidRDefault="008A3CDF" w:rsidP="008A3CDF">
            <w:pPr>
              <w:jc w:val="center"/>
              <w:rPr>
                <w:rFonts w:ascii="Arial LatArm" w:hAnsi="Arial LatArm" w:cs="Calibri"/>
                <w:color w:val="000000"/>
                <w:sz w:val="16"/>
                <w:szCs w:val="16"/>
              </w:rPr>
            </w:pPr>
            <w:r>
              <w:rPr>
                <w:rFonts w:ascii="Arial LatArm" w:hAnsi="Arial LatArm" w:cs="Calibri"/>
                <w:color w:val="000000"/>
                <w:sz w:val="16"/>
                <w:szCs w:val="16"/>
              </w:rPr>
              <w:t>65</w:t>
            </w:r>
          </w:p>
        </w:tc>
        <w:tc>
          <w:tcPr>
            <w:tcW w:w="992" w:type="dxa"/>
            <w:vAlign w:val="center"/>
          </w:tcPr>
          <w:p w14:paraId="004D084B" w14:textId="77777777" w:rsidR="008A3CDF" w:rsidRPr="00F11F6B" w:rsidRDefault="008A3CDF" w:rsidP="008A3CDF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406" w:type="dxa"/>
          </w:tcPr>
          <w:p w14:paraId="2643C5C4" w14:textId="077BC0DE" w:rsidR="008A3CDF" w:rsidRPr="00F11F6B" w:rsidRDefault="008A3CDF" w:rsidP="008A3CDF">
            <w:pPr>
              <w:rPr>
                <w:rFonts w:ascii="Arial LatArm" w:hAnsi="Arial LatArm"/>
                <w:sz w:val="16"/>
                <w:szCs w:val="16"/>
                <w:lang w:val="nb-NO"/>
              </w:rPr>
            </w:pP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ՀՀ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Կոտայքի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մարզ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>,</w:t>
            </w:r>
            <w:r w:rsidRPr="00F11F6B">
              <w:rPr>
                <w:rStyle w:val="aff7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ք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>.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Աբովյան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rFonts w:ascii="Sylfaen" w:hAnsi="Sylfaen"/>
                <w:sz w:val="16"/>
                <w:szCs w:val="16"/>
                <w:lang w:val="hy-AM"/>
              </w:rPr>
              <w:t xml:space="preserve">2-րդ միկրոշրջան </w:t>
            </w:r>
            <w:r w:rsidRPr="00F11F6B">
              <w:rPr>
                <w:rStyle w:val="aff7"/>
                <w:sz w:val="16"/>
                <w:szCs w:val="16"/>
                <w:lang w:val="af-ZA"/>
              </w:rPr>
              <w:t>&lt;&lt;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Աբովյանի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թիվ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sz w:val="16"/>
                <w:szCs w:val="16"/>
                <w:lang w:val="af-ZA"/>
              </w:rPr>
              <w:t xml:space="preserve">7 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հիմնական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 xml:space="preserve"> 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դպրոց</w:t>
            </w:r>
            <w:r w:rsidRPr="00F11F6B">
              <w:rPr>
                <w:rStyle w:val="aff7"/>
                <w:rFonts w:cs="Arial LatArm"/>
                <w:sz w:val="16"/>
                <w:szCs w:val="16"/>
                <w:lang w:val="af-ZA"/>
              </w:rPr>
              <w:t xml:space="preserve">&gt;&gt; </w:t>
            </w:r>
            <w:r w:rsidRPr="00F11F6B">
              <w:rPr>
                <w:rStyle w:val="aff7"/>
                <w:rFonts w:ascii="Sylfaen" w:hAnsi="Sylfaen" w:cs="Sylfaen"/>
                <w:sz w:val="16"/>
                <w:szCs w:val="16"/>
              </w:rPr>
              <w:t>ՊՈԱԿ</w:t>
            </w:r>
          </w:p>
        </w:tc>
        <w:tc>
          <w:tcPr>
            <w:tcW w:w="990" w:type="dxa"/>
          </w:tcPr>
          <w:p w14:paraId="1106C39A" w14:textId="626F6E88" w:rsidR="008A3CDF" w:rsidRPr="00F11F6B" w:rsidRDefault="008A3CDF" w:rsidP="008A3CDF">
            <w:pPr>
              <w:rPr>
                <w:rFonts w:ascii="Arial LatArm" w:hAnsi="Arial LatArm"/>
                <w:sz w:val="16"/>
                <w:szCs w:val="16"/>
              </w:rPr>
            </w:pPr>
            <w:r w:rsidRPr="00F11F6B">
              <w:rPr>
                <w:rFonts w:ascii="Arial" w:hAnsi="Arial" w:cs="Arial"/>
                <w:color w:val="000000"/>
                <w:sz w:val="16"/>
                <w:szCs w:val="16"/>
              </w:rPr>
              <w:t xml:space="preserve">Մինչև </w:t>
            </w:r>
            <w:r>
              <w:rPr>
                <w:rFonts w:ascii="Arial LatArm" w:hAnsi="Arial LatArm" w:cs="Calibri"/>
                <w:color w:val="000000"/>
                <w:sz w:val="16"/>
                <w:szCs w:val="16"/>
              </w:rPr>
              <w:t>65</w:t>
            </w:r>
          </w:p>
        </w:tc>
        <w:tc>
          <w:tcPr>
            <w:tcW w:w="810" w:type="dxa"/>
            <w:vAlign w:val="center"/>
          </w:tcPr>
          <w:p w14:paraId="4B8AB32D" w14:textId="58B0F60E" w:rsidR="008A3CDF" w:rsidRPr="00F11F6B" w:rsidRDefault="008A3CDF" w:rsidP="008A3CDF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F11F6B">
              <w:rPr>
                <w:rFonts w:ascii="Arial" w:hAnsi="Arial" w:cs="Arial"/>
                <w:sz w:val="16"/>
                <w:szCs w:val="16"/>
              </w:rPr>
              <w:t>Մինչև 202</w:t>
            </w:r>
            <w:r>
              <w:rPr>
                <w:rFonts w:ascii="Arial" w:hAnsi="Arial" w:cs="Arial"/>
                <w:sz w:val="16"/>
                <w:szCs w:val="16"/>
              </w:rPr>
              <w:t xml:space="preserve">6 </w:t>
            </w:r>
            <w:r w:rsidRPr="00F11F6B">
              <w:rPr>
                <w:rFonts w:ascii="Arial" w:hAnsi="Arial" w:cs="Arial"/>
                <w:sz w:val="16"/>
                <w:szCs w:val="16"/>
              </w:rPr>
              <w:t xml:space="preserve">թվականի </w:t>
            </w:r>
            <w:r>
              <w:rPr>
                <w:rFonts w:ascii="Arial" w:hAnsi="Arial" w:cs="Arial"/>
                <w:sz w:val="16"/>
                <w:szCs w:val="16"/>
              </w:rPr>
              <w:t xml:space="preserve">մայիսի </w:t>
            </w:r>
            <w:r w:rsidRPr="00F11F6B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8</w:t>
            </w:r>
            <w:r w:rsidRPr="00F11F6B">
              <w:rPr>
                <w:rFonts w:ascii="Arial" w:hAnsi="Arial" w:cs="Arial"/>
                <w:sz w:val="16"/>
                <w:szCs w:val="16"/>
              </w:rPr>
              <w:t>-ը</w:t>
            </w:r>
          </w:p>
        </w:tc>
      </w:tr>
    </w:tbl>
    <w:p w14:paraId="23754296" w14:textId="77777777" w:rsidR="004A40B4" w:rsidRDefault="004A40B4" w:rsidP="002B2829">
      <w:pPr>
        <w:jc w:val="both"/>
        <w:rPr>
          <w:rFonts w:asciiTheme="minorHAnsi" w:hAnsiTheme="minorHAnsi"/>
          <w:sz w:val="20"/>
          <w:lang w:val="hy-AM"/>
        </w:rPr>
      </w:pPr>
    </w:p>
    <w:p w14:paraId="7AA02F1A" w14:textId="77777777" w:rsidR="004A40B4" w:rsidRPr="004A40B4" w:rsidRDefault="004A40B4" w:rsidP="002B2829">
      <w:pPr>
        <w:jc w:val="both"/>
        <w:rPr>
          <w:rFonts w:asciiTheme="minorHAnsi" w:hAnsiTheme="minorHAnsi"/>
          <w:sz w:val="20"/>
        </w:rPr>
      </w:pPr>
      <w:bookmarkStart w:id="16" w:name="_Hlk152276857"/>
    </w:p>
    <w:p w14:paraId="0E06A6BF" w14:textId="77777777" w:rsidR="004A40B4" w:rsidRDefault="004A40B4" w:rsidP="002B2829">
      <w:pPr>
        <w:jc w:val="both"/>
        <w:rPr>
          <w:rFonts w:asciiTheme="minorHAnsi" w:hAnsiTheme="minorHAnsi"/>
          <w:sz w:val="20"/>
          <w:lang w:val="hy-AM"/>
        </w:rPr>
      </w:pPr>
    </w:p>
    <w:p w14:paraId="62E37BC8" w14:textId="77777777" w:rsidR="004A40B4" w:rsidRDefault="004A40B4" w:rsidP="002B2829">
      <w:pPr>
        <w:jc w:val="both"/>
        <w:rPr>
          <w:rFonts w:asciiTheme="minorHAnsi" w:hAnsiTheme="minorHAnsi"/>
          <w:sz w:val="20"/>
          <w:lang w:val="hy-AM"/>
        </w:rPr>
      </w:pPr>
    </w:p>
    <w:p w14:paraId="3197E78D" w14:textId="77777777" w:rsidR="004A40B4" w:rsidRDefault="004A40B4" w:rsidP="002B2829">
      <w:pPr>
        <w:jc w:val="both"/>
        <w:rPr>
          <w:rFonts w:asciiTheme="minorHAnsi" w:hAnsiTheme="minorHAnsi"/>
          <w:sz w:val="20"/>
          <w:lang w:val="hy-AM"/>
        </w:rPr>
      </w:pPr>
    </w:p>
    <w:p w14:paraId="6C84F301" w14:textId="77777777" w:rsidR="004A40B4" w:rsidRDefault="004A40B4" w:rsidP="002B2829">
      <w:pPr>
        <w:jc w:val="both"/>
        <w:rPr>
          <w:rFonts w:asciiTheme="minorHAnsi" w:hAnsiTheme="minorHAnsi"/>
          <w:sz w:val="20"/>
          <w:lang w:val="hy-AM"/>
        </w:rPr>
      </w:pPr>
    </w:p>
    <w:p w14:paraId="0A31F29E" w14:textId="77777777" w:rsidR="004A40B4" w:rsidRDefault="004A40B4" w:rsidP="002B2829">
      <w:pPr>
        <w:jc w:val="both"/>
        <w:rPr>
          <w:rFonts w:asciiTheme="minorHAnsi" w:hAnsiTheme="minorHAnsi"/>
          <w:sz w:val="20"/>
          <w:lang w:val="hy-AM"/>
        </w:rPr>
      </w:pPr>
    </w:p>
    <w:p w14:paraId="4D411CA4" w14:textId="77777777" w:rsidR="004A40B4" w:rsidRDefault="004A40B4" w:rsidP="002B2829">
      <w:pPr>
        <w:jc w:val="both"/>
        <w:rPr>
          <w:rFonts w:asciiTheme="minorHAnsi" w:hAnsiTheme="minorHAnsi"/>
          <w:sz w:val="20"/>
          <w:lang w:val="hy-AM"/>
        </w:rPr>
      </w:pPr>
    </w:p>
    <w:p w14:paraId="23B70F28" w14:textId="77777777" w:rsidR="004A40B4" w:rsidRDefault="004A40B4" w:rsidP="002B2829">
      <w:pPr>
        <w:jc w:val="both"/>
        <w:rPr>
          <w:rFonts w:asciiTheme="minorHAnsi" w:hAnsiTheme="minorHAnsi"/>
          <w:sz w:val="20"/>
          <w:lang w:val="hy-AM"/>
        </w:rPr>
      </w:pPr>
    </w:p>
    <w:p w14:paraId="1CE5C34D" w14:textId="77777777" w:rsidR="004A40B4" w:rsidRDefault="004A40B4" w:rsidP="002B2829">
      <w:pPr>
        <w:jc w:val="both"/>
        <w:rPr>
          <w:rFonts w:asciiTheme="minorHAnsi" w:hAnsiTheme="minorHAnsi"/>
          <w:sz w:val="20"/>
          <w:lang w:val="hy-AM"/>
        </w:rPr>
      </w:pPr>
    </w:p>
    <w:p w14:paraId="5C6559C8" w14:textId="77777777" w:rsidR="004A40B4" w:rsidRDefault="004A40B4" w:rsidP="002B2829">
      <w:pPr>
        <w:jc w:val="both"/>
        <w:rPr>
          <w:rFonts w:asciiTheme="minorHAnsi" w:hAnsiTheme="minorHAnsi"/>
          <w:sz w:val="20"/>
          <w:lang w:val="hy-AM"/>
        </w:rPr>
      </w:pPr>
    </w:p>
    <w:p w14:paraId="1C07CEF4" w14:textId="77777777" w:rsidR="004A40B4" w:rsidRDefault="004A40B4" w:rsidP="002B2829">
      <w:pPr>
        <w:jc w:val="both"/>
        <w:rPr>
          <w:rFonts w:asciiTheme="minorHAnsi" w:hAnsiTheme="minorHAnsi"/>
          <w:sz w:val="20"/>
          <w:lang w:val="hy-AM"/>
        </w:rPr>
      </w:pPr>
    </w:p>
    <w:p w14:paraId="48112B59" w14:textId="77777777" w:rsidR="004A40B4" w:rsidRDefault="004A40B4" w:rsidP="002B2829">
      <w:pPr>
        <w:jc w:val="both"/>
        <w:rPr>
          <w:rFonts w:asciiTheme="minorHAnsi" w:hAnsiTheme="minorHAnsi"/>
          <w:sz w:val="20"/>
          <w:lang w:val="hy-AM"/>
        </w:rPr>
      </w:pPr>
    </w:p>
    <w:p w14:paraId="2EA2D4A4" w14:textId="77777777" w:rsidR="004A40B4" w:rsidRDefault="004A40B4" w:rsidP="002B2829">
      <w:pPr>
        <w:jc w:val="both"/>
        <w:rPr>
          <w:rFonts w:asciiTheme="minorHAnsi" w:hAnsiTheme="minorHAnsi"/>
          <w:sz w:val="20"/>
          <w:lang w:val="hy-AM"/>
        </w:rPr>
      </w:pPr>
    </w:p>
    <w:p w14:paraId="0214A90D" w14:textId="77777777" w:rsidR="004A40B4" w:rsidRDefault="004A40B4" w:rsidP="002B2829">
      <w:pPr>
        <w:jc w:val="both"/>
        <w:rPr>
          <w:rFonts w:asciiTheme="minorHAnsi" w:hAnsiTheme="minorHAnsi"/>
          <w:sz w:val="20"/>
          <w:lang w:val="hy-AM"/>
        </w:rPr>
      </w:pPr>
    </w:p>
    <w:p w14:paraId="15C09870" w14:textId="77777777" w:rsidR="004A40B4" w:rsidRDefault="004A40B4" w:rsidP="002B2829">
      <w:pPr>
        <w:jc w:val="both"/>
        <w:rPr>
          <w:rFonts w:asciiTheme="minorHAnsi" w:hAnsiTheme="minorHAnsi"/>
          <w:sz w:val="20"/>
          <w:lang w:val="hy-AM"/>
        </w:rPr>
      </w:pPr>
    </w:p>
    <w:p w14:paraId="0332EED4" w14:textId="77777777" w:rsidR="004A40B4" w:rsidRDefault="004A40B4" w:rsidP="002B2829">
      <w:pPr>
        <w:jc w:val="both"/>
        <w:rPr>
          <w:rFonts w:asciiTheme="minorHAnsi" w:hAnsiTheme="minorHAnsi"/>
          <w:sz w:val="20"/>
          <w:lang w:val="hy-AM"/>
        </w:rPr>
      </w:pPr>
    </w:p>
    <w:bookmarkEnd w:id="16"/>
    <w:p w14:paraId="427F6CCF" w14:textId="77777777" w:rsidR="004A40B4" w:rsidRDefault="004A40B4" w:rsidP="002B2829">
      <w:pPr>
        <w:jc w:val="both"/>
        <w:rPr>
          <w:rFonts w:asciiTheme="minorHAnsi" w:hAnsiTheme="minorHAnsi"/>
          <w:sz w:val="20"/>
          <w:lang w:val="hy-AM"/>
        </w:rPr>
      </w:pPr>
    </w:p>
    <w:p w14:paraId="5C10A716" w14:textId="77777777" w:rsidR="004A40B4" w:rsidRDefault="004A40B4" w:rsidP="002B2829">
      <w:pPr>
        <w:jc w:val="both"/>
        <w:rPr>
          <w:rFonts w:asciiTheme="minorHAnsi" w:hAnsiTheme="minorHAnsi"/>
          <w:sz w:val="20"/>
          <w:lang w:val="hy-AM"/>
        </w:rPr>
      </w:pPr>
    </w:p>
    <w:p w14:paraId="25DF7690" w14:textId="77777777" w:rsidR="004A40B4" w:rsidRDefault="004A40B4" w:rsidP="002B2829">
      <w:pPr>
        <w:jc w:val="both"/>
        <w:rPr>
          <w:rFonts w:ascii="Sylfaen" w:hAnsi="Sylfaen"/>
          <w:sz w:val="20"/>
          <w:lang w:val="hy-AM"/>
        </w:rPr>
      </w:pPr>
    </w:p>
    <w:p w14:paraId="24C9BB07" w14:textId="77777777" w:rsidR="004A40B4" w:rsidRDefault="004A40B4" w:rsidP="002B2829">
      <w:pPr>
        <w:jc w:val="both"/>
        <w:rPr>
          <w:rFonts w:ascii="Sylfaen" w:hAnsi="Sylfaen"/>
          <w:sz w:val="20"/>
          <w:lang w:val="hy-AM"/>
        </w:rPr>
      </w:pPr>
    </w:p>
    <w:p w14:paraId="526368F1" w14:textId="77777777" w:rsidR="004A40B4" w:rsidRDefault="004A40B4" w:rsidP="002B2829">
      <w:pPr>
        <w:jc w:val="both"/>
        <w:rPr>
          <w:rFonts w:ascii="Sylfaen" w:hAnsi="Sylfaen"/>
          <w:sz w:val="20"/>
          <w:lang w:val="hy-AM"/>
        </w:rPr>
      </w:pPr>
    </w:p>
    <w:p w14:paraId="6D0249E2" w14:textId="77777777" w:rsidR="004A40B4" w:rsidRDefault="004A40B4" w:rsidP="002B2829">
      <w:pPr>
        <w:jc w:val="both"/>
        <w:rPr>
          <w:rFonts w:ascii="Sylfaen" w:hAnsi="Sylfaen"/>
          <w:sz w:val="20"/>
          <w:lang w:val="hy-AM"/>
        </w:rPr>
      </w:pPr>
    </w:p>
    <w:p w14:paraId="2E3953B5" w14:textId="77777777" w:rsidR="004A40B4" w:rsidRDefault="004A40B4" w:rsidP="002B2829">
      <w:pPr>
        <w:jc w:val="both"/>
        <w:rPr>
          <w:rFonts w:ascii="Sylfaen" w:hAnsi="Sylfaen"/>
          <w:sz w:val="20"/>
          <w:lang w:val="hy-AM"/>
        </w:rPr>
      </w:pPr>
    </w:p>
    <w:p w14:paraId="6F83F46F" w14:textId="77777777" w:rsidR="004A40B4" w:rsidRDefault="004A40B4" w:rsidP="002B2829">
      <w:pPr>
        <w:jc w:val="both"/>
        <w:rPr>
          <w:rFonts w:ascii="Sylfaen" w:hAnsi="Sylfaen"/>
          <w:sz w:val="20"/>
          <w:lang w:val="hy-AM"/>
        </w:rPr>
      </w:pPr>
    </w:p>
    <w:p w14:paraId="5FEEE361" w14:textId="77777777" w:rsidR="004A40B4" w:rsidRDefault="004A40B4" w:rsidP="002B2829">
      <w:pPr>
        <w:jc w:val="both"/>
        <w:rPr>
          <w:rFonts w:ascii="Sylfaen" w:hAnsi="Sylfaen"/>
          <w:sz w:val="20"/>
          <w:lang w:val="hy-AM"/>
        </w:rPr>
      </w:pPr>
    </w:p>
    <w:p w14:paraId="12ED16A8" w14:textId="77777777" w:rsidR="004A40B4" w:rsidRDefault="004A40B4" w:rsidP="002B2829">
      <w:pPr>
        <w:jc w:val="both"/>
        <w:rPr>
          <w:rFonts w:ascii="Sylfaen" w:hAnsi="Sylfaen"/>
          <w:sz w:val="20"/>
          <w:lang w:val="hy-AM"/>
        </w:rPr>
      </w:pPr>
    </w:p>
    <w:p w14:paraId="6547E140" w14:textId="77777777" w:rsidR="004A40B4" w:rsidRDefault="004A40B4" w:rsidP="002B2829">
      <w:pPr>
        <w:jc w:val="both"/>
        <w:rPr>
          <w:rFonts w:ascii="Sylfaen" w:hAnsi="Sylfaen"/>
          <w:sz w:val="20"/>
          <w:lang w:val="hy-AM"/>
        </w:rPr>
      </w:pPr>
    </w:p>
    <w:p w14:paraId="41C85DA2" w14:textId="77777777" w:rsidR="004A40B4" w:rsidRDefault="004A40B4" w:rsidP="002B2829">
      <w:pPr>
        <w:jc w:val="both"/>
        <w:rPr>
          <w:rFonts w:ascii="Sylfaen" w:hAnsi="Sylfaen"/>
          <w:sz w:val="20"/>
          <w:lang w:val="hy-AM"/>
        </w:rPr>
      </w:pPr>
    </w:p>
    <w:p w14:paraId="6F5868BD" w14:textId="77777777" w:rsidR="004A40B4" w:rsidRDefault="004A40B4" w:rsidP="002B2829">
      <w:pPr>
        <w:jc w:val="both"/>
        <w:rPr>
          <w:rFonts w:ascii="Sylfaen" w:hAnsi="Sylfaen"/>
          <w:sz w:val="20"/>
          <w:lang w:val="hy-AM"/>
        </w:rPr>
      </w:pPr>
    </w:p>
    <w:p w14:paraId="633291C1" w14:textId="77777777" w:rsidR="004A40B4" w:rsidRDefault="004A40B4" w:rsidP="002B2829">
      <w:pPr>
        <w:jc w:val="both"/>
        <w:rPr>
          <w:rFonts w:ascii="Sylfaen" w:hAnsi="Sylfaen"/>
          <w:sz w:val="20"/>
          <w:lang w:val="hy-AM"/>
        </w:rPr>
      </w:pPr>
    </w:p>
    <w:p w14:paraId="155F552B" w14:textId="77777777" w:rsidR="004A40B4" w:rsidRDefault="004A40B4" w:rsidP="002B2829">
      <w:pPr>
        <w:jc w:val="both"/>
        <w:rPr>
          <w:rFonts w:ascii="Sylfaen" w:hAnsi="Sylfaen"/>
          <w:sz w:val="20"/>
          <w:lang w:val="hy-AM"/>
        </w:rPr>
      </w:pPr>
    </w:p>
    <w:p w14:paraId="5BBC2EA9" w14:textId="77777777" w:rsidR="004A40B4" w:rsidRDefault="004A40B4" w:rsidP="002B2829">
      <w:pPr>
        <w:jc w:val="both"/>
        <w:rPr>
          <w:rFonts w:ascii="Sylfaen" w:hAnsi="Sylfaen"/>
          <w:sz w:val="20"/>
          <w:lang w:val="hy-AM"/>
        </w:rPr>
      </w:pPr>
    </w:p>
    <w:p w14:paraId="6A805925" w14:textId="77777777" w:rsidR="004A40B4" w:rsidRDefault="004A40B4" w:rsidP="002B2829">
      <w:pPr>
        <w:jc w:val="both"/>
        <w:rPr>
          <w:rFonts w:ascii="Sylfaen" w:hAnsi="Sylfaen"/>
          <w:sz w:val="20"/>
          <w:lang w:val="hy-AM"/>
        </w:rPr>
      </w:pPr>
    </w:p>
    <w:p w14:paraId="788ED0A7" w14:textId="77777777" w:rsidR="004A40B4" w:rsidRDefault="004A40B4" w:rsidP="002B2829">
      <w:pPr>
        <w:jc w:val="both"/>
        <w:rPr>
          <w:rFonts w:ascii="Sylfaen" w:hAnsi="Sylfaen"/>
          <w:sz w:val="20"/>
          <w:lang w:val="hy-AM"/>
        </w:rPr>
      </w:pPr>
    </w:p>
    <w:p w14:paraId="65994F10" w14:textId="77777777" w:rsidR="004A40B4" w:rsidRDefault="004A40B4" w:rsidP="002B2829">
      <w:pPr>
        <w:jc w:val="both"/>
        <w:rPr>
          <w:rFonts w:ascii="Sylfaen" w:hAnsi="Sylfaen"/>
          <w:sz w:val="20"/>
          <w:lang w:val="hy-AM"/>
        </w:rPr>
      </w:pPr>
    </w:p>
    <w:p w14:paraId="1C0BBC31" w14:textId="77777777" w:rsidR="004A40B4" w:rsidRDefault="004A40B4" w:rsidP="002B2829">
      <w:pPr>
        <w:jc w:val="both"/>
        <w:rPr>
          <w:rFonts w:ascii="Sylfaen" w:hAnsi="Sylfaen"/>
          <w:sz w:val="20"/>
          <w:lang w:val="hy-AM"/>
        </w:rPr>
      </w:pPr>
    </w:p>
    <w:p w14:paraId="38BBBFEA" w14:textId="457B08C1" w:rsidR="006701D0" w:rsidRPr="004A40B4" w:rsidRDefault="002B2829" w:rsidP="002B2829">
      <w:pPr>
        <w:jc w:val="both"/>
        <w:rPr>
          <w:rFonts w:ascii="Arial LatArm" w:hAnsi="Arial LatArm" w:cs="Sylfaen"/>
          <w:i/>
          <w:sz w:val="18"/>
          <w:szCs w:val="18"/>
          <w:lang w:val="hy-AM"/>
        </w:rPr>
      </w:pPr>
      <w:r w:rsidRPr="00FE4A6D">
        <w:rPr>
          <w:rFonts w:ascii="Arial LatArm" w:hAnsi="Arial LatArm"/>
          <w:sz w:val="20"/>
          <w:lang w:val="hy-AM"/>
        </w:rPr>
        <w:t xml:space="preserve">* </w:t>
      </w:r>
      <w:r w:rsidRPr="00FE4A6D">
        <w:rPr>
          <w:rFonts w:ascii="Sylfaen" w:hAnsi="Sylfaen" w:cs="Sylfaen"/>
          <w:i/>
          <w:sz w:val="18"/>
          <w:szCs w:val="18"/>
          <w:lang w:val="pt-BR"/>
        </w:rPr>
        <w:t>Ապրանքի</w:t>
      </w:r>
      <w:r w:rsidRPr="00FE4A6D">
        <w:rPr>
          <w:rFonts w:ascii="Arial LatArm" w:hAnsi="Arial LatArm" w:cs="Arial LatArm"/>
          <w:i/>
          <w:sz w:val="18"/>
          <w:szCs w:val="18"/>
          <w:lang w:val="pt-BR"/>
        </w:rPr>
        <w:t xml:space="preserve"> </w:t>
      </w:r>
      <w:r w:rsidRPr="00FE4A6D">
        <w:rPr>
          <w:rFonts w:ascii="Sylfaen" w:hAnsi="Sylfaen" w:cs="Sylfaen"/>
          <w:i/>
          <w:sz w:val="18"/>
          <w:szCs w:val="18"/>
          <w:lang w:val="pt-BR"/>
        </w:rPr>
        <w:t>մատակարարման</w:t>
      </w:r>
      <w:r w:rsidRPr="00FE4A6D">
        <w:rPr>
          <w:rFonts w:ascii="Arial LatArm" w:hAnsi="Arial LatArm" w:cs="Arial LatArm"/>
          <w:i/>
          <w:sz w:val="18"/>
          <w:szCs w:val="18"/>
          <w:lang w:val="pt-BR"/>
        </w:rPr>
        <w:t xml:space="preserve"> </w:t>
      </w:r>
      <w:r w:rsidRPr="00FE4A6D">
        <w:rPr>
          <w:rFonts w:ascii="Sylfaen" w:hAnsi="Sylfaen" w:cs="Sylfaen"/>
          <w:i/>
          <w:sz w:val="18"/>
          <w:szCs w:val="18"/>
          <w:lang w:val="pt-BR"/>
        </w:rPr>
        <w:t>ժամկետը</w:t>
      </w:r>
      <w:r w:rsidRPr="00FE4A6D">
        <w:rPr>
          <w:rFonts w:ascii="Arial LatArm" w:hAnsi="Arial LatArm" w:cs="Arial LatArm"/>
          <w:i/>
          <w:sz w:val="18"/>
          <w:szCs w:val="18"/>
          <w:lang w:val="pt-BR"/>
        </w:rPr>
        <w:t xml:space="preserve">, </w:t>
      </w:r>
      <w:r w:rsidRPr="00FE4A6D">
        <w:rPr>
          <w:rFonts w:ascii="Sylfaen" w:hAnsi="Sylfaen" w:cs="Sylfaen"/>
          <w:i/>
          <w:sz w:val="18"/>
          <w:szCs w:val="18"/>
          <w:lang w:val="pt-BR"/>
        </w:rPr>
        <w:t>իսկ</w:t>
      </w:r>
      <w:r w:rsidRPr="00FE4A6D">
        <w:rPr>
          <w:rFonts w:ascii="Arial LatArm" w:hAnsi="Arial LatArm" w:cs="Arial LatArm"/>
          <w:i/>
          <w:sz w:val="18"/>
          <w:szCs w:val="18"/>
          <w:lang w:val="pt-BR"/>
        </w:rPr>
        <w:t xml:space="preserve"> </w:t>
      </w:r>
      <w:r w:rsidRPr="00FE4A6D">
        <w:rPr>
          <w:rFonts w:ascii="Sylfaen" w:hAnsi="Sylfaen" w:cs="Sylfaen"/>
          <w:i/>
          <w:sz w:val="18"/>
          <w:szCs w:val="18"/>
          <w:lang w:val="pt-BR"/>
        </w:rPr>
        <w:t>փուլային</w:t>
      </w:r>
      <w:r w:rsidRPr="00FE4A6D">
        <w:rPr>
          <w:rFonts w:ascii="Arial LatArm" w:hAnsi="Arial LatArm" w:cs="Arial LatArm"/>
          <w:i/>
          <w:sz w:val="18"/>
          <w:szCs w:val="18"/>
          <w:lang w:val="pt-BR"/>
        </w:rPr>
        <w:t xml:space="preserve"> </w:t>
      </w:r>
      <w:r w:rsidRPr="00FE4A6D">
        <w:rPr>
          <w:rFonts w:ascii="Sylfaen" w:hAnsi="Sylfaen" w:cs="Sylfaen"/>
          <w:i/>
          <w:sz w:val="18"/>
          <w:szCs w:val="18"/>
          <w:lang w:val="pt-BR"/>
        </w:rPr>
        <w:t>մատակարարման</w:t>
      </w:r>
      <w:r w:rsidRPr="00FE4A6D">
        <w:rPr>
          <w:rFonts w:ascii="Arial LatArm" w:hAnsi="Arial LatArm" w:cs="Arial LatArm"/>
          <w:i/>
          <w:sz w:val="18"/>
          <w:szCs w:val="18"/>
          <w:lang w:val="pt-BR"/>
        </w:rPr>
        <w:t xml:space="preserve"> </w:t>
      </w:r>
      <w:r w:rsidRPr="00FE4A6D">
        <w:rPr>
          <w:rFonts w:ascii="Sylfaen" w:hAnsi="Sylfaen" w:cs="Sylfaen"/>
          <w:i/>
          <w:sz w:val="18"/>
          <w:szCs w:val="18"/>
          <w:lang w:val="pt-BR"/>
        </w:rPr>
        <w:t>դեպքում</w:t>
      </w:r>
      <w:r w:rsidRPr="00FE4A6D">
        <w:rPr>
          <w:rFonts w:ascii="Arial LatArm" w:hAnsi="Arial LatArm" w:cs="Arial LatArm"/>
          <w:i/>
          <w:sz w:val="18"/>
          <w:szCs w:val="18"/>
          <w:lang w:val="pt-BR"/>
        </w:rPr>
        <w:t xml:space="preserve">` </w:t>
      </w:r>
      <w:r w:rsidRPr="00FE4A6D">
        <w:rPr>
          <w:rFonts w:ascii="Sylfaen" w:hAnsi="Sylfaen" w:cs="Sylfaen"/>
          <w:i/>
          <w:sz w:val="18"/>
          <w:szCs w:val="18"/>
          <w:lang w:val="pt-BR"/>
        </w:rPr>
        <w:t>առաջին</w:t>
      </w:r>
      <w:r w:rsidRPr="00FE4A6D">
        <w:rPr>
          <w:rFonts w:ascii="Arial LatArm" w:hAnsi="Arial LatArm" w:cs="Arial LatArm"/>
          <w:i/>
          <w:sz w:val="18"/>
          <w:szCs w:val="18"/>
          <w:lang w:val="pt-BR"/>
        </w:rPr>
        <w:t xml:space="preserve"> </w:t>
      </w:r>
      <w:r w:rsidRPr="00FE4A6D">
        <w:rPr>
          <w:rFonts w:ascii="Sylfaen" w:hAnsi="Sylfaen" w:cs="Sylfaen"/>
          <w:i/>
          <w:sz w:val="18"/>
          <w:szCs w:val="18"/>
          <w:lang w:val="pt-BR"/>
        </w:rPr>
        <w:t>փուլի</w:t>
      </w:r>
      <w:r w:rsidRPr="00FE4A6D">
        <w:rPr>
          <w:rFonts w:ascii="Arial LatArm" w:hAnsi="Arial LatArm" w:cs="Arial LatArm"/>
          <w:i/>
          <w:sz w:val="18"/>
          <w:szCs w:val="18"/>
          <w:lang w:val="pt-BR"/>
        </w:rPr>
        <w:t xml:space="preserve"> </w:t>
      </w:r>
      <w:r w:rsidRPr="00FE4A6D">
        <w:rPr>
          <w:rFonts w:ascii="Sylfaen" w:hAnsi="Sylfaen" w:cs="Sylfaen"/>
          <w:i/>
          <w:sz w:val="18"/>
          <w:szCs w:val="18"/>
          <w:lang w:val="pt-BR"/>
        </w:rPr>
        <w:t>մատակարարման</w:t>
      </w:r>
      <w:r w:rsidRPr="00FE4A6D">
        <w:rPr>
          <w:rFonts w:ascii="Arial LatArm" w:hAnsi="Arial LatArm" w:cs="Arial LatArm"/>
          <w:i/>
          <w:sz w:val="18"/>
          <w:szCs w:val="18"/>
          <w:lang w:val="pt-BR"/>
        </w:rPr>
        <w:t xml:space="preserve"> </w:t>
      </w:r>
      <w:r w:rsidRPr="00FE4A6D">
        <w:rPr>
          <w:rFonts w:ascii="Sylfaen" w:hAnsi="Sylfaen" w:cs="Sylfaen"/>
          <w:i/>
          <w:sz w:val="18"/>
          <w:szCs w:val="18"/>
          <w:lang w:val="pt-BR"/>
        </w:rPr>
        <w:t>ժամկետը</w:t>
      </w:r>
      <w:r w:rsidRPr="00FE4A6D">
        <w:rPr>
          <w:rFonts w:ascii="Arial LatArm" w:hAnsi="Arial LatArm" w:cs="Arial LatArm"/>
          <w:i/>
          <w:sz w:val="18"/>
          <w:szCs w:val="18"/>
          <w:lang w:val="pt-BR"/>
        </w:rPr>
        <w:t xml:space="preserve">, </w:t>
      </w:r>
      <w:r w:rsidRPr="00FE4A6D">
        <w:rPr>
          <w:rFonts w:ascii="Sylfaen" w:hAnsi="Sylfaen" w:cs="Sylfaen"/>
          <w:i/>
          <w:sz w:val="18"/>
          <w:szCs w:val="18"/>
          <w:lang w:val="pt-BR"/>
        </w:rPr>
        <w:t>պետք</w:t>
      </w:r>
      <w:r w:rsidRPr="00FE4A6D">
        <w:rPr>
          <w:rFonts w:ascii="Arial LatArm" w:hAnsi="Arial LatArm" w:cs="Arial LatArm"/>
          <w:i/>
          <w:sz w:val="18"/>
          <w:szCs w:val="18"/>
          <w:lang w:val="pt-BR"/>
        </w:rPr>
        <w:t xml:space="preserve"> </w:t>
      </w:r>
      <w:r w:rsidRPr="00FE4A6D">
        <w:rPr>
          <w:rFonts w:ascii="Sylfaen" w:hAnsi="Sylfaen" w:cs="Sylfaen"/>
          <w:i/>
          <w:sz w:val="18"/>
          <w:szCs w:val="18"/>
          <w:lang w:val="pt-BR"/>
        </w:rPr>
        <w:t>է</w:t>
      </w:r>
      <w:r w:rsidRPr="00FE4A6D">
        <w:rPr>
          <w:rFonts w:ascii="Arial LatArm" w:hAnsi="Arial LatArm" w:cs="Arial LatArm"/>
          <w:i/>
          <w:sz w:val="18"/>
          <w:szCs w:val="18"/>
          <w:lang w:val="pt-BR"/>
        </w:rPr>
        <w:t xml:space="preserve"> </w:t>
      </w:r>
      <w:r w:rsidRPr="00FE4A6D">
        <w:rPr>
          <w:rFonts w:ascii="Sylfaen" w:hAnsi="Sylfaen" w:cs="Sylfaen"/>
          <w:i/>
          <w:sz w:val="18"/>
          <w:szCs w:val="18"/>
          <w:lang w:val="pt-BR"/>
        </w:rPr>
        <w:t>սահմանվի</w:t>
      </w:r>
      <w:r w:rsidRPr="00FE4A6D">
        <w:rPr>
          <w:rFonts w:ascii="Arial LatArm" w:hAnsi="Arial LatArm" w:cs="Arial LatArm"/>
          <w:i/>
          <w:sz w:val="18"/>
          <w:szCs w:val="18"/>
          <w:lang w:val="pt-BR"/>
        </w:rPr>
        <w:t xml:space="preserve"> </w:t>
      </w:r>
      <w:r w:rsidRPr="00FE4A6D">
        <w:rPr>
          <w:rFonts w:ascii="Sylfaen" w:hAnsi="Sylfaen" w:cs="Sylfaen"/>
          <w:i/>
          <w:sz w:val="18"/>
          <w:szCs w:val="18"/>
          <w:lang w:val="pt-BR"/>
        </w:rPr>
        <w:t>առնվազն</w:t>
      </w:r>
      <w:r w:rsidRPr="00FE4A6D">
        <w:rPr>
          <w:rFonts w:ascii="Arial LatArm" w:hAnsi="Arial LatArm" w:cs="Arial LatArm"/>
          <w:i/>
          <w:sz w:val="18"/>
          <w:szCs w:val="18"/>
          <w:lang w:val="pt-BR"/>
        </w:rPr>
        <w:t xml:space="preserve"> 20 </w:t>
      </w:r>
      <w:r w:rsidRPr="00FE4A6D">
        <w:rPr>
          <w:rFonts w:ascii="Sylfaen" w:hAnsi="Sylfaen" w:cs="Sylfaen"/>
          <w:i/>
          <w:sz w:val="18"/>
          <w:szCs w:val="18"/>
          <w:lang w:val="pt-BR"/>
        </w:rPr>
        <w:t>օրացուցային</w:t>
      </w:r>
      <w:r w:rsidRPr="00FE4A6D">
        <w:rPr>
          <w:rFonts w:ascii="Arial LatArm" w:hAnsi="Arial LatArm" w:cs="Arial LatArm"/>
          <w:i/>
          <w:sz w:val="18"/>
          <w:szCs w:val="18"/>
          <w:lang w:val="pt-BR"/>
        </w:rPr>
        <w:t xml:space="preserve"> </w:t>
      </w:r>
      <w:r w:rsidRPr="00FE4A6D">
        <w:rPr>
          <w:rFonts w:ascii="Sylfaen" w:hAnsi="Sylfaen" w:cs="Sylfaen"/>
          <w:i/>
          <w:sz w:val="18"/>
          <w:szCs w:val="18"/>
          <w:lang w:val="pt-BR"/>
        </w:rPr>
        <w:t>օր</w:t>
      </w:r>
      <w:r w:rsidRPr="00FE4A6D">
        <w:rPr>
          <w:rFonts w:ascii="Arial LatArm" w:hAnsi="Arial LatArm" w:cs="Arial LatArm"/>
          <w:i/>
          <w:sz w:val="18"/>
          <w:szCs w:val="18"/>
          <w:lang w:val="pt-BR"/>
        </w:rPr>
        <w:t xml:space="preserve">, </w:t>
      </w:r>
      <w:r w:rsidRPr="00FE4A6D">
        <w:rPr>
          <w:rFonts w:ascii="Sylfaen" w:hAnsi="Sylfaen" w:cs="Sylfaen"/>
          <w:i/>
          <w:sz w:val="18"/>
          <w:szCs w:val="18"/>
          <w:lang w:val="pt-BR"/>
        </w:rPr>
        <w:t>որի</w:t>
      </w:r>
      <w:r w:rsidRPr="00FE4A6D">
        <w:rPr>
          <w:rFonts w:ascii="Arial LatArm" w:hAnsi="Arial LatArm" w:cs="Arial LatArm"/>
          <w:i/>
          <w:sz w:val="18"/>
          <w:szCs w:val="18"/>
          <w:lang w:val="pt-BR"/>
        </w:rPr>
        <w:t xml:space="preserve"> </w:t>
      </w:r>
      <w:r w:rsidRPr="00FE4A6D">
        <w:rPr>
          <w:rFonts w:ascii="Sylfaen" w:hAnsi="Sylfaen" w:cs="Sylfaen"/>
          <w:i/>
          <w:sz w:val="18"/>
          <w:szCs w:val="18"/>
          <w:lang w:val="pt-BR"/>
        </w:rPr>
        <w:t>հաշվարկը</w:t>
      </w:r>
      <w:r w:rsidRPr="00FE4A6D">
        <w:rPr>
          <w:rFonts w:ascii="Arial LatArm" w:hAnsi="Arial LatArm" w:cs="Arial LatArm"/>
          <w:i/>
          <w:sz w:val="18"/>
          <w:szCs w:val="18"/>
          <w:lang w:val="pt-BR"/>
        </w:rPr>
        <w:t xml:space="preserve"> </w:t>
      </w:r>
      <w:r w:rsidRPr="00FE4A6D">
        <w:rPr>
          <w:rFonts w:ascii="Sylfaen" w:hAnsi="Sylfaen" w:cs="Sylfaen"/>
          <w:i/>
          <w:sz w:val="18"/>
          <w:szCs w:val="18"/>
          <w:lang w:val="pt-BR"/>
        </w:rPr>
        <w:t>կատարվում</w:t>
      </w:r>
      <w:r w:rsidRPr="00FE4A6D">
        <w:rPr>
          <w:rFonts w:ascii="Arial LatArm" w:hAnsi="Arial LatArm" w:cs="Arial LatArm"/>
          <w:i/>
          <w:sz w:val="18"/>
          <w:szCs w:val="18"/>
          <w:lang w:val="pt-BR"/>
        </w:rPr>
        <w:t xml:space="preserve"> </w:t>
      </w:r>
      <w:r w:rsidRPr="00FE4A6D">
        <w:rPr>
          <w:rFonts w:ascii="Sylfaen" w:hAnsi="Sylfaen" w:cs="Sylfaen"/>
          <w:i/>
          <w:sz w:val="18"/>
          <w:szCs w:val="18"/>
          <w:lang w:val="pt-BR"/>
        </w:rPr>
        <w:t>է</w:t>
      </w:r>
      <w:r w:rsidRPr="00FE4A6D">
        <w:rPr>
          <w:rFonts w:ascii="Arial LatArm" w:hAnsi="Arial LatArm" w:cs="Arial LatArm"/>
          <w:i/>
          <w:sz w:val="18"/>
          <w:szCs w:val="18"/>
          <w:lang w:val="pt-BR"/>
        </w:rPr>
        <w:t xml:space="preserve"> </w:t>
      </w:r>
      <w:r w:rsidRPr="00FE4A6D">
        <w:rPr>
          <w:rFonts w:ascii="Sylfaen" w:hAnsi="Sylfaen" w:cs="Sylfaen"/>
          <w:i/>
          <w:sz w:val="18"/>
          <w:szCs w:val="18"/>
          <w:lang w:val="pt-BR"/>
        </w:rPr>
        <w:t>պայմանագրով</w:t>
      </w:r>
      <w:r w:rsidRPr="00FE4A6D">
        <w:rPr>
          <w:rFonts w:ascii="Arial LatArm" w:hAnsi="Arial LatArm" w:cs="Arial LatArm"/>
          <w:i/>
          <w:sz w:val="18"/>
          <w:szCs w:val="18"/>
          <w:lang w:val="pt-BR"/>
        </w:rPr>
        <w:t xml:space="preserve"> </w:t>
      </w:r>
      <w:r w:rsidRPr="00FE4A6D">
        <w:rPr>
          <w:rFonts w:ascii="Sylfaen" w:hAnsi="Sylfaen" w:cs="Sylfaen"/>
          <w:i/>
          <w:sz w:val="18"/>
          <w:szCs w:val="18"/>
          <w:lang w:val="pt-BR"/>
        </w:rPr>
        <w:t>նախատեսված</w:t>
      </w:r>
      <w:r w:rsidRPr="00FE4A6D">
        <w:rPr>
          <w:rFonts w:ascii="Arial LatArm" w:hAnsi="Arial LatArm" w:cs="Arial LatArm"/>
          <w:i/>
          <w:sz w:val="18"/>
          <w:szCs w:val="18"/>
          <w:lang w:val="pt-BR"/>
        </w:rPr>
        <w:t xml:space="preserve"> </w:t>
      </w:r>
      <w:r w:rsidRPr="00FE4A6D">
        <w:rPr>
          <w:rFonts w:ascii="Sylfaen" w:hAnsi="Sylfaen" w:cs="Sylfaen"/>
          <w:i/>
          <w:sz w:val="18"/>
          <w:szCs w:val="18"/>
          <w:lang w:val="pt-BR"/>
        </w:rPr>
        <w:t>կողմերի</w:t>
      </w:r>
      <w:r w:rsidRPr="00FE4A6D">
        <w:rPr>
          <w:rFonts w:ascii="Arial LatArm" w:hAnsi="Arial LatArm" w:cs="Arial LatArm"/>
          <w:i/>
          <w:sz w:val="18"/>
          <w:szCs w:val="18"/>
          <w:lang w:val="pt-BR"/>
        </w:rPr>
        <w:t xml:space="preserve"> </w:t>
      </w:r>
      <w:r w:rsidRPr="00FE4A6D">
        <w:rPr>
          <w:rFonts w:ascii="Sylfaen" w:hAnsi="Sylfaen" w:cs="Sylfaen"/>
          <w:i/>
          <w:sz w:val="18"/>
          <w:szCs w:val="18"/>
          <w:lang w:val="pt-BR"/>
        </w:rPr>
        <w:t>իրավունքների</w:t>
      </w:r>
      <w:r w:rsidRPr="00FE4A6D">
        <w:rPr>
          <w:rFonts w:ascii="Arial LatArm" w:hAnsi="Arial LatArm" w:cs="Arial LatArm"/>
          <w:i/>
          <w:sz w:val="18"/>
          <w:szCs w:val="18"/>
          <w:lang w:val="pt-BR"/>
        </w:rPr>
        <w:t xml:space="preserve"> </w:t>
      </w:r>
      <w:r w:rsidRPr="00FE4A6D">
        <w:rPr>
          <w:rFonts w:ascii="Sylfaen" w:hAnsi="Sylfaen" w:cs="Sylfaen"/>
          <w:i/>
          <w:sz w:val="18"/>
          <w:szCs w:val="18"/>
          <w:lang w:val="pt-BR"/>
        </w:rPr>
        <w:t>և</w:t>
      </w:r>
      <w:r w:rsidRPr="00FE4A6D">
        <w:rPr>
          <w:rFonts w:ascii="Arial LatArm" w:hAnsi="Arial LatArm" w:cs="Arial LatArm"/>
          <w:i/>
          <w:sz w:val="18"/>
          <w:szCs w:val="18"/>
          <w:lang w:val="pt-BR"/>
        </w:rPr>
        <w:t xml:space="preserve"> </w:t>
      </w:r>
      <w:r w:rsidRPr="00FE4A6D">
        <w:rPr>
          <w:rFonts w:ascii="Sylfaen" w:hAnsi="Sylfaen" w:cs="Sylfaen"/>
          <w:i/>
          <w:sz w:val="18"/>
          <w:szCs w:val="18"/>
          <w:lang w:val="pt-BR"/>
        </w:rPr>
        <w:t>պարտականությունների</w:t>
      </w:r>
      <w:r w:rsidRPr="00FE4A6D">
        <w:rPr>
          <w:rFonts w:ascii="Arial LatArm" w:hAnsi="Arial LatArm" w:cs="Arial LatArm"/>
          <w:i/>
          <w:sz w:val="18"/>
          <w:szCs w:val="18"/>
          <w:lang w:val="pt-BR"/>
        </w:rPr>
        <w:t xml:space="preserve"> </w:t>
      </w:r>
      <w:r w:rsidRPr="00FE4A6D">
        <w:rPr>
          <w:rFonts w:ascii="Sylfaen" w:hAnsi="Sylfaen" w:cs="Sylfaen"/>
          <w:i/>
          <w:sz w:val="18"/>
          <w:szCs w:val="18"/>
          <w:lang w:val="pt-BR"/>
        </w:rPr>
        <w:t>կատարման</w:t>
      </w:r>
      <w:r w:rsidRPr="00FE4A6D">
        <w:rPr>
          <w:rFonts w:ascii="Arial LatArm" w:hAnsi="Arial LatArm" w:cs="Arial LatArm"/>
          <w:i/>
          <w:sz w:val="18"/>
          <w:szCs w:val="18"/>
          <w:lang w:val="pt-BR"/>
        </w:rPr>
        <w:t xml:space="preserve"> </w:t>
      </w:r>
      <w:r w:rsidRPr="00FE4A6D">
        <w:rPr>
          <w:rFonts w:ascii="Sylfaen" w:hAnsi="Sylfaen" w:cs="Sylfaen"/>
          <w:i/>
          <w:sz w:val="18"/>
          <w:szCs w:val="18"/>
          <w:lang w:val="pt-BR"/>
        </w:rPr>
        <w:t>պայմանն</w:t>
      </w:r>
      <w:r w:rsidRPr="00FE4A6D">
        <w:rPr>
          <w:rFonts w:ascii="Arial LatArm" w:hAnsi="Arial LatArm" w:cs="Arial LatArm"/>
          <w:i/>
          <w:sz w:val="18"/>
          <w:szCs w:val="18"/>
          <w:lang w:val="pt-BR"/>
        </w:rPr>
        <w:t xml:space="preserve"> </w:t>
      </w:r>
      <w:r w:rsidRPr="00FE4A6D">
        <w:rPr>
          <w:rFonts w:ascii="Sylfaen" w:hAnsi="Sylfaen" w:cs="Sylfaen"/>
          <w:i/>
          <w:sz w:val="18"/>
          <w:szCs w:val="18"/>
          <w:lang w:val="pt-BR"/>
        </w:rPr>
        <w:t>ուժի</w:t>
      </w:r>
      <w:r w:rsidRPr="00FE4A6D">
        <w:rPr>
          <w:rFonts w:ascii="Arial LatArm" w:hAnsi="Arial LatArm" w:cs="Arial LatArm"/>
          <w:i/>
          <w:sz w:val="18"/>
          <w:szCs w:val="18"/>
          <w:lang w:val="pt-BR"/>
        </w:rPr>
        <w:t xml:space="preserve"> </w:t>
      </w:r>
      <w:r w:rsidRPr="00FE4A6D">
        <w:rPr>
          <w:rFonts w:ascii="Sylfaen" w:hAnsi="Sylfaen" w:cs="Sylfaen"/>
          <w:i/>
          <w:sz w:val="18"/>
          <w:szCs w:val="18"/>
          <w:lang w:val="pt-BR"/>
        </w:rPr>
        <w:t>մեջ</w:t>
      </w:r>
      <w:r w:rsidRPr="00FE4A6D">
        <w:rPr>
          <w:rFonts w:ascii="Arial LatArm" w:hAnsi="Arial LatArm" w:cs="Arial LatArm"/>
          <w:i/>
          <w:sz w:val="18"/>
          <w:szCs w:val="18"/>
          <w:lang w:val="pt-BR"/>
        </w:rPr>
        <w:t xml:space="preserve"> </w:t>
      </w:r>
      <w:r w:rsidRPr="00FE4A6D">
        <w:rPr>
          <w:rFonts w:ascii="Sylfaen" w:hAnsi="Sylfaen" w:cs="Sylfaen"/>
          <w:i/>
          <w:sz w:val="18"/>
          <w:szCs w:val="18"/>
          <w:lang w:val="pt-BR"/>
        </w:rPr>
        <w:t>մտնելու</w:t>
      </w:r>
      <w:r w:rsidRPr="00FE4A6D">
        <w:rPr>
          <w:rFonts w:ascii="Arial LatArm" w:hAnsi="Arial LatArm" w:cs="Arial LatArm"/>
          <w:i/>
          <w:sz w:val="18"/>
          <w:szCs w:val="18"/>
          <w:lang w:val="pt-BR"/>
        </w:rPr>
        <w:t xml:space="preserve"> </w:t>
      </w:r>
      <w:r w:rsidRPr="00FE4A6D">
        <w:rPr>
          <w:rFonts w:ascii="Sylfaen" w:hAnsi="Sylfaen" w:cs="Sylfaen"/>
          <w:i/>
          <w:sz w:val="18"/>
          <w:szCs w:val="18"/>
          <w:lang w:val="pt-BR"/>
        </w:rPr>
        <w:t>օրը</w:t>
      </w:r>
      <w:r w:rsidRPr="00FE4A6D">
        <w:rPr>
          <w:rFonts w:ascii="Arial LatArm" w:hAnsi="Arial LatArm" w:cs="Arial LatArm"/>
          <w:i/>
          <w:sz w:val="18"/>
          <w:szCs w:val="18"/>
          <w:lang w:val="pt-BR"/>
        </w:rPr>
        <w:t xml:space="preserve">, </w:t>
      </w:r>
      <w:r w:rsidRPr="00FE4A6D">
        <w:rPr>
          <w:rFonts w:ascii="Sylfaen" w:hAnsi="Sylfaen" w:cs="Sylfaen"/>
          <w:i/>
          <w:sz w:val="18"/>
          <w:szCs w:val="18"/>
          <w:lang w:val="hy-AM"/>
        </w:rPr>
        <w:t>բաց</w:t>
      </w:r>
      <w:r w:rsidRPr="00FE4A6D">
        <w:rPr>
          <w:rFonts w:ascii="Sylfaen" w:hAnsi="Sylfaen" w:cs="Sylfaen"/>
          <w:i/>
          <w:sz w:val="18"/>
          <w:szCs w:val="18"/>
          <w:lang w:val="pt-BR"/>
        </w:rPr>
        <w:t>առությամբ</w:t>
      </w:r>
      <w:r w:rsidRPr="00FE4A6D">
        <w:rPr>
          <w:rFonts w:ascii="Arial LatArm" w:hAnsi="Arial LatArm" w:cs="Arial LatArm"/>
          <w:i/>
          <w:sz w:val="18"/>
          <w:szCs w:val="18"/>
          <w:lang w:val="pt-BR"/>
        </w:rPr>
        <w:t xml:space="preserve"> </w:t>
      </w:r>
      <w:r w:rsidRPr="00FE4A6D">
        <w:rPr>
          <w:rFonts w:ascii="Sylfaen" w:hAnsi="Sylfaen" w:cs="Sylfaen"/>
          <w:i/>
          <w:sz w:val="18"/>
          <w:szCs w:val="18"/>
          <w:lang w:val="pt-BR"/>
        </w:rPr>
        <w:t>այն</w:t>
      </w:r>
      <w:r w:rsidRPr="00FE4A6D">
        <w:rPr>
          <w:rFonts w:ascii="Arial LatArm" w:hAnsi="Arial LatArm" w:cs="Arial LatArm"/>
          <w:i/>
          <w:sz w:val="18"/>
          <w:szCs w:val="18"/>
          <w:lang w:val="pt-BR"/>
        </w:rPr>
        <w:t xml:space="preserve"> </w:t>
      </w:r>
      <w:r w:rsidRPr="00FE4A6D">
        <w:rPr>
          <w:rFonts w:ascii="Sylfaen" w:hAnsi="Sylfaen" w:cs="Sylfaen"/>
          <w:i/>
          <w:sz w:val="18"/>
          <w:szCs w:val="18"/>
          <w:lang w:val="pt-BR"/>
        </w:rPr>
        <w:t>դեպքի</w:t>
      </w:r>
      <w:r w:rsidRPr="00FE4A6D">
        <w:rPr>
          <w:rFonts w:ascii="Arial LatArm" w:hAnsi="Arial LatArm" w:cs="Arial LatArm"/>
          <w:i/>
          <w:sz w:val="18"/>
          <w:szCs w:val="18"/>
          <w:lang w:val="pt-BR"/>
        </w:rPr>
        <w:t xml:space="preserve">, </w:t>
      </w:r>
      <w:r w:rsidRPr="00FE4A6D">
        <w:rPr>
          <w:rFonts w:ascii="Sylfaen" w:hAnsi="Sylfaen" w:cs="Sylfaen"/>
          <w:i/>
          <w:sz w:val="18"/>
          <w:szCs w:val="18"/>
          <w:lang w:val="pt-BR"/>
        </w:rPr>
        <w:t>երբ</w:t>
      </w:r>
      <w:r w:rsidRPr="00FE4A6D">
        <w:rPr>
          <w:rFonts w:ascii="Arial LatArm" w:hAnsi="Arial LatArm" w:cs="Arial LatArm"/>
          <w:i/>
          <w:sz w:val="18"/>
          <w:szCs w:val="18"/>
          <w:lang w:val="pt-BR"/>
        </w:rPr>
        <w:t xml:space="preserve"> </w:t>
      </w:r>
      <w:r w:rsidRPr="00FE4A6D">
        <w:rPr>
          <w:rFonts w:ascii="Sylfaen" w:hAnsi="Sylfaen" w:cs="Sylfaen"/>
          <w:i/>
          <w:sz w:val="18"/>
          <w:szCs w:val="18"/>
          <w:lang w:val="pt-BR"/>
        </w:rPr>
        <w:t>ընտրված</w:t>
      </w:r>
      <w:r w:rsidRPr="00FE4A6D">
        <w:rPr>
          <w:rFonts w:ascii="Arial LatArm" w:hAnsi="Arial LatArm" w:cs="Arial LatArm"/>
          <w:i/>
          <w:sz w:val="18"/>
          <w:szCs w:val="18"/>
          <w:lang w:val="pt-BR"/>
        </w:rPr>
        <w:t xml:space="preserve"> </w:t>
      </w:r>
      <w:r w:rsidRPr="00FE4A6D">
        <w:rPr>
          <w:rFonts w:ascii="Sylfaen" w:hAnsi="Sylfaen" w:cs="Sylfaen"/>
          <w:i/>
          <w:sz w:val="18"/>
          <w:szCs w:val="18"/>
          <w:lang w:val="pt-BR"/>
        </w:rPr>
        <w:t>մասնակիցը</w:t>
      </w:r>
      <w:r w:rsidRPr="00FE4A6D">
        <w:rPr>
          <w:rFonts w:ascii="Arial LatArm" w:hAnsi="Arial LatArm" w:cs="Arial LatArm"/>
          <w:i/>
          <w:sz w:val="18"/>
          <w:szCs w:val="18"/>
          <w:lang w:val="pt-BR"/>
        </w:rPr>
        <w:t xml:space="preserve"> </w:t>
      </w:r>
      <w:r w:rsidRPr="00FE4A6D">
        <w:rPr>
          <w:rFonts w:ascii="Sylfaen" w:hAnsi="Sylfaen" w:cs="Sylfaen"/>
          <w:i/>
          <w:sz w:val="18"/>
          <w:szCs w:val="18"/>
          <w:lang w:val="pt-BR"/>
        </w:rPr>
        <w:t>համաձայնում</w:t>
      </w:r>
      <w:r w:rsidRPr="00FE4A6D">
        <w:rPr>
          <w:rFonts w:ascii="Arial LatArm" w:hAnsi="Arial LatArm" w:cs="Arial LatArm"/>
          <w:i/>
          <w:sz w:val="18"/>
          <w:szCs w:val="18"/>
          <w:lang w:val="pt-BR"/>
        </w:rPr>
        <w:t xml:space="preserve"> </w:t>
      </w:r>
      <w:r w:rsidRPr="00FE4A6D">
        <w:rPr>
          <w:rFonts w:ascii="Sylfaen" w:hAnsi="Sylfaen" w:cs="Sylfaen"/>
          <w:i/>
          <w:sz w:val="18"/>
          <w:szCs w:val="18"/>
          <w:lang w:val="pt-BR"/>
        </w:rPr>
        <w:t>է</w:t>
      </w:r>
      <w:r w:rsidRPr="00FE4A6D">
        <w:rPr>
          <w:rFonts w:ascii="Arial LatArm" w:hAnsi="Arial LatArm" w:cs="Arial LatArm"/>
          <w:i/>
          <w:sz w:val="18"/>
          <w:szCs w:val="18"/>
          <w:lang w:val="pt-BR"/>
        </w:rPr>
        <w:t xml:space="preserve"> </w:t>
      </w:r>
      <w:r w:rsidRPr="00FE4A6D">
        <w:rPr>
          <w:rFonts w:ascii="Sylfaen" w:hAnsi="Sylfaen" w:cs="Sylfaen"/>
          <w:i/>
          <w:sz w:val="18"/>
          <w:szCs w:val="18"/>
          <w:lang w:val="pt-BR"/>
        </w:rPr>
        <w:t>ապրանքը</w:t>
      </w:r>
      <w:r w:rsidRPr="00FE4A6D">
        <w:rPr>
          <w:rFonts w:ascii="Arial LatArm" w:hAnsi="Arial LatArm" w:cs="Arial LatArm"/>
          <w:i/>
          <w:sz w:val="18"/>
          <w:szCs w:val="18"/>
          <w:lang w:val="pt-BR"/>
        </w:rPr>
        <w:t xml:space="preserve"> </w:t>
      </w:r>
      <w:r w:rsidRPr="00FE4A6D">
        <w:rPr>
          <w:rFonts w:ascii="Sylfaen" w:hAnsi="Sylfaen" w:cs="Sylfaen"/>
          <w:i/>
          <w:sz w:val="18"/>
          <w:szCs w:val="18"/>
          <w:lang w:val="pt-BR"/>
        </w:rPr>
        <w:t>մատակարարել</w:t>
      </w:r>
      <w:r w:rsidRPr="00FE4A6D">
        <w:rPr>
          <w:rFonts w:ascii="Arial LatArm" w:hAnsi="Arial LatArm" w:cs="Arial LatArm"/>
          <w:i/>
          <w:sz w:val="18"/>
          <w:szCs w:val="18"/>
          <w:lang w:val="pt-BR"/>
        </w:rPr>
        <w:t xml:space="preserve"> </w:t>
      </w:r>
      <w:r w:rsidRPr="00FE4A6D">
        <w:rPr>
          <w:rFonts w:ascii="Sylfaen" w:hAnsi="Sylfaen" w:cs="Sylfaen"/>
          <w:i/>
          <w:sz w:val="18"/>
          <w:szCs w:val="18"/>
          <w:lang w:val="pt-BR"/>
        </w:rPr>
        <w:t>ավելի</w:t>
      </w:r>
      <w:r w:rsidRPr="00FE4A6D">
        <w:rPr>
          <w:rFonts w:ascii="Arial LatArm" w:hAnsi="Arial LatArm" w:cs="Arial LatArm"/>
          <w:i/>
          <w:sz w:val="18"/>
          <w:szCs w:val="18"/>
          <w:lang w:val="pt-BR"/>
        </w:rPr>
        <w:t xml:space="preserve"> </w:t>
      </w:r>
      <w:r w:rsidRPr="00FE4A6D">
        <w:rPr>
          <w:rFonts w:ascii="Sylfaen" w:hAnsi="Sylfaen" w:cs="Sylfaen"/>
          <w:i/>
          <w:sz w:val="18"/>
          <w:szCs w:val="18"/>
          <w:lang w:val="pt-BR"/>
        </w:rPr>
        <w:t>կարճ</w:t>
      </w:r>
      <w:r w:rsidRPr="00FE4A6D">
        <w:rPr>
          <w:rFonts w:ascii="Arial LatArm" w:hAnsi="Arial LatArm" w:cs="Arial LatArm"/>
          <w:i/>
          <w:sz w:val="18"/>
          <w:szCs w:val="18"/>
          <w:lang w:val="pt-BR"/>
        </w:rPr>
        <w:t xml:space="preserve"> </w:t>
      </w:r>
      <w:r w:rsidRPr="00FE4A6D">
        <w:rPr>
          <w:rFonts w:ascii="Sylfaen" w:hAnsi="Sylfaen" w:cs="Sylfaen"/>
          <w:i/>
          <w:sz w:val="18"/>
          <w:szCs w:val="18"/>
          <w:lang w:val="pt-BR"/>
        </w:rPr>
        <w:t>ժամկետում</w:t>
      </w:r>
      <w:r w:rsidRPr="00FE4A6D">
        <w:rPr>
          <w:rFonts w:ascii="Arial LatArm" w:hAnsi="Arial LatArm" w:cs="Arial LatArm"/>
          <w:i/>
          <w:sz w:val="18"/>
          <w:szCs w:val="18"/>
          <w:lang w:val="pt-BR"/>
        </w:rPr>
        <w:t>:</w:t>
      </w:r>
    </w:p>
    <w:p w14:paraId="15BE53D8" w14:textId="3E427808" w:rsidR="002B2829" w:rsidRPr="00FE4A6D" w:rsidRDefault="002B2829" w:rsidP="002B2829">
      <w:pPr>
        <w:jc w:val="both"/>
        <w:rPr>
          <w:rFonts w:ascii="Arial LatArm" w:hAnsi="Arial LatArm" w:cs="Sylfaen"/>
          <w:i/>
          <w:sz w:val="18"/>
          <w:szCs w:val="18"/>
          <w:lang w:val="pt-BR"/>
        </w:rPr>
      </w:pPr>
      <w:r w:rsidRPr="00FE4A6D">
        <w:rPr>
          <w:rFonts w:ascii="Arial LatArm" w:hAnsi="Arial LatArm" w:cs="Sylfaen"/>
          <w:i/>
          <w:sz w:val="18"/>
          <w:szCs w:val="18"/>
          <w:lang w:val="pt-BR"/>
        </w:rPr>
        <w:t xml:space="preserve"> </w:t>
      </w:r>
      <w:r w:rsidRPr="00FE4A6D">
        <w:rPr>
          <w:rFonts w:ascii="Sylfaen" w:hAnsi="Sylfaen" w:cs="Sylfaen"/>
          <w:i/>
          <w:sz w:val="18"/>
          <w:szCs w:val="18"/>
          <w:lang w:val="pt-BR"/>
        </w:rPr>
        <w:t>Մատակարարման</w:t>
      </w:r>
      <w:r w:rsidRPr="00FE4A6D">
        <w:rPr>
          <w:rFonts w:ascii="Arial LatArm" w:hAnsi="Arial LatArm" w:cs="Arial LatArm"/>
          <w:i/>
          <w:sz w:val="18"/>
          <w:szCs w:val="18"/>
          <w:lang w:val="pt-BR"/>
        </w:rPr>
        <w:t xml:space="preserve"> </w:t>
      </w:r>
      <w:r w:rsidRPr="00FE4A6D">
        <w:rPr>
          <w:rFonts w:ascii="Sylfaen" w:hAnsi="Sylfaen" w:cs="Sylfaen"/>
          <w:i/>
          <w:sz w:val="18"/>
          <w:szCs w:val="18"/>
          <w:lang w:val="pt-BR"/>
        </w:rPr>
        <w:t>վերջնաժամկետը</w:t>
      </w:r>
      <w:r w:rsidRPr="00FE4A6D">
        <w:rPr>
          <w:rFonts w:ascii="Arial LatArm" w:hAnsi="Arial LatArm" w:cs="Arial LatArm"/>
          <w:i/>
          <w:sz w:val="18"/>
          <w:szCs w:val="18"/>
          <w:lang w:val="pt-BR"/>
        </w:rPr>
        <w:t xml:space="preserve"> </w:t>
      </w:r>
      <w:r w:rsidRPr="00FE4A6D">
        <w:rPr>
          <w:rFonts w:ascii="Sylfaen" w:hAnsi="Sylfaen" w:cs="Sylfaen"/>
          <w:i/>
          <w:sz w:val="18"/>
          <w:szCs w:val="18"/>
          <w:lang w:val="pt-BR"/>
        </w:rPr>
        <w:t>չի</w:t>
      </w:r>
      <w:r w:rsidRPr="00FE4A6D">
        <w:rPr>
          <w:rFonts w:ascii="Arial LatArm" w:hAnsi="Arial LatArm" w:cs="Arial LatArm"/>
          <w:i/>
          <w:sz w:val="18"/>
          <w:szCs w:val="18"/>
          <w:lang w:val="pt-BR"/>
        </w:rPr>
        <w:t xml:space="preserve"> </w:t>
      </w:r>
      <w:r w:rsidRPr="00FE4A6D">
        <w:rPr>
          <w:rFonts w:ascii="Sylfaen" w:hAnsi="Sylfaen" w:cs="Sylfaen"/>
          <w:i/>
          <w:sz w:val="18"/>
          <w:szCs w:val="18"/>
          <w:lang w:val="pt-BR"/>
        </w:rPr>
        <w:t>կարող</w:t>
      </w:r>
      <w:r w:rsidRPr="00FE4A6D">
        <w:rPr>
          <w:rFonts w:ascii="Arial LatArm" w:hAnsi="Arial LatArm" w:cs="Arial LatArm"/>
          <w:i/>
          <w:sz w:val="18"/>
          <w:szCs w:val="18"/>
          <w:lang w:val="pt-BR"/>
        </w:rPr>
        <w:t xml:space="preserve"> </w:t>
      </w:r>
      <w:r w:rsidRPr="00FE4A6D">
        <w:rPr>
          <w:rFonts w:ascii="Sylfaen" w:hAnsi="Sylfaen" w:cs="Sylfaen"/>
          <w:i/>
          <w:sz w:val="18"/>
          <w:szCs w:val="18"/>
          <w:lang w:val="pt-BR"/>
        </w:rPr>
        <w:t>ավել</w:t>
      </w:r>
      <w:r w:rsidRPr="00FE4A6D">
        <w:rPr>
          <w:rFonts w:ascii="Arial LatArm" w:hAnsi="Arial LatArm" w:cs="Arial LatArm"/>
          <w:i/>
          <w:sz w:val="18"/>
          <w:szCs w:val="18"/>
          <w:lang w:val="pt-BR"/>
        </w:rPr>
        <w:t xml:space="preserve"> </w:t>
      </w:r>
      <w:r w:rsidRPr="00FE4A6D">
        <w:rPr>
          <w:rFonts w:ascii="Sylfaen" w:hAnsi="Sylfaen" w:cs="Sylfaen"/>
          <w:i/>
          <w:sz w:val="18"/>
          <w:szCs w:val="18"/>
          <w:lang w:val="pt-BR"/>
        </w:rPr>
        <w:t>լինել</w:t>
      </w:r>
      <w:r w:rsidRPr="00FE4A6D">
        <w:rPr>
          <w:rFonts w:ascii="Arial LatArm" w:hAnsi="Arial LatArm" w:cs="Arial LatArm"/>
          <w:i/>
          <w:sz w:val="18"/>
          <w:szCs w:val="18"/>
          <w:lang w:val="pt-BR"/>
        </w:rPr>
        <w:t xml:space="preserve">, </w:t>
      </w:r>
      <w:r w:rsidRPr="00FE4A6D">
        <w:rPr>
          <w:rFonts w:ascii="Sylfaen" w:hAnsi="Sylfaen" w:cs="Sylfaen"/>
          <w:i/>
          <w:sz w:val="18"/>
          <w:szCs w:val="18"/>
          <w:lang w:val="pt-BR"/>
        </w:rPr>
        <w:t>քան</w:t>
      </w:r>
      <w:r w:rsidRPr="00FE4A6D">
        <w:rPr>
          <w:rFonts w:ascii="Arial LatArm" w:hAnsi="Arial LatArm" w:cs="Arial LatArm"/>
          <w:i/>
          <w:sz w:val="18"/>
          <w:szCs w:val="18"/>
          <w:lang w:val="pt-BR"/>
        </w:rPr>
        <w:t xml:space="preserve"> </w:t>
      </w:r>
      <w:r w:rsidRPr="00FE4A6D">
        <w:rPr>
          <w:rFonts w:ascii="Sylfaen" w:hAnsi="Sylfaen" w:cs="Sylfaen"/>
          <w:i/>
          <w:sz w:val="18"/>
          <w:szCs w:val="18"/>
          <w:lang w:val="pt-BR"/>
        </w:rPr>
        <w:t>տվյալ</w:t>
      </w:r>
      <w:r w:rsidRPr="00FE4A6D">
        <w:rPr>
          <w:rFonts w:ascii="Arial LatArm" w:hAnsi="Arial LatArm" w:cs="Arial LatArm"/>
          <w:i/>
          <w:sz w:val="18"/>
          <w:szCs w:val="18"/>
          <w:lang w:val="pt-BR"/>
        </w:rPr>
        <w:t xml:space="preserve"> </w:t>
      </w:r>
      <w:r w:rsidRPr="00FE4A6D">
        <w:rPr>
          <w:rFonts w:ascii="Sylfaen" w:hAnsi="Sylfaen" w:cs="Sylfaen"/>
          <w:i/>
          <w:sz w:val="18"/>
          <w:szCs w:val="18"/>
          <w:lang w:val="pt-BR"/>
        </w:rPr>
        <w:t>տարվա</w:t>
      </w:r>
      <w:r w:rsidRPr="00FE4A6D">
        <w:rPr>
          <w:rFonts w:ascii="Arial LatArm" w:hAnsi="Arial LatArm" w:cs="Arial LatArm"/>
          <w:i/>
          <w:sz w:val="18"/>
          <w:szCs w:val="18"/>
          <w:lang w:val="pt-BR"/>
        </w:rPr>
        <w:t xml:space="preserve"> </w:t>
      </w:r>
      <w:r w:rsidR="00E55B88">
        <w:rPr>
          <w:rFonts w:ascii="Sylfaen" w:hAnsi="Sylfaen" w:cs="Sylfaen"/>
          <w:i/>
          <w:sz w:val="18"/>
          <w:szCs w:val="18"/>
          <w:lang w:val="pt-BR"/>
        </w:rPr>
        <w:t xml:space="preserve">մայիսի </w:t>
      </w:r>
      <w:r w:rsidRPr="00FE4A6D">
        <w:rPr>
          <w:rFonts w:ascii="Arial LatArm" w:hAnsi="Arial LatArm" w:cs="Arial LatArm"/>
          <w:i/>
          <w:sz w:val="18"/>
          <w:szCs w:val="18"/>
          <w:lang w:val="pt-BR"/>
        </w:rPr>
        <w:t>25-</w:t>
      </w:r>
      <w:r w:rsidRPr="00FE4A6D">
        <w:rPr>
          <w:rFonts w:ascii="Sylfaen" w:hAnsi="Sylfaen" w:cs="Sylfaen"/>
          <w:i/>
          <w:sz w:val="18"/>
          <w:szCs w:val="18"/>
          <w:lang w:val="pt-BR"/>
        </w:rPr>
        <w:t>ը</w:t>
      </w:r>
      <w:r w:rsidRPr="00FE4A6D">
        <w:rPr>
          <w:rFonts w:ascii="Arial LatArm" w:hAnsi="Arial LatArm" w:cs="Arial LatArm"/>
          <w:i/>
          <w:sz w:val="18"/>
          <w:szCs w:val="18"/>
          <w:lang w:val="pt-BR"/>
        </w:rPr>
        <w:t>:</w:t>
      </w:r>
    </w:p>
    <w:p w14:paraId="41A34528" w14:textId="77777777" w:rsidR="003235D1" w:rsidRPr="00FE4A6D" w:rsidRDefault="003235D1" w:rsidP="00EF3662">
      <w:pPr>
        <w:jc w:val="center"/>
        <w:rPr>
          <w:rFonts w:ascii="Arial LatArm" w:hAnsi="Arial LatArm"/>
          <w:sz w:val="18"/>
          <w:lang w:val="pt-BR"/>
        </w:rPr>
      </w:pPr>
    </w:p>
    <w:p w14:paraId="2FA0F882" w14:textId="77777777" w:rsidR="003235D1" w:rsidRPr="00FE4A6D" w:rsidRDefault="003235D1" w:rsidP="003235D1">
      <w:pPr>
        <w:rPr>
          <w:rFonts w:ascii="Arial LatArm" w:hAnsi="Arial LatArm" w:cs="Calibri"/>
          <w:b/>
          <w:bCs/>
          <w:color w:val="FF0000"/>
          <w:sz w:val="18"/>
          <w:szCs w:val="22"/>
          <w:lang w:val="hy-AM"/>
        </w:rPr>
      </w:pPr>
      <w:r w:rsidRPr="00FE4A6D">
        <w:rPr>
          <w:rFonts w:ascii="Sylfaen" w:hAnsi="Sylfaen" w:cs="Sylfaen"/>
          <w:b/>
          <w:bCs/>
          <w:color w:val="FF0000"/>
          <w:sz w:val="18"/>
          <w:szCs w:val="22"/>
          <w:lang w:val="hy-AM"/>
        </w:rPr>
        <w:t>Ապրանքախմբին</w:t>
      </w:r>
      <w:r w:rsidRPr="00FE4A6D">
        <w:rPr>
          <w:rFonts w:ascii="Arial LatArm" w:hAnsi="Arial LatArm" w:cs="Calibri"/>
          <w:b/>
          <w:bCs/>
          <w:color w:val="FF0000"/>
          <w:sz w:val="18"/>
          <w:szCs w:val="22"/>
          <w:lang w:val="pt-BR"/>
        </w:rPr>
        <w:t xml:space="preserve"> </w:t>
      </w:r>
      <w:r w:rsidRPr="00FE4A6D">
        <w:rPr>
          <w:rFonts w:ascii="Sylfaen" w:hAnsi="Sylfaen" w:cs="Sylfaen"/>
          <w:b/>
          <w:bCs/>
          <w:color w:val="FF0000"/>
          <w:sz w:val="18"/>
          <w:szCs w:val="22"/>
          <w:lang w:val="hy-AM"/>
        </w:rPr>
        <w:t>ներկայացվող</w:t>
      </w:r>
      <w:r w:rsidRPr="00FE4A6D">
        <w:rPr>
          <w:rFonts w:ascii="Arial LatArm" w:hAnsi="Arial LatArm" w:cs="Calibri"/>
          <w:b/>
          <w:bCs/>
          <w:color w:val="FF0000"/>
          <w:sz w:val="18"/>
          <w:szCs w:val="22"/>
          <w:lang w:val="pt-BR"/>
        </w:rPr>
        <w:t xml:space="preserve"> </w:t>
      </w:r>
      <w:r w:rsidRPr="00FE4A6D">
        <w:rPr>
          <w:rFonts w:ascii="Sylfaen" w:hAnsi="Sylfaen" w:cs="Sylfaen"/>
          <w:b/>
          <w:bCs/>
          <w:color w:val="FF0000"/>
          <w:sz w:val="18"/>
          <w:szCs w:val="22"/>
          <w:lang w:val="hy-AM"/>
        </w:rPr>
        <w:t>ընդհանուր</w:t>
      </w:r>
      <w:r w:rsidRPr="00FE4A6D">
        <w:rPr>
          <w:rFonts w:ascii="Arial LatArm" w:hAnsi="Arial LatArm" w:cs="Calibri"/>
          <w:b/>
          <w:bCs/>
          <w:color w:val="FF0000"/>
          <w:sz w:val="18"/>
          <w:szCs w:val="22"/>
          <w:lang w:val="pt-BR"/>
        </w:rPr>
        <w:t xml:space="preserve"> </w:t>
      </w:r>
      <w:r w:rsidRPr="00FE4A6D">
        <w:rPr>
          <w:rFonts w:ascii="Sylfaen" w:hAnsi="Sylfaen" w:cs="Sylfaen"/>
          <w:b/>
          <w:bCs/>
          <w:color w:val="FF0000"/>
          <w:sz w:val="18"/>
          <w:szCs w:val="22"/>
          <w:lang w:val="hy-AM"/>
        </w:rPr>
        <w:t>պարտադիր</w:t>
      </w:r>
      <w:r w:rsidRPr="00FE4A6D">
        <w:rPr>
          <w:rFonts w:ascii="Arial LatArm" w:hAnsi="Arial LatArm" w:cs="Calibri"/>
          <w:b/>
          <w:bCs/>
          <w:color w:val="FF0000"/>
          <w:sz w:val="18"/>
          <w:szCs w:val="22"/>
          <w:lang w:val="pt-BR"/>
        </w:rPr>
        <w:t xml:space="preserve"> </w:t>
      </w:r>
      <w:r w:rsidRPr="00FE4A6D">
        <w:rPr>
          <w:rFonts w:ascii="Sylfaen" w:hAnsi="Sylfaen" w:cs="Sylfaen"/>
          <w:b/>
          <w:bCs/>
          <w:color w:val="FF0000"/>
          <w:sz w:val="18"/>
          <w:szCs w:val="22"/>
          <w:lang w:val="hy-AM"/>
        </w:rPr>
        <w:t>պահանջներ</w:t>
      </w:r>
      <w:r w:rsidRPr="00FE4A6D">
        <w:rPr>
          <w:rFonts w:ascii="Arial LatArm" w:hAnsi="Arial LatArm" w:cs="Arial LatArm"/>
          <w:b/>
          <w:bCs/>
          <w:color w:val="FF0000"/>
          <w:sz w:val="18"/>
          <w:szCs w:val="22"/>
          <w:lang w:val="hy-AM"/>
        </w:rPr>
        <w:t>.</w:t>
      </w:r>
      <w:r w:rsidRPr="00FE4A6D">
        <w:rPr>
          <w:rFonts w:ascii="Arial LatArm" w:hAnsi="Arial LatArm" w:cs="Calibri"/>
          <w:b/>
          <w:bCs/>
          <w:color w:val="FF0000"/>
          <w:sz w:val="18"/>
          <w:szCs w:val="22"/>
          <w:lang w:val="pt-BR"/>
        </w:rPr>
        <w:t xml:space="preserve"> </w:t>
      </w:r>
    </w:p>
    <w:p w14:paraId="4D6A590F" w14:textId="77777777" w:rsidR="003235D1" w:rsidRPr="00FE4A6D" w:rsidRDefault="003235D1" w:rsidP="003235D1">
      <w:pPr>
        <w:numPr>
          <w:ilvl w:val="0"/>
          <w:numId w:val="40"/>
        </w:numPr>
        <w:rPr>
          <w:rFonts w:ascii="Arial LatArm" w:hAnsi="Arial LatArm" w:cs="Calibri"/>
          <w:b/>
          <w:bCs/>
          <w:color w:val="000000"/>
          <w:sz w:val="18"/>
          <w:szCs w:val="22"/>
          <w:lang w:val="hy-AM"/>
        </w:rPr>
      </w:pP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hy-AM"/>
        </w:rPr>
        <w:t>Համապատասխան</w:t>
      </w:r>
      <w:r w:rsidRPr="00FE4A6D">
        <w:rPr>
          <w:rFonts w:ascii="Arial LatArm" w:hAnsi="Arial LatArm" w:cs="Calibri"/>
          <w:b/>
          <w:bCs/>
          <w:color w:val="000000"/>
          <w:sz w:val="18"/>
          <w:szCs w:val="22"/>
          <w:lang w:val="pt-BR"/>
        </w:rPr>
        <w:t xml:space="preserve">  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hy-AM"/>
        </w:rPr>
        <w:t>Եվրասիական</w:t>
      </w:r>
      <w:r w:rsidRPr="00FE4A6D">
        <w:rPr>
          <w:rFonts w:ascii="Arial LatArm" w:hAnsi="Arial LatArm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hy-AM"/>
        </w:rPr>
        <w:t>տնտեսական</w:t>
      </w:r>
      <w:r w:rsidRPr="00FE4A6D">
        <w:rPr>
          <w:rFonts w:ascii="Arial LatArm" w:hAnsi="Arial LatArm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hy-AM"/>
        </w:rPr>
        <w:t>հանձնաժողովի</w:t>
      </w:r>
      <w:r w:rsidRPr="00FE4A6D">
        <w:rPr>
          <w:rFonts w:ascii="Arial LatArm" w:hAnsi="Arial LatArm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hy-AM"/>
        </w:rPr>
        <w:t>խորհրդի</w:t>
      </w:r>
      <w:r w:rsidRPr="00FE4A6D">
        <w:rPr>
          <w:rFonts w:ascii="Arial LatArm" w:hAnsi="Arial LatArm" w:cs="Calibri"/>
          <w:b/>
          <w:bCs/>
          <w:color w:val="000000"/>
          <w:sz w:val="18"/>
          <w:szCs w:val="22"/>
          <w:lang w:val="pt-BR"/>
        </w:rPr>
        <w:t xml:space="preserve"> 2013 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hy-AM"/>
        </w:rPr>
        <w:t>թվականի</w:t>
      </w:r>
      <w:r w:rsidRPr="00FE4A6D">
        <w:rPr>
          <w:rFonts w:ascii="Arial LatArm" w:hAnsi="Arial LatArm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hy-AM"/>
        </w:rPr>
        <w:t>հոկտեմբերի</w:t>
      </w:r>
      <w:r w:rsidRPr="00FE4A6D">
        <w:rPr>
          <w:rFonts w:ascii="Arial LatArm" w:hAnsi="Arial LatArm" w:cs="Calibri"/>
          <w:b/>
          <w:bCs/>
          <w:color w:val="000000"/>
          <w:sz w:val="18"/>
          <w:szCs w:val="22"/>
          <w:lang w:val="pt-BR"/>
        </w:rPr>
        <w:t xml:space="preserve"> 9-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hy-AM"/>
        </w:rPr>
        <w:t>ի</w:t>
      </w:r>
      <w:r w:rsidRPr="00FE4A6D">
        <w:rPr>
          <w:rFonts w:ascii="Arial LatArm" w:hAnsi="Arial LatArm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hy-AM"/>
        </w:rPr>
        <w:t>թիվ</w:t>
      </w:r>
      <w:r w:rsidRPr="00FE4A6D">
        <w:rPr>
          <w:rFonts w:ascii="Arial LatArm" w:hAnsi="Arial LatArm" w:cs="Calibri"/>
          <w:b/>
          <w:bCs/>
          <w:color w:val="000000"/>
          <w:sz w:val="18"/>
          <w:szCs w:val="22"/>
          <w:lang w:val="pt-BR"/>
        </w:rPr>
        <w:t xml:space="preserve"> 68 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hy-AM"/>
        </w:rPr>
        <w:t>որոշմամբ</w:t>
      </w:r>
      <w:r w:rsidRPr="00FE4A6D">
        <w:rPr>
          <w:rFonts w:ascii="Arial LatArm" w:hAnsi="Arial LatArm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hy-AM"/>
        </w:rPr>
        <w:t>ընդունված</w:t>
      </w:r>
      <w:r w:rsidRPr="00FE4A6D">
        <w:rPr>
          <w:rFonts w:ascii="Arial LatArm" w:hAnsi="Arial LatArm" w:cs="Calibri"/>
          <w:b/>
          <w:bCs/>
          <w:color w:val="000000"/>
          <w:sz w:val="18"/>
          <w:szCs w:val="22"/>
          <w:lang w:val="pt-BR"/>
        </w:rPr>
        <w:t xml:space="preserve"> «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hy-AM"/>
        </w:rPr>
        <w:t>Մսի</w:t>
      </w:r>
      <w:r w:rsidRPr="00FE4A6D">
        <w:rPr>
          <w:rFonts w:ascii="Arial LatArm" w:hAnsi="Arial LatArm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hy-AM"/>
        </w:rPr>
        <w:t>եւ</w:t>
      </w:r>
      <w:r w:rsidRPr="00FE4A6D">
        <w:rPr>
          <w:rFonts w:ascii="Arial LatArm" w:hAnsi="Arial LatArm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hy-AM"/>
        </w:rPr>
        <w:t>մսամթերքի</w:t>
      </w:r>
      <w:r w:rsidRPr="00FE4A6D">
        <w:rPr>
          <w:rFonts w:ascii="Arial LatArm" w:hAnsi="Arial LatArm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hy-AM"/>
        </w:rPr>
        <w:t>անվտանգության</w:t>
      </w:r>
      <w:r w:rsidRPr="00FE4A6D">
        <w:rPr>
          <w:rFonts w:ascii="Arial LatArm" w:hAnsi="Arial LatArm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hy-AM"/>
        </w:rPr>
        <w:t>մասին</w:t>
      </w:r>
      <w:r w:rsidRPr="00FE4A6D">
        <w:rPr>
          <w:rFonts w:ascii="Arial LatArm" w:hAnsi="Arial LatArm" w:cs="Calibri"/>
          <w:b/>
          <w:bCs/>
          <w:color w:val="000000"/>
          <w:sz w:val="18"/>
          <w:szCs w:val="22"/>
          <w:lang w:val="pt-BR"/>
        </w:rPr>
        <w:t>» (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hy-AM"/>
        </w:rPr>
        <w:t>ՄՄ</w:t>
      </w:r>
      <w:r w:rsidRPr="00FE4A6D">
        <w:rPr>
          <w:rFonts w:ascii="Arial LatArm" w:hAnsi="Arial LatArm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hy-AM"/>
        </w:rPr>
        <w:t>ՏԿ</w:t>
      </w:r>
      <w:r w:rsidRPr="00FE4A6D">
        <w:rPr>
          <w:rFonts w:ascii="Arial LatArm" w:hAnsi="Arial LatArm" w:cs="Calibri"/>
          <w:b/>
          <w:bCs/>
          <w:color w:val="000000"/>
          <w:sz w:val="18"/>
          <w:szCs w:val="22"/>
          <w:lang w:val="pt-BR"/>
        </w:rPr>
        <w:t xml:space="preserve"> 034/2013) 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hy-AM"/>
        </w:rPr>
        <w:t>կանոնակարգի</w:t>
      </w:r>
      <w:r w:rsidRPr="00FE4A6D">
        <w:rPr>
          <w:rFonts w:ascii="Arial LatArm" w:hAnsi="Arial LatArm" w:cs="Arial LatArm"/>
          <w:b/>
          <w:bCs/>
          <w:color w:val="000000"/>
          <w:sz w:val="18"/>
          <w:szCs w:val="22"/>
          <w:lang w:val="hy-AM"/>
        </w:rPr>
        <w:t xml:space="preserve"> 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hy-AM"/>
        </w:rPr>
        <w:t>և</w:t>
      </w:r>
      <w:r w:rsidRPr="00FE4A6D">
        <w:rPr>
          <w:rFonts w:ascii="Arial LatArm" w:hAnsi="Arial LatArm" w:cs="Arial LatArm"/>
          <w:b/>
          <w:bCs/>
          <w:color w:val="000000"/>
          <w:sz w:val="18"/>
          <w:szCs w:val="22"/>
          <w:lang w:val="hy-AM"/>
        </w:rPr>
        <w:t xml:space="preserve"> 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hy-AM"/>
        </w:rPr>
        <w:t>թիվ</w:t>
      </w:r>
      <w:r w:rsidRPr="00FE4A6D">
        <w:rPr>
          <w:rFonts w:ascii="Arial LatArm" w:hAnsi="Arial LatArm" w:cs="Arial LatArm"/>
          <w:b/>
          <w:bCs/>
          <w:color w:val="000000"/>
          <w:sz w:val="18"/>
          <w:szCs w:val="22"/>
          <w:lang w:val="hy-AM"/>
        </w:rPr>
        <w:t xml:space="preserve"> 67 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hy-AM"/>
        </w:rPr>
        <w:t>որոշմամբ</w:t>
      </w:r>
      <w:r w:rsidRPr="00FE4A6D">
        <w:rPr>
          <w:rFonts w:ascii="Arial LatArm" w:hAnsi="Arial LatArm" w:cs="Arial LatArm"/>
          <w:b/>
          <w:bCs/>
          <w:color w:val="000000"/>
          <w:sz w:val="18"/>
          <w:szCs w:val="22"/>
          <w:lang w:val="hy-AM"/>
        </w:rPr>
        <w:t xml:space="preserve"> 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hy-AM"/>
        </w:rPr>
        <w:t>ընդունված</w:t>
      </w:r>
      <w:r w:rsidRPr="00FE4A6D">
        <w:rPr>
          <w:rFonts w:ascii="Arial LatArm" w:hAnsi="Arial LatArm" w:cs="Arial LatArm"/>
          <w:b/>
          <w:bCs/>
          <w:color w:val="000000"/>
          <w:sz w:val="18"/>
          <w:szCs w:val="22"/>
          <w:lang w:val="hy-AM"/>
        </w:rPr>
        <w:t xml:space="preserve"> «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hy-AM"/>
        </w:rPr>
        <w:t>Կաթի</w:t>
      </w:r>
      <w:r w:rsidRPr="00FE4A6D">
        <w:rPr>
          <w:rFonts w:ascii="Arial LatArm" w:hAnsi="Arial LatArm" w:cs="Arial LatArm"/>
          <w:b/>
          <w:bCs/>
          <w:color w:val="000000"/>
          <w:sz w:val="18"/>
          <w:szCs w:val="22"/>
          <w:lang w:val="hy-AM"/>
        </w:rPr>
        <w:t xml:space="preserve"> 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hy-AM"/>
        </w:rPr>
        <w:t>եւ</w:t>
      </w:r>
      <w:r w:rsidRPr="00FE4A6D">
        <w:rPr>
          <w:rFonts w:ascii="Arial LatArm" w:hAnsi="Arial LatArm" w:cs="Arial LatArm"/>
          <w:b/>
          <w:bCs/>
          <w:color w:val="000000"/>
          <w:sz w:val="18"/>
          <w:szCs w:val="22"/>
          <w:lang w:val="hy-AM"/>
        </w:rPr>
        <w:t xml:space="preserve"> 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hy-AM"/>
        </w:rPr>
        <w:t>կաթնամթերքի</w:t>
      </w:r>
      <w:r w:rsidRPr="00FE4A6D">
        <w:rPr>
          <w:rFonts w:ascii="Arial LatArm" w:hAnsi="Arial LatArm" w:cs="Arial LatArm"/>
          <w:b/>
          <w:bCs/>
          <w:color w:val="000000"/>
          <w:sz w:val="18"/>
          <w:szCs w:val="22"/>
          <w:lang w:val="hy-AM"/>
        </w:rPr>
        <w:t xml:space="preserve"> 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hy-AM"/>
        </w:rPr>
        <w:t>անվտանգության</w:t>
      </w:r>
      <w:r w:rsidRPr="00FE4A6D">
        <w:rPr>
          <w:rFonts w:ascii="Arial LatArm" w:hAnsi="Arial LatArm" w:cs="Arial LatArm"/>
          <w:b/>
          <w:bCs/>
          <w:color w:val="000000"/>
          <w:sz w:val="18"/>
          <w:szCs w:val="22"/>
          <w:lang w:val="hy-AM"/>
        </w:rPr>
        <w:t xml:space="preserve"> 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hy-AM"/>
        </w:rPr>
        <w:t>մասին</w:t>
      </w:r>
      <w:r w:rsidRPr="00FE4A6D">
        <w:rPr>
          <w:rFonts w:ascii="Arial LatArm" w:hAnsi="Arial LatArm" w:cs="Arial LatArm"/>
          <w:b/>
          <w:bCs/>
          <w:color w:val="000000"/>
          <w:sz w:val="18"/>
          <w:szCs w:val="22"/>
          <w:lang w:val="hy-AM"/>
        </w:rPr>
        <w:t>» (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hy-AM"/>
        </w:rPr>
        <w:t>ՄՄ</w:t>
      </w:r>
      <w:r w:rsidRPr="00FE4A6D">
        <w:rPr>
          <w:rFonts w:ascii="Arial LatArm" w:hAnsi="Arial LatArm" w:cs="Arial LatArm"/>
          <w:b/>
          <w:bCs/>
          <w:color w:val="000000"/>
          <w:sz w:val="18"/>
          <w:szCs w:val="22"/>
          <w:lang w:val="hy-AM"/>
        </w:rPr>
        <w:t xml:space="preserve"> 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hy-AM"/>
        </w:rPr>
        <w:t>ՏԿ</w:t>
      </w:r>
      <w:r w:rsidRPr="00FE4A6D">
        <w:rPr>
          <w:rFonts w:ascii="Arial LatArm" w:hAnsi="Arial LatArm" w:cs="Calibri"/>
          <w:b/>
          <w:bCs/>
          <w:color w:val="000000"/>
          <w:sz w:val="18"/>
          <w:szCs w:val="22"/>
          <w:lang w:val="hy-AM"/>
        </w:rPr>
        <w:t xml:space="preserve"> 033/2013)</w:t>
      </w:r>
      <w:r w:rsidRPr="00FE4A6D">
        <w:rPr>
          <w:rFonts w:ascii="Tahoma" w:hAnsi="Tahoma" w:cs="Tahoma"/>
          <w:b/>
          <w:bCs/>
          <w:color w:val="000000"/>
          <w:sz w:val="18"/>
          <w:szCs w:val="22"/>
          <w:lang w:val="hy-AM"/>
        </w:rPr>
        <w:t>։</w:t>
      </w:r>
      <w:r w:rsidRPr="00FE4A6D">
        <w:rPr>
          <w:rFonts w:ascii="Arial LatArm" w:hAnsi="Arial LatArm"/>
          <w:sz w:val="20"/>
          <w:lang w:val="pt-BR"/>
        </w:rPr>
        <w:t xml:space="preserve"> </w:t>
      </w:r>
    </w:p>
    <w:p w14:paraId="03E77962" w14:textId="77777777" w:rsidR="003235D1" w:rsidRPr="00FE4A6D" w:rsidRDefault="003235D1" w:rsidP="003235D1">
      <w:pPr>
        <w:numPr>
          <w:ilvl w:val="0"/>
          <w:numId w:val="40"/>
        </w:numPr>
        <w:rPr>
          <w:rFonts w:ascii="Arial LatArm" w:hAnsi="Arial LatArm" w:cs="Calibri"/>
          <w:b/>
          <w:bCs/>
          <w:color w:val="000000"/>
          <w:sz w:val="18"/>
          <w:szCs w:val="22"/>
          <w:lang w:val="hy-AM"/>
        </w:rPr>
      </w:pP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pt-BR"/>
        </w:rPr>
        <w:t>ՀՀ</w:t>
      </w:r>
      <w:r w:rsidRPr="00FE4A6D">
        <w:rPr>
          <w:rFonts w:ascii="Arial LatArm" w:hAnsi="Arial LatArm" w:cs="Arial LatArm"/>
          <w:b/>
          <w:bCs/>
          <w:color w:val="000000"/>
          <w:sz w:val="18"/>
          <w:szCs w:val="22"/>
          <w:lang w:val="pt-BR"/>
        </w:rPr>
        <w:t xml:space="preserve"> 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pt-BR"/>
        </w:rPr>
        <w:t>կառավարության</w:t>
      </w:r>
      <w:r w:rsidRPr="00FE4A6D">
        <w:rPr>
          <w:rFonts w:ascii="Arial LatArm" w:hAnsi="Arial LatArm" w:cs="Arial LatArm"/>
          <w:b/>
          <w:bCs/>
          <w:color w:val="000000"/>
          <w:sz w:val="18"/>
          <w:szCs w:val="22"/>
          <w:lang w:val="pt-BR"/>
        </w:rPr>
        <w:t xml:space="preserve"> 2011 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pt-BR"/>
        </w:rPr>
        <w:t>թվականի</w:t>
      </w:r>
      <w:r w:rsidRPr="00FE4A6D">
        <w:rPr>
          <w:rFonts w:ascii="Arial LatArm" w:hAnsi="Arial LatArm" w:cs="Arial LatArm"/>
          <w:b/>
          <w:bCs/>
          <w:color w:val="000000"/>
          <w:sz w:val="18"/>
          <w:szCs w:val="22"/>
          <w:lang w:val="pt-BR"/>
        </w:rPr>
        <w:t xml:space="preserve"> 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pt-BR"/>
        </w:rPr>
        <w:t>սեպտեմբերի</w:t>
      </w:r>
      <w:r w:rsidRPr="00FE4A6D">
        <w:rPr>
          <w:rFonts w:ascii="Arial LatArm" w:hAnsi="Arial LatArm" w:cs="Arial LatArm"/>
          <w:b/>
          <w:bCs/>
          <w:color w:val="000000"/>
          <w:sz w:val="18"/>
          <w:szCs w:val="22"/>
          <w:lang w:val="pt-BR"/>
        </w:rPr>
        <w:t xml:space="preserve"> 29-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pt-BR"/>
        </w:rPr>
        <w:t>ի</w:t>
      </w:r>
      <w:r w:rsidRPr="00FE4A6D">
        <w:rPr>
          <w:rFonts w:ascii="Arial LatArm" w:hAnsi="Arial LatArm" w:cs="Arial LatArm"/>
          <w:b/>
          <w:bCs/>
          <w:color w:val="000000"/>
          <w:sz w:val="18"/>
          <w:szCs w:val="22"/>
          <w:lang w:val="pt-BR"/>
        </w:rPr>
        <w:t xml:space="preserve"> «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pt-BR"/>
        </w:rPr>
        <w:t>Ձվի</w:t>
      </w:r>
      <w:r w:rsidRPr="00FE4A6D">
        <w:rPr>
          <w:rFonts w:ascii="Arial LatArm" w:hAnsi="Arial LatArm" w:cs="Arial LatArm"/>
          <w:b/>
          <w:bCs/>
          <w:color w:val="000000"/>
          <w:sz w:val="18"/>
          <w:szCs w:val="22"/>
          <w:lang w:val="pt-BR"/>
        </w:rPr>
        <w:t xml:space="preserve"> 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pt-BR"/>
        </w:rPr>
        <w:t>և</w:t>
      </w:r>
      <w:r w:rsidRPr="00FE4A6D">
        <w:rPr>
          <w:rFonts w:ascii="Arial LatArm" w:hAnsi="Arial LatArm" w:cs="Arial LatArm"/>
          <w:b/>
          <w:bCs/>
          <w:color w:val="000000"/>
          <w:sz w:val="18"/>
          <w:szCs w:val="22"/>
          <w:lang w:val="pt-BR"/>
        </w:rPr>
        <w:t xml:space="preserve"> 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pt-BR"/>
        </w:rPr>
        <w:t>ձվամթերքի</w:t>
      </w:r>
      <w:r w:rsidRPr="00FE4A6D">
        <w:rPr>
          <w:rFonts w:ascii="Arial LatArm" w:hAnsi="Arial LatArm" w:cs="Arial LatArm"/>
          <w:b/>
          <w:bCs/>
          <w:color w:val="000000"/>
          <w:sz w:val="18"/>
          <w:szCs w:val="22"/>
          <w:lang w:val="pt-BR"/>
        </w:rPr>
        <w:t xml:space="preserve"> 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pt-BR"/>
        </w:rPr>
        <w:t>տեխնիկական</w:t>
      </w:r>
      <w:r w:rsidRPr="00FE4A6D">
        <w:rPr>
          <w:rFonts w:ascii="Arial LatArm" w:hAnsi="Arial LatArm" w:cs="Arial LatArm"/>
          <w:b/>
          <w:bCs/>
          <w:color w:val="000000"/>
          <w:sz w:val="18"/>
          <w:szCs w:val="22"/>
          <w:lang w:val="pt-BR"/>
        </w:rPr>
        <w:t xml:space="preserve"> 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pt-BR"/>
        </w:rPr>
        <w:t>կանոնակարգը</w:t>
      </w:r>
      <w:r w:rsidRPr="00FE4A6D">
        <w:rPr>
          <w:rFonts w:ascii="Arial LatArm" w:hAnsi="Arial LatArm" w:cs="Arial LatArm"/>
          <w:b/>
          <w:bCs/>
          <w:color w:val="000000"/>
          <w:sz w:val="18"/>
          <w:szCs w:val="22"/>
          <w:lang w:val="pt-BR"/>
        </w:rPr>
        <w:t xml:space="preserve"> 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pt-BR"/>
        </w:rPr>
        <w:t>հաստատելու</w:t>
      </w:r>
      <w:r w:rsidRPr="00FE4A6D">
        <w:rPr>
          <w:rFonts w:ascii="Arial LatArm" w:hAnsi="Arial LatArm" w:cs="Arial LatArm"/>
          <w:b/>
          <w:bCs/>
          <w:color w:val="000000"/>
          <w:sz w:val="18"/>
          <w:szCs w:val="22"/>
          <w:lang w:val="pt-BR"/>
        </w:rPr>
        <w:t xml:space="preserve"> 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pt-BR"/>
        </w:rPr>
        <w:t>մասին</w:t>
      </w:r>
      <w:r w:rsidRPr="00FE4A6D">
        <w:rPr>
          <w:rFonts w:ascii="Arial LatArm" w:hAnsi="Arial LatArm" w:cs="Arial LatArm"/>
          <w:b/>
          <w:bCs/>
          <w:color w:val="000000"/>
          <w:sz w:val="18"/>
          <w:szCs w:val="22"/>
          <w:lang w:val="pt-BR"/>
        </w:rPr>
        <w:t>» N 1438-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pt-BR"/>
        </w:rPr>
        <w:t>Ն</w:t>
      </w:r>
      <w:r w:rsidRPr="00FE4A6D">
        <w:rPr>
          <w:rFonts w:ascii="Arial LatArm" w:hAnsi="Arial LatArm" w:cs="Arial LatArm"/>
          <w:b/>
          <w:bCs/>
          <w:color w:val="000000"/>
          <w:sz w:val="18"/>
          <w:szCs w:val="22"/>
          <w:lang w:val="pt-BR"/>
        </w:rPr>
        <w:t xml:space="preserve"> 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pt-BR"/>
        </w:rPr>
        <w:t>որոշման</w:t>
      </w:r>
      <w:r w:rsidRPr="00FE4A6D">
        <w:rPr>
          <w:rFonts w:ascii="Arial LatArm" w:hAnsi="Arial LatArm" w:cs="Arial LatArm"/>
          <w:b/>
          <w:bCs/>
          <w:color w:val="000000"/>
          <w:sz w:val="18"/>
          <w:szCs w:val="22"/>
          <w:lang w:val="pt-BR"/>
        </w:rPr>
        <w:t xml:space="preserve"> 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pt-BR"/>
        </w:rPr>
        <w:t>և</w:t>
      </w:r>
      <w:r w:rsidRPr="00FE4A6D">
        <w:rPr>
          <w:rFonts w:ascii="Arial LatArm" w:hAnsi="Arial LatArm" w:cs="Arial LatArm"/>
          <w:b/>
          <w:bCs/>
          <w:color w:val="000000"/>
          <w:sz w:val="18"/>
          <w:szCs w:val="22"/>
          <w:lang w:val="pt-BR"/>
        </w:rPr>
        <w:t xml:space="preserve">  «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pt-BR"/>
        </w:rPr>
        <w:t>Սննդամթերքի</w:t>
      </w:r>
      <w:r w:rsidRPr="00FE4A6D">
        <w:rPr>
          <w:rFonts w:ascii="Arial LatArm" w:hAnsi="Arial LatArm" w:cs="Arial LatArm"/>
          <w:b/>
          <w:bCs/>
          <w:color w:val="000000"/>
          <w:sz w:val="18"/>
          <w:szCs w:val="22"/>
          <w:lang w:val="pt-BR"/>
        </w:rPr>
        <w:t xml:space="preserve"> 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pt-BR"/>
        </w:rPr>
        <w:t>անվտանգության</w:t>
      </w:r>
      <w:r w:rsidRPr="00FE4A6D">
        <w:rPr>
          <w:rFonts w:ascii="Arial LatArm" w:hAnsi="Arial LatArm" w:cs="Arial LatArm"/>
          <w:b/>
          <w:bCs/>
          <w:color w:val="000000"/>
          <w:sz w:val="18"/>
          <w:szCs w:val="22"/>
          <w:lang w:val="pt-BR"/>
        </w:rPr>
        <w:t xml:space="preserve"> 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pt-BR"/>
        </w:rPr>
        <w:t>մասին</w:t>
      </w:r>
      <w:r w:rsidRPr="00FE4A6D">
        <w:rPr>
          <w:rFonts w:ascii="Arial LatArm" w:hAnsi="Arial LatArm" w:cs="Arial LatArm"/>
          <w:b/>
          <w:bCs/>
          <w:color w:val="000000"/>
          <w:sz w:val="18"/>
          <w:szCs w:val="22"/>
          <w:lang w:val="pt-BR"/>
        </w:rPr>
        <w:t xml:space="preserve">» 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pt-BR"/>
        </w:rPr>
        <w:t>ՀՀ</w:t>
      </w:r>
      <w:r w:rsidRPr="00FE4A6D">
        <w:rPr>
          <w:rFonts w:ascii="Arial LatArm" w:hAnsi="Arial LatArm" w:cs="Arial LatArm"/>
          <w:b/>
          <w:bCs/>
          <w:color w:val="000000"/>
          <w:sz w:val="18"/>
          <w:szCs w:val="22"/>
          <w:lang w:val="pt-BR"/>
        </w:rPr>
        <w:t xml:space="preserve"> 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pt-BR"/>
        </w:rPr>
        <w:t>օրենքի</w:t>
      </w:r>
      <w:r w:rsidRPr="00FE4A6D">
        <w:rPr>
          <w:rFonts w:ascii="Arial LatArm" w:hAnsi="Arial LatArm" w:cs="Arial LatArm"/>
          <w:b/>
          <w:bCs/>
          <w:color w:val="000000"/>
          <w:sz w:val="18"/>
          <w:szCs w:val="22"/>
          <w:lang w:val="pt-BR"/>
        </w:rPr>
        <w:t xml:space="preserve"> 9-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pt-BR"/>
        </w:rPr>
        <w:t>րդ</w:t>
      </w:r>
      <w:r w:rsidRPr="00FE4A6D">
        <w:rPr>
          <w:rFonts w:ascii="Arial LatArm" w:hAnsi="Arial LatArm" w:cs="Arial LatArm"/>
          <w:b/>
          <w:bCs/>
          <w:color w:val="000000"/>
          <w:sz w:val="18"/>
          <w:szCs w:val="22"/>
          <w:lang w:val="pt-BR"/>
        </w:rPr>
        <w:t xml:space="preserve"> 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pt-BR"/>
        </w:rPr>
        <w:t>հոդվածի։</w:t>
      </w:r>
      <w:r w:rsidRPr="00FE4A6D">
        <w:rPr>
          <w:rFonts w:ascii="Arial LatArm" w:hAnsi="Arial LatArm" w:cs="Arial LatArm"/>
          <w:b/>
          <w:bCs/>
          <w:color w:val="000000"/>
          <w:sz w:val="18"/>
          <w:szCs w:val="22"/>
          <w:lang w:val="pt-BR"/>
        </w:rPr>
        <w:t xml:space="preserve"> 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pt-BR"/>
        </w:rPr>
        <w:t>ՀՍՏ</w:t>
      </w:r>
      <w:r w:rsidRPr="00FE4A6D">
        <w:rPr>
          <w:rFonts w:ascii="Arial LatArm" w:hAnsi="Arial LatArm" w:cs="Arial LatArm"/>
          <w:b/>
          <w:bCs/>
          <w:color w:val="000000"/>
          <w:sz w:val="18"/>
          <w:szCs w:val="22"/>
          <w:lang w:val="pt-BR"/>
        </w:rPr>
        <w:t xml:space="preserve"> 182-2012</w:t>
      </w:r>
      <w:r w:rsidRPr="00FE4A6D">
        <w:rPr>
          <w:rFonts w:ascii="Tahoma" w:hAnsi="Tahoma" w:cs="Tahoma"/>
          <w:b/>
          <w:bCs/>
          <w:color w:val="000000"/>
          <w:sz w:val="18"/>
          <w:szCs w:val="22"/>
          <w:lang w:val="hy-AM"/>
        </w:rPr>
        <w:t>։</w:t>
      </w:r>
    </w:p>
    <w:p w14:paraId="62284B6A" w14:textId="77777777" w:rsidR="003235D1" w:rsidRPr="00FE4A6D" w:rsidRDefault="003235D1" w:rsidP="003235D1">
      <w:pPr>
        <w:numPr>
          <w:ilvl w:val="0"/>
          <w:numId w:val="40"/>
        </w:numPr>
        <w:rPr>
          <w:rFonts w:ascii="Arial LatArm" w:hAnsi="Arial LatArm" w:cs="Calibri"/>
          <w:b/>
          <w:bCs/>
          <w:color w:val="000000"/>
          <w:sz w:val="18"/>
          <w:szCs w:val="22"/>
          <w:lang w:val="hy-AM"/>
        </w:rPr>
      </w:pP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pt-BR"/>
        </w:rPr>
        <w:t>Պատրաստված</w:t>
      </w:r>
      <w:r w:rsidRPr="00FE4A6D">
        <w:rPr>
          <w:rFonts w:ascii="Arial LatArm" w:hAnsi="Arial LatArm" w:cs="Arial LatArm"/>
          <w:b/>
          <w:bCs/>
          <w:color w:val="000000"/>
          <w:sz w:val="18"/>
          <w:szCs w:val="22"/>
          <w:lang w:val="pt-BR"/>
        </w:rPr>
        <w:t xml:space="preserve"> 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pt-BR"/>
        </w:rPr>
        <w:t>ըստ</w:t>
      </w:r>
      <w:r w:rsidRPr="00FE4A6D">
        <w:rPr>
          <w:rFonts w:ascii="Arial LatArm" w:hAnsi="Arial LatArm" w:cs="Arial LatArm"/>
          <w:b/>
          <w:bCs/>
          <w:color w:val="000000"/>
          <w:sz w:val="18"/>
          <w:szCs w:val="22"/>
          <w:lang w:val="pt-BR"/>
        </w:rPr>
        <w:t xml:space="preserve"> 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pt-BR"/>
        </w:rPr>
        <w:t>Մաքսային</w:t>
      </w:r>
      <w:r w:rsidRPr="00FE4A6D">
        <w:rPr>
          <w:rFonts w:ascii="Arial LatArm" w:hAnsi="Arial LatArm" w:cs="Arial LatArm"/>
          <w:b/>
          <w:bCs/>
          <w:color w:val="000000"/>
          <w:sz w:val="18"/>
          <w:szCs w:val="22"/>
          <w:lang w:val="pt-BR"/>
        </w:rPr>
        <w:t xml:space="preserve"> 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pt-BR"/>
        </w:rPr>
        <w:t>միության</w:t>
      </w:r>
      <w:r w:rsidRPr="00FE4A6D">
        <w:rPr>
          <w:rFonts w:ascii="Arial LatArm" w:hAnsi="Arial LatArm" w:cs="Arial LatArm"/>
          <w:b/>
          <w:bCs/>
          <w:color w:val="000000"/>
          <w:sz w:val="18"/>
          <w:szCs w:val="22"/>
          <w:lang w:val="pt-BR"/>
        </w:rPr>
        <w:t xml:space="preserve"> 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pt-BR"/>
        </w:rPr>
        <w:t>հանձնաժողովի</w:t>
      </w:r>
      <w:r w:rsidRPr="00FE4A6D">
        <w:rPr>
          <w:rFonts w:ascii="Arial LatArm" w:hAnsi="Arial LatArm" w:cs="Arial LatArm"/>
          <w:b/>
          <w:bCs/>
          <w:color w:val="000000"/>
          <w:sz w:val="18"/>
          <w:szCs w:val="22"/>
          <w:lang w:val="pt-BR"/>
        </w:rPr>
        <w:t xml:space="preserve"> 2</w:t>
      </w:r>
      <w:r w:rsidRPr="00FE4A6D">
        <w:rPr>
          <w:rFonts w:ascii="Arial LatArm" w:hAnsi="Arial LatArm" w:cs="Calibri"/>
          <w:b/>
          <w:bCs/>
          <w:color w:val="000000"/>
          <w:sz w:val="18"/>
          <w:szCs w:val="22"/>
          <w:lang w:val="pt-BR"/>
        </w:rPr>
        <w:t xml:space="preserve">011 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pt-BR"/>
        </w:rPr>
        <w:t>թվականի</w:t>
      </w:r>
      <w:r w:rsidRPr="00FE4A6D">
        <w:rPr>
          <w:rFonts w:ascii="Arial LatArm" w:hAnsi="Arial LatArm" w:cs="Arial LatArm"/>
          <w:b/>
          <w:bCs/>
          <w:color w:val="000000"/>
          <w:sz w:val="18"/>
          <w:szCs w:val="22"/>
          <w:lang w:val="pt-BR"/>
        </w:rPr>
        <w:t xml:space="preserve"> 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pt-BR"/>
        </w:rPr>
        <w:t>դեկտեմբերի</w:t>
      </w:r>
      <w:r w:rsidRPr="00FE4A6D">
        <w:rPr>
          <w:rFonts w:ascii="Arial LatArm" w:hAnsi="Arial LatArm" w:cs="Arial LatArm"/>
          <w:b/>
          <w:bCs/>
          <w:color w:val="000000"/>
          <w:sz w:val="18"/>
          <w:szCs w:val="22"/>
          <w:lang w:val="pt-BR"/>
        </w:rPr>
        <w:t xml:space="preserve"> 9-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pt-BR"/>
        </w:rPr>
        <w:t>ի</w:t>
      </w:r>
      <w:r w:rsidRPr="00FE4A6D">
        <w:rPr>
          <w:rFonts w:ascii="Arial LatArm" w:hAnsi="Arial LatArm" w:cs="Arial LatArm"/>
          <w:b/>
          <w:bCs/>
          <w:color w:val="000000"/>
          <w:sz w:val="18"/>
          <w:szCs w:val="22"/>
          <w:lang w:val="pt-BR"/>
        </w:rPr>
        <w:t xml:space="preserve"> 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pt-BR"/>
        </w:rPr>
        <w:t>թիվ</w:t>
      </w:r>
      <w:r w:rsidRPr="00FE4A6D">
        <w:rPr>
          <w:rFonts w:ascii="Arial LatArm" w:hAnsi="Arial LatArm" w:cs="Arial LatArm"/>
          <w:b/>
          <w:bCs/>
          <w:color w:val="000000"/>
          <w:sz w:val="18"/>
          <w:szCs w:val="22"/>
          <w:lang w:val="pt-BR"/>
        </w:rPr>
        <w:t xml:space="preserve"> 882 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pt-BR"/>
        </w:rPr>
        <w:t>որոշմամբ</w:t>
      </w:r>
      <w:r w:rsidRPr="00FE4A6D">
        <w:rPr>
          <w:rFonts w:ascii="Arial LatArm" w:hAnsi="Arial LatArm" w:cs="Arial LatArm"/>
          <w:b/>
          <w:bCs/>
          <w:color w:val="000000"/>
          <w:sz w:val="18"/>
          <w:szCs w:val="22"/>
          <w:lang w:val="pt-BR"/>
        </w:rPr>
        <w:t xml:space="preserve"> 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pt-BR"/>
        </w:rPr>
        <w:t>ընդունված</w:t>
      </w:r>
      <w:r w:rsidRPr="00FE4A6D">
        <w:rPr>
          <w:rFonts w:ascii="Arial LatArm" w:hAnsi="Arial LatArm" w:cs="Arial LatArm"/>
          <w:b/>
          <w:bCs/>
          <w:color w:val="000000"/>
          <w:sz w:val="18"/>
          <w:szCs w:val="22"/>
          <w:lang w:val="pt-BR"/>
        </w:rPr>
        <w:t xml:space="preserve"> «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pt-BR"/>
        </w:rPr>
        <w:t>Մրգերից</w:t>
      </w:r>
      <w:r w:rsidRPr="00FE4A6D">
        <w:rPr>
          <w:rFonts w:ascii="Arial LatArm" w:hAnsi="Arial LatArm" w:cs="Arial LatArm"/>
          <w:b/>
          <w:bCs/>
          <w:color w:val="000000"/>
          <w:sz w:val="18"/>
          <w:szCs w:val="22"/>
          <w:lang w:val="pt-BR"/>
        </w:rPr>
        <w:t xml:space="preserve"> 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pt-BR"/>
        </w:rPr>
        <w:t>և</w:t>
      </w:r>
      <w:r w:rsidRPr="00FE4A6D">
        <w:rPr>
          <w:rFonts w:ascii="Arial LatArm" w:hAnsi="Arial LatArm" w:cs="Arial LatArm"/>
          <w:b/>
          <w:bCs/>
          <w:color w:val="000000"/>
          <w:sz w:val="18"/>
          <w:szCs w:val="22"/>
          <w:lang w:val="pt-BR"/>
        </w:rPr>
        <w:t xml:space="preserve"> 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pt-BR"/>
        </w:rPr>
        <w:t>բանջարեղենից</w:t>
      </w:r>
      <w:r w:rsidRPr="00FE4A6D">
        <w:rPr>
          <w:rFonts w:ascii="Arial LatArm" w:hAnsi="Arial LatArm" w:cs="Arial LatArm"/>
          <w:b/>
          <w:bCs/>
          <w:color w:val="000000"/>
          <w:sz w:val="18"/>
          <w:szCs w:val="22"/>
          <w:lang w:val="pt-BR"/>
        </w:rPr>
        <w:t xml:space="preserve"> 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pt-BR"/>
        </w:rPr>
        <w:t>ստացված</w:t>
      </w:r>
      <w:r w:rsidRPr="00FE4A6D">
        <w:rPr>
          <w:rFonts w:ascii="Arial LatArm" w:hAnsi="Arial LatArm" w:cs="Arial LatArm"/>
          <w:b/>
          <w:bCs/>
          <w:color w:val="000000"/>
          <w:sz w:val="18"/>
          <w:szCs w:val="22"/>
          <w:lang w:val="pt-BR"/>
        </w:rPr>
        <w:t xml:space="preserve"> 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pt-BR"/>
        </w:rPr>
        <w:t>հյութամթերքի</w:t>
      </w:r>
      <w:r w:rsidRPr="00FE4A6D">
        <w:rPr>
          <w:rFonts w:ascii="Arial LatArm" w:hAnsi="Arial LatArm" w:cs="Arial LatArm"/>
          <w:b/>
          <w:bCs/>
          <w:color w:val="000000"/>
          <w:sz w:val="18"/>
          <w:szCs w:val="22"/>
          <w:lang w:val="pt-BR"/>
        </w:rPr>
        <w:t xml:space="preserve"> 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pt-BR"/>
        </w:rPr>
        <w:t>տեխնիկական</w:t>
      </w:r>
      <w:r w:rsidRPr="00FE4A6D">
        <w:rPr>
          <w:rFonts w:ascii="Arial LatArm" w:hAnsi="Arial LatArm" w:cs="Arial LatArm"/>
          <w:b/>
          <w:bCs/>
          <w:color w:val="000000"/>
          <w:sz w:val="18"/>
          <w:szCs w:val="22"/>
          <w:lang w:val="pt-BR"/>
        </w:rPr>
        <w:t xml:space="preserve"> 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pt-BR"/>
        </w:rPr>
        <w:t>կանոնակարգ</w:t>
      </w:r>
      <w:r w:rsidRPr="00FE4A6D">
        <w:rPr>
          <w:rFonts w:ascii="Arial LatArm" w:hAnsi="Arial LatArm" w:cs="Arial LatArm"/>
          <w:b/>
          <w:bCs/>
          <w:color w:val="000000"/>
          <w:sz w:val="18"/>
          <w:szCs w:val="22"/>
          <w:lang w:val="pt-BR"/>
        </w:rPr>
        <w:t>» (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pt-BR"/>
        </w:rPr>
        <w:t>ՄՄ</w:t>
      </w:r>
      <w:r w:rsidRPr="00FE4A6D">
        <w:rPr>
          <w:rFonts w:ascii="Arial LatArm" w:hAnsi="Arial LatArm" w:cs="Arial LatArm"/>
          <w:b/>
          <w:bCs/>
          <w:color w:val="000000"/>
          <w:sz w:val="18"/>
          <w:szCs w:val="22"/>
          <w:lang w:val="pt-BR"/>
        </w:rPr>
        <w:t xml:space="preserve"> 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pt-BR"/>
        </w:rPr>
        <w:t>ՏԿ</w:t>
      </w:r>
      <w:r w:rsidRPr="00FE4A6D">
        <w:rPr>
          <w:rFonts w:ascii="Arial LatArm" w:hAnsi="Arial LatArm" w:cs="Arial LatArm"/>
          <w:b/>
          <w:bCs/>
          <w:color w:val="000000"/>
          <w:sz w:val="18"/>
          <w:szCs w:val="22"/>
          <w:lang w:val="pt-BR"/>
        </w:rPr>
        <w:t xml:space="preserve"> 023/2011)</w:t>
      </w:r>
      <w:r w:rsidRPr="00FE4A6D">
        <w:rPr>
          <w:rFonts w:ascii="Tahoma" w:hAnsi="Tahoma" w:cs="Tahoma"/>
          <w:b/>
          <w:bCs/>
          <w:color w:val="000000"/>
          <w:sz w:val="18"/>
          <w:szCs w:val="22"/>
          <w:lang w:val="pt-BR"/>
        </w:rPr>
        <w:t>։</w:t>
      </w:r>
      <w:r w:rsidRPr="00FE4A6D">
        <w:rPr>
          <w:rFonts w:ascii="Arial LatArm" w:hAnsi="Arial LatArm" w:cs="Arial LatArm"/>
          <w:b/>
          <w:bCs/>
          <w:color w:val="000000"/>
          <w:sz w:val="18"/>
          <w:szCs w:val="22"/>
          <w:lang w:val="pt-BR"/>
        </w:rPr>
        <w:t xml:space="preserve"> </w:t>
      </w:r>
    </w:p>
    <w:p w14:paraId="3EE1FECB" w14:textId="77777777" w:rsidR="003235D1" w:rsidRPr="00FE4A6D" w:rsidRDefault="003235D1" w:rsidP="003235D1">
      <w:pPr>
        <w:numPr>
          <w:ilvl w:val="0"/>
          <w:numId w:val="40"/>
        </w:numPr>
        <w:rPr>
          <w:rFonts w:ascii="Arial LatArm" w:hAnsi="Arial LatArm" w:cs="Calibri"/>
          <w:b/>
          <w:bCs/>
          <w:color w:val="000000"/>
          <w:sz w:val="18"/>
          <w:szCs w:val="22"/>
          <w:lang w:val="hy-AM"/>
        </w:rPr>
      </w:pP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pt-BR"/>
        </w:rPr>
        <w:t>Մաքսային</w:t>
      </w:r>
      <w:r w:rsidRPr="00FE4A6D">
        <w:rPr>
          <w:rFonts w:ascii="Arial LatArm" w:hAnsi="Arial LatArm" w:cs="Arial LatArm"/>
          <w:b/>
          <w:bCs/>
          <w:color w:val="000000"/>
          <w:sz w:val="18"/>
          <w:szCs w:val="22"/>
          <w:lang w:val="pt-BR"/>
        </w:rPr>
        <w:t xml:space="preserve"> 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pt-BR"/>
        </w:rPr>
        <w:t>միության</w:t>
      </w:r>
      <w:r w:rsidRPr="00FE4A6D">
        <w:rPr>
          <w:rFonts w:ascii="Arial LatArm" w:hAnsi="Arial LatArm" w:cs="Arial LatArm"/>
          <w:b/>
          <w:bCs/>
          <w:color w:val="000000"/>
          <w:sz w:val="18"/>
          <w:szCs w:val="22"/>
          <w:lang w:val="pt-BR"/>
        </w:rPr>
        <w:t xml:space="preserve"> 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pt-BR"/>
        </w:rPr>
        <w:t>հանձնաժողովի</w:t>
      </w:r>
      <w:r w:rsidRPr="00FE4A6D">
        <w:rPr>
          <w:rFonts w:ascii="Arial LatArm" w:hAnsi="Arial LatArm" w:cs="Arial LatArm"/>
          <w:b/>
          <w:bCs/>
          <w:color w:val="000000"/>
          <w:sz w:val="18"/>
          <w:szCs w:val="22"/>
          <w:lang w:val="pt-BR"/>
        </w:rPr>
        <w:t xml:space="preserve"> 2011 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pt-BR"/>
        </w:rPr>
        <w:t>թվականի</w:t>
      </w:r>
      <w:r w:rsidRPr="00FE4A6D">
        <w:rPr>
          <w:rFonts w:ascii="Arial LatArm" w:hAnsi="Arial LatArm" w:cs="Arial LatArm"/>
          <w:b/>
          <w:bCs/>
          <w:color w:val="000000"/>
          <w:sz w:val="18"/>
          <w:szCs w:val="22"/>
          <w:lang w:val="pt-BR"/>
        </w:rPr>
        <w:t xml:space="preserve"> 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pt-BR"/>
        </w:rPr>
        <w:t>դեկտեմբերի</w:t>
      </w:r>
      <w:r w:rsidRPr="00FE4A6D">
        <w:rPr>
          <w:rFonts w:ascii="Arial LatArm" w:hAnsi="Arial LatArm" w:cs="Arial LatArm"/>
          <w:b/>
          <w:bCs/>
          <w:color w:val="000000"/>
          <w:sz w:val="18"/>
          <w:szCs w:val="22"/>
          <w:lang w:val="pt-BR"/>
        </w:rPr>
        <w:t xml:space="preserve"> 9-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pt-BR"/>
        </w:rPr>
        <w:t>ի</w:t>
      </w:r>
      <w:r w:rsidRPr="00FE4A6D">
        <w:rPr>
          <w:rFonts w:ascii="Arial LatArm" w:hAnsi="Arial LatArm" w:cs="Arial LatArm"/>
          <w:b/>
          <w:bCs/>
          <w:color w:val="000000"/>
          <w:sz w:val="18"/>
          <w:szCs w:val="22"/>
          <w:lang w:val="pt-BR"/>
        </w:rPr>
        <w:t xml:space="preserve"> 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pt-BR"/>
        </w:rPr>
        <w:t>թիվ</w:t>
      </w:r>
      <w:r w:rsidRPr="00FE4A6D">
        <w:rPr>
          <w:rFonts w:ascii="Arial LatArm" w:hAnsi="Arial LatArm" w:cs="Arial LatArm"/>
          <w:b/>
          <w:bCs/>
          <w:color w:val="000000"/>
          <w:sz w:val="18"/>
          <w:szCs w:val="22"/>
          <w:lang w:val="pt-BR"/>
        </w:rPr>
        <w:t xml:space="preserve"> 874 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pt-BR"/>
        </w:rPr>
        <w:t>որոշմամբ</w:t>
      </w:r>
      <w:r w:rsidRPr="00FE4A6D">
        <w:rPr>
          <w:rFonts w:ascii="Arial LatArm" w:hAnsi="Arial LatArm" w:cs="Arial LatArm"/>
          <w:b/>
          <w:bCs/>
          <w:color w:val="000000"/>
          <w:sz w:val="18"/>
          <w:szCs w:val="22"/>
          <w:lang w:val="pt-BR"/>
        </w:rPr>
        <w:t xml:space="preserve"> 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pt-BR"/>
        </w:rPr>
        <w:t>ընդունված</w:t>
      </w:r>
      <w:r w:rsidRPr="00FE4A6D">
        <w:rPr>
          <w:rFonts w:ascii="Arial LatArm" w:hAnsi="Arial LatArm" w:cs="Arial LatArm"/>
          <w:b/>
          <w:bCs/>
          <w:color w:val="000000"/>
          <w:sz w:val="18"/>
          <w:szCs w:val="22"/>
          <w:lang w:val="pt-BR"/>
        </w:rPr>
        <w:t xml:space="preserve"> «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pt-BR"/>
        </w:rPr>
        <w:t>Հացահատիկի</w:t>
      </w:r>
      <w:r w:rsidRPr="00FE4A6D">
        <w:rPr>
          <w:rFonts w:ascii="Arial LatArm" w:hAnsi="Arial LatArm" w:cs="Arial LatArm"/>
          <w:b/>
          <w:bCs/>
          <w:color w:val="000000"/>
          <w:sz w:val="18"/>
          <w:szCs w:val="22"/>
          <w:lang w:val="pt-BR"/>
        </w:rPr>
        <w:t xml:space="preserve"> 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pt-BR"/>
        </w:rPr>
        <w:t>անվտանգության</w:t>
      </w:r>
      <w:r w:rsidRPr="00FE4A6D">
        <w:rPr>
          <w:rFonts w:ascii="Arial LatArm" w:hAnsi="Arial LatArm" w:cs="Arial LatArm"/>
          <w:b/>
          <w:bCs/>
          <w:color w:val="000000"/>
          <w:sz w:val="18"/>
          <w:szCs w:val="22"/>
          <w:lang w:val="pt-BR"/>
        </w:rPr>
        <w:t xml:space="preserve"> 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pt-BR"/>
        </w:rPr>
        <w:t>մասին</w:t>
      </w:r>
      <w:r w:rsidRPr="00FE4A6D">
        <w:rPr>
          <w:rFonts w:ascii="Arial LatArm" w:hAnsi="Arial LatArm" w:cs="Arial LatArm"/>
          <w:b/>
          <w:bCs/>
          <w:color w:val="000000"/>
          <w:sz w:val="18"/>
          <w:szCs w:val="22"/>
          <w:lang w:val="pt-BR"/>
        </w:rPr>
        <w:t>» (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pt-BR"/>
        </w:rPr>
        <w:t>ՄՄ</w:t>
      </w:r>
      <w:r w:rsidRPr="00FE4A6D">
        <w:rPr>
          <w:rFonts w:ascii="Arial LatArm" w:hAnsi="Arial LatArm" w:cs="Arial LatArm"/>
          <w:b/>
          <w:bCs/>
          <w:color w:val="000000"/>
          <w:sz w:val="18"/>
          <w:szCs w:val="22"/>
          <w:lang w:val="pt-BR"/>
        </w:rPr>
        <w:t xml:space="preserve"> 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pt-BR"/>
        </w:rPr>
        <w:t>ՏԿ</w:t>
      </w:r>
      <w:r w:rsidRPr="00FE4A6D">
        <w:rPr>
          <w:rFonts w:ascii="Arial LatArm" w:hAnsi="Arial LatArm" w:cs="Arial LatArm"/>
          <w:b/>
          <w:bCs/>
          <w:color w:val="000000"/>
          <w:sz w:val="18"/>
          <w:szCs w:val="22"/>
          <w:lang w:val="pt-BR"/>
        </w:rPr>
        <w:t xml:space="preserve"> 015/2011) 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pt-BR"/>
        </w:rPr>
        <w:t>տեխնիկական</w:t>
      </w:r>
      <w:r w:rsidRPr="00FE4A6D">
        <w:rPr>
          <w:rFonts w:ascii="Arial LatArm" w:hAnsi="Arial LatArm" w:cs="Arial LatArm"/>
          <w:b/>
          <w:bCs/>
          <w:color w:val="000000"/>
          <w:sz w:val="18"/>
          <w:szCs w:val="22"/>
          <w:lang w:val="pt-BR"/>
        </w:rPr>
        <w:t xml:space="preserve"> 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pt-BR"/>
        </w:rPr>
        <w:t>կանոնակարգերի</w:t>
      </w:r>
      <w:r w:rsidRPr="00FE4A6D">
        <w:rPr>
          <w:rFonts w:ascii="Arial LatArm" w:hAnsi="Arial LatArm" w:cs="Arial LatArm"/>
          <w:b/>
          <w:bCs/>
          <w:color w:val="000000"/>
          <w:sz w:val="18"/>
          <w:szCs w:val="22"/>
          <w:lang w:val="pt-BR"/>
        </w:rPr>
        <w:t xml:space="preserve"> 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pt-BR"/>
        </w:rPr>
        <w:t>և</w:t>
      </w:r>
      <w:r w:rsidRPr="00FE4A6D">
        <w:rPr>
          <w:rFonts w:ascii="Arial LatArm" w:hAnsi="Arial LatArm" w:cs="Arial LatArm"/>
          <w:b/>
          <w:bCs/>
          <w:color w:val="000000"/>
          <w:sz w:val="18"/>
          <w:szCs w:val="22"/>
          <w:lang w:val="pt-BR"/>
        </w:rPr>
        <w:t xml:space="preserve"> «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pt-BR"/>
        </w:rPr>
        <w:t>Սննդամթերքի</w:t>
      </w:r>
      <w:r w:rsidRPr="00FE4A6D">
        <w:rPr>
          <w:rFonts w:ascii="Arial LatArm" w:hAnsi="Arial LatArm" w:cs="Arial LatArm"/>
          <w:b/>
          <w:bCs/>
          <w:color w:val="000000"/>
          <w:sz w:val="18"/>
          <w:szCs w:val="22"/>
          <w:lang w:val="pt-BR"/>
        </w:rPr>
        <w:t xml:space="preserve"> 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pt-BR"/>
        </w:rPr>
        <w:t>անվտանգության</w:t>
      </w:r>
      <w:r w:rsidRPr="00FE4A6D">
        <w:rPr>
          <w:rFonts w:ascii="Arial LatArm" w:hAnsi="Arial LatArm" w:cs="Arial LatArm"/>
          <w:b/>
          <w:bCs/>
          <w:color w:val="000000"/>
          <w:sz w:val="18"/>
          <w:szCs w:val="22"/>
          <w:lang w:val="pt-BR"/>
        </w:rPr>
        <w:t xml:space="preserve"> 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pt-BR"/>
        </w:rPr>
        <w:t>մասին</w:t>
      </w:r>
      <w:r w:rsidRPr="00FE4A6D">
        <w:rPr>
          <w:rFonts w:ascii="Arial LatArm" w:hAnsi="Arial LatArm" w:cs="Arial LatArm"/>
          <w:b/>
          <w:bCs/>
          <w:color w:val="000000"/>
          <w:sz w:val="18"/>
          <w:szCs w:val="22"/>
          <w:lang w:val="pt-BR"/>
        </w:rPr>
        <w:t xml:space="preserve">» 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pt-BR"/>
        </w:rPr>
        <w:t>ՀՀ</w:t>
      </w:r>
      <w:r w:rsidRPr="00FE4A6D">
        <w:rPr>
          <w:rFonts w:ascii="Arial LatArm" w:hAnsi="Arial LatArm" w:cs="Arial LatArm"/>
          <w:b/>
          <w:bCs/>
          <w:color w:val="000000"/>
          <w:sz w:val="18"/>
          <w:szCs w:val="22"/>
          <w:lang w:val="pt-BR"/>
        </w:rPr>
        <w:t xml:space="preserve"> 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pt-BR"/>
        </w:rPr>
        <w:t>օրենքի</w:t>
      </w:r>
      <w:r w:rsidRPr="00FE4A6D">
        <w:rPr>
          <w:rFonts w:ascii="Arial LatArm" w:hAnsi="Arial LatArm" w:cs="Arial LatArm"/>
          <w:b/>
          <w:bCs/>
          <w:color w:val="000000"/>
          <w:sz w:val="18"/>
          <w:szCs w:val="22"/>
          <w:lang w:val="pt-BR"/>
        </w:rPr>
        <w:t xml:space="preserve"> 9-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pt-BR"/>
        </w:rPr>
        <w:t>րդ</w:t>
      </w:r>
      <w:r w:rsidRPr="00FE4A6D">
        <w:rPr>
          <w:rFonts w:ascii="Arial LatArm" w:hAnsi="Arial LatArm" w:cs="Arial LatArm"/>
          <w:b/>
          <w:bCs/>
          <w:color w:val="000000"/>
          <w:sz w:val="18"/>
          <w:szCs w:val="22"/>
          <w:lang w:val="pt-BR"/>
        </w:rPr>
        <w:t xml:space="preserve"> 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pt-BR"/>
        </w:rPr>
        <w:t>հոդվածի</w:t>
      </w:r>
      <w:r w:rsidRPr="00FE4A6D">
        <w:rPr>
          <w:rFonts w:ascii="Arial LatArm" w:hAnsi="Arial LatArm" w:cs="Arial LatArm"/>
          <w:b/>
          <w:bCs/>
          <w:color w:val="000000"/>
          <w:sz w:val="18"/>
          <w:szCs w:val="22"/>
          <w:lang w:val="pt-BR"/>
        </w:rPr>
        <w:t>:</w:t>
      </w:r>
    </w:p>
    <w:p w14:paraId="7EF8910D" w14:textId="77777777" w:rsidR="003235D1" w:rsidRPr="00FE4A6D" w:rsidRDefault="003235D1" w:rsidP="003235D1">
      <w:pPr>
        <w:ind w:left="360"/>
        <w:rPr>
          <w:rFonts w:ascii="Arial LatArm" w:hAnsi="Arial LatArm" w:cs="Calibri"/>
          <w:b/>
          <w:bCs/>
          <w:color w:val="FF0000"/>
          <w:sz w:val="18"/>
          <w:szCs w:val="22"/>
          <w:lang w:val="hy-AM"/>
        </w:rPr>
      </w:pPr>
      <w:r w:rsidRPr="00FE4A6D">
        <w:rPr>
          <w:rFonts w:ascii="Sylfaen" w:hAnsi="Sylfaen" w:cs="Sylfaen"/>
          <w:b/>
          <w:bCs/>
          <w:color w:val="FF0000"/>
          <w:sz w:val="18"/>
          <w:szCs w:val="22"/>
          <w:lang w:val="hy-AM"/>
        </w:rPr>
        <w:t>Անվտանգությունը</w:t>
      </w:r>
      <w:r w:rsidRPr="00FE4A6D">
        <w:rPr>
          <w:rFonts w:ascii="Arial LatArm" w:hAnsi="Arial LatArm" w:cs="Calibri"/>
          <w:b/>
          <w:bCs/>
          <w:color w:val="FF0000"/>
          <w:sz w:val="18"/>
          <w:szCs w:val="22"/>
          <w:lang w:val="pt-BR"/>
        </w:rPr>
        <w:t xml:space="preserve">, </w:t>
      </w:r>
      <w:r w:rsidRPr="00FE4A6D">
        <w:rPr>
          <w:rFonts w:ascii="Sylfaen" w:hAnsi="Sylfaen" w:cs="Sylfaen"/>
          <w:b/>
          <w:bCs/>
          <w:color w:val="FF0000"/>
          <w:sz w:val="18"/>
          <w:szCs w:val="22"/>
          <w:lang w:val="hy-AM"/>
        </w:rPr>
        <w:t>փաթեթավորումը</w:t>
      </w:r>
      <w:r w:rsidRPr="00FE4A6D">
        <w:rPr>
          <w:rFonts w:ascii="Arial LatArm" w:hAnsi="Arial LatArm" w:cs="Calibri"/>
          <w:b/>
          <w:bCs/>
          <w:color w:val="FF0000"/>
          <w:sz w:val="18"/>
          <w:szCs w:val="22"/>
          <w:lang w:val="pt-BR"/>
        </w:rPr>
        <w:t xml:space="preserve"> </w:t>
      </w:r>
      <w:r w:rsidRPr="00FE4A6D">
        <w:rPr>
          <w:rFonts w:ascii="Sylfaen" w:hAnsi="Sylfaen" w:cs="Sylfaen"/>
          <w:b/>
          <w:bCs/>
          <w:color w:val="FF0000"/>
          <w:sz w:val="18"/>
          <w:szCs w:val="22"/>
          <w:lang w:val="hy-AM"/>
        </w:rPr>
        <w:t>և</w:t>
      </w:r>
      <w:r w:rsidRPr="00FE4A6D">
        <w:rPr>
          <w:rFonts w:ascii="Arial LatArm" w:hAnsi="Arial LatArm" w:cs="Calibri"/>
          <w:b/>
          <w:bCs/>
          <w:color w:val="FF0000"/>
          <w:sz w:val="18"/>
          <w:szCs w:val="22"/>
          <w:lang w:val="pt-BR"/>
        </w:rPr>
        <w:t xml:space="preserve"> </w:t>
      </w:r>
      <w:r w:rsidRPr="00FE4A6D">
        <w:rPr>
          <w:rFonts w:ascii="Sylfaen" w:hAnsi="Sylfaen" w:cs="Sylfaen"/>
          <w:b/>
          <w:bCs/>
          <w:color w:val="FF0000"/>
          <w:sz w:val="18"/>
          <w:szCs w:val="22"/>
          <w:lang w:val="hy-AM"/>
        </w:rPr>
        <w:t>մակնշումը</w:t>
      </w:r>
      <w:r w:rsidRPr="00FE4A6D">
        <w:rPr>
          <w:rFonts w:ascii="Arial LatArm" w:hAnsi="Arial LatArm" w:cs="Calibri"/>
          <w:b/>
          <w:bCs/>
          <w:color w:val="FF0000"/>
          <w:sz w:val="18"/>
          <w:szCs w:val="22"/>
          <w:lang w:val="pt-BR"/>
        </w:rPr>
        <w:t>.</w:t>
      </w:r>
    </w:p>
    <w:p w14:paraId="20E1A1BA" w14:textId="77777777" w:rsidR="003235D1" w:rsidRPr="00FE4A6D" w:rsidRDefault="003235D1" w:rsidP="003235D1">
      <w:pPr>
        <w:numPr>
          <w:ilvl w:val="0"/>
          <w:numId w:val="40"/>
        </w:numPr>
        <w:rPr>
          <w:rFonts w:ascii="Arial LatArm" w:hAnsi="Arial LatArm" w:cs="Calibri"/>
          <w:b/>
          <w:bCs/>
          <w:color w:val="000000"/>
          <w:sz w:val="18"/>
          <w:szCs w:val="22"/>
          <w:lang w:val="hy-AM"/>
        </w:rPr>
      </w:pP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hy-AM"/>
        </w:rPr>
        <w:t>ըստ</w:t>
      </w:r>
      <w:r w:rsidRPr="00FE4A6D">
        <w:rPr>
          <w:rFonts w:ascii="Arial LatArm" w:hAnsi="Arial LatArm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hy-AM"/>
        </w:rPr>
        <w:t>Մաքսային</w:t>
      </w:r>
      <w:r w:rsidRPr="00FE4A6D">
        <w:rPr>
          <w:rFonts w:ascii="Arial LatArm" w:hAnsi="Arial LatArm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hy-AM"/>
        </w:rPr>
        <w:t>միության</w:t>
      </w:r>
      <w:r w:rsidRPr="00FE4A6D">
        <w:rPr>
          <w:rFonts w:ascii="Arial LatArm" w:hAnsi="Arial LatArm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hy-AM"/>
        </w:rPr>
        <w:t>հանձնաժողովի</w:t>
      </w:r>
      <w:r w:rsidRPr="00FE4A6D">
        <w:rPr>
          <w:rFonts w:ascii="Arial LatArm" w:hAnsi="Arial LatArm" w:cs="Calibri"/>
          <w:b/>
          <w:bCs/>
          <w:color w:val="000000"/>
          <w:sz w:val="18"/>
          <w:szCs w:val="22"/>
          <w:lang w:val="pt-BR"/>
        </w:rPr>
        <w:t xml:space="preserve"> 2011 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hy-AM"/>
        </w:rPr>
        <w:t>թվականի</w:t>
      </w:r>
      <w:r w:rsidRPr="00FE4A6D">
        <w:rPr>
          <w:rFonts w:ascii="Arial LatArm" w:hAnsi="Arial LatArm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hy-AM"/>
        </w:rPr>
        <w:t>դեկտեմբերի</w:t>
      </w:r>
      <w:r w:rsidRPr="00FE4A6D">
        <w:rPr>
          <w:rFonts w:ascii="Arial LatArm" w:hAnsi="Arial LatArm" w:cs="Calibri"/>
          <w:b/>
          <w:bCs/>
          <w:color w:val="000000"/>
          <w:sz w:val="18"/>
          <w:szCs w:val="22"/>
          <w:lang w:val="pt-BR"/>
        </w:rPr>
        <w:t xml:space="preserve"> 9-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hy-AM"/>
        </w:rPr>
        <w:t>ի</w:t>
      </w:r>
      <w:r w:rsidRPr="00FE4A6D">
        <w:rPr>
          <w:rFonts w:ascii="Arial LatArm" w:hAnsi="Arial LatArm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hy-AM"/>
        </w:rPr>
        <w:t>թիվ</w:t>
      </w:r>
      <w:r w:rsidRPr="00FE4A6D">
        <w:rPr>
          <w:rFonts w:ascii="Arial LatArm" w:hAnsi="Arial LatArm" w:cs="Calibri"/>
          <w:b/>
          <w:bCs/>
          <w:color w:val="000000"/>
          <w:sz w:val="18"/>
          <w:szCs w:val="22"/>
          <w:lang w:val="pt-BR"/>
        </w:rPr>
        <w:t xml:space="preserve"> 880 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hy-AM"/>
        </w:rPr>
        <w:t>որոշմամբ</w:t>
      </w:r>
      <w:r w:rsidRPr="00FE4A6D">
        <w:rPr>
          <w:rFonts w:ascii="Arial LatArm" w:hAnsi="Arial LatArm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hy-AM"/>
        </w:rPr>
        <w:t>ընդունված</w:t>
      </w:r>
      <w:r w:rsidRPr="00FE4A6D">
        <w:rPr>
          <w:rFonts w:ascii="Arial LatArm" w:hAnsi="Arial LatArm" w:cs="Calibri"/>
          <w:b/>
          <w:bCs/>
          <w:color w:val="000000"/>
          <w:sz w:val="18"/>
          <w:szCs w:val="22"/>
          <w:lang w:val="pt-BR"/>
        </w:rPr>
        <w:t xml:space="preserve"> «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hy-AM"/>
        </w:rPr>
        <w:t>Սննդամթերքի</w:t>
      </w:r>
      <w:r w:rsidRPr="00FE4A6D">
        <w:rPr>
          <w:rFonts w:ascii="Arial LatArm" w:hAnsi="Arial LatArm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hy-AM"/>
        </w:rPr>
        <w:t>անվտանգության</w:t>
      </w:r>
      <w:r w:rsidRPr="00FE4A6D">
        <w:rPr>
          <w:rFonts w:ascii="Arial LatArm" w:hAnsi="Arial LatArm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hy-AM"/>
        </w:rPr>
        <w:t>մասին</w:t>
      </w:r>
      <w:r w:rsidRPr="00FE4A6D">
        <w:rPr>
          <w:rFonts w:ascii="Arial LatArm" w:hAnsi="Arial LatArm" w:cs="Calibri"/>
          <w:b/>
          <w:bCs/>
          <w:color w:val="000000"/>
          <w:sz w:val="18"/>
          <w:szCs w:val="22"/>
          <w:lang w:val="pt-BR"/>
        </w:rPr>
        <w:t>» (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hy-AM"/>
        </w:rPr>
        <w:t>ՄՄ</w:t>
      </w:r>
      <w:r w:rsidRPr="00FE4A6D">
        <w:rPr>
          <w:rFonts w:ascii="Arial LatArm" w:hAnsi="Arial LatArm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hy-AM"/>
        </w:rPr>
        <w:t>ՏԿ</w:t>
      </w:r>
      <w:r w:rsidRPr="00FE4A6D">
        <w:rPr>
          <w:rFonts w:ascii="Arial LatArm" w:hAnsi="Arial LatArm" w:cs="Calibri"/>
          <w:b/>
          <w:bCs/>
          <w:color w:val="000000"/>
          <w:sz w:val="18"/>
          <w:szCs w:val="22"/>
          <w:lang w:val="pt-BR"/>
        </w:rPr>
        <w:t xml:space="preserve"> 021/2011),  </w:t>
      </w:r>
    </w:p>
    <w:p w14:paraId="0B0615BF" w14:textId="77777777" w:rsidR="003235D1" w:rsidRPr="00FE4A6D" w:rsidRDefault="003235D1" w:rsidP="003235D1">
      <w:pPr>
        <w:numPr>
          <w:ilvl w:val="0"/>
          <w:numId w:val="40"/>
        </w:numPr>
        <w:rPr>
          <w:rFonts w:ascii="Arial LatArm" w:hAnsi="Arial LatArm" w:cs="Calibri"/>
          <w:b/>
          <w:bCs/>
          <w:color w:val="000000"/>
          <w:sz w:val="18"/>
          <w:szCs w:val="22"/>
          <w:lang w:val="hy-AM"/>
        </w:rPr>
      </w:pP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hy-AM"/>
        </w:rPr>
        <w:t>Մաքսային</w:t>
      </w:r>
      <w:r w:rsidRPr="00FE4A6D">
        <w:rPr>
          <w:rFonts w:ascii="Arial LatArm" w:hAnsi="Arial LatArm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hy-AM"/>
        </w:rPr>
        <w:t>միության</w:t>
      </w:r>
      <w:r w:rsidRPr="00FE4A6D">
        <w:rPr>
          <w:rFonts w:ascii="Arial LatArm" w:hAnsi="Arial LatArm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hy-AM"/>
        </w:rPr>
        <w:t>հանձնաժողովի</w:t>
      </w:r>
      <w:r w:rsidRPr="00FE4A6D">
        <w:rPr>
          <w:rFonts w:ascii="Arial LatArm" w:hAnsi="Arial LatArm" w:cs="Calibri"/>
          <w:b/>
          <w:bCs/>
          <w:color w:val="000000"/>
          <w:sz w:val="18"/>
          <w:szCs w:val="22"/>
          <w:lang w:val="pt-BR"/>
        </w:rPr>
        <w:t xml:space="preserve"> 2011 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hy-AM"/>
        </w:rPr>
        <w:t>թվականի</w:t>
      </w:r>
      <w:r w:rsidRPr="00FE4A6D">
        <w:rPr>
          <w:rFonts w:ascii="Arial LatArm" w:hAnsi="Arial LatArm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hy-AM"/>
        </w:rPr>
        <w:t>դեկտեմբերի</w:t>
      </w:r>
      <w:r w:rsidRPr="00FE4A6D">
        <w:rPr>
          <w:rFonts w:ascii="Arial LatArm" w:hAnsi="Arial LatArm" w:cs="Calibri"/>
          <w:b/>
          <w:bCs/>
          <w:color w:val="000000"/>
          <w:sz w:val="18"/>
          <w:szCs w:val="22"/>
          <w:lang w:val="pt-BR"/>
        </w:rPr>
        <w:t xml:space="preserve"> 9-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hy-AM"/>
        </w:rPr>
        <w:t>ի</w:t>
      </w:r>
      <w:r w:rsidRPr="00FE4A6D">
        <w:rPr>
          <w:rFonts w:ascii="Arial LatArm" w:hAnsi="Arial LatArm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hy-AM"/>
        </w:rPr>
        <w:t>թիվ</w:t>
      </w:r>
      <w:r w:rsidRPr="00FE4A6D">
        <w:rPr>
          <w:rFonts w:ascii="Arial LatArm" w:hAnsi="Arial LatArm" w:cs="Calibri"/>
          <w:b/>
          <w:bCs/>
          <w:color w:val="000000"/>
          <w:sz w:val="18"/>
          <w:szCs w:val="22"/>
          <w:lang w:val="pt-BR"/>
        </w:rPr>
        <w:t xml:space="preserve"> 881 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hy-AM"/>
        </w:rPr>
        <w:t>որոշմամբ</w:t>
      </w:r>
      <w:r w:rsidRPr="00FE4A6D">
        <w:rPr>
          <w:rFonts w:ascii="Arial LatArm" w:hAnsi="Arial LatArm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hy-AM"/>
        </w:rPr>
        <w:t>ընդունված</w:t>
      </w:r>
      <w:r w:rsidRPr="00FE4A6D">
        <w:rPr>
          <w:rFonts w:ascii="Arial LatArm" w:hAnsi="Arial LatArm" w:cs="Calibri"/>
          <w:b/>
          <w:bCs/>
          <w:color w:val="000000"/>
          <w:sz w:val="18"/>
          <w:szCs w:val="22"/>
          <w:lang w:val="pt-BR"/>
        </w:rPr>
        <w:t xml:space="preserve"> «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hy-AM"/>
        </w:rPr>
        <w:t>Սննդամթերքը՝</w:t>
      </w:r>
      <w:r w:rsidRPr="00FE4A6D">
        <w:rPr>
          <w:rFonts w:ascii="Arial LatArm" w:hAnsi="Arial LatArm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hy-AM"/>
        </w:rPr>
        <w:t>դրա</w:t>
      </w:r>
      <w:r w:rsidRPr="00FE4A6D">
        <w:rPr>
          <w:rFonts w:ascii="Arial LatArm" w:hAnsi="Arial LatArm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hy-AM"/>
        </w:rPr>
        <w:t>մակնշման</w:t>
      </w:r>
      <w:r w:rsidRPr="00FE4A6D">
        <w:rPr>
          <w:rFonts w:ascii="Arial LatArm" w:hAnsi="Arial LatArm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hy-AM"/>
        </w:rPr>
        <w:t>մասով</w:t>
      </w:r>
      <w:r w:rsidRPr="00FE4A6D">
        <w:rPr>
          <w:rFonts w:ascii="Arial LatArm" w:hAnsi="Arial LatArm" w:cs="Calibri"/>
          <w:b/>
          <w:bCs/>
          <w:color w:val="000000"/>
          <w:sz w:val="18"/>
          <w:szCs w:val="22"/>
          <w:lang w:val="pt-BR"/>
        </w:rPr>
        <w:t>» (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hy-AM"/>
        </w:rPr>
        <w:t>ՄՄ</w:t>
      </w:r>
      <w:r w:rsidRPr="00FE4A6D">
        <w:rPr>
          <w:rFonts w:ascii="Arial LatArm" w:hAnsi="Arial LatArm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hy-AM"/>
        </w:rPr>
        <w:t>ՏԿ</w:t>
      </w:r>
      <w:r w:rsidRPr="00FE4A6D">
        <w:rPr>
          <w:rFonts w:ascii="Arial LatArm" w:hAnsi="Arial LatArm" w:cs="Calibri"/>
          <w:b/>
          <w:bCs/>
          <w:color w:val="000000"/>
          <w:sz w:val="18"/>
          <w:szCs w:val="22"/>
          <w:lang w:val="pt-BR"/>
        </w:rPr>
        <w:t xml:space="preserve"> 022/2011), </w:t>
      </w:r>
    </w:p>
    <w:p w14:paraId="037CE435" w14:textId="77777777" w:rsidR="003235D1" w:rsidRPr="00FE4A6D" w:rsidRDefault="003235D1" w:rsidP="003235D1">
      <w:pPr>
        <w:numPr>
          <w:ilvl w:val="0"/>
          <w:numId w:val="40"/>
        </w:numPr>
        <w:rPr>
          <w:rFonts w:ascii="Arial LatArm" w:hAnsi="Arial LatArm" w:cs="Calibri"/>
          <w:b/>
          <w:bCs/>
          <w:color w:val="000000"/>
          <w:sz w:val="18"/>
          <w:szCs w:val="22"/>
          <w:lang w:val="hy-AM"/>
        </w:rPr>
      </w:pP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hy-AM"/>
        </w:rPr>
        <w:t>Մաքսային</w:t>
      </w:r>
      <w:r w:rsidRPr="00FE4A6D">
        <w:rPr>
          <w:rFonts w:ascii="Arial LatArm" w:hAnsi="Arial LatArm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hy-AM"/>
        </w:rPr>
        <w:t>միության</w:t>
      </w:r>
      <w:r w:rsidRPr="00FE4A6D">
        <w:rPr>
          <w:rFonts w:ascii="Arial LatArm" w:hAnsi="Arial LatArm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hy-AM"/>
        </w:rPr>
        <w:t>հանձնաժողովի</w:t>
      </w:r>
      <w:r w:rsidRPr="00FE4A6D">
        <w:rPr>
          <w:rFonts w:ascii="Arial LatArm" w:hAnsi="Arial LatArm" w:cs="Calibri"/>
          <w:b/>
          <w:bCs/>
          <w:color w:val="000000"/>
          <w:sz w:val="18"/>
          <w:szCs w:val="22"/>
          <w:lang w:val="pt-BR"/>
        </w:rPr>
        <w:t xml:space="preserve"> 2011 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hy-AM"/>
        </w:rPr>
        <w:t>թվականի</w:t>
      </w:r>
      <w:r w:rsidRPr="00FE4A6D">
        <w:rPr>
          <w:rFonts w:ascii="Arial LatArm" w:hAnsi="Arial LatArm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hy-AM"/>
        </w:rPr>
        <w:t>օգոստոսի</w:t>
      </w:r>
      <w:r w:rsidRPr="00FE4A6D">
        <w:rPr>
          <w:rFonts w:ascii="Arial LatArm" w:hAnsi="Arial LatArm" w:cs="Calibri"/>
          <w:b/>
          <w:bCs/>
          <w:color w:val="000000"/>
          <w:sz w:val="18"/>
          <w:szCs w:val="22"/>
          <w:lang w:val="pt-BR"/>
        </w:rPr>
        <w:t xml:space="preserve"> 16-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hy-AM"/>
        </w:rPr>
        <w:t>ի</w:t>
      </w:r>
      <w:r w:rsidRPr="00FE4A6D">
        <w:rPr>
          <w:rFonts w:ascii="Arial LatArm" w:hAnsi="Arial LatArm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hy-AM"/>
        </w:rPr>
        <w:t>թիվ</w:t>
      </w:r>
      <w:r w:rsidRPr="00FE4A6D">
        <w:rPr>
          <w:rFonts w:ascii="Arial LatArm" w:hAnsi="Arial LatArm" w:cs="Calibri"/>
          <w:b/>
          <w:bCs/>
          <w:color w:val="000000"/>
          <w:sz w:val="18"/>
          <w:szCs w:val="22"/>
          <w:lang w:val="pt-BR"/>
        </w:rPr>
        <w:t xml:space="preserve"> 769 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hy-AM"/>
        </w:rPr>
        <w:t>որոշմամբ</w:t>
      </w:r>
      <w:r w:rsidRPr="00FE4A6D">
        <w:rPr>
          <w:rFonts w:ascii="Arial LatArm" w:hAnsi="Arial LatArm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hy-AM"/>
        </w:rPr>
        <w:t>ընդունված</w:t>
      </w:r>
      <w:r w:rsidRPr="00FE4A6D">
        <w:rPr>
          <w:rFonts w:ascii="Arial LatArm" w:hAnsi="Arial LatArm" w:cs="Calibri"/>
          <w:b/>
          <w:bCs/>
          <w:color w:val="000000"/>
          <w:sz w:val="18"/>
          <w:szCs w:val="22"/>
          <w:lang w:val="pt-BR"/>
        </w:rPr>
        <w:t xml:space="preserve"> «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hy-AM"/>
        </w:rPr>
        <w:t>Փաթեթվածքի</w:t>
      </w:r>
      <w:r w:rsidRPr="00FE4A6D">
        <w:rPr>
          <w:rFonts w:ascii="Arial LatArm" w:hAnsi="Arial LatArm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hy-AM"/>
        </w:rPr>
        <w:t>անվտանգության</w:t>
      </w:r>
      <w:r w:rsidRPr="00FE4A6D">
        <w:rPr>
          <w:rFonts w:ascii="Arial LatArm" w:hAnsi="Arial LatArm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hy-AM"/>
        </w:rPr>
        <w:t>մասին</w:t>
      </w:r>
      <w:r w:rsidRPr="00FE4A6D">
        <w:rPr>
          <w:rFonts w:ascii="Arial LatArm" w:hAnsi="Arial LatArm" w:cs="Calibri"/>
          <w:b/>
          <w:bCs/>
          <w:color w:val="000000"/>
          <w:sz w:val="18"/>
          <w:szCs w:val="22"/>
          <w:lang w:val="pt-BR"/>
        </w:rPr>
        <w:t>» (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hy-AM"/>
        </w:rPr>
        <w:t>ՄՄ</w:t>
      </w:r>
      <w:r w:rsidRPr="00FE4A6D">
        <w:rPr>
          <w:rFonts w:ascii="Arial LatArm" w:hAnsi="Arial LatArm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hy-AM"/>
        </w:rPr>
        <w:t>ՏԿ</w:t>
      </w:r>
      <w:r w:rsidRPr="00FE4A6D">
        <w:rPr>
          <w:rFonts w:ascii="Arial LatArm" w:hAnsi="Arial LatArm" w:cs="Calibri"/>
          <w:b/>
          <w:bCs/>
          <w:color w:val="000000"/>
          <w:sz w:val="18"/>
          <w:szCs w:val="22"/>
          <w:lang w:val="pt-BR"/>
        </w:rPr>
        <w:t xml:space="preserve"> 005/2011) 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hy-AM"/>
        </w:rPr>
        <w:t>կանոնակարգերի</w:t>
      </w:r>
      <w:r w:rsidRPr="00FE4A6D">
        <w:rPr>
          <w:rFonts w:ascii="Arial LatArm" w:hAnsi="Arial LatArm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hy-AM"/>
        </w:rPr>
        <w:t>և</w:t>
      </w:r>
      <w:r w:rsidRPr="00FE4A6D">
        <w:rPr>
          <w:rFonts w:ascii="Arial LatArm" w:hAnsi="Arial LatArm" w:cs="Calibri"/>
          <w:b/>
          <w:bCs/>
          <w:color w:val="000000"/>
          <w:sz w:val="18"/>
          <w:szCs w:val="22"/>
          <w:lang w:val="pt-BR"/>
        </w:rPr>
        <w:t xml:space="preserve"> «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hy-AM"/>
        </w:rPr>
        <w:t>Սննդամթերքի</w:t>
      </w:r>
      <w:r w:rsidRPr="00FE4A6D">
        <w:rPr>
          <w:rFonts w:ascii="Arial LatArm" w:hAnsi="Arial LatArm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hy-AM"/>
        </w:rPr>
        <w:t>անվտանգության</w:t>
      </w:r>
      <w:r w:rsidRPr="00FE4A6D">
        <w:rPr>
          <w:rFonts w:ascii="Arial LatArm" w:hAnsi="Arial LatArm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hy-AM"/>
        </w:rPr>
        <w:t>մասին</w:t>
      </w:r>
      <w:r w:rsidRPr="00FE4A6D">
        <w:rPr>
          <w:rFonts w:ascii="Arial LatArm" w:hAnsi="Arial LatArm" w:cs="Calibri"/>
          <w:b/>
          <w:bCs/>
          <w:color w:val="000000"/>
          <w:sz w:val="18"/>
          <w:szCs w:val="22"/>
          <w:lang w:val="pt-BR"/>
        </w:rPr>
        <w:t xml:space="preserve">» 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hy-AM"/>
        </w:rPr>
        <w:t>ՀՀ</w:t>
      </w:r>
      <w:r w:rsidRPr="00FE4A6D">
        <w:rPr>
          <w:rFonts w:ascii="Arial LatArm" w:hAnsi="Arial LatArm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hy-AM"/>
        </w:rPr>
        <w:t>օրենքի</w:t>
      </w:r>
      <w:r w:rsidRPr="00FE4A6D">
        <w:rPr>
          <w:rFonts w:ascii="Arial LatArm" w:hAnsi="Arial LatArm" w:cs="Calibri"/>
          <w:b/>
          <w:bCs/>
          <w:color w:val="000000"/>
          <w:sz w:val="18"/>
          <w:szCs w:val="22"/>
          <w:lang w:val="pt-BR"/>
        </w:rPr>
        <w:t xml:space="preserve"> 9-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hy-AM"/>
        </w:rPr>
        <w:t>րդ</w:t>
      </w:r>
      <w:r w:rsidRPr="00FE4A6D">
        <w:rPr>
          <w:rFonts w:ascii="Arial LatArm" w:hAnsi="Arial LatArm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hy-AM"/>
        </w:rPr>
        <w:t>հոդվածի։</w:t>
      </w:r>
    </w:p>
    <w:p w14:paraId="694B71FC" w14:textId="77777777" w:rsidR="003235D1" w:rsidRPr="00FE4A6D" w:rsidRDefault="003235D1" w:rsidP="003235D1">
      <w:pPr>
        <w:ind w:left="360"/>
        <w:rPr>
          <w:rFonts w:ascii="Arial LatArm" w:hAnsi="Arial LatArm" w:cs="Calibri"/>
          <w:b/>
          <w:bCs/>
          <w:color w:val="FF0000"/>
          <w:sz w:val="18"/>
          <w:szCs w:val="22"/>
        </w:rPr>
      </w:pPr>
      <w:r w:rsidRPr="00FE4A6D">
        <w:rPr>
          <w:rFonts w:ascii="Sylfaen" w:hAnsi="Sylfaen" w:cs="Sylfaen"/>
          <w:b/>
          <w:bCs/>
          <w:color w:val="FF0000"/>
          <w:sz w:val="18"/>
          <w:szCs w:val="22"/>
        </w:rPr>
        <w:t>Մատակարարմանը</w:t>
      </w:r>
      <w:r w:rsidRPr="00FE4A6D">
        <w:rPr>
          <w:rFonts w:ascii="Arial LatArm" w:hAnsi="Arial LatArm" w:cs="Arial LatArm"/>
          <w:b/>
          <w:bCs/>
          <w:color w:val="FF0000"/>
          <w:sz w:val="18"/>
          <w:szCs w:val="22"/>
        </w:rPr>
        <w:t xml:space="preserve"> </w:t>
      </w:r>
      <w:r w:rsidRPr="00FE4A6D">
        <w:rPr>
          <w:rFonts w:ascii="Sylfaen" w:hAnsi="Sylfaen" w:cs="Sylfaen"/>
          <w:b/>
          <w:bCs/>
          <w:color w:val="FF0000"/>
          <w:sz w:val="18"/>
          <w:szCs w:val="22"/>
        </w:rPr>
        <w:t>ներկայացվող</w:t>
      </w:r>
      <w:r w:rsidRPr="00FE4A6D">
        <w:rPr>
          <w:rFonts w:ascii="Arial LatArm" w:hAnsi="Arial LatArm" w:cs="Arial LatArm"/>
          <w:b/>
          <w:bCs/>
          <w:color w:val="FF0000"/>
          <w:sz w:val="18"/>
          <w:szCs w:val="22"/>
        </w:rPr>
        <w:t xml:space="preserve"> </w:t>
      </w:r>
      <w:r w:rsidRPr="00FE4A6D">
        <w:rPr>
          <w:rFonts w:ascii="Sylfaen" w:hAnsi="Sylfaen" w:cs="Sylfaen"/>
          <w:b/>
          <w:bCs/>
          <w:color w:val="FF0000"/>
          <w:sz w:val="18"/>
          <w:szCs w:val="22"/>
        </w:rPr>
        <w:t>պարտադիր</w:t>
      </w:r>
      <w:r w:rsidRPr="00FE4A6D">
        <w:rPr>
          <w:rFonts w:ascii="Arial LatArm" w:hAnsi="Arial LatArm" w:cs="Arial LatArm"/>
          <w:b/>
          <w:bCs/>
          <w:color w:val="FF0000"/>
          <w:sz w:val="18"/>
          <w:szCs w:val="22"/>
        </w:rPr>
        <w:t xml:space="preserve"> </w:t>
      </w:r>
      <w:r w:rsidRPr="00FE4A6D">
        <w:rPr>
          <w:rFonts w:ascii="Sylfaen" w:hAnsi="Sylfaen" w:cs="Sylfaen"/>
          <w:b/>
          <w:bCs/>
          <w:color w:val="FF0000"/>
          <w:sz w:val="18"/>
          <w:szCs w:val="22"/>
        </w:rPr>
        <w:t>պահանջներ</w:t>
      </w:r>
      <w:r w:rsidRPr="00FE4A6D">
        <w:rPr>
          <w:rFonts w:ascii="Arial LatArm" w:hAnsi="Arial LatArm" w:cs="Arial LatArm"/>
          <w:b/>
          <w:bCs/>
          <w:color w:val="FF0000"/>
          <w:sz w:val="18"/>
          <w:szCs w:val="22"/>
        </w:rPr>
        <w:t>.</w:t>
      </w:r>
    </w:p>
    <w:p w14:paraId="0E60BB40" w14:textId="77777777" w:rsidR="003235D1" w:rsidRPr="00FE4A6D" w:rsidRDefault="003235D1" w:rsidP="003235D1">
      <w:pPr>
        <w:numPr>
          <w:ilvl w:val="0"/>
          <w:numId w:val="40"/>
        </w:numPr>
        <w:rPr>
          <w:rFonts w:ascii="Arial LatArm" w:hAnsi="Arial LatArm" w:cs="Calibri"/>
          <w:b/>
          <w:bCs/>
          <w:color w:val="000000"/>
          <w:sz w:val="18"/>
          <w:szCs w:val="22"/>
          <w:lang w:val="pt-BR"/>
        </w:rPr>
      </w:pP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pt-BR"/>
        </w:rPr>
        <w:t>Պայմանագրի</w:t>
      </w:r>
      <w:r w:rsidRPr="00FE4A6D">
        <w:rPr>
          <w:rFonts w:ascii="Arial LatArm" w:hAnsi="Arial LatArm" w:cs="Arial LatArm"/>
          <w:b/>
          <w:bCs/>
          <w:color w:val="000000"/>
          <w:sz w:val="18"/>
          <w:szCs w:val="22"/>
          <w:lang w:val="pt-BR"/>
        </w:rPr>
        <w:t xml:space="preserve"> 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pt-BR"/>
        </w:rPr>
        <w:t>շրջանակում</w:t>
      </w:r>
      <w:r w:rsidRPr="00FE4A6D">
        <w:rPr>
          <w:rFonts w:ascii="Arial LatArm" w:hAnsi="Arial LatArm" w:cs="Arial LatArm"/>
          <w:b/>
          <w:bCs/>
          <w:color w:val="000000"/>
          <w:sz w:val="18"/>
          <w:szCs w:val="22"/>
          <w:lang w:val="pt-BR"/>
        </w:rPr>
        <w:t xml:space="preserve"> 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pt-BR"/>
        </w:rPr>
        <w:t>մատակարարումը</w:t>
      </w:r>
      <w:r w:rsidRPr="00FE4A6D">
        <w:rPr>
          <w:rFonts w:ascii="Arial LatArm" w:hAnsi="Arial LatArm" w:cs="Arial LatArm"/>
          <w:b/>
          <w:bCs/>
          <w:color w:val="000000"/>
          <w:sz w:val="18"/>
          <w:szCs w:val="22"/>
          <w:lang w:val="pt-BR"/>
        </w:rPr>
        <w:t xml:space="preserve"> 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pt-BR"/>
        </w:rPr>
        <w:t>իրականացվում</w:t>
      </w:r>
      <w:r w:rsidRPr="00FE4A6D">
        <w:rPr>
          <w:rFonts w:ascii="Arial LatArm" w:hAnsi="Arial LatArm" w:cs="Arial LatArm"/>
          <w:b/>
          <w:bCs/>
          <w:color w:val="000000"/>
          <w:sz w:val="18"/>
          <w:szCs w:val="22"/>
          <w:lang w:val="pt-BR"/>
        </w:rPr>
        <w:t xml:space="preserve"> 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pt-BR"/>
        </w:rPr>
        <w:t>է</w:t>
      </w:r>
      <w:r w:rsidRPr="00FE4A6D">
        <w:rPr>
          <w:rFonts w:ascii="Arial LatArm" w:hAnsi="Arial LatArm" w:cs="Arial LatArm"/>
          <w:b/>
          <w:bCs/>
          <w:color w:val="000000"/>
          <w:sz w:val="18"/>
          <w:szCs w:val="22"/>
          <w:lang w:val="pt-BR"/>
        </w:rPr>
        <w:t xml:space="preserve"> 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pt-BR"/>
        </w:rPr>
        <w:t>սովորողների</w:t>
      </w:r>
      <w:r w:rsidRPr="00FE4A6D">
        <w:rPr>
          <w:rFonts w:ascii="Arial LatArm" w:hAnsi="Arial LatArm" w:cs="Arial LatArm"/>
          <w:b/>
          <w:bCs/>
          <w:color w:val="000000"/>
          <w:sz w:val="18"/>
          <w:szCs w:val="22"/>
          <w:lang w:val="pt-BR"/>
        </w:rPr>
        <w:t xml:space="preserve"> 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pt-BR"/>
        </w:rPr>
        <w:t>փաստացի</w:t>
      </w:r>
      <w:r w:rsidRPr="00FE4A6D">
        <w:rPr>
          <w:rFonts w:ascii="Arial LatArm" w:hAnsi="Arial LatArm" w:cs="Arial LatArm"/>
          <w:b/>
          <w:bCs/>
          <w:color w:val="000000"/>
          <w:sz w:val="18"/>
          <w:szCs w:val="22"/>
          <w:lang w:val="pt-BR"/>
        </w:rPr>
        <w:t xml:space="preserve"> 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pt-BR"/>
        </w:rPr>
        <w:t>հաճախումների</w:t>
      </w:r>
      <w:r w:rsidRPr="00FE4A6D">
        <w:rPr>
          <w:rFonts w:ascii="Arial LatArm" w:hAnsi="Arial LatArm" w:cs="Arial LatArm"/>
          <w:b/>
          <w:bCs/>
          <w:color w:val="000000"/>
          <w:sz w:val="18"/>
          <w:szCs w:val="22"/>
          <w:lang w:val="pt-BR"/>
        </w:rPr>
        <w:t xml:space="preserve"> 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pt-BR"/>
        </w:rPr>
        <w:t>հիման</w:t>
      </w:r>
      <w:r w:rsidRPr="00FE4A6D">
        <w:rPr>
          <w:rFonts w:ascii="Arial LatArm" w:hAnsi="Arial LatArm" w:cs="Arial LatArm"/>
          <w:b/>
          <w:bCs/>
          <w:color w:val="000000"/>
          <w:sz w:val="18"/>
          <w:szCs w:val="22"/>
          <w:lang w:val="pt-BR"/>
        </w:rPr>
        <w:t xml:space="preserve"> 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pt-BR"/>
        </w:rPr>
        <w:t>վրա՝</w:t>
      </w:r>
      <w:r w:rsidRPr="00FE4A6D">
        <w:rPr>
          <w:rFonts w:ascii="Arial LatArm" w:hAnsi="Arial LatArm" w:cs="Arial LatArm"/>
          <w:b/>
          <w:bCs/>
          <w:color w:val="000000"/>
          <w:sz w:val="18"/>
          <w:szCs w:val="22"/>
          <w:lang w:val="pt-BR"/>
        </w:rPr>
        <w:t xml:space="preserve"> 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pt-BR"/>
        </w:rPr>
        <w:t>ըստ</w:t>
      </w:r>
      <w:r w:rsidRPr="00FE4A6D">
        <w:rPr>
          <w:rFonts w:ascii="Arial LatArm" w:hAnsi="Arial LatArm" w:cs="Arial LatArm"/>
          <w:b/>
          <w:bCs/>
          <w:color w:val="000000"/>
          <w:sz w:val="18"/>
          <w:szCs w:val="22"/>
          <w:lang w:val="pt-BR"/>
        </w:rPr>
        <w:t xml:space="preserve"> 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pt-BR"/>
        </w:rPr>
        <w:t>պատվիրատուհի</w:t>
      </w:r>
      <w:r w:rsidRPr="00FE4A6D">
        <w:rPr>
          <w:rFonts w:ascii="Arial LatArm" w:hAnsi="Arial LatArm" w:cs="Arial LatArm"/>
          <w:b/>
          <w:bCs/>
          <w:color w:val="000000"/>
          <w:sz w:val="18"/>
          <w:szCs w:val="22"/>
          <w:lang w:val="pt-BR"/>
        </w:rPr>
        <w:t xml:space="preserve"> </w:t>
      </w:r>
      <w:r w:rsidRPr="00FE4A6D">
        <w:rPr>
          <w:rFonts w:ascii="Sylfaen" w:hAnsi="Sylfaen" w:cs="Sylfaen"/>
          <w:b/>
          <w:bCs/>
          <w:color w:val="000000"/>
          <w:sz w:val="18"/>
          <w:szCs w:val="22"/>
          <w:lang w:val="pt-BR"/>
        </w:rPr>
        <w:t>պահանջի</w:t>
      </w:r>
      <w:r w:rsidRPr="00FE4A6D">
        <w:rPr>
          <w:rFonts w:ascii="Arial LatArm" w:hAnsi="Arial LatArm" w:cs="Calibri"/>
          <w:b/>
          <w:bCs/>
          <w:color w:val="000000"/>
          <w:sz w:val="18"/>
          <w:szCs w:val="22"/>
          <w:lang w:val="pt-BR"/>
        </w:rPr>
        <w:t xml:space="preserve">: </w:t>
      </w:r>
    </w:p>
    <w:p w14:paraId="2FFC2C8A" w14:textId="77777777" w:rsidR="003235D1" w:rsidRPr="00FE4A6D" w:rsidRDefault="003235D1" w:rsidP="003235D1">
      <w:pPr>
        <w:jc w:val="center"/>
        <w:rPr>
          <w:rFonts w:ascii="Arial LatArm" w:hAnsi="Arial LatArm"/>
          <w:sz w:val="20"/>
          <w:lang w:val="hy-AM"/>
        </w:rPr>
      </w:pPr>
    </w:p>
    <w:p w14:paraId="78457D00" w14:textId="77777777" w:rsidR="003235D1" w:rsidRPr="00FE4A6D" w:rsidRDefault="003235D1" w:rsidP="00EF3662">
      <w:pPr>
        <w:jc w:val="center"/>
        <w:rPr>
          <w:rFonts w:ascii="Arial LatArm" w:hAnsi="Arial LatArm"/>
          <w:sz w:val="18"/>
          <w:lang w:val="hy-AM"/>
        </w:rPr>
      </w:pPr>
    </w:p>
    <w:p w14:paraId="1CD96529" w14:textId="77777777" w:rsidR="003235D1" w:rsidRPr="00FE4A6D" w:rsidRDefault="003235D1" w:rsidP="00EF3662">
      <w:pPr>
        <w:jc w:val="center"/>
        <w:rPr>
          <w:rFonts w:ascii="Arial LatArm" w:hAnsi="Arial LatArm"/>
          <w:sz w:val="18"/>
          <w:lang w:val="hy-AM"/>
        </w:rPr>
      </w:pPr>
    </w:p>
    <w:p w14:paraId="5B0A889F" w14:textId="77777777" w:rsidR="003235D1" w:rsidRPr="00FE4A6D" w:rsidRDefault="003235D1" w:rsidP="00EF3662">
      <w:pPr>
        <w:jc w:val="center"/>
        <w:rPr>
          <w:rFonts w:ascii="Arial LatArm" w:hAnsi="Arial LatArm"/>
          <w:sz w:val="18"/>
          <w:lang w:val="hy-AM"/>
        </w:rPr>
      </w:pP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4536"/>
        <w:gridCol w:w="760"/>
        <w:gridCol w:w="4343"/>
      </w:tblGrid>
      <w:tr w:rsidR="00071D1C" w:rsidRPr="00FE4A6D" w14:paraId="44911B82" w14:textId="77777777" w:rsidTr="00E22E51">
        <w:trPr>
          <w:jc w:val="center"/>
        </w:trPr>
        <w:tc>
          <w:tcPr>
            <w:tcW w:w="4536" w:type="dxa"/>
          </w:tcPr>
          <w:p w14:paraId="3E28147A" w14:textId="77777777" w:rsidR="00071D1C" w:rsidRPr="00FE4A6D" w:rsidRDefault="00071D1C" w:rsidP="00EF3662">
            <w:pPr>
              <w:jc w:val="center"/>
              <w:rPr>
                <w:rFonts w:ascii="Arial LatArm" w:hAnsi="Arial LatArm" w:cs="Sylfaen"/>
                <w:b/>
                <w:bCs/>
                <w:lang w:val="nb-NO"/>
              </w:rPr>
            </w:pPr>
            <w:r w:rsidRPr="00FE4A6D">
              <w:rPr>
                <w:rFonts w:ascii="Sylfaen" w:hAnsi="Sylfaen" w:cs="Sylfaen"/>
                <w:b/>
                <w:bCs/>
                <w:lang w:val="nb-NO"/>
              </w:rPr>
              <w:t>ԳՆՈՐԴ</w:t>
            </w:r>
          </w:p>
          <w:p w14:paraId="22A6688F" w14:textId="77777777" w:rsidR="00071D1C" w:rsidRPr="00FE4A6D" w:rsidRDefault="00071D1C" w:rsidP="00EF3662">
            <w:pPr>
              <w:rPr>
                <w:rFonts w:ascii="Arial LatArm" w:hAnsi="Arial LatArm"/>
                <w:sz w:val="22"/>
                <w:szCs w:val="22"/>
                <w:lang w:val="ru-RU"/>
              </w:rPr>
            </w:pPr>
          </w:p>
          <w:p w14:paraId="6506006D" w14:textId="77777777" w:rsidR="00071D1C" w:rsidRPr="00FE4A6D" w:rsidRDefault="00071D1C" w:rsidP="00EF3662">
            <w:pPr>
              <w:rPr>
                <w:rFonts w:ascii="Arial LatArm" w:hAnsi="Arial LatArm"/>
                <w:lang w:val="ru-RU"/>
              </w:rPr>
            </w:pPr>
          </w:p>
          <w:p w14:paraId="324B4491" w14:textId="77777777" w:rsidR="00071D1C" w:rsidRPr="00FE4A6D" w:rsidRDefault="00071D1C" w:rsidP="00EF3662">
            <w:pPr>
              <w:jc w:val="center"/>
              <w:rPr>
                <w:rFonts w:ascii="Arial LatArm" w:hAnsi="Arial LatArm"/>
                <w:lang w:val="ru-RU"/>
              </w:rPr>
            </w:pPr>
            <w:r w:rsidRPr="00FE4A6D">
              <w:rPr>
                <w:rFonts w:ascii="Arial LatArm" w:hAnsi="Arial LatArm"/>
                <w:lang w:val="ru-RU"/>
              </w:rPr>
              <w:t>---------------------------------</w:t>
            </w:r>
          </w:p>
          <w:p w14:paraId="0C9248E5" w14:textId="77777777" w:rsidR="00071D1C" w:rsidRPr="00FE4A6D" w:rsidRDefault="00071D1C" w:rsidP="00EF3662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 w:rsidRPr="00FE4A6D">
              <w:rPr>
                <w:rFonts w:ascii="Arial LatArm" w:hAnsi="Arial LatArm"/>
                <w:sz w:val="18"/>
                <w:szCs w:val="18"/>
              </w:rPr>
              <w:t>/</w:t>
            </w:r>
            <w:r w:rsidRPr="00FE4A6D">
              <w:rPr>
                <w:rFonts w:ascii="Sylfaen" w:hAnsi="Sylfaen" w:cs="Sylfaen"/>
                <w:sz w:val="18"/>
                <w:szCs w:val="18"/>
                <w:lang w:val="ru-RU"/>
              </w:rPr>
              <w:t>ստորագրություն</w:t>
            </w:r>
            <w:r w:rsidRPr="00FE4A6D">
              <w:rPr>
                <w:rFonts w:ascii="Arial LatArm" w:hAnsi="Arial LatArm"/>
                <w:sz w:val="18"/>
                <w:szCs w:val="18"/>
              </w:rPr>
              <w:t>/</w:t>
            </w:r>
          </w:p>
          <w:p w14:paraId="630320FA" w14:textId="77777777" w:rsidR="00071D1C" w:rsidRPr="00FE4A6D" w:rsidRDefault="00071D1C" w:rsidP="00EF3662">
            <w:pPr>
              <w:jc w:val="center"/>
              <w:rPr>
                <w:rFonts w:ascii="Arial LatArm" w:hAnsi="Arial LatArm"/>
                <w:sz w:val="18"/>
                <w:szCs w:val="18"/>
                <w:lang w:val="ru-RU"/>
              </w:rPr>
            </w:pPr>
            <w:r w:rsidRPr="00FE4A6D">
              <w:rPr>
                <w:rFonts w:ascii="Sylfaen" w:hAnsi="Sylfaen" w:cs="Sylfaen"/>
                <w:sz w:val="18"/>
                <w:szCs w:val="18"/>
                <w:lang w:val="ru-RU"/>
              </w:rPr>
              <w:t>Կ</w:t>
            </w:r>
            <w:r w:rsidRPr="00FE4A6D">
              <w:rPr>
                <w:rFonts w:ascii="Arial LatArm" w:hAnsi="Arial LatArm"/>
                <w:sz w:val="18"/>
                <w:szCs w:val="18"/>
                <w:lang w:val="ru-RU"/>
              </w:rPr>
              <w:t>.</w:t>
            </w:r>
            <w:r w:rsidRPr="00FE4A6D">
              <w:rPr>
                <w:rFonts w:ascii="Sylfaen" w:hAnsi="Sylfaen" w:cs="Sylfaen"/>
                <w:sz w:val="18"/>
                <w:szCs w:val="18"/>
                <w:lang w:val="ru-RU"/>
              </w:rPr>
              <w:t>Տ</w:t>
            </w:r>
          </w:p>
        </w:tc>
        <w:tc>
          <w:tcPr>
            <w:tcW w:w="760" w:type="dxa"/>
          </w:tcPr>
          <w:p w14:paraId="0A1501F9" w14:textId="77777777" w:rsidR="00071D1C" w:rsidRPr="00FE4A6D" w:rsidRDefault="00071D1C" w:rsidP="00EF3662">
            <w:pPr>
              <w:jc w:val="center"/>
              <w:rPr>
                <w:rFonts w:ascii="Arial LatArm" w:hAnsi="Arial LatArm"/>
                <w:lang w:val="ru-RU"/>
              </w:rPr>
            </w:pPr>
          </w:p>
        </w:tc>
        <w:tc>
          <w:tcPr>
            <w:tcW w:w="4343" w:type="dxa"/>
          </w:tcPr>
          <w:p w14:paraId="62F95731" w14:textId="77777777" w:rsidR="00071D1C" w:rsidRPr="00FE4A6D" w:rsidRDefault="00071D1C" w:rsidP="00EF3662">
            <w:pPr>
              <w:jc w:val="center"/>
              <w:rPr>
                <w:rFonts w:ascii="Arial LatArm" w:hAnsi="Arial LatArm" w:cs="Sylfaen"/>
                <w:b/>
                <w:bCs/>
                <w:lang w:val="ru-RU"/>
              </w:rPr>
            </w:pPr>
            <w:r w:rsidRPr="00FE4A6D">
              <w:rPr>
                <w:rFonts w:ascii="Sylfaen" w:hAnsi="Sylfaen" w:cs="Sylfaen"/>
                <w:b/>
                <w:bCs/>
                <w:lang w:val="pt-BR"/>
              </w:rPr>
              <w:t>ՎԱՃԱՌՈՂ</w:t>
            </w:r>
          </w:p>
          <w:p w14:paraId="1292D350" w14:textId="77777777" w:rsidR="00071D1C" w:rsidRPr="00FE4A6D" w:rsidRDefault="00071D1C" w:rsidP="00EF3662">
            <w:pPr>
              <w:jc w:val="center"/>
              <w:rPr>
                <w:rFonts w:ascii="Arial LatArm" w:hAnsi="Arial LatArm"/>
                <w:lang w:val="ru-RU"/>
              </w:rPr>
            </w:pPr>
          </w:p>
          <w:p w14:paraId="25C155BE" w14:textId="77777777" w:rsidR="00071D1C" w:rsidRPr="00FE4A6D" w:rsidRDefault="00071D1C" w:rsidP="00EF3662">
            <w:pPr>
              <w:jc w:val="center"/>
              <w:rPr>
                <w:rFonts w:ascii="Arial LatArm" w:hAnsi="Arial LatArm"/>
                <w:lang w:val="ru-RU"/>
              </w:rPr>
            </w:pPr>
          </w:p>
          <w:p w14:paraId="05031DEA" w14:textId="77777777" w:rsidR="00071D1C" w:rsidRPr="00FE4A6D" w:rsidRDefault="00071D1C" w:rsidP="00EF3662">
            <w:pPr>
              <w:jc w:val="center"/>
              <w:rPr>
                <w:rFonts w:ascii="Arial LatArm" w:hAnsi="Arial LatArm"/>
                <w:lang w:val="ru-RU"/>
              </w:rPr>
            </w:pPr>
            <w:r w:rsidRPr="00FE4A6D">
              <w:rPr>
                <w:rFonts w:ascii="Arial LatArm" w:hAnsi="Arial LatArm"/>
                <w:lang w:val="ru-RU"/>
              </w:rPr>
              <w:t>---------------------------------</w:t>
            </w:r>
          </w:p>
          <w:p w14:paraId="639F3CD9" w14:textId="77777777" w:rsidR="00071D1C" w:rsidRPr="00FE4A6D" w:rsidRDefault="00071D1C" w:rsidP="00EF3662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 w:rsidRPr="00FE4A6D">
              <w:rPr>
                <w:rFonts w:ascii="Arial LatArm" w:hAnsi="Arial LatArm"/>
                <w:sz w:val="18"/>
                <w:szCs w:val="18"/>
              </w:rPr>
              <w:t>/</w:t>
            </w:r>
            <w:r w:rsidRPr="00FE4A6D">
              <w:rPr>
                <w:rFonts w:ascii="Sylfaen" w:hAnsi="Sylfaen" w:cs="Sylfaen"/>
                <w:sz w:val="18"/>
                <w:szCs w:val="18"/>
                <w:lang w:val="ru-RU"/>
              </w:rPr>
              <w:t>ստորագրություն</w:t>
            </w:r>
            <w:r w:rsidRPr="00FE4A6D">
              <w:rPr>
                <w:rFonts w:ascii="Arial LatArm" w:hAnsi="Arial LatArm"/>
                <w:sz w:val="18"/>
                <w:szCs w:val="18"/>
              </w:rPr>
              <w:t>/</w:t>
            </w:r>
          </w:p>
          <w:p w14:paraId="6EEE3C6D" w14:textId="77777777" w:rsidR="00071D1C" w:rsidRPr="00FE4A6D" w:rsidRDefault="00071D1C" w:rsidP="00EF3662">
            <w:pPr>
              <w:jc w:val="center"/>
              <w:rPr>
                <w:rFonts w:ascii="Arial LatArm" w:hAnsi="Arial LatArm"/>
                <w:sz w:val="22"/>
                <w:szCs w:val="22"/>
                <w:lang w:val="ru-RU"/>
              </w:rPr>
            </w:pPr>
            <w:r w:rsidRPr="00FE4A6D">
              <w:rPr>
                <w:rFonts w:ascii="Sylfaen" w:hAnsi="Sylfaen" w:cs="Sylfaen"/>
                <w:sz w:val="18"/>
                <w:szCs w:val="18"/>
                <w:lang w:val="ru-RU"/>
              </w:rPr>
              <w:t>Կ</w:t>
            </w:r>
            <w:r w:rsidRPr="00FE4A6D">
              <w:rPr>
                <w:rFonts w:ascii="Arial LatArm" w:hAnsi="Arial LatArm"/>
                <w:sz w:val="18"/>
                <w:szCs w:val="18"/>
                <w:lang w:val="ru-RU"/>
              </w:rPr>
              <w:t>.</w:t>
            </w:r>
            <w:r w:rsidRPr="00FE4A6D">
              <w:rPr>
                <w:rFonts w:ascii="Sylfaen" w:hAnsi="Sylfaen" w:cs="Sylfaen"/>
                <w:sz w:val="18"/>
                <w:szCs w:val="18"/>
                <w:lang w:val="ru-RU"/>
              </w:rPr>
              <w:t>Տ</w:t>
            </w:r>
          </w:p>
        </w:tc>
      </w:tr>
    </w:tbl>
    <w:p w14:paraId="0DD91216" w14:textId="77777777" w:rsidR="00071D1C" w:rsidRPr="00FE4A6D" w:rsidRDefault="00071D1C" w:rsidP="00EF3662">
      <w:pPr>
        <w:jc w:val="center"/>
        <w:rPr>
          <w:rFonts w:ascii="Arial LatArm" w:hAnsi="Arial LatArm"/>
          <w:sz w:val="20"/>
        </w:rPr>
      </w:pPr>
      <w:r w:rsidRPr="00FE4A6D">
        <w:rPr>
          <w:rFonts w:ascii="Arial LatArm" w:hAnsi="Arial LatArm"/>
          <w:sz w:val="20"/>
        </w:rPr>
        <w:br w:type="page"/>
      </w:r>
    </w:p>
    <w:p w14:paraId="5B9790E2" w14:textId="77777777" w:rsidR="00071D1C" w:rsidRPr="00FE4A6D" w:rsidRDefault="00071D1C" w:rsidP="00EF3662">
      <w:pPr>
        <w:jc w:val="right"/>
        <w:rPr>
          <w:rFonts w:ascii="Arial LatArm" w:hAnsi="Arial LatArm"/>
          <w:sz w:val="20"/>
        </w:rPr>
      </w:pPr>
    </w:p>
    <w:p w14:paraId="609E2576" w14:textId="77777777" w:rsidR="00071D1C" w:rsidRPr="00FE4A6D" w:rsidRDefault="00071D1C" w:rsidP="00EF3662">
      <w:pPr>
        <w:jc w:val="right"/>
        <w:rPr>
          <w:rFonts w:ascii="Arial LatArm" w:hAnsi="Arial LatArm"/>
          <w:i/>
          <w:sz w:val="18"/>
          <w:lang w:val="hy-AM"/>
        </w:rPr>
      </w:pPr>
      <w:r w:rsidRPr="00FE4A6D">
        <w:rPr>
          <w:rFonts w:ascii="Sylfaen" w:hAnsi="Sylfaen" w:cs="Sylfaen"/>
          <w:i/>
          <w:sz w:val="18"/>
          <w:lang w:val="hy-AM"/>
        </w:rPr>
        <w:t>Հավելված</w:t>
      </w:r>
      <w:r w:rsidRPr="00FE4A6D">
        <w:rPr>
          <w:rFonts w:ascii="Arial LatArm" w:hAnsi="Arial LatArm" w:cs="Arial LatArm"/>
          <w:i/>
          <w:sz w:val="18"/>
          <w:lang w:val="hy-AM"/>
        </w:rPr>
        <w:t xml:space="preserve"> N 2</w:t>
      </w:r>
    </w:p>
    <w:p w14:paraId="2E100745" w14:textId="3AC48837" w:rsidR="00071D1C" w:rsidRPr="00FE4A6D" w:rsidRDefault="00071D1C" w:rsidP="00EF3662">
      <w:pPr>
        <w:jc w:val="right"/>
        <w:rPr>
          <w:rFonts w:ascii="Arial LatArm" w:hAnsi="Arial LatArm"/>
          <w:i/>
          <w:sz w:val="18"/>
          <w:lang w:val="hy-AM"/>
        </w:rPr>
      </w:pPr>
      <w:r w:rsidRPr="00FE4A6D">
        <w:rPr>
          <w:rFonts w:ascii="Arial LatArm" w:hAnsi="Arial LatArm"/>
          <w:i/>
          <w:sz w:val="18"/>
          <w:lang w:val="hy-AM"/>
        </w:rPr>
        <w:t xml:space="preserve">                     20  </w:t>
      </w:r>
      <w:r w:rsidRPr="00FE4A6D">
        <w:rPr>
          <w:rFonts w:ascii="Sylfaen" w:hAnsi="Sylfaen" w:cs="Sylfaen"/>
          <w:i/>
          <w:sz w:val="18"/>
          <w:lang w:val="hy-AM"/>
        </w:rPr>
        <w:t>թ</w:t>
      </w:r>
      <w:r w:rsidRPr="00FE4A6D">
        <w:rPr>
          <w:rFonts w:ascii="Arial LatArm" w:hAnsi="Arial LatArm" w:cs="Arial LatArm"/>
          <w:i/>
          <w:sz w:val="18"/>
          <w:lang w:val="hy-AM"/>
        </w:rPr>
        <w:t xml:space="preserve">. </w:t>
      </w:r>
      <w:r w:rsidRPr="00FE4A6D">
        <w:rPr>
          <w:rFonts w:ascii="Sylfaen" w:hAnsi="Sylfaen" w:cs="Sylfaen"/>
          <w:i/>
          <w:sz w:val="18"/>
          <w:lang w:val="hy-AM"/>
        </w:rPr>
        <w:t>կնքված</w:t>
      </w:r>
      <w:r w:rsidRPr="00FE4A6D">
        <w:rPr>
          <w:rFonts w:ascii="Arial LatArm" w:hAnsi="Arial LatArm" w:cs="Arial LatArm"/>
          <w:i/>
          <w:sz w:val="18"/>
          <w:lang w:val="hy-AM"/>
        </w:rPr>
        <w:t xml:space="preserve"> </w:t>
      </w:r>
    </w:p>
    <w:p w14:paraId="37F3AF05" w14:textId="77777777" w:rsidR="00071D1C" w:rsidRPr="00FE4A6D" w:rsidRDefault="00071D1C" w:rsidP="00EF3662">
      <w:pPr>
        <w:jc w:val="right"/>
        <w:rPr>
          <w:rFonts w:ascii="Arial LatArm" w:hAnsi="Arial LatArm"/>
          <w:i/>
          <w:sz w:val="18"/>
          <w:lang w:val="hy-AM"/>
        </w:rPr>
      </w:pPr>
      <w:r w:rsidRPr="00FE4A6D">
        <w:rPr>
          <w:rFonts w:ascii="Arial LatArm" w:hAnsi="Arial LatArm"/>
          <w:i/>
          <w:sz w:val="18"/>
          <w:lang w:val="hy-AM"/>
        </w:rPr>
        <w:t xml:space="preserve">                      </w:t>
      </w:r>
      <w:r w:rsidRPr="00FE4A6D">
        <w:rPr>
          <w:rFonts w:ascii="Sylfaen" w:hAnsi="Sylfaen" w:cs="Sylfaen"/>
          <w:i/>
          <w:sz w:val="18"/>
          <w:lang w:val="hy-AM"/>
        </w:rPr>
        <w:t>ծածկագրով</w:t>
      </w:r>
      <w:r w:rsidRPr="00FE4A6D">
        <w:rPr>
          <w:rFonts w:ascii="Arial LatArm" w:hAnsi="Arial LatArm" w:cs="Arial LatArm"/>
          <w:i/>
          <w:sz w:val="18"/>
          <w:lang w:val="hy-AM"/>
        </w:rPr>
        <w:t xml:space="preserve"> </w:t>
      </w:r>
      <w:r w:rsidRPr="00FE4A6D">
        <w:rPr>
          <w:rFonts w:ascii="Sylfaen" w:hAnsi="Sylfaen" w:cs="Sylfaen"/>
          <w:i/>
          <w:sz w:val="18"/>
          <w:lang w:val="hy-AM"/>
        </w:rPr>
        <w:t>պայմանագրի</w:t>
      </w:r>
    </w:p>
    <w:p w14:paraId="1A8E1B33" w14:textId="77777777" w:rsidR="00071D1C" w:rsidRPr="00FE4A6D" w:rsidRDefault="00071D1C" w:rsidP="00EF3662">
      <w:pPr>
        <w:tabs>
          <w:tab w:val="left" w:pos="9540"/>
        </w:tabs>
        <w:rPr>
          <w:rFonts w:ascii="Arial LatArm" w:hAnsi="Arial LatArm"/>
          <w:sz w:val="20"/>
        </w:rPr>
      </w:pPr>
    </w:p>
    <w:p w14:paraId="58B638D6" w14:textId="77777777" w:rsidR="00071D1C" w:rsidRPr="00FE4A6D" w:rsidRDefault="00071D1C" w:rsidP="00EF3662">
      <w:pPr>
        <w:tabs>
          <w:tab w:val="left" w:pos="9540"/>
        </w:tabs>
        <w:rPr>
          <w:rFonts w:ascii="Arial LatArm" w:hAnsi="Arial LatArm"/>
          <w:sz w:val="20"/>
        </w:rPr>
      </w:pPr>
    </w:p>
    <w:p w14:paraId="61AF4441" w14:textId="77777777" w:rsidR="00071D1C" w:rsidRPr="00FE4A6D" w:rsidRDefault="00071D1C" w:rsidP="00EF3662">
      <w:pPr>
        <w:jc w:val="center"/>
        <w:rPr>
          <w:rFonts w:ascii="Arial LatArm" w:hAnsi="Arial LatArm"/>
          <w:sz w:val="20"/>
        </w:rPr>
      </w:pPr>
      <w:r w:rsidRPr="00FE4A6D">
        <w:rPr>
          <w:rFonts w:ascii="Arial LatArm" w:hAnsi="Arial LatArm" w:cs="Sylfaen"/>
          <w:b/>
          <w:sz w:val="22"/>
          <w:szCs w:val="22"/>
        </w:rPr>
        <w:softHyphen/>
      </w:r>
      <w:r w:rsidRPr="00FE4A6D">
        <w:rPr>
          <w:rFonts w:ascii="Arial LatArm" w:hAnsi="Arial LatArm" w:cs="Sylfaen"/>
          <w:b/>
          <w:sz w:val="22"/>
          <w:szCs w:val="22"/>
        </w:rPr>
        <w:softHyphen/>
      </w:r>
      <w:r w:rsidRPr="00FE4A6D">
        <w:rPr>
          <w:rFonts w:ascii="Arial LatArm" w:hAnsi="Arial LatArm" w:cs="Sylfaen"/>
          <w:b/>
          <w:sz w:val="22"/>
          <w:szCs w:val="22"/>
        </w:rPr>
        <w:softHyphen/>
      </w:r>
      <w:r w:rsidRPr="00FE4A6D">
        <w:rPr>
          <w:rFonts w:ascii="Arial LatArm" w:hAnsi="Arial LatArm" w:cs="Sylfaen"/>
          <w:b/>
          <w:sz w:val="22"/>
          <w:szCs w:val="22"/>
        </w:rPr>
        <w:softHyphen/>
      </w:r>
      <w:r w:rsidRPr="00FE4A6D">
        <w:rPr>
          <w:rFonts w:ascii="Arial LatArm" w:hAnsi="Arial LatArm" w:cs="Sylfaen"/>
          <w:b/>
          <w:sz w:val="22"/>
          <w:szCs w:val="22"/>
        </w:rPr>
        <w:softHyphen/>
      </w:r>
      <w:r w:rsidRPr="00FE4A6D">
        <w:rPr>
          <w:rFonts w:ascii="Arial LatArm" w:hAnsi="Arial LatArm" w:cs="Sylfaen"/>
          <w:b/>
          <w:sz w:val="22"/>
          <w:szCs w:val="22"/>
        </w:rPr>
        <w:softHyphen/>
      </w:r>
      <w:r w:rsidRPr="00FE4A6D">
        <w:rPr>
          <w:rFonts w:ascii="Arial LatArm" w:hAnsi="Arial LatArm" w:cs="Sylfaen"/>
          <w:b/>
          <w:sz w:val="22"/>
          <w:szCs w:val="22"/>
        </w:rPr>
        <w:softHyphen/>
      </w:r>
      <w:r w:rsidRPr="00FE4A6D">
        <w:rPr>
          <w:rFonts w:ascii="Arial LatArm" w:hAnsi="Arial LatArm" w:cs="Sylfaen"/>
          <w:b/>
          <w:sz w:val="22"/>
          <w:szCs w:val="22"/>
        </w:rPr>
        <w:softHyphen/>
      </w:r>
      <w:r w:rsidRPr="00FE4A6D">
        <w:rPr>
          <w:rFonts w:ascii="Arial LatArm" w:hAnsi="Arial LatArm" w:cs="Sylfaen"/>
          <w:b/>
          <w:sz w:val="22"/>
          <w:szCs w:val="22"/>
        </w:rPr>
        <w:softHyphen/>
      </w:r>
      <w:r w:rsidRPr="00FE4A6D">
        <w:rPr>
          <w:rFonts w:ascii="Arial LatArm" w:hAnsi="Arial LatArm" w:cs="Sylfaen"/>
          <w:b/>
          <w:sz w:val="22"/>
          <w:szCs w:val="22"/>
        </w:rPr>
        <w:softHyphen/>
      </w:r>
      <w:r w:rsidRPr="00FE4A6D">
        <w:rPr>
          <w:rFonts w:ascii="Arial LatArm" w:hAnsi="Arial LatArm" w:cs="Sylfaen"/>
          <w:b/>
          <w:sz w:val="22"/>
          <w:szCs w:val="22"/>
        </w:rPr>
        <w:softHyphen/>
      </w:r>
      <w:r w:rsidRPr="00FE4A6D">
        <w:rPr>
          <w:rFonts w:ascii="Arial LatArm" w:hAnsi="Arial LatArm" w:cs="Sylfaen"/>
          <w:b/>
          <w:sz w:val="22"/>
          <w:szCs w:val="22"/>
        </w:rPr>
        <w:softHyphen/>
      </w:r>
      <w:r w:rsidRPr="00FE4A6D">
        <w:rPr>
          <w:rFonts w:ascii="Arial LatArm" w:hAnsi="Arial LatArm" w:cs="Sylfaen"/>
          <w:b/>
          <w:sz w:val="22"/>
          <w:szCs w:val="22"/>
        </w:rPr>
        <w:softHyphen/>
      </w:r>
      <w:r w:rsidRPr="00FE4A6D">
        <w:rPr>
          <w:rFonts w:ascii="Arial LatArm" w:hAnsi="Arial LatArm" w:cs="Sylfaen"/>
          <w:b/>
          <w:sz w:val="22"/>
          <w:szCs w:val="22"/>
        </w:rPr>
        <w:softHyphen/>
      </w:r>
      <w:r w:rsidRPr="00FE4A6D">
        <w:rPr>
          <w:rFonts w:ascii="Sylfaen" w:hAnsi="Sylfaen" w:cs="Sylfaen"/>
          <w:sz w:val="20"/>
        </w:rPr>
        <w:t>ՎՃԱՐՄԱՆ</w:t>
      </w:r>
      <w:r w:rsidRPr="00FE4A6D">
        <w:rPr>
          <w:rFonts w:ascii="Arial LatArm" w:hAnsi="Arial LatArm" w:cs="Arial LatArm"/>
          <w:sz w:val="20"/>
        </w:rPr>
        <w:t xml:space="preserve"> </w:t>
      </w:r>
      <w:r w:rsidRPr="00FE4A6D">
        <w:rPr>
          <w:rFonts w:ascii="Sylfaen" w:hAnsi="Sylfaen" w:cs="Sylfaen"/>
          <w:sz w:val="20"/>
        </w:rPr>
        <w:t>ԺԱՄԱՆԱԿԱՑՈՒՅՑ</w:t>
      </w:r>
      <w:r w:rsidRPr="00FE4A6D">
        <w:rPr>
          <w:rFonts w:ascii="Arial LatArm" w:hAnsi="Arial LatArm" w:cs="Arial LatArm"/>
          <w:sz w:val="20"/>
        </w:rPr>
        <w:t>*</w:t>
      </w:r>
    </w:p>
    <w:p w14:paraId="1BDA5BA4" w14:textId="77777777" w:rsidR="00071D1C" w:rsidRPr="00FE4A6D" w:rsidRDefault="00071D1C" w:rsidP="00EF3662">
      <w:pPr>
        <w:jc w:val="center"/>
        <w:rPr>
          <w:rFonts w:ascii="Arial LatArm" w:hAnsi="Arial LatArm"/>
          <w:sz w:val="20"/>
        </w:rPr>
      </w:pPr>
      <w:r w:rsidRPr="00FE4A6D">
        <w:rPr>
          <w:rFonts w:ascii="Arial LatArm" w:hAnsi="Arial LatArm"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  <w:r w:rsidRPr="00FE4A6D">
        <w:rPr>
          <w:rFonts w:ascii="Sylfaen" w:hAnsi="Sylfaen" w:cs="Sylfaen"/>
          <w:sz w:val="18"/>
        </w:rPr>
        <w:t>ՀՀ</w:t>
      </w:r>
      <w:r w:rsidRPr="00FE4A6D">
        <w:rPr>
          <w:rFonts w:ascii="Arial LatArm" w:hAnsi="Arial LatArm" w:cs="Sylfaen"/>
          <w:sz w:val="18"/>
          <w:lang w:val="es-ES"/>
        </w:rPr>
        <w:t xml:space="preserve"> </w:t>
      </w:r>
      <w:r w:rsidRPr="00FE4A6D">
        <w:rPr>
          <w:rFonts w:ascii="Sylfaen" w:hAnsi="Sylfaen" w:cs="Sylfaen"/>
          <w:sz w:val="18"/>
        </w:rPr>
        <w:t>դրամ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0"/>
        <w:gridCol w:w="2130"/>
        <w:gridCol w:w="2014"/>
        <w:gridCol w:w="617"/>
        <w:gridCol w:w="617"/>
        <w:gridCol w:w="617"/>
        <w:gridCol w:w="617"/>
        <w:gridCol w:w="728"/>
        <w:gridCol w:w="728"/>
        <w:gridCol w:w="728"/>
        <w:gridCol w:w="754"/>
        <w:gridCol w:w="702"/>
        <w:gridCol w:w="728"/>
        <w:gridCol w:w="728"/>
        <w:gridCol w:w="728"/>
        <w:gridCol w:w="1557"/>
      </w:tblGrid>
      <w:tr w:rsidR="00071D1C" w:rsidRPr="00FE4A6D" w14:paraId="78E3C755" w14:textId="77777777" w:rsidTr="002E571A">
        <w:tc>
          <w:tcPr>
            <w:tcW w:w="15693" w:type="dxa"/>
            <w:gridSpan w:val="16"/>
          </w:tcPr>
          <w:p w14:paraId="22FA56E1" w14:textId="77777777" w:rsidR="00071D1C" w:rsidRPr="00FE4A6D" w:rsidRDefault="00071D1C" w:rsidP="00EF3662">
            <w:pPr>
              <w:jc w:val="center"/>
              <w:rPr>
                <w:rFonts w:ascii="Arial LatArm" w:hAnsi="Arial LatArm"/>
                <w:sz w:val="18"/>
                <w:lang w:val="es-ES"/>
              </w:rPr>
            </w:pPr>
            <w:r w:rsidRPr="00FE4A6D">
              <w:rPr>
                <w:rFonts w:ascii="Sylfaen" w:hAnsi="Sylfaen" w:cs="Sylfaen"/>
                <w:sz w:val="18"/>
                <w:lang w:val="es-ES"/>
              </w:rPr>
              <w:t>Ապրանքի</w:t>
            </w:r>
          </w:p>
        </w:tc>
      </w:tr>
      <w:tr w:rsidR="002E571A" w:rsidRPr="00AF55F5" w14:paraId="235B1150" w14:textId="77777777" w:rsidTr="002E571A">
        <w:tc>
          <w:tcPr>
            <w:tcW w:w="1700" w:type="dxa"/>
            <w:vAlign w:val="center"/>
          </w:tcPr>
          <w:p w14:paraId="556300AA" w14:textId="77777777" w:rsidR="00071D1C" w:rsidRPr="00FE4A6D" w:rsidRDefault="00071D1C" w:rsidP="00EF3662">
            <w:pPr>
              <w:jc w:val="center"/>
              <w:rPr>
                <w:rFonts w:ascii="Arial LatArm" w:hAnsi="Arial LatArm"/>
                <w:sz w:val="18"/>
                <w:lang w:val="es-ES"/>
              </w:rPr>
            </w:pPr>
            <w:r w:rsidRPr="00FE4A6D">
              <w:rPr>
                <w:rFonts w:ascii="Sylfaen" w:hAnsi="Sylfaen" w:cs="Sylfaen"/>
                <w:sz w:val="18"/>
              </w:rPr>
              <w:t>հրավերով</w:t>
            </w:r>
            <w:r w:rsidRPr="00FE4A6D">
              <w:rPr>
                <w:rFonts w:ascii="Arial LatArm" w:hAnsi="Arial LatArm" w:cs="Arial LatArm"/>
                <w:sz w:val="18"/>
              </w:rPr>
              <w:t xml:space="preserve"> </w:t>
            </w:r>
            <w:r w:rsidRPr="00FE4A6D">
              <w:rPr>
                <w:rFonts w:ascii="Sylfaen" w:hAnsi="Sylfaen" w:cs="Sylfaen"/>
                <w:sz w:val="18"/>
              </w:rPr>
              <w:t>նախատեսված</w:t>
            </w:r>
            <w:r w:rsidRPr="00FE4A6D">
              <w:rPr>
                <w:rFonts w:ascii="Arial LatArm" w:hAnsi="Arial LatArm" w:cs="Arial LatArm"/>
                <w:sz w:val="18"/>
              </w:rPr>
              <w:t xml:space="preserve"> </w:t>
            </w:r>
            <w:r w:rsidRPr="00FE4A6D">
              <w:rPr>
                <w:rFonts w:ascii="Sylfaen" w:hAnsi="Sylfaen" w:cs="Sylfaen"/>
                <w:sz w:val="18"/>
              </w:rPr>
              <w:t>չափաբաժնի</w:t>
            </w:r>
            <w:r w:rsidRPr="00FE4A6D">
              <w:rPr>
                <w:rFonts w:ascii="Arial LatArm" w:hAnsi="Arial LatArm" w:cs="Arial LatArm"/>
                <w:sz w:val="18"/>
              </w:rPr>
              <w:t xml:space="preserve"> </w:t>
            </w:r>
            <w:r w:rsidRPr="00FE4A6D">
              <w:rPr>
                <w:rFonts w:ascii="Sylfaen" w:hAnsi="Sylfaen" w:cs="Sylfaen"/>
                <w:sz w:val="18"/>
              </w:rPr>
              <w:t>համարը</w:t>
            </w:r>
          </w:p>
        </w:tc>
        <w:tc>
          <w:tcPr>
            <w:tcW w:w="2130" w:type="dxa"/>
            <w:vAlign w:val="center"/>
          </w:tcPr>
          <w:p w14:paraId="521D4C1A" w14:textId="77777777" w:rsidR="00071D1C" w:rsidRPr="00FE4A6D" w:rsidRDefault="00071D1C" w:rsidP="00EF3662">
            <w:pPr>
              <w:jc w:val="center"/>
              <w:rPr>
                <w:rFonts w:ascii="Arial LatArm" w:hAnsi="Arial LatArm"/>
                <w:sz w:val="18"/>
                <w:lang w:val="es-ES"/>
              </w:rPr>
            </w:pPr>
            <w:r w:rsidRPr="00FE4A6D">
              <w:rPr>
                <w:rFonts w:ascii="Sylfaen" w:hAnsi="Sylfaen" w:cs="Sylfaen"/>
                <w:sz w:val="18"/>
              </w:rPr>
              <w:t>գնումների</w:t>
            </w:r>
            <w:r w:rsidRPr="00FE4A6D">
              <w:rPr>
                <w:rFonts w:ascii="Arial LatArm" w:hAnsi="Arial LatArm"/>
                <w:sz w:val="18"/>
                <w:lang w:val="es-ES"/>
              </w:rPr>
              <w:t xml:space="preserve"> </w:t>
            </w:r>
            <w:r w:rsidRPr="00FE4A6D">
              <w:rPr>
                <w:rFonts w:ascii="Sylfaen" w:hAnsi="Sylfaen" w:cs="Sylfaen"/>
                <w:sz w:val="18"/>
              </w:rPr>
              <w:t>պլանով</w:t>
            </w:r>
            <w:r w:rsidRPr="00FE4A6D">
              <w:rPr>
                <w:rFonts w:ascii="Arial LatArm" w:hAnsi="Arial LatArm"/>
                <w:sz w:val="18"/>
                <w:lang w:val="es-ES"/>
              </w:rPr>
              <w:t xml:space="preserve"> </w:t>
            </w:r>
            <w:r w:rsidRPr="00FE4A6D">
              <w:rPr>
                <w:rFonts w:ascii="Sylfaen" w:hAnsi="Sylfaen" w:cs="Sylfaen"/>
                <w:sz w:val="18"/>
              </w:rPr>
              <w:t>նախատեսված</w:t>
            </w:r>
            <w:r w:rsidRPr="00FE4A6D">
              <w:rPr>
                <w:rFonts w:ascii="Arial LatArm" w:hAnsi="Arial LatArm"/>
                <w:sz w:val="18"/>
                <w:lang w:val="es-ES"/>
              </w:rPr>
              <w:t xml:space="preserve"> </w:t>
            </w:r>
            <w:r w:rsidRPr="00FE4A6D">
              <w:rPr>
                <w:rFonts w:ascii="Sylfaen" w:hAnsi="Sylfaen" w:cs="Sylfaen"/>
                <w:sz w:val="18"/>
              </w:rPr>
              <w:t>միջանցիկ</w:t>
            </w:r>
            <w:r w:rsidRPr="00FE4A6D">
              <w:rPr>
                <w:rFonts w:ascii="Arial LatArm" w:hAnsi="Arial LatArm"/>
                <w:sz w:val="18"/>
                <w:lang w:val="es-ES"/>
              </w:rPr>
              <w:t xml:space="preserve"> </w:t>
            </w:r>
            <w:r w:rsidRPr="00FE4A6D">
              <w:rPr>
                <w:rFonts w:ascii="Sylfaen" w:hAnsi="Sylfaen" w:cs="Sylfaen"/>
                <w:sz w:val="18"/>
              </w:rPr>
              <w:t>ծածկագիրը</w:t>
            </w:r>
            <w:r w:rsidRPr="00FE4A6D">
              <w:rPr>
                <w:rFonts w:ascii="Arial LatArm" w:hAnsi="Arial LatArm"/>
                <w:sz w:val="18"/>
                <w:lang w:val="es-ES"/>
              </w:rPr>
              <w:t xml:space="preserve">` </w:t>
            </w:r>
            <w:r w:rsidRPr="00FE4A6D">
              <w:rPr>
                <w:rFonts w:ascii="Sylfaen" w:hAnsi="Sylfaen" w:cs="Sylfaen"/>
                <w:sz w:val="18"/>
              </w:rPr>
              <w:t>ըստ</w:t>
            </w:r>
            <w:r w:rsidRPr="00FE4A6D">
              <w:rPr>
                <w:rFonts w:ascii="Arial LatArm" w:hAnsi="Arial LatArm"/>
                <w:sz w:val="18"/>
                <w:lang w:val="es-ES"/>
              </w:rPr>
              <w:t xml:space="preserve"> </w:t>
            </w:r>
            <w:r w:rsidRPr="00FE4A6D">
              <w:rPr>
                <w:rFonts w:ascii="Sylfaen" w:hAnsi="Sylfaen" w:cs="Sylfaen"/>
                <w:sz w:val="18"/>
              </w:rPr>
              <w:t>ԳՄԱ</w:t>
            </w:r>
            <w:r w:rsidRPr="00FE4A6D">
              <w:rPr>
                <w:rFonts w:ascii="Arial LatArm" w:hAnsi="Arial LatArm"/>
                <w:sz w:val="18"/>
                <w:lang w:val="es-ES"/>
              </w:rPr>
              <w:t xml:space="preserve"> </w:t>
            </w:r>
            <w:r w:rsidRPr="00FE4A6D">
              <w:rPr>
                <w:rFonts w:ascii="Sylfaen" w:hAnsi="Sylfaen" w:cs="Sylfaen"/>
                <w:sz w:val="18"/>
              </w:rPr>
              <w:t>դասակարգման</w:t>
            </w:r>
            <w:r w:rsidRPr="00FE4A6D">
              <w:rPr>
                <w:rFonts w:ascii="Arial LatArm" w:hAnsi="Arial LatArm"/>
                <w:sz w:val="18"/>
                <w:lang w:val="es-ES"/>
              </w:rPr>
              <w:t xml:space="preserve"> (CPV)</w:t>
            </w:r>
          </w:p>
        </w:tc>
        <w:tc>
          <w:tcPr>
            <w:tcW w:w="2014" w:type="dxa"/>
            <w:vAlign w:val="center"/>
          </w:tcPr>
          <w:p w14:paraId="48FD7330" w14:textId="77777777" w:rsidR="00071D1C" w:rsidRPr="00FE4A6D" w:rsidRDefault="00071D1C" w:rsidP="00EF3662">
            <w:pPr>
              <w:jc w:val="center"/>
              <w:rPr>
                <w:rFonts w:ascii="Arial LatArm" w:hAnsi="Arial LatArm"/>
                <w:sz w:val="18"/>
                <w:lang w:val="es-ES"/>
              </w:rPr>
            </w:pPr>
            <w:r w:rsidRPr="00FE4A6D">
              <w:rPr>
                <w:rFonts w:ascii="Sylfaen" w:hAnsi="Sylfaen" w:cs="Sylfaen"/>
                <w:sz w:val="18"/>
              </w:rPr>
              <w:t>անվանումը</w:t>
            </w:r>
          </w:p>
        </w:tc>
        <w:tc>
          <w:tcPr>
            <w:tcW w:w="9849" w:type="dxa"/>
            <w:gridSpan w:val="13"/>
            <w:vAlign w:val="center"/>
          </w:tcPr>
          <w:p w14:paraId="3E38C7F0" w14:textId="0B8F202B" w:rsidR="00071D1C" w:rsidRPr="00FE4A6D" w:rsidRDefault="00071D1C" w:rsidP="00EF3662">
            <w:pPr>
              <w:jc w:val="both"/>
              <w:rPr>
                <w:rFonts w:ascii="Arial LatArm" w:hAnsi="Arial LatArm"/>
                <w:sz w:val="18"/>
                <w:lang w:val="es-ES"/>
              </w:rPr>
            </w:pPr>
            <w:r w:rsidRPr="00FE4A6D">
              <w:rPr>
                <w:rFonts w:ascii="Sylfaen" w:hAnsi="Sylfaen" w:cs="Sylfaen"/>
                <w:sz w:val="18"/>
                <w:lang w:val="es-ES"/>
              </w:rPr>
              <w:t>դիմաց</w:t>
            </w:r>
            <w:r w:rsidRPr="00FE4A6D">
              <w:rPr>
                <w:rFonts w:ascii="Arial LatArm" w:hAnsi="Arial LatArm" w:cs="Arial LatArm"/>
                <w:sz w:val="18"/>
                <w:lang w:val="es-ES"/>
              </w:rPr>
              <w:t xml:space="preserve"> </w:t>
            </w:r>
            <w:r w:rsidRPr="00FE4A6D">
              <w:rPr>
                <w:rFonts w:ascii="Sylfaen" w:hAnsi="Sylfaen" w:cs="Sylfaen"/>
                <w:sz w:val="18"/>
                <w:lang w:val="es-ES"/>
              </w:rPr>
              <w:t>վճարումները</w:t>
            </w:r>
            <w:r w:rsidRPr="00FE4A6D">
              <w:rPr>
                <w:rFonts w:ascii="Arial LatArm" w:hAnsi="Arial LatArm" w:cs="Arial LatArm"/>
                <w:sz w:val="18"/>
                <w:lang w:val="es-ES"/>
              </w:rPr>
              <w:t xml:space="preserve"> </w:t>
            </w:r>
            <w:r w:rsidRPr="00FE4A6D">
              <w:rPr>
                <w:rFonts w:ascii="Sylfaen" w:hAnsi="Sylfaen" w:cs="Sylfaen"/>
                <w:sz w:val="18"/>
                <w:lang w:val="es-ES"/>
              </w:rPr>
              <w:t>նախատեսվում</w:t>
            </w:r>
            <w:r w:rsidRPr="00FE4A6D">
              <w:rPr>
                <w:rFonts w:ascii="Arial LatArm" w:hAnsi="Arial LatArm" w:cs="Arial LatArm"/>
                <w:sz w:val="18"/>
                <w:lang w:val="es-ES"/>
              </w:rPr>
              <w:t xml:space="preserve"> </w:t>
            </w:r>
            <w:r w:rsidRPr="00FE4A6D">
              <w:rPr>
                <w:rFonts w:ascii="Sylfaen" w:hAnsi="Sylfaen" w:cs="Sylfaen"/>
                <w:sz w:val="18"/>
                <w:lang w:val="es-ES"/>
              </w:rPr>
              <w:t>է</w:t>
            </w:r>
            <w:r w:rsidRPr="00FE4A6D">
              <w:rPr>
                <w:rFonts w:ascii="Arial LatArm" w:hAnsi="Arial LatArm" w:cs="Arial LatArm"/>
                <w:sz w:val="18"/>
                <w:lang w:val="es-ES"/>
              </w:rPr>
              <w:t xml:space="preserve"> </w:t>
            </w:r>
            <w:r w:rsidRPr="00FE4A6D">
              <w:rPr>
                <w:rFonts w:ascii="Sylfaen" w:hAnsi="Sylfaen" w:cs="Sylfaen"/>
                <w:sz w:val="18"/>
                <w:lang w:val="es-ES"/>
              </w:rPr>
              <w:t>իրականացնել</w:t>
            </w:r>
            <w:r w:rsidRPr="00FE4A6D">
              <w:rPr>
                <w:rFonts w:ascii="Arial LatArm" w:hAnsi="Arial LatArm" w:cs="Arial LatArm"/>
                <w:sz w:val="18"/>
                <w:lang w:val="es-ES"/>
              </w:rPr>
              <w:t xml:space="preserve"> 20 </w:t>
            </w:r>
            <w:r w:rsidR="000C5CB2" w:rsidRPr="00FE4A6D">
              <w:rPr>
                <w:rFonts w:ascii="Arial LatArm" w:hAnsi="Arial LatArm"/>
                <w:sz w:val="18"/>
                <w:lang w:val="es-ES"/>
              </w:rPr>
              <w:t>2</w:t>
            </w:r>
            <w:r w:rsidR="00F11F6B">
              <w:rPr>
                <w:rFonts w:ascii="Arial LatArm" w:hAnsi="Arial LatArm"/>
                <w:sz w:val="18"/>
                <w:lang w:val="es-ES"/>
              </w:rPr>
              <w:t>5</w:t>
            </w:r>
            <w:r w:rsidRPr="00FE4A6D">
              <w:rPr>
                <w:rFonts w:ascii="Arial LatArm" w:hAnsi="Arial LatArm"/>
                <w:sz w:val="18"/>
                <w:lang w:val="es-ES"/>
              </w:rPr>
              <w:t xml:space="preserve"> </w:t>
            </w:r>
            <w:r w:rsidRPr="00FE4A6D">
              <w:rPr>
                <w:rFonts w:ascii="Sylfaen" w:hAnsi="Sylfaen" w:cs="Sylfaen"/>
                <w:sz w:val="18"/>
                <w:lang w:val="es-ES"/>
              </w:rPr>
              <w:t>թ</w:t>
            </w:r>
            <w:r w:rsidRPr="00FE4A6D">
              <w:rPr>
                <w:rFonts w:ascii="Arial LatArm" w:hAnsi="Arial LatArm" w:cs="Arial LatArm"/>
                <w:sz w:val="18"/>
                <w:lang w:val="es-ES"/>
              </w:rPr>
              <w:t>-</w:t>
            </w:r>
            <w:r w:rsidRPr="00FE4A6D">
              <w:rPr>
                <w:rFonts w:ascii="Sylfaen" w:hAnsi="Sylfaen" w:cs="Sylfaen"/>
                <w:sz w:val="18"/>
                <w:lang w:val="es-ES"/>
              </w:rPr>
              <w:t>ին</w:t>
            </w:r>
            <w:r w:rsidRPr="00FE4A6D">
              <w:rPr>
                <w:rFonts w:ascii="Arial LatArm" w:hAnsi="Arial LatArm" w:cs="Arial LatArm"/>
                <w:sz w:val="18"/>
                <w:lang w:val="es-ES"/>
              </w:rPr>
              <w:t xml:space="preserve">` </w:t>
            </w:r>
            <w:r w:rsidRPr="00FE4A6D">
              <w:rPr>
                <w:rFonts w:ascii="Sylfaen" w:hAnsi="Sylfaen" w:cs="Sylfaen"/>
                <w:sz w:val="18"/>
                <w:lang w:val="es-ES"/>
              </w:rPr>
              <w:t>ըստ</w:t>
            </w:r>
            <w:r w:rsidRPr="00FE4A6D">
              <w:rPr>
                <w:rFonts w:ascii="Arial LatArm" w:hAnsi="Arial LatArm" w:cs="Arial LatArm"/>
                <w:sz w:val="18"/>
                <w:lang w:val="es-ES"/>
              </w:rPr>
              <w:t xml:space="preserve"> </w:t>
            </w:r>
            <w:r w:rsidRPr="00FE4A6D">
              <w:rPr>
                <w:rFonts w:ascii="Sylfaen" w:hAnsi="Sylfaen" w:cs="Sylfaen"/>
                <w:sz w:val="18"/>
                <w:lang w:val="es-ES"/>
              </w:rPr>
              <w:t>ամիսների</w:t>
            </w:r>
            <w:r w:rsidRPr="00FE4A6D">
              <w:rPr>
                <w:rFonts w:ascii="Arial LatArm" w:hAnsi="Arial LatArm" w:cs="Arial LatArm"/>
                <w:sz w:val="18"/>
                <w:lang w:val="es-ES"/>
              </w:rPr>
              <w:t xml:space="preserve">, </w:t>
            </w:r>
            <w:r w:rsidRPr="00FE4A6D">
              <w:rPr>
                <w:rFonts w:ascii="Sylfaen" w:hAnsi="Sylfaen" w:cs="Sylfaen"/>
                <w:sz w:val="18"/>
                <w:lang w:val="es-ES"/>
              </w:rPr>
              <w:t>այդ</w:t>
            </w:r>
            <w:r w:rsidRPr="00FE4A6D">
              <w:rPr>
                <w:rFonts w:ascii="Arial LatArm" w:hAnsi="Arial LatArm" w:cs="Arial LatArm"/>
                <w:sz w:val="18"/>
                <w:lang w:val="es-ES"/>
              </w:rPr>
              <w:t xml:space="preserve"> </w:t>
            </w:r>
            <w:r w:rsidRPr="00FE4A6D">
              <w:rPr>
                <w:rFonts w:ascii="Sylfaen" w:hAnsi="Sylfaen" w:cs="Sylfaen"/>
                <w:sz w:val="18"/>
                <w:lang w:val="es-ES"/>
              </w:rPr>
              <w:t>թվում</w:t>
            </w:r>
            <w:r w:rsidRPr="00FE4A6D">
              <w:rPr>
                <w:rFonts w:ascii="Arial LatArm" w:hAnsi="Arial LatArm" w:cs="Arial LatArm"/>
                <w:sz w:val="18"/>
                <w:lang w:val="es-ES"/>
              </w:rPr>
              <w:t>**</w:t>
            </w:r>
          </w:p>
        </w:tc>
      </w:tr>
      <w:tr w:rsidR="002E571A" w:rsidRPr="00FE4A6D" w14:paraId="429CAFBD" w14:textId="77777777" w:rsidTr="008A3CDF">
        <w:trPr>
          <w:trHeight w:val="1538"/>
        </w:trPr>
        <w:tc>
          <w:tcPr>
            <w:tcW w:w="1700" w:type="dxa"/>
          </w:tcPr>
          <w:p w14:paraId="77B3FCB5" w14:textId="77777777" w:rsidR="00071D1C" w:rsidRPr="00FE4A6D" w:rsidRDefault="00071D1C" w:rsidP="00EF3662">
            <w:pPr>
              <w:jc w:val="center"/>
              <w:rPr>
                <w:rFonts w:ascii="Arial LatArm" w:hAnsi="Arial LatArm"/>
                <w:sz w:val="20"/>
                <w:lang w:val="es-ES"/>
              </w:rPr>
            </w:pPr>
          </w:p>
        </w:tc>
        <w:tc>
          <w:tcPr>
            <w:tcW w:w="2130" w:type="dxa"/>
          </w:tcPr>
          <w:p w14:paraId="4EF29301" w14:textId="77777777" w:rsidR="00071D1C" w:rsidRPr="00FE4A6D" w:rsidRDefault="00071D1C" w:rsidP="00EF3662">
            <w:pPr>
              <w:jc w:val="center"/>
              <w:rPr>
                <w:rFonts w:ascii="Arial LatArm" w:hAnsi="Arial LatArm"/>
                <w:sz w:val="20"/>
                <w:lang w:val="es-ES"/>
              </w:rPr>
            </w:pPr>
          </w:p>
        </w:tc>
        <w:tc>
          <w:tcPr>
            <w:tcW w:w="2014" w:type="dxa"/>
          </w:tcPr>
          <w:p w14:paraId="4AFE72E4" w14:textId="77777777" w:rsidR="00071D1C" w:rsidRPr="00FE4A6D" w:rsidRDefault="00071D1C" w:rsidP="00EF3662">
            <w:pPr>
              <w:jc w:val="center"/>
              <w:rPr>
                <w:rFonts w:ascii="Arial LatArm" w:hAnsi="Arial LatArm"/>
                <w:sz w:val="20"/>
                <w:lang w:val="es-ES"/>
              </w:rPr>
            </w:pPr>
          </w:p>
        </w:tc>
        <w:tc>
          <w:tcPr>
            <w:tcW w:w="617" w:type="dxa"/>
            <w:textDirection w:val="btLr"/>
            <w:vAlign w:val="center"/>
          </w:tcPr>
          <w:p w14:paraId="1E8A7364" w14:textId="77777777" w:rsidR="00071D1C" w:rsidRPr="00FE4A6D" w:rsidRDefault="00071D1C" w:rsidP="00EF3662">
            <w:pPr>
              <w:ind w:left="113" w:right="-7"/>
              <w:jc w:val="center"/>
              <w:rPr>
                <w:rFonts w:ascii="Arial LatArm" w:hAnsi="Arial LatArm"/>
                <w:sz w:val="18"/>
                <w:szCs w:val="22"/>
                <w:lang w:val="pt-BR"/>
              </w:rPr>
            </w:pPr>
            <w:r w:rsidRPr="00FE4A6D">
              <w:rPr>
                <w:rFonts w:ascii="Sylfaen" w:hAnsi="Sylfaen" w:cs="Sylfaen"/>
                <w:sz w:val="18"/>
                <w:szCs w:val="22"/>
                <w:lang w:val="pt-BR"/>
              </w:rPr>
              <w:t>հունվար</w:t>
            </w:r>
          </w:p>
        </w:tc>
        <w:tc>
          <w:tcPr>
            <w:tcW w:w="617" w:type="dxa"/>
            <w:textDirection w:val="btLr"/>
            <w:vAlign w:val="center"/>
          </w:tcPr>
          <w:p w14:paraId="40797FA5" w14:textId="77777777" w:rsidR="00071D1C" w:rsidRPr="00FE4A6D" w:rsidRDefault="00071D1C" w:rsidP="00EF3662">
            <w:pPr>
              <w:ind w:left="113" w:right="-7"/>
              <w:jc w:val="center"/>
              <w:rPr>
                <w:rFonts w:ascii="Arial LatArm" w:hAnsi="Arial LatArm" w:cs="Sylfaen"/>
                <w:sz w:val="18"/>
                <w:szCs w:val="22"/>
                <w:lang w:val="pt-BR"/>
              </w:rPr>
            </w:pPr>
            <w:r w:rsidRPr="00FE4A6D">
              <w:rPr>
                <w:rFonts w:ascii="Sylfaen" w:hAnsi="Sylfaen" w:cs="Sylfaen"/>
                <w:sz w:val="18"/>
                <w:szCs w:val="22"/>
                <w:lang w:val="pt-BR"/>
              </w:rPr>
              <w:t>փետրվար</w:t>
            </w:r>
          </w:p>
        </w:tc>
        <w:tc>
          <w:tcPr>
            <w:tcW w:w="617" w:type="dxa"/>
            <w:textDirection w:val="btLr"/>
            <w:vAlign w:val="center"/>
          </w:tcPr>
          <w:p w14:paraId="1022BF40" w14:textId="77777777" w:rsidR="00071D1C" w:rsidRPr="00FE4A6D" w:rsidRDefault="00071D1C" w:rsidP="00EF3662">
            <w:pPr>
              <w:ind w:left="113" w:right="-7"/>
              <w:jc w:val="center"/>
              <w:rPr>
                <w:rFonts w:ascii="Arial LatArm" w:hAnsi="Arial LatArm"/>
                <w:sz w:val="18"/>
                <w:szCs w:val="22"/>
                <w:lang w:val="pt-BR"/>
              </w:rPr>
            </w:pPr>
            <w:r w:rsidRPr="00FE4A6D">
              <w:rPr>
                <w:rFonts w:ascii="Sylfaen" w:hAnsi="Sylfaen" w:cs="Sylfaen"/>
                <w:sz w:val="18"/>
                <w:szCs w:val="22"/>
                <w:lang w:val="pt-BR"/>
              </w:rPr>
              <w:t>մարտ</w:t>
            </w:r>
          </w:p>
        </w:tc>
        <w:tc>
          <w:tcPr>
            <w:tcW w:w="617" w:type="dxa"/>
            <w:textDirection w:val="btLr"/>
            <w:vAlign w:val="center"/>
          </w:tcPr>
          <w:p w14:paraId="200FB9B7" w14:textId="77777777" w:rsidR="00071D1C" w:rsidRPr="00FE4A6D" w:rsidRDefault="00071D1C" w:rsidP="00EF3662">
            <w:pPr>
              <w:ind w:left="113" w:right="-7"/>
              <w:jc w:val="center"/>
              <w:rPr>
                <w:rFonts w:ascii="Arial LatArm" w:hAnsi="Arial LatArm" w:cs="Sylfaen"/>
                <w:sz w:val="18"/>
                <w:szCs w:val="22"/>
                <w:lang w:val="pt-BR"/>
              </w:rPr>
            </w:pPr>
            <w:r w:rsidRPr="00FE4A6D">
              <w:rPr>
                <w:rFonts w:ascii="Sylfaen" w:hAnsi="Sylfaen" w:cs="Sylfaen"/>
                <w:sz w:val="18"/>
                <w:szCs w:val="22"/>
                <w:lang w:val="pt-BR"/>
              </w:rPr>
              <w:t>ապրիլ</w:t>
            </w:r>
          </w:p>
        </w:tc>
        <w:tc>
          <w:tcPr>
            <w:tcW w:w="728" w:type="dxa"/>
            <w:textDirection w:val="btLr"/>
            <w:vAlign w:val="center"/>
          </w:tcPr>
          <w:p w14:paraId="1654758E" w14:textId="77777777" w:rsidR="00071D1C" w:rsidRPr="00FE4A6D" w:rsidRDefault="00071D1C" w:rsidP="00EF3662">
            <w:pPr>
              <w:ind w:left="113" w:right="-7"/>
              <w:jc w:val="center"/>
              <w:rPr>
                <w:rFonts w:ascii="Arial LatArm" w:hAnsi="Arial LatArm"/>
                <w:sz w:val="18"/>
                <w:szCs w:val="22"/>
                <w:lang w:val="pt-BR"/>
              </w:rPr>
            </w:pPr>
            <w:r w:rsidRPr="00FE4A6D">
              <w:rPr>
                <w:rFonts w:ascii="Sylfaen" w:hAnsi="Sylfaen" w:cs="Sylfaen"/>
                <w:sz w:val="18"/>
                <w:szCs w:val="22"/>
                <w:lang w:val="pt-BR"/>
              </w:rPr>
              <w:t>մայիս</w:t>
            </w:r>
          </w:p>
        </w:tc>
        <w:tc>
          <w:tcPr>
            <w:tcW w:w="728" w:type="dxa"/>
            <w:textDirection w:val="btLr"/>
            <w:vAlign w:val="center"/>
          </w:tcPr>
          <w:p w14:paraId="412E746B" w14:textId="77777777" w:rsidR="00071D1C" w:rsidRPr="00FE4A6D" w:rsidRDefault="00071D1C" w:rsidP="00EF3662">
            <w:pPr>
              <w:ind w:left="113" w:right="-7"/>
              <w:jc w:val="center"/>
              <w:rPr>
                <w:rFonts w:ascii="Arial LatArm" w:hAnsi="Arial LatArm"/>
                <w:sz w:val="18"/>
                <w:szCs w:val="22"/>
                <w:lang w:val="pt-BR"/>
              </w:rPr>
            </w:pPr>
            <w:r w:rsidRPr="00FE4A6D">
              <w:rPr>
                <w:rFonts w:ascii="Sylfaen" w:hAnsi="Sylfaen" w:cs="Sylfaen"/>
                <w:sz w:val="18"/>
                <w:szCs w:val="22"/>
                <w:lang w:val="pt-BR"/>
              </w:rPr>
              <w:t>հունիս</w:t>
            </w:r>
          </w:p>
        </w:tc>
        <w:tc>
          <w:tcPr>
            <w:tcW w:w="728" w:type="dxa"/>
            <w:textDirection w:val="btLr"/>
            <w:vAlign w:val="center"/>
          </w:tcPr>
          <w:p w14:paraId="2E3510AD" w14:textId="77777777" w:rsidR="00071D1C" w:rsidRPr="00FE4A6D" w:rsidRDefault="00071D1C" w:rsidP="00EF3662">
            <w:pPr>
              <w:ind w:left="113" w:right="-7"/>
              <w:jc w:val="center"/>
              <w:rPr>
                <w:rFonts w:ascii="Arial LatArm" w:hAnsi="Arial LatArm"/>
                <w:sz w:val="18"/>
                <w:szCs w:val="22"/>
                <w:lang w:val="pt-BR"/>
              </w:rPr>
            </w:pPr>
            <w:r w:rsidRPr="00FE4A6D">
              <w:rPr>
                <w:rFonts w:ascii="Sylfaen" w:hAnsi="Sylfaen" w:cs="Sylfaen"/>
                <w:sz w:val="18"/>
                <w:szCs w:val="22"/>
                <w:lang w:val="pt-BR"/>
              </w:rPr>
              <w:t>հուլիս</w:t>
            </w:r>
            <w:r w:rsidRPr="00FE4A6D">
              <w:rPr>
                <w:rFonts w:ascii="Arial LatArm" w:hAnsi="Arial LatArm" w:cs="Times Armenian"/>
                <w:sz w:val="18"/>
                <w:szCs w:val="22"/>
                <w:lang w:val="pt-BR"/>
              </w:rPr>
              <w:t xml:space="preserve"> </w:t>
            </w:r>
          </w:p>
        </w:tc>
        <w:tc>
          <w:tcPr>
            <w:tcW w:w="754" w:type="dxa"/>
            <w:textDirection w:val="btLr"/>
            <w:vAlign w:val="center"/>
          </w:tcPr>
          <w:p w14:paraId="44CD9497" w14:textId="77777777" w:rsidR="00071D1C" w:rsidRPr="00FE4A6D" w:rsidRDefault="00071D1C" w:rsidP="00EF3662">
            <w:pPr>
              <w:ind w:left="113" w:right="-7"/>
              <w:jc w:val="center"/>
              <w:rPr>
                <w:rFonts w:ascii="Arial LatArm" w:hAnsi="Arial LatArm"/>
                <w:sz w:val="18"/>
                <w:szCs w:val="22"/>
                <w:lang w:val="pt-BR"/>
              </w:rPr>
            </w:pPr>
            <w:r w:rsidRPr="00FE4A6D">
              <w:rPr>
                <w:rFonts w:ascii="Sylfaen" w:hAnsi="Sylfaen" w:cs="Sylfaen"/>
                <w:sz w:val="18"/>
                <w:szCs w:val="22"/>
                <w:lang w:val="pt-BR"/>
              </w:rPr>
              <w:t>օգոստոս</w:t>
            </w:r>
          </w:p>
        </w:tc>
        <w:tc>
          <w:tcPr>
            <w:tcW w:w="702" w:type="dxa"/>
            <w:textDirection w:val="btLr"/>
            <w:vAlign w:val="center"/>
          </w:tcPr>
          <w:p w14:paraId="1DCA333C" w14:textId="77777777" w:rsidR="00071D1C" w:rsidRPr="00FE4A6D" w:rsidRDefault="00071D1C" w:rsidP="00EF3662">
            <w:pPr>
              <w:ind w:left="113" w:right="-7"/>
              <w:jc w:val="center"/>
              <w:rPr>
                <w:rFonts w:ascii="Arial LatArm" w:hAnsi="Arial LatArm"/>
                <w:sz w:val="18"/>
                <w:szCs w:val="22"/>
                <w:lang w:val="pt-BR"/>
              </w:rPr>
            </w:pPr>
            <w:r w:rsidRPr="00FE4A6D">
              <w:rPr>
                <w:rFonts w:ascii="Sylfaen" w:hAnsi="Sylfaen" w:cs="Sylfaen"/>
                <w:sz w:val="18"/>
                <w:szCs w:val="22"/>
                <w:lang w:val="pt-BR"/>
              </w:rPr>
              <w:t>սեպտեմբեր</w:t>
            </w:r>
            <w:r w:rsidRPr="00FE4A6D">
              <w:rPr>
                <w:rFonts w:ascii="Arial LatArm" w:hAnsi="Arial LatArm" w:cs="Times Armenian"/>
                <w:sz w:val="18"/>
                <w:szCs w:val="22"/>
                <w:lang w:val="pt-BR"/>
              </w:rPr>
              <w:t xml:space="preserve"> </w:t>
            </w:r>
          </w:p>
        </w:tc>
        <w:tc>
          <w:tcPr>
            <w:tcW w:w="728" w:type="dxa"/>
            <w:textDirection w:val="btLr"/>
            <w:vAlign w:val="center"/>
          </w:tcPr>
          <w:p w14:paraId="711C381F" w14:textId="77777777" w:rsidR="00071D1C" w:rsidRPr="00FE4A6D" w:rsidRDefault="00071D1C" w:rsidP="00EF3662">
            <w:pPr>
              <w:ind w:left="113" w:right="-7"/>
              <w:jc w:val="center"/>
              <w:rPr>
                <w:rFonts w:ascii="Arial LatArm" w:hAnsi="Arial LatArm"/>
                <w:sz w:val="18"/>
                <w:szCs w:val="22"/>
                <w:lang w:val="pt-BR"/>
              </w:rPr>
            </w:pPr>
            <w:r w:rsidRPr="00FE4A6D">
              <w:rPr>
                <w:rFonts w:ascii="Sylfaen" w:hAnsi="Sylfaen" w:cs="Sylfaen"/>
                <w:sz w:val="18"/>
                <w:szCs w:val="22"/>
                <w:lang w:val="pt-BR"/>
              </w:rPr>
              <w:t>հոկտեմբեր</w:t>
            </w:r>
          </w:p>
        </w:tc>
        <w:tc>
          <w:tcPr>
            <w:tcW w:w="728" w:type="dxa"/>
            <w:textDirection w:val="btLr"/>
            <w:vAlign w:val="center"/>
          </w:tcPr>
          <w:p w14:paraId="62A1E75C" w14:textId="77777777" w:rsidR="00071D1C" w:rsidRPr="00FE4A6D" w:rsidRDefault="00071D1C" w:rsidP="00EF3662">
            <w:pPr>
              <w:ind w:left="113" w:right="-7"/>
              <w:jc w:val="center"/>
              <w:rPr>
                <w:rFonts w:ascii="Arial LatArm" w:hAnsi="Arial LatArm"/>
                <w:sz w:val="18"/>
                <w:szCs w:val="22"/>
                <w:lang w:val="pt-BR"/>
              </w:rPr>
            </w:pPr>
            <w:r w:rsidRPr="00FE4A6D">
              <w:rPr>
                <w:rFonts w:ascii="Arial LatArm" w:hAnsi="Arial LatArm"/>
                <w:sz w:val="18"/>
              </w:rPr>
              <w:t xml:space="preserve"> </w:t>
            </w:r>
            <w:r w:rsidRPr="00FE4A6D">
              <w:rPr>
                <w:rFonts w:ascii="Sylfaen" w:hAnsi="Sylfaen" w:cs="Sylfaen"/>
                <w:sz w:val="18"/>
                <w:szCs w:val="22"/>
                <w:lang w:val="pt-BR"/>
              </w:rPr>
              <w:t>նոյեմբեր</w:t>
            </w:r>
          </w:p>
        </w:tc>
        <w:tc>
          <w:tcPr>
            <w:tcW w:w="728" w:type="dxa"/>
            <w:textDirection w:val="btLr"/>
            <w:vAlign w:val="center"/>
          </w:tcPr>
          <w:p w14:paraId="7835960D" w14:textId="77777777" w:rsidR="00071D1C" w:rsidRPr="00FE4A6D" w:rsidRDefault="00071D1C" w:rsidP="00EF3662">
            <w:pPr>
              <w:ind w:left="113" w:right="-7"/>
              <w:jc w:val="center"/>
              <w:rPr>
                <w:rFonts w:ascii="Arial LatArm" w:hAnsi="Arial LatArm"/>
                <w:sz w:val="18"/>
                <w:szCs w:val="22"/>
                <w:lang w:val="pt-BR"/>
              </w:rPr>
            </w:pPr>
            <w:r w:rsidRPr="00FE4A6D">
              <w:rPr>
                <w:rFonts w:ascii="Sylfaen" w:hAnsi="Sylfaen" w:cs="Sylfaen"/>
                <w:sz w:val="18"/>
                <w:szCs w:val="22"/>
                <w:lang w:val="pt-BR"/>
              </w:rPr>
              <w:t>դեկտեմբեր</w:t>
            </w:r>
          </w:p>
        </w:tc>
        <w:tc>
          <w:tcPr>
            <w:tcW w:w="1557" w:type="dxa"/>
            <w:vAlign w:val="center"/>
          </w:tcPr>
          <w:p w14:paraId="3ACA6490" w14:textId="77777777" w:rsidR="00071D1C" w:rsidRPr="00FE4A6D" w:rsidRDefault="00071D1C" w:rsidP="00EF3662">
            <w:pPr>
              <w:ind w:right="-1"/>
              <w:jc w:val="center"/>
              <w:rPr>
                <w:rFonts w:ascii="Arial LatArm" w:hAnsi="Arial LatArm"/>
                <w:sz w:val="18"/>
                <w:szCs w:val="22"/>
                <w:lang w:val="pt-BR"/>
              </w:rPr>
            </w:pPr>
            <w:r w:rsidRPr="00FE4A6D">
              <w:rPr>
                <w:rFonts w:ascii="Sylfaen" w:hAnsi="Sylfaen" w:cs="Sylfaen"/>
                <w:sz w:val="18"/>
                <w:szCs w:val="22"/>
                <w:lang w:val="pt-BR"/>
              </w:rPr>
              <w:t>Ընդամենը</w:t>
            </w:r>
          </w:p>
          <w:p w14:paraId="0180BB43" w14:textId="77777777" w:rsidR="00071D1C" w:rsidRPr="00FE4A6D" w:rsidRDefault="00071D1C" w:rsidP="00EF3662">
            <w:pPr>
              <w:jc w:val="center"/>
              <w:rPr>
                <w:rFonts w:ascii="Arial LatArm" w:hAnsi="Arial LatArm"/>
                <w:sz w:val="18"/>
                <w:lang w:val="es-ES"/>
              </w:rPr>
            </w:pPr>
          </w:p>
        </w:tc>
      </w:tr>
      <w:tr w:rsidR="008A3CDF" w:rsidRPr="00FE4A6D" w14:paraId="3DB7B93C" w14:textId="77777777" w:rsidTr="008A3CDF">
        <w:trPr>
          <w:trHeight w:val="1538"/>
        </w:trPr>
        <w:tc>
          <w:tcPr>
            <w:tcW w:w="1700" w:type="dxa"/>
            <w:vAlign w:val="center"/>
          </w:tcPr>
          <w:p w14:paraId="100EBA8F" w14:textId="27CF5306" w:rsidR="008A3CDF" w:rsidRPr="00FE4A6D" w:rsidRDefault="008A3CDF" w:rsidP="008A3CDF">
            <w:pPr>
              <w:tabs>
                <w:tab w:val="left" w:pos="747"/>
              </w:tabs>
              <w:ind w:left="349"/>
              <w:rPr>
                <w:rFonts w:ascii="Arial LatArm" w:hAnsi="Arial LatArm"/>
                <w:sz w:val="20"/>
                <w:szCs w:val="20"/>
              </w:rPr>
            </w:pPr>
            <w:r w:rsidRPr="00F11F6B">
              <w:rPr>
                <w:rFonts w:ascii="Arial LatArm" w:hAnsi="Arial LatArm"/>
                <w:sz w:val="16"/>
                <w:szCs w:val="16"/>
              </w:rPr>
              <w:t>1</w:t>
            </w:r>
          </w:p>
        </w:tc>
        <w:tc>
          <w:tcPr>
            <w:tcW w:w="2130" w:type="dxa"/>
          </w:tcPr>
          <w:p w14:paraId="2017B72C" w14:textId="37200D8F" w:rsidR="008A3CDF" w:rsidRPr="00FE4A6D" w:rsidRDefault="008A3CDF" w:rsidP="008A3CDF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F11F6B">
              <w:rPr>
                <w:rFonts w:ascii="GHEA Grapalat" w:hAnsi="GHEA Grapalat" w:cs="GHEA Grapalat"/>
                <w:color w:val="000000"/>
                <w:sz w:val="16"/>
                <w:szCs w:val="16"/>
              </w:rPr>
              <w:t>15872400</w:t>
            </w:r>
          </w:p>
        </w:tc>
        <w:tc>
          <w:tcPr>
            <w:tcW w:w="2014" w:type="dxa"/>
          </w:tcPr>
          <w:p w14:paraId="48DAE7CE" w14:textId="32E34BEF" w:rsidR="008A3CDF" w:rsidRPr="00FE4A6D" w:rsidRDefault="008A3CDF" w:rsidP="008A3CDF">
            <w:pPr>
              <w:rPr>
                <w:rFonts w:ascii="Arial LatArm" w:hAnsi="Arial LatArm"/>
                <w:sz w:val="20"/>
                <w:szCs w:val="20"/>
              </w:rPr>
            </w:pPr>
            <w:r w:rsidRPr="00F11F6B">
              <w:rPr>
                <w:rFonts w:ascii="Calibri" w:hAnsi="Calibri" w:cs="Calibri"/>
                <w:color w:val="000000"/>
                <w:sz w:val="16"/>
                <w:szCs w:val="16"/>
              </w:rPr>
              <w:t>Աղ</w:t>
            </w:r>
          </w:p>
        </w:tc>
        <w:tc>
          <w:tcPr>
            <w:tcW w:w="617" w:type="dxa"/>
          </w:tcPr>
          <w:p w14:paraId="0468B624" w14:textId="19B65EC8" w:rsidR="008A3CDF" w:rsidRPr="00FE4A6D" w:rsidRDefault="008A3CDF" w:rsidP="008A3CDF">
            <w:pPr>
              <w:jc w:val="center"/>
              <w:rPr>
                <w:rFonts w:ascii="Arial LatArm" w:hAnsi="Arial LatArm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617" w:type="dxa"/>
          </w:tcPr>
          <w:p w14:paraId="20D04E81" w14:textId="0DD4F658" w:rsidR="008A3CDF" w:rsidRPr="00FE4A6D" w:rsidRDefault="008A3CDF" w:rsidP="008A3CDF">
            <w:pPr>
              <w:jc w:val="center"/>
              <w:rPr>
                <w:rFonts w:ascii="Arial LatArm" w:hAnsi="Arial LatArm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617" w:type="dxa"/>
          </w:tcPr>
          <w:p w14:paraId="216BBBDA" w14:textId="7FD1FAC2" w:rsidR="008A3CDF" w:rsidRPr="00FE4A6D" w:rsidRDefault="008A3CDF" w:rsidP="008A3CDF">
            <w:pPr>
              <w:jc w:val="center"/>
              <w:rPr>
                <w:rFonts w:ascii="Arial LatArm" w:hAnsi="Arial LatArm" w:cs="Arial"/>
                <w:sz w:val="18"/>
                <w:szCs w:val="18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617" w:type="dxa"/>
          </w:tcPr>
          <w:p w14:paraId="77B1AA0F" w14:textId="049F8033" w:rsidR="008A3CDF" w:rsidRPr="00FE4A6D" w:rsidRDefault="008A3CDF" w:rsidP="008A3CDF">
            <w:pPr>
              <w:jc w:val="center"/>
              <w:rPr>
                <w:rFonts w:ascii="Arial LatArm" w:hAnsi="Arial LatArm" w:cs="Arial"/>
                <w:sz w:val="18"/>
                <w:szCs w:val="18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28" w:type="dxa"/>
          </w:tcPr>
          <w:p w14:paraId="2BD6A0A4" w14:textId="6BE6DE19" w:rsidR="008A3CDF" w:rsidRPr="00FE4A6D" w:rsidRDefault="008A3CDF" w:rsidP="008A3CDF">
            <w:pPr>
              <w:jc w:val="center"/>
              <w:rPr>
                <w:rFonts w:ascii="Arial LatArm" w:hAnsi="Arial LatArm" w:cs="Arial"/>
                <w:sz w:val="18"/>
                <w:szCs w:val="18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28" w:type="dxa"/>
          </w:tcPr>
          <w:p w14:paraId="63DD7A75" w14:textId="2C45E541" w:rsidR="008A3CDF" w:rsidRPr="00FE4A6D" w:rsidRDefault="008A3CDF" w:rsidP="008A3CDF">
            <w:pPr>
              <w:rPr>
                <w:rFonts w:ascii="Arial LatArm" w:hAnsi="Arial LatArm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28" w:type="dxa"/>
          </w:tcPr>
          <w:p w14:paraId="42AFD443" w14:textId="26BF996D" w:rsidR="008A3CDF" w:rsidRPr="00FE4A6D" w:rsidRDefault="008A3CDF" w:rsidP="008A3CDF">
            <w:pPr>
              <w:rPr>
                <w:rFonts w:ascii="Arial LatArm" w:hAnsi="Arial LatArm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54" w:type="dxa"/>
          </w:tcPr>
          <w:p w14:paraId="6E6EEE8C" w14:textId="283E53FA" w:rsidR="008A3CDF" w:rsidRPr="00FE4A6D" w:rsidRDefault="008A3CDF" w:rsidP="008A3CDF">
            <w:pPr>
              <w:rPr>
                <w:rFonts w:ascii="Arial LatArm" w:hAnsi="Arial LatArm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02" w:type="dxa"/>
          </w:tcPr>
          <w:p w14:paraId="30C25364" w14:textId="786A9A27" w:rsidR="008A3CDF" w:rsidRPr="00FE4A6D" w:rsidRDefault="008A3CDF" w:rsidP="008A3CDF">
            <w:pPr>
              <w:rPr>
                <w:rFonts w:ascii="Arial LatArm" w:hAnsi="Arial LatArm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28" w:type="dxa"/>
          </w:tcPr>
          <w:p w14:paraId="2A05F7C6" w14:textId="48A17FCC" w:rsidR="008A3CDF" w:rsidRPr="00FE4A6D" w:rsidRDefault="008A3CDF" w:rsidP="008A3CDF">
            <w:pPr>
              <w:rPr>
                <w:rFonts w:ascii="Arial LatArm" w:hAnsi="Arial LatArm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28" w:type="dxa"/>
          </w:tcPr>
          <w:p w14:paraId="41FF359B" w14:textId="25D59260" w:rsidR="008A3CDF" w:rsidRPr="00FE4A6D" w:rsidRDefault="008A3CDF" w:rsidP="008A3CDF">
            <w:pPr>
              <w:rPr>
                <w:rFonts w:ascii="Arial LatArm" w:hAnsi="Arial LatArm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28" w:type="dxa"/>
          </w:tcPr>
          <w:p w14:paraId="76B84A81" w14:textId="5BB0BB5C" w:rsidR="008A3CDF" w:rsidRPr="00FE4A6D" w:rsidRDefault="008A3CDF" w:rsidP="008A3CDF">
            <w:pPr>
              <w:rPr>
                <w:rFonts w:ascii="Arial LatArm" w:hAnsi="Arial LatArm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1557" w:type="dxa"/>
          </w:tcPr>
          <w:p w14:paraId="170F36D8" w14:textId="6CCE38FD" w:rsidR="008A3CDF" w:rsidRPr="00FE4A6D" w:rsidRDefault="008A3CDF" w:rsidP="008A3CDF">
            <w:pPr>
              <w:rPr>
                <w:rFonts w:ascii="Arial LatArm" w:hAnsi="Arial LatArm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</w:tr>
      <w:tr w:rsidR="008A3CDF" w:rsidRPr="00FE4A6D" w14:paraId="6B6D4FE3" w14:textId="77777777" w:rsidTr="008A3CDF">
        <w:trPr>
          <w:trHeight w:val="1538"/>
        </w:trPr>
        <w:tc>
          <w:tcPr>
            <w:tcW w:w="1700" w:type="dxa"/>
            <w:vAlign w:val="center"/>
          </w:tcPr>
          <w:p w14:paraId="34FCF920" w14:textId="6B7500FB" w:rsidR="008A3CDF" w:rsidRDefault="008A3CDF" w:rsidP="008A3CDF">
            <w:pPr>
              <w:tabs>
                <w:tab w:val="left" w:pos="747"/>
              </w:tabs>
              <w:ind w:left="349"/>
              <w:rPr>
                <w:rFonts w:ascii="Arial LatArm" w:hAnsi="Arial LatArm"/>
                <w:sz w:val="20"/>
                <w:szCs w:val="20"/>
              </w:rPr>
            </w:pPr>
            <w:r w:rsidRPr="00F11F6B">
              <w:rPr>
                <w:rFonts w:ascii="Arial LatArm" w:hAnsi="Arial LatArm"/>
                <w:sz w:val="16"/>
                <w:szCs w:val="16"/>
              </w:rPr>
              <w:t>2</w:t>
            </w:r>
          </w:p>
        </w:tc>
        <w:tc>
          <w:tcPr>
            <w:tcW w:w="2130" w:type="dxa"/>
          </w:tcPr>
          <w:p w14:paraId="67EE1DE9" w14:textId="3E28820B" w:rsidR="008A3CDF" w:rsidRDefault="008A3CDF" w:rsidP="008A3CDF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 w:rsidRPr="00F11F6B">
              <w:rPr>
                <w:rFonts w:ascii="GHEA Grapalat" w:hAnsi="GHEA Grapalat" w:cs="GHEA Grapalat"/>
                <w:color w:val="000000"/>
                <w:sz w:val="16"/>
                <w:szCs w:val="16"/>
              </w:rPr>
              <w:t>15421100</w:t>
            </w:r>
          </w:p>
        </w:tc>
        <w:tc>
          <w:tcPr>
            <w:tcW w:w="2014" w:type="dxa"/>
          </w:tcPr>
          <w:p w14:paraId="34FE52F4" w14:textId="47922C42" w:rsidR="008A3CDF" w:rsidRDefault="008A3CDF" w:rsidP="008A3CDF">
            <w:pPr>
              <w:rPr>
                <w:rFonts w:ascii="Calibri" w:hAnsi="Calibri" w:cs="Calibri"/>
                <w:color w:val="000000"/>
              </w:rPr>
            </w:pPr>
            <w:r w:rsidRPr="00F11F6B">
              <w:rPr>
                <w:rFonts w:ascii="Calibri" w:hAnsi="Calibri" w:cs="Calibri"/>
                <w:color w:val="000000"/>
                <w:sz w:val="16"/>
                <w:szCs w:val="16"/>
              </w:rPr>
              <w:t>Արևածաղկի ձեթ</w:t>
            </w:r>
          </w:p>
        </w:tc>
        <w:tc>
          <w:tcPr>
            <w:tcW w:w="617" w:type="dxa"/>
          </w:tcPr>
          <w:p w14:paraId="1BC13648" w14:textId="045ECB9E" w:rsidR="008A3CDF" w:rsidRPr="00FE4A6D" w:rsidRDefault="008A3CDF" w:rsidP="008A3CDF">
            <w:pPr>
              <w:jc w:val="center"/>
              <w:rPr>
                <w:rFonts w:ascii="Arial LatArm" w:hAnsi="Arial LatArm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617" w:type="dxa"/>
          </w:tcPr>
          <w:p w14:paraId="5E4C2140" w14:textId="3DFB50BB" w:rsidR="008A3CDF" w:rsidRPr="00FE4A6D" w:rsidRDefault="008A3CDF" w:rsidP="008A3CDF">
            <w:pPr>
              <w:jc w:val="center"/>
              <w:rPr>
                <w:rFonts w:ascii="Arial LatArm" w:hAnsi="Arial LatArm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617" w:type="dxa"/>
          </w:tcPr>
          <w:p w14:paraId="29A47DD3" w14:textId="358DD804" w:rsidR="008A3CDF" w:rsidRPr="00FE4A6D" w:rsidRDefault="008A3CDF" w:rsidP="008A3CDF">
            <w:pPr>
              <w:jc w:val="center"/>
              <w:rPr>
                <w:rFonts w:ascii="Arial LatArm" w:hAnsi="Arial LatArm" w:cs="Arial"/>
                <w:sz w:val="18"/>
                <w:szCs w:val="18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617" w:type="dxa"/>
          </w:tcPr>
          <w:p w14:paraId="267BDEDF" w14:textId="7605C498" w:rsidR="008A3CDF" w:rsidRPr="00FE4A6D" w:rsidRDefault="008A3CDF" w:rsidP="008A3CDF">
            <w:pPr>
              <w:jc w:val="center"/>
              <w:rPr>
                <w:rFonts w:ascii="Arial LatArm" w:hAnsi="Arial LatArm" w:cs="Arial"/>
                <w:sz w:val="18"/>
                <w:szCs w:val="18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28" w:type="dxa"/>
          </w:tcPr>
          <w:p w14:paraId="7921D4F8" w14:textId="12E34751" w:rsidR="008A3CDF" w:rsidRPr="00FE4A6D" w:rsidRDefault="008A3CDF" w:rsidP="008A3CDF">
            <w:pPr>
              <w:jc w:val="center"/>
              <w:rPr>
                <w:rFonts w:ascii="Arial LatArm" w:hAnsi="Arial LatArm" w:cs="Arial"/>
                <w:sz w:val="18"/>
                <w:szCs w:val="18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28" w:type="dxa"/>
          </w:tcPr>
          <w:p w14:paraId="21F424A2" w14:textId="1078B80C" w:rsidR="008A3CDF" w:rsidRPr="00FE4A6D" w:rsidRDefault="008A3CDF" w:rsidP="008A3CDF">
            <w:pPr>
              <w:rPr>
                <w:rFonts w:ascii="Arial LatArm" w:hAnsi="Arial LatArm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28" w:type="dxa"/>
          </w:tcPr>
          <w:p w14:paraId="2E2E1C1E" w14:textId="1F6DC33D" w:rsidR="008A3CDF" w:rsidRPr="00FE4A6D" w:rsidRDefault="008A3CDF" w:rsidP="008A3CDF">
            <w:pPr>
              <w:rPr>
                <w:rFonts w:ascii="Arial LatArm" w:hAnsi="Arial LatArm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54" w:type="dxa"/>
          </w:tcPr>
          <w:p w14:paraId="39F96664" w14:textId="7A287063" w:rsidR="008A3CDF" w:rsidRPr="00FE4A6D" w:rsidRDefault="008A3CDF" w:rsidP="008A3CDF">
            <w:pPr>
              <w:rPr>
                <w:rFonts w:ascii="Arial LatArm" w:hAnsi="Arial LatArm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02" w:type="dxa"/>
          </w:tcPr>
          <w:p w14:paraId="2FD9ECB6" w14:textId="63823A83" w:rsidR="008A3CDF" w:rsidRPr="00FE4A6D" w:rsidRDefault="008A3CDF" w:rsidP="008A3CDF">
            <w:pPr>
              <w:rPr>
                <w:rFonts w:ascii="Arial LatArm" w:hAnsi="Arial LatArm"/>
                <w:sz w:val="20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28" w:type="dxa"/>
          </w:tcPr>
          <w:p w14:paraId="565AC88C" w14:textId="6FEA009E" w:rsidR="008A3CDF" w:rsidRPr="00FE4A6D" w:rsidRDefault="008A3CDF" w:rsidP="008A3CDF">
            <w:pPr>
              <w:rPr>
                <w:rFonts w:ascii="Arial LatArm" w:hAnsi="Arial LatArm"/>
                <w:sz w:val="20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28" w:type="dxa"/>
          </w:tcPr>
          <w:p w14:paraId="73CC992B" w14:textId="4CC25F6C" w:rsidR="008A3CDF" w:rsidRPr="00FE4A6D" w:rsidRDefault="008A3CDF" w:rsidP="008A3CDF">
            <w:pPr>
              <w:rPr>
                <w:rFonts w:ascii="Arial LatArm" w:hAnsi="Arial LatArm"/>
                <w:sz w:val="20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28" w:type="dxa"/>
          </w:tcPr>
          <w:p w14:paraId="0B1CFF8F" w14:textId="6551DFCD" w:rsidR="008A3CDF" w:rsidRPr="00FE4A6D" w:rsidRDefault="008A3CDF" w:rsidP="008A3CDF">
            <w:pPr>
              <w:rPr>
                <w:rFonts w:ascii="Arial LatArm" w:hAnsi="Arial LatArm"/>
                <w:sz w:val="20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1557" w:type="dxa"/>
          </w:tcPr>
          <w:p w14:paraId="7284CB04" w14:textId="7D244B98" w:rsidR="008A3CDF" w:rsidRPr="00FE4A6D" w:rsidRDefault="008A3CDF" w:rsidP="008A3CDF">
            <w:pPr>
              <w:rPr>
                <w:rFonts w:ascii="Arial LatArm" w:hAnsi="Arial LatArm"/>
                <w:sz w:val="20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</w:tr>
      <w:tr w:rsidR="008A3CDF" w:rsidRPr="00FE4A6D" w14:paraId="2821CFCA" w14:textId="77777777" w:rsidTr="008A3CDF">
        <w:trPr>
          <w:trHeight w:val="1538"/>
        </w:trPr>
        <w:tc>
          <w:tcPr>
            <w:tcW w:w="1700" w:type="dxa"/>
            <w:vAlign w:val="center"/>
          </w:tcPr>
          <w:p w14:paraId="3C842A87" w14:textId="410E2BFF" w:rsidR="008A3CDF" w:rsidRDefault="008A3CDF" w:rsidP="008A3CDF">
            <w:pPr>
              <w:tabs>
                <w:tab w:val="left" w:pos="747"/>
              </w:tabs>
              <w:ind w:left="349"/>
              <w:rPr>
                <w:rFonts w:ascii="Arial LatArm" w:hAnsi="Arial LatArm"/>
                <w:sz w:val="20"/>
                <w:szCs w:val="20"/>
              </w:rPr>
            </w:pPr>
            <w:r w:rsidRPr="00F11F6B">
              <w:rPr>
                <w:rFonts w:ascii="Arial LatArm" w:hAnsi="Arial LatArm"/>
                <w:sz w:val="16"/>
                <w:szCs w:val="16"/>
              </w:rPr>
              <w:t>3</w:t>
            </w:r>
          </w:p>
        </w:tc>
        <w:tc>
          <w:tcPr>
            <w:tcW w:w="2130" w:type="dxa"/>
          </w:tcPr>
          <w:p w14:paraId="35606079" w14:textId="30802645" w:rsidR="008A3CDF" w:rsidRDefault="008A3CDF" w:rsidP="008A3CDF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 w:rsidRPr="00F11F6B">
              <w:rPr>
                <w:rFonts w:ascii="GHEA Grapalat" w:hAnsi="GHEA Grapalat" w:cs="GHEA Grapalat"/>
                <w:color w:val="000000"/>
                <w:sz w:val="16"/>
                <w:szCs w:val="16"/>
              </w:rPr>
              <w:t>15614200</w:t>
            </w:r>
          </w:p>
        </w:tc>
        <w:tc>
          <w:tcPr>
            <w:tcW w:w="2014" w:type="dxa"/>
          </w:tcPr>
          <w:p w14:paraId="4D61DD38" w14:textId="6AF84386" w:rsidR="008A3CDF" w:rsidRDefault="008A3CDF" w:rsidP="008A3CDF">
            <w:pPr>
              <w:rPr>
                <w:rFonts w:ascii="Calibri" w:hAnsi="Calibri" w:cs="Calibri"/>
                <w:color w:val="000000"/>
              </w:rPr>
            </w:pPr>
            <w:r w:rsidRPr="00F11F6B">
              <w:rPr>
                <w:rFonts w:ascii="Calibri" w:hAnsi="Calibri" w:cs="Calibri"/>
                <w:color w:val="000000"/>
                <w:sz w:val="16"/>
                <w:szCs w:val="16"/>
              </w:rPr>
              <w:t>Բրինձ</w:t>
            </w:r>
          </w:p>
        </w:tc>
        <w:tc>
          <w:tcPr>
            <w:tcW w:w="617" w:type="dxa"/>
          </w:tcPr>
          <w:p w14:paraId="3E709053" w14:textId="43B61F46" w:rsidR="008A3CDF" w:rsidRPr="00FE4A6D" w:rsidRDefault="008A3CDF" w:rsidP="008A3CDF">
            <w:pPr>
              <w:jc w:val="center"/>
              <w:rPr>
                <w:rFonts w:ascii="Arial LatArm" w:hAnsi="Arial LatArm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617" w:type="dxa"/>
          </w:tcPr>
          <w:p w14:paraId="7F5D97F7" w14:textId="6D54E9B3" w:rsidR="008A3CDF" w:rsidRPr="00FE4A6D" w:rsidRDefault="008A3CDF" w:rsidP="008A3CDF">
            <w:pPr>
              <w:jc w:val="center"/>
              <w:rPr>
                <w:rFonts w:ascii="Arial LatArm" w:hAnsi="Arial LatArm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617" w:type="dxa"/>
          </w:tcPr>
          <w:p w14:paraId="449BDA70" w14:textId="1DA4EEE4" w:rsidR="008A3CDF" w:rsidRPr="00FE4A6D" w:rsidRDefault="008A3CDF" w:rsidP="008A3CDF">
            <w:pPr>
              <w:jc w:val="center"/>
              <w:rPr>
                <w:rFonts w:ascii="Arial LatArm" w:hAnsi="Arial LatArm" w:cs="Arial"/>
                <w:sz w:val="18"/>
                <w:szCs w:val="18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617" w:type="dxa"/>
          </w:tcPr>
          <w:p w14:paraId="2A17D055" w14:textId="5653F188" w:rsidR="008A3CDF" w:rsidRPr="00FE4A6D" w:rsidRDefault="008A3CDF" w:rsidP="008A3CDF">
            <w:pPr>
              <w:jc w:val="center"/>
              <w:rPr>
                <w:rFonts w:ascii="Arial LatArm" w:hAnsi="Arial LatArm" w:cs="Arial"/>
                <w:sz w:val="18"/>
                <w:szCs w:val="18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28" w:type="dxa"/>
          </w:tcPr>
          <w:p w14:paraId="6EA017F4" w14:textId="3433A6FF" w:rsidR="008A3CDF" w:rsidRPr="00FE4A6D" w:rsidRDefault="008A3CDF" w:rsidP="008A3CDF">
            <w:pPr>
              <w:jc w:val="center"/>
              <w:rPr>
                <w:rFonts w:ascii="Arial LatArm" w:hAnsi="Arial LatArm" w:cs="Arial"/>
                <w:sz w:val="18"/>
                <w:szCs w:val="18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28" w:type="dxa"/>
          </w:tcPr>
          <w:p w14:paraId="0EC3EBFF" w14:textId="02395824" w:rsidR="008A3CDF" w:rsidRPr="00FE4A6D" w:rsidRDefault="008A3CDF" w:rsidP="008A3CDF">
            <w:pPr>
              <w:rPr>
                <w:rFonts w:ascii="Arial LatArm" w:hAnsi="Arial LatArm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28" w:type="dxa"/>
          </w:tcPr>
          <w:p w14:paraId="0D414EF6" w14:textId="50E7D06E" w:rsidR="008A3CDF" w:rsidRPr="00FE4A6D" w:rsidRDefault="008A3CDF" w:rsidP="008A3CDF">
            <w:pPr>
              <w:rPr>
                <w:rFonts w:ascii="Arial LatArm" w:hAnsi="Arial LatArm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54" w:type="dxa"/>
          </w:tcPr>
          <w:p w14:paraId="1D7EE51F" w14:textId="7C6C8C9C" w:rsidR="008A3CDF" w:rsidRPr="00FE4A6D" w:rsidRDefault="008A3CDF" w:rsidP="008A3CDF">
            <w:pPr>
              <w:rPr>
                <w:rFonts w:ascii="Arial LatArm" w:hAnsi="Arial LatArm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02" w:type="dxa"/>
          </w:tcPr>
          <w:p w14:paraId="2828A11E" w14:textId="558817C2" w:rsidR="008A3CDF" w:rsidRPr="00FE4A6D" w:rsidRDefault="008A3CDF" w:rsidP="008A3CDF">
            <w:pPr>
              <w:rPr>
                <w:rFonts w:ascii="Arial LatArm" w:hAnsi="Arial LatArm"/>
                <w:sz w:val="20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28" w:type="dxa"/>
          </w:tcPr>
          <w:p w14:paraId="39B9C0FC" w14:textId="0788D998" w:rsidR="008A3CDF" w:rsidRPr="00FE4A6D" w:rsidRDefault="008A3CDF" w:rsidP="008A3CDF">
            <w:pPr>
              <w:rPr>
                <w:rFonts w:ascii="Arial LatArm" w:hAnsi="Arial LatArm"/>
                <w:sz w:val="20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28" w:type="dxa"/>
          </w:tcPr>
          <w:p w14:paraId="262D4928" w14:textId="69A8E6F6" w:rsidR="008A3CDF" w:rsidRPr="00FE4A6D" w:rsidRDefault="008A3CDF" w:rsidP="008A3CDF">
            <w:pPr>
              <w:rPr>
                <w:rFonts w:ascii="Arial LatArm" w:hAnsi="Arial LatArm"/>
                <w:sz w:val="20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28" w:type="dxa"/>
          </w:tcPr>
          <w:p w14:paraId="325C538E" w14:textId="564C78A4" w:rsidR="008A3CDF" w:rsidRPr="00FE4A6D" w:rsidRDefault="008A3CDF" w:rsidP="008A3CDF">
            <w:pPr>
              <w:rPr>
                <w:rFonts w:ascii="Arial LatArm" w:hAnsi="Arial LatArm"/>
                <w:sz w:val="20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1557" w:type="dxa"/>
          </w:tcPr>
          <w:p w14:paraId="1AFE4821" w14:textId="47845A91" w:rsidR="008A3CDF" w:rsidRPr="00FE4A6D" w:rsidRDefault="008A3CDF" w:rsidP="008A3CDF">
            <w:pPr>
              <w:rPr>
                <w:rFonts w:ascii="Arial LatArm" w:hAnsi="Arial LatArm"/>
                <w:sz w:val="20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</w:tr>
      <w:tr w:rsidR="008A3CDF" w:rsidRPr="00FE4A6D" w14:paraId="1FE9CE57" w14:textId="77777777" w:rsidTr="008A3CDF">
        <w:trPr>
          <w:trHeight w:val="1538"/>
        </w:trPr>
        <w:tc>
          <w:tcPr>
            <w:tcW w:w="1700" w:type="dxa"/>
            <w:vAlign w:val="center"/>
          </w:tcPr>
          <w:p w14:paraId="012611A8" w14:textId="21BF9829" w:rsidR="008A3CDF" w:rsidRDefault="008A3CDF" w:rsidP="008A3CDF">
            <w:pPr>
              <w:tabs>
                <w:tab w:val="left" w:pos="747"/>
              </w:tabs>
              <w:ind w:left="349"/>
              <w:rPr>
                <w:rFonts w:ascii="Arial LatArm" w:hAnsi="Arial LatArm"/>
                <w:sz w:val="20"/>
                <w:szCs w:val="20"/>
              </w:rPr>
            </w:pPr>
            <w:r w:rsidRPr="00F11F6B">
              <w:rPr>
                <w:rFonts w:ascii="Arial LatArm" w:hAnsi="Arial LatArm"/>
                <w:sz w:val="16"/>
                <w:szCs w:val="16"/>
              </w:rPr>
              <w:lastRenderedPageBreak/>
              <w:t>4</w:t>
            </w:r>
          </w:p>
        </w:tc>
        <w:tc>
          <w:tcPr>
            <w:tcW w:w="2130" w:type="dxa"/>
          </w:tcPr>
          <w:p w14:paraId="2C7FF814" w14:textId="1CDCC24F" w:rsidR="008A3CDF" w:rsidRDefault="008A3CDF" w:rsidP="008A3CDF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 w:rsidRPr="00F11F6B">
              <w:rPr>
                <w:rFonts w:ascii="GHEA Grapalat" w:hAnsi="GHEA Grapalat" w:cs="GHEA Grapalat"/>
                <w:color w:val="000000"/>
                <w:sz w:val="16"/>
                <w:szCs w:val="16"/>
              </w:rPr>
              <w:t>3221110</w:t>
            </w:r>
          </w:p>
        </w:tc>
        <w:tc>
          <w:tcPr>
            <w:tcW w:w="2014" w:type="dxa"/>
          </w:tcPr>
          <w:p w14:paraId="445CEAE3" w14:textId="7B7AD355" w:rsidR="008A3CDF" w:rsidRDefault="008A3CDF" w:rsidP="008A3CDF">
            <w:pPr>
              <w:rPr>
                <w:rFonts w:ascii="Calibri" w:hAnsi="Calibri" w:cs="Calibri"/>
                <w:color w:val="000000"/>
              </w:rPr>
            </w:pPr>
            <w:r w:rsidRPr="00F11F6B">
              <w:rPr>
                <w:rFonts w:ascii="Calibri" w:hAnsi="Calibri" w:cs="Calibri"/>
                <w:color w:val="000000"/>
                <w:sz w:val="16"/>
                <w:szCs w:val="16"/>
              </w:rPr>
              <w:t>Գազար</w:t>
            </w:r>
          </w:p>
        </w:tc>
        <w:tc>
          <w:tcPr>
            <w:tcW w:w="617" w:type="dxa"/>
          </w:tcPr>
          <w:p w14:paraId="3BABE0B7" w14:textId="3CDAA715" w:rsidR="008A3CDF" w:rsidRPr="00FE4A6D" w:rsidRDefault="008A3CDF" w:rsidP="008A3CDF">
            <w:pPr>
              <w:jc w:val="center"/>
              <w:rPr>
                <w:rFonts w:ascii="Arial LatArm" w:hAnsi="Arial LatArm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617" w:type="dxa"/>
          </w:tcPr>
          <w:p w14:paraId="4BD8B155" w14:textId="6D967B13" w:rsidR="008A3CDF" w:rsidRPr="00FE4A6D" w:rsidRDefault="008A3CDF" w:rsidP="008A3CDF">
            <w:pPr>
              <w:jc w:val="center"/>
              <w:rPr>
                <w:rFonts w:ascii="Arial LatArm" w:hAnsi="Arial LatArm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617" w:type="dxa"/>
          </w:tcPr>
          <w:p w14:paraId="5317F673" w14:textId="5B6D67B5" w:rsidR="008A3CDF" w:rsidRPr="00FE4A6D" w:rsidRDefault="008A3CDF" w:rsidP="008A3CDF">
            <w:pPr>
              <w:jc w:val="center"/>
              <w:rPr>
                <w:rFonts w:ascii="Arial LatArm" w:hAnsi="Arial LatArm" w:cs="Arial"/>
                <w:sz w:val="18"/>
                <w:szCs w:val="18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617" w:type="dxa"/>
          </w:tcPr>
          <w:p w14:paraId="59567B2F" w14:textId="6D65C10D" w:rsidR="008A3CDF" w:rsidRPr="00FE4A6D" w:rsidRDefault="008A3CDF" w:rsidP="008A3CDF">
            <w:pPr>
              <w:jc w:val="center"/>
              <w:rPr>
                <w:rFonts w:ascii="Arial LatArm" w:hAnsi="Arial LatArm" w:cs="Arial"/>
                <w:sz w:val="18"/>
                <w:szCs w:val="18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28" w:type="dxa"/>
          </w:tcPr>
          <w:p w14:paraId="65C09902" w14:textId="3C9A63CC" w:rsidR="008A3CDF" w:rsidRPr="00FE4A6D" w:rsidRDefault="008A3CDF" w:rsidP="008A3CDF">
            <w:pPr>
              <w:jc w:val="center"/>
              <w:rPr>
                <w:rFonts w:ascii="Arial LatArm" w:hAnsi="Arial LatArm" w:cs="Arial"/>
                <w:sz w:val="18"/>
                <w:szCs w:val="18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28" w:type="dxa"/>
          </w:tcPr>
          <w:p w14:paraId="28BAC0E3" w14:textId="6CF6FDE5" w:rsidR="008A3CDF" w:rsidRPr="00FE4A6D" w:rsidRDefault="008A3CDF" w:rsidP="008A3CDF">
            <w:pPr>
              <w:rPr>
                <w:rFonts w:ascii="Arial LatArm" w:hAnsi="Arial LatArm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28" w:type="dxa"/>
          </w:tcPr>
          <w:p w14:paraId="1F86922B" w14:textId="6833DA8F" w:rsidR="008A3CDF" w:rsidRPr="00FE4A6D" w:rsidRDefault="008A3CDF" w:rsidP="008A3CDF">
            <w:pPr>
              <w:rPr>
                <w:rFonts w:ascii="Arial LatArm" w:hAnsi="Arial LatArm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54" w:type="dxa"/>
          </w:tcPr>
          <w:p w14:paraId="08A23CF6" w14:textId="6B5B263E" w:rsidR="008A3CDF" w:rsidRPr="00FE4A6D" w:rsidRDefault="008A3CDF" w:rsidP="008A3CDF">
            <w:pPr>
              <w:rPr>
                <w:rFonts w:ascii="Arial LatArm" w:hAnsi="Arial LatArm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02" w:type="dxa"/>
          </w:tcPr>
          <w:p w14:paraId="53096BD4" w14:textId="7FD6F610" w:rsidR="008A3CDF" w:rsidRPr="00FE4A6D" w:rsidRDefault="008A3CDF" w:rsidP="008A3CDF">
            <w:pPr>
              <w:rPr>
                <w:rFonts w:ascii="Arial LatArm" w:hAnsi="Arial LatArm"/>
                <w:sz w:val="20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28" w:type="dxa"/>
          </w:tcPr>
          <w:p w14:paraId="2B7A8247" w14:textId="17C50F32" w:rsidR="008A3CDF" w:rsidRPr="00FE4A6D" w:rsidRDefault="008A3CDF" w:rsidP="008A3CDF">
            <w:pPr>
              <w:rPr>
                <w:rFonts w:ascii="Arial LatArm" w:hAnsi="Arial LatArm"/>
                <w:sz w:val="20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28" w:type="dxa"/>
          </w:tcPr>
          <w:p w14:paraId="15E4A49A" w14:textId="2081DF5D" w:rsidR="008A3CDF" w:rsidRPr="00FE4A6D" w:rsidRDefault="008A3CDF" w:rsidP="008A3CDF">
            <w:pPr>
              <w:rPr>
                <w:rFonts w:ascii="Arial LatArm" w:hAnsi="Arial LatArm"/>
                <w:sz w:val="20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28" w:type="dxa"/>
          </w:tcPr>
          <w:p w14:paraId="7F8B745E" w14:textId="45D31C8B" w:rsidR="008A3CDF" w:rsidRPr="00FE4A6D" w:rsidRDefault="008A3CDF" w:rsidP="008A3CDF">
            <w:pPr>
              <w:rPr>
                <w:rFonts w:ascii="Arial LatArm" w:hAnsi="Arial LatArm"/>
                <w:sz w:val="20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1557" w:type="dxa"/>
          </w:tcPr>
          <w:p w14:paraId="23FC44D8" w14:textId="1B868D51" w:rsidR="008A3CDF" w:rsidRPr="00FE4A6D" w:rsidRDefault="008A3CDF" w:rsidP="008A3CDF">
            <w:pPr>
              <w:rPr>
                <w:rFonts w:ascii="Arial LatArm" w:hAnsi="Arial LatArm"/>
                <w:sz w:val="20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</w:tr>
      <w:tr w:rsidR="008A3CDF" w:rsidRPr="00FE4A6D" w14:paraId="14970F56" w14:textId="77777777" w:rsidTr="008A3CDF">
        <w:trPr>
          <w:trHeight w:val="1538"/>
        </w:trPr>
        <w:tc>
          <w:tcPr>
            <w:tcW w:w="1700" w:type="dxa"/>
            <w:vAlign w:val="center"/>
          </w:tcPr>
          <w:p w14:paraId="10ECB984" w14:textId="546EE2C9" w:rsidR="008A3CDF" w:rsidRDefault="008A3CDF" w:rsidP="008A3CDF">
            <w:pPr>
              <w:tabs>
                <w:tab w:val="left" w:pos="747"/>
              </w:tabs>
              <w:ind w:left="349"/>
              <w:rPr>
                <w:rFonts w:ascii="Arial LatArm" w:hAnsi="Arial LatArm"/>
                <w:sz w:val="20"/>
                <w:szCs w:val="20"/>
              </w:rPr>
            </w:pPr>
            <w:r w:rsidRPr="00F11F6B">
              <w:rPr>
                <w:rFonts w:ascii="Arial LatArm" w:hAnsi="Arial LatArm"/>
                <w:sz w:val="16"/>
                <w:szCs w:val="16"/>
              </w:rPr>
              <w:t>5</w:t>
            </w:r>
          </w:p>
        </w:tc>
        <w:tc>
          <w:tcPr>
            <w:tcW w:w="2130" w:type="dxa"/>
          </w:tcPr>
          <w:p w14:paraId="6495B5D2" w14:textId="21666961" w:rsidR="008A3CDF" w:rsidRDefault="008A3CDF" w:rsidP="008A3CDF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 w:rsidRPr="00F11F6B">
              <w:rPr>
                <w:rFonts w:ascii="GHEA Grapalat" w:hAnsi="GHEA Grapalat" w:cs="GHEA Grapalat"/>
                <w:color w:val="000000"/>
                <w:sz w:val="16"/>
                <w:szCs w:val="16"/>
              </w:rPr>
              <w:t>3222128</w:t>
            </w:r>
          </w:p>
        </w:tc>
        <w:tc>
          <w:tcPr>
            <w:tcW w:w="2014" w:type="dxa"/>
          </w:tcPr>
          <w:p w14:paraId="5E6D3452" w14:textId="2DC539EB" w:rsidR="008A3CDF" w:rsidRDefault="008A3CDF" w:rsidP="008A3CDF">
            <w:pPr>
              <w:rPr>
                <w:rFonts w:ascii="Calibri" w:hAnsi="Calibri" w:cs="Calibri"/>
                <w:color w:val="000000"/>
              </w:rPr>
            </w:pPr>
            <w:r w:rsidRPr="00F11F6B">
              <w:rPr>
                <w:rFonts w:ascii="Calibri" w:hAnsi="Calibri" w:cs="Calibri"/>
                <w:color w:val="000000"/>
                <w:sz w:val="16"/>
                <w:szCs w:val="16"/>
              </w:rPr>
              <w:t>Խնձոր</w:t>
            </w:r>
          </w:p>
        </w:tc>
        <w:tc>
          <w:tcPr>
            <w:tcW w:w="617" w:type="dxa"/>
          </w:tcPr>
          <w:p w14:paraId="1E7D115F" w14:textId="2B48A4A0" w:rsidR="008A3CDF" w:rsidRPr="00FE4A6D" w:rsidRDefault="008A3CDF" w:rsidP="008A3CDF">
            <w:pPr>
              <w:jc w:val="center"/>
              <w:rPr>
                <w:rFonts w:ascii="Arial LatArm" w:hAnsi="Arial LatArm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617" w:type="dxa"/>
          </w:tcPr>
          <w:p w14:paraId="3F102C59" w14:textId="40FC7C44" w:rsidR="008A3CDF" w:rsidRPr="00FE4A6D" w:rsidRDefault="008A3CDF" w:rsidP="008A3CDF">
            <w:pPr>
              <w:jc w:val="center"/>
              <w:rPr>
                <w:rFonts w:ascii="Arial LatArm" w:hAnsi="Arial LatArm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617" w:type="dxa"/>
          </w:tcPr>
          <w:p w14:paraId="6A822D11" w14:textId="0F308484" w:rsidR="008A3CDF" w:rsidRPr="00FE4A6D" w:rsidRDefault="008A3CDF" w:rsidP="008A3CDF">
            <w:pPr>
              <w:jc w:val="center"/>
              <w:rPr>
                <w:rFonts w:ascii="Arial LatArm" w:hAnsi="Arial LatArm" w:cs="Arial"/>
                <w:sz w:val="18"/>
                <w:szCs w:val="18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617" w:type="dxa"/>
          </w:tcPr>
          <w:p w14:paraId="1F07E41B" w14:textId="73ABF6F9" w:rsidR="008A3CDF" w:rsidRPr="00FE4A6D" w:rsidRDefault="008A3CDF" w:rsidP="008A3CDF">
            <w:pPr>
              <w:jc w:val="center"/>
              <w:rPr>
                <w:rFonts w:ascii="Arial LatArm" w:hAnsi="Arial LatArm" w:cs="Arial"/>
                <w:sz w:val="18"/>
                <w:szCs w:val="18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28" w:type="dxa"/>
          </w:tcPr>
          <w:p w14:paraId="0CC6AE1D" w14:textId="09F356D0" w:rsidR="008A3CDF" w:rsidRPr="00FE4A6D" w:rsidRDefault="008A3CDF" w:rsidP="008A3CDF">
            <w:pPr>
              <w:jc w:val="center"/>
              <w:rPr>
                <w:rFonts w:ascii="Arial LatArm" w:hAnsi="Arial LatArm" w:cs="Arial"/>
                <w:sz w:val="18"/>
                <w:szCs w:val="18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28" w:type="dxa"/>
          </w:tcPr>
          <w:p w14:paraId="3D123AE5" w14:textId="5A772976" w:rsidR="008A3CDF" w:rsidRPr="00FE4A6D" w:rsidRDefault="008A3CDF" w:rsidP="008A3CDF">
            <w:pPr>
              <w:rPr>
                <w:rFonts w:ascii="Arial LatArm" w:hAnsi="Arial LatArm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28" w:type="dxa"/>
          </w:tcPr>
          <w:p w14:paraId="7F6A2B0B" w14:textId="28548E8C" w:rsidR="008A3CDF" w:rsidRPr="00FE4A6D" w:rsidRDefault="008A3CDF" w:rsidP="008A3CDF">
            <w:pPr>
              <w:rPr>
                <w:rFonts w:ascii="Arial LatArm" w:hAnsi="Arial LatArm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54" w:type="dxa"/>
          </w:tcPr>
          <w:p w14:paraId="27024C9E" w14:textId="22D7162E" w:rsidR="008A3CDF" w:rsidRPr="00FE4A6D" w:rsidRDefault="008A3CDF" w:rsidP="008A3CDF">
            <w:pPr>
              <w:rPr>
                <w:rFonts w:ascii="Arial LatArm" w:hAnsi="Arial LatArm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02" w:type="dxa"/>
          </w:tcPr>
          <w:p w14:paraId="1E421A8C" w14:textId="569EBA3B" w:rsidR="008A3CDF" w:rsidRPr="00FE4A6D" w:rsidRDefault="008A3CDF" w:rsidP="008A3CDF">
            <w:pPr>
              <w:rPr>
                <w:rFonts w:ascii="Arial LatArm" w:hAnsi="Arial LatArm"/>
                <w:sz w:val="20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28" w:type="dxa"/>
          </w:tcPr>
          <w:p w14:paraId="69013BD5" w14:textId="4B2A8F9B" w:rsidR="008A3CDF" w:rsidRPr="00FE4A6D" w:rsidRDefault="008A3CDF" w:rsidP="008A3CDF">
            <w:pPr>
              <w:rPr>
                <w:rFonts w:ascii="Arial LatArm" w:hAnsi="Arial LatArm"/>
                <w:sz w:val="20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28" w:type="dxa"/>
          </w:tcPr>
          <w:p w14:paraId="6F614573" w14:textId="35C9CDE0" w:rsidR="008A3CDF" w:rsidRPr="00FE4A6D" w:rsidRDefault="008A3CDF" w:rsidP="008A3CDF">
            <w:pPr>
              <w:rPr>
                <w:rFonts w:ascii="Arial LatArm" w:hAnsi="Arial LatArm"/>
                <w:sz w:val="20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28" w:type="dxa"/>
          </w:tcPr>
          <w:p w14:paraId="01B23C46" w14:textId="05DF4637" w:rsidR="008A3CDF" w:rsidRPr="00FE4A6D" w:rsidRDefault="008A3CDF" w:rsidP="008A3CDF">
            <w:pPr>
              <w:rPr>
                <w:rFonts w:ascii="Arial LatArm" w:hAnsi="Arial LatArm"/>
                <w:sz w:val="20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1557" w:type="dxa"/>
          </w:tcPr>
          <w:p w14:paraId="2DBF07B2" w14:textId="4CD2F342" w:rsidR="008A3CDF" w:rsidRPr="00FE4A6D" w:rsidRDefault="008A3CDF" w:rsidP="008A3CDF">
            <w:pPr>
              <w:rPr>
                <w:rFonts w:ascii="Arial LatArm" w:hAnsi="Arial LatArm"/>
                <w:sz w:val="20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</w:tr>
      <w:tr w:rsidR="008A3CDF" w:rsidRPr="00FE4A6D" w14:paraId="289A45FD" w14:textId="77777777" w:rsidTr="008A3CDF">
        <w:trPr>
          <w:trHeight w:val="1538"/>
        </w:trPr>
        <w:tc>
          <w:tcPr>
            <w:tcW w:w="1700" w:type="dxa"/>
            <w:vAlign w:val="center"/>
          </w:tcPr>
          <w:p w14:paraId="0D72FFFC" w14:textId="2C738028" w:rsidR="008A3CDF" w:rsidRDefault="008A3CDF" w:rsidP="008A3CDF">
            <w:pPr>
              <w:tabs>
                <w:tab w:val="left" w:pos="747"/>
              </w:tabs>
              <w:ind w:left="349"/>
              <w:rPr>
                <w:rFonts w:ascii="Arial LatArm" w:hAnsi="Arial LatArm"/>
                <w:sz w:val="20"/>
                <w:szCs w:val="20"/>
              </w:rPr>
            </w:pPr>
            <w:r w:rsidRPr="00F11F6B">
              <w:rPr>
                <w:rFonts w:ascii="Arial LatArm" w:hAnsi="Arial LatArm"/>
                <w:sz w:val="16"/>
                <w:szCs w:val="16"/>
              </w:rPr>
              <w:t>6</w:t>
            </w:r>
          </w:p>
        </w:tc>
        <w:tc>
          <w:tcPr>
            <w:tcW w:w="2130" w:type="dxa"/>
          </w:tcPr>
          <w:p w14:paraId="0FD31F6C" w14:textId="68D16195" w:rsidR="008A3CDF" w:rsidRDefault="008A3CDF" w:rsidP="008A3CDF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 w:rsidRPr="00F11F6B">
              <w:rPr>
                <w:rFonts w:ascii="GHEA Grapalat" w:hAnsi="GHEA Grapalat" w:cs="GHEA Grapalat"/>
                <w:color w:val="000000"/>
                <w:sz w:val="16"/>
                <w:szCs w:val="16"/>
              </w:rPr>
              <w:t>3221410</w:t>
            </w:r>
          </w:p>
        </w:tc>
        <w:tc>
          <w:tcPr>
            <w:tcW w:w="2014" w:type="dxa"/>
          </w:tcPr>
          <w:p w14:paraId="3169208B" w14:textId="71FC82FE" w:rsidR="008A3CDF" w:rsidRDefault="008A3CDF" w:rsidP="008A3CDF">
            <w:pPr>
              <w:rPr>
                <w:rFonts w:ascii="Calibri" w:hAnsi="Calibri" w:cs="Calibri"/>
                <w:color w:val="000000"/>
              </w:rPr>
            </w:pPr>
            <w:r w:rsidRPr="00F11F6B">
              <w:rPr>
                <w:rFonts w:ascii="Calibri" w:hAnsi="Calibri" w:cs="Calibri"/>
                <w:color w:val="000000"/>
                <w:sz w:val="16"/>
                <w:szCs w:val="16"/>
              </w:rPr>
              <w:t>Կաղամբ</w:t>
            </w:r>
          </w:p>
        </w:tc>
        <w:tc>
          <w:tcPr>
            <w:tcW w:w="617" w:type="dxa"/>
          </w:tcPr>
          <w:p w14:paraId="291231B7" w14:textId="1CE0595B" w:rsidR="008A3CDF" w:rsidRPr="00FE4A6D" w:rsidRDefault="008A3CDF" w:rsidP="008A3CDF">
            <w:pPr>
              <w:jc w:val="center"/>
              <w:rPr>
                <w:rFonts w:ascii="Arial LatArm" w:hAnsi="Arial LatArm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617" w:type="dxa"/>
          </w:tcPr>
          <w:p w14:paraId="3A09FC51" w14:textId="313819FD" w:rsidR="008A3CDF" w:rsidRPr="00FE4A6D" w:rsidRDefault="008A3CDF" w:rsidP="008A3CDF">
            <w:pPr>
              <w:jc w:val="center"/>
              <w:rPr>
                <w:rFonts w:ascii="Arial LatArm" w:hAnsi="Arial LatArm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617" w:type="dxa"/>
          </w:tcPr>
          <w:p w14:paraId="2C218A2A" w14:textId="535875CC" w:rsidR="008A3CDF" w:rsidRPr="00FE4A6D" w:rsidRDefault="008A3CDF" w:rsidP="008A3CDF">
            <w:pPr>
              <w:jc w:val="center"/>
              <w:rPr>
                <w:rFonts w:ascii="Arial LatArm" w:hAnsi="Arial LatArm" w:cs="Arial"/>
                <w:sz w:val="18"/>
                <w:szCs w:val="18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617" w:type="dxa"/>
          </w:tcPr>
          <w:p w14:paraId="1DBE45D3" w14:textId="272E93FD" w:rsidR="008A3CDF" w:rsidRPr="00FE4A6D" w:rsidRDefault="008A3CDF" w:rsidP="008A3CDF">
            <w:pPr>
              <w:jc w:val="center"/>
              <w:rPr>
                <w:rFonts w:ascii="Arial LatArm" w:hAnsi="Arial LatArm" w:cs="Arial"/>
                <w:sz w:val="18"/>
                <w:szCs w:val="18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28" w:type="dxa"/>
          </w:tcPr>
          <w:p w14:paraId="27897DF4" w14:textId="57562AE6" w:rsidR="008A3CDF" w:rsidRPr="00FE4A6D" w:rsidRDefault="008A3CDF" w:rsidP="008A3CDF">
            <w:pPr>
              <w:jc w:val="center"/>
              <w:rPr>
                <w:rFonts w:ascii="Arial LatArm" w:hAnsi="Arial LatArm" w:cs="Arial"/>
                <w:sz w:val="18"/>
                <w:szCs w:val="18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28" w:type="dxa"/>
          </w:tcPr>
          <w:p w14:paraId="60B1CC5C" w14:textId="287E7A98" w:rsidR="008A3CDF" w:rsidRPr="00FE4A6D" w:rsidRDefault="008A3CDF" w:rsidP="008A3CDF">
            <w:pPr>
              <w:rPr>
                <w:rFonts w:ascii="Arial LatArm" w:hAnsi="Arial LatArm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28" w:type="dxa"/>
          </w:tcPr>
          <w:p w14:paraId="1FF9D3A5" w14:textId="4EED483B" w:rsidR="008A3CDF" w:rsidRPr="00FE4A6D" w:rsidRDefault="008A3CDF" w:rsidP="008A3CDF">
            <w:pPr>
              <w:rPr>
                <w:rFonts w:ascii="Arial LatArm" w:hAnsi="Arial LatArm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54" w:type="dxa"/>
          </w:tcPr>
          <w:p w14:paraId="4E391BD6" w14:textId="307AADB7" w:rsidR="008A3CDF" w:rsidRPr="00FE4A6D" w:rsidRDefault="008A3CDF" w:rsidP="008A3CDF">
            <w:pPr>
              <w:rPr>
                <w:rFonts w:ascii="Arial LatArm" w:hAnsi="Arial LatArm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02" w:type="dxa"/>
          </w:tcPr>
          <w:p w14:paraId="7FEDB1BC" w14:textId="23221B3E" w:rsidR="008A3CDF" w:rsidRPr="00FE4A6D" w:rsidRDefault="008A3CDF" w:rsidP="008A3CDF">
            <w:pPr>
              <w:rPr>
                <w:rFonts w:ascii="Arial LatArm" w:hAnsi="Arial LatArm"/>
                <w:sz w:val="20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28" w:type="dxa"/>
          </w:tcPr>
          <w:p w14:paraId="5CC8870F" w14:textId="756D7417" w:rsidR="008A3CDF" w:rsidRPr="00FE4A6D" w:rsidRDefault="008A3CDF" w:rsidP="008A3CDF">
            <w:pPr>
              <w:rPr>
                <w:rFonts w:ascii="Arial LatArm" w:hAnsi="Arial LatArm"/>
                <w:sz w:val="20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28" w:type="dxa"/>
          </w:tcPr>
          <w:p w14:paraId="13F23DC4" w14:textId="09D58133" w:rsidR="008A3CDF" w:rsidRPr="00FE4A6D" w:rsidRDefault="008A3CDF" w:rsidP="008A3CDF">
            <w:pPr>
              <w:rPr>
                <w:rFonts w:ascii="Arial LatArm" w:hAnsi="Arial LatArm"/>
                <w:sz w:val="20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28" w:type="dxa"/>
          </w:tcPr>
          <w:p w14:paraId="4F385095" w14:textId="3A64DE36" w:rsidR="008A3CDF" w:rsidRPr="00FE4A6D" w:rsidRDefault="008A3CDF" w:rsidP="008A3CDF">
            <w:pPr>
              <w:rPr>
                <w:rFonts w:ascii="Arial LatArm" w:hAnsi="Arial LatArm"/>
                <w:sz w:val="20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1557" w:type="dxa"/>
          </w:tcPr>
          <w:p w14:paraId="3E784FCD" w14:textId="2CA1AD53" w:rsidR="008A3CDF" w:rsidRPr="00FE4A6D" w:rsidRDefault="008A3CDF" w:rsidP="008A3CDF">
            <w:pPr>
              <w:rPr>
                <w:rFonts w:ascii="Arial LatArm" w:hAnsi="Arial LatArm"/>
                <w:sz w:val="20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</w:tr>
      <w:tr w:rsidR="008A3CDF" w:rsidRPr="00FE4A6D" w14:paraId="3E75428D" w14:textId="77777777" w:rsidTr="008A3CDF">
        <w:trPr>
          <w:trHeight w:val="1538"/>
        </w:trPr>
        <w:tc>
          <w:tcPr>
            <w:tcW w:w="1700" w:type="dxa"/>
            <w:vAlign w:val="center"/>
          </w:tcPr>
          <w:p w14:paraId="676B5136" w14:textId="78DAEC6A" w:rsidR="008A3CDF" w:rsidRDefault="008A3CDF" w:rsidP="008A3CDF">
            <w:pPr>
              <w:tabs>
                <w:tab w:val="left" w:pos="747"/>
              </w:tabs>
              <w:ind w:left="349"/>
              <w:rPr>
                <w:rFonts w:ascii="Arial LatArm" w:hAnsi="Arial LatArm"/>
                <w:sz w:val="20"/>
                <w:szCs w:val="20"/>
              </w:rPr>
            </w:pPr>
            <w:r w:rsidRPr="00F11F6B">
              <w:rPr>
                <w:rFonts w:ascii="Arial LatArm" w:hAnsi="Arial LatArm"/>
                <w:sz w:val="16"/>
                <w:szCs w:val="16"/>
              </w:rPr>
              <w:t>7</w:t>
            </w:r>
          </w:p>
        </w:tc>
        <w:tc>
          <w:tcPr>
            <w:tcW w:w="2130" w:type="dxa"/>
          </w:tcPr>
          <w:p w14:paraId="1B177DB4" w14:textId="5435162D" w:rsidR="008A3CDF" w:rsidRDefault="008A3CDF" w:rsidP="008A3CDF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 w:rsidRPr="00F11F6B">
              <w:rPr>
                <w:rFonts w:ascii="GHEA Grapalat" w:hAnsi="GHEA Grapalat" w:cs="GHEA Grapalat"/>
                <w:color w:val="000000"/>
                <w:sz w:val="16"/>
                <w:szCs w:val="16"/>
              </w:rPr>
              <w:t>3221100</w:t>
            </w:r>
          </w:p>
        </w:tc>
        <w:tc>
          <w:tcPr>
            <w:tcW w:w="2014" w:type="dxa"/>
          </w:tcPr>
          <w:p w14:paraId="6F3E2A3F" w14:textId="14C81FEE" w:rsidR="008A3CDF" w:rsidRDefault="008A3CDF" w:rsidP="008A3CDF">
            <w:pPr>
              <w:rPr>
                <w:rFonts w:ascii="Calibri" w:hAnsi="Calibri" w:cs="Calibri"/>
                <w:color w:val="000000"/>
              </w:rPr>
            </w:pPr>
            <w:r w:rsidRPr="00F11F6B">
              <w:rPr>
                <w:rFonts w:ascii="Calibri" w:hAnsi="Calibri" w:cs="Calibri"/>
                <w:color w:val="000000"/>
                <w:sz w:val="16"/>
                <w:szCs w:val="16"/>
              </w:rPr>
              <w:t>Բազուկ</w:t>
            </w:r>
          </w:p>
        </w:tc>
        <w:tc>
          <w:tcPr>
            <w:tcW w:w="617" w:type="dxa"/>
          </w:tcPr>
          <w:p w14:paraId="3EE79425" w14:textId="65D0B99E" w:rsidR="008A3CDF" w:rsidRPr="00FE4A6D" w:rsidRDefault="008A3CDF" w:rsidP="008A3CDF">
            <w:pPr>
              <w:jc w:val="center"/>
              <w:rPr>
                <w:rFonts w:ascii="Arial LatArm" w:hAnsi="Arial LatArm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617" w:type="dxa"/>
          </w:tcPr>
          <w:p w14:paraId="552B2096" w14:textId="5049DE38" w:rsidR="008A3CDF" w:rsidRPr="00FE4A6D" w:rsidRDefault="008A3CDF" w:rsidP="008A3CDF">
            <w:pPr>
              <w:jc w:val="center"/>
              <w:rPr>
                <w:rFonts w:ascii="Arial LatArm" w:hAnsi="Arial LatArm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617" w:type="dxa"/>
          </w:tcPr>
          <w:p w14:paraId="728E0FD4" w14:textId="03ABF5A5" w:rsidR="008A3CDF" w:rsidRPr="00FE4A6D" w:rsidRDefault="008A3CDF" w:rsidP="008A3CDF">
            <w:pPr>
              <w:jc w:val="center"/>
              <w:rPr>
                <w:rFonts w:ascii="Arial LatArm" w:hAnsi="Arial LatArm" w:cs="Arial"/>
                <w:sz w:val="18"/>
                <w:szCs w:val="18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617" w:type="dxa"/>
          </w:tcPr>
          <w:p w14:paraId="4F022316" w14:textId="40F0092E" w:rsidR="008A3CDF" w:rsidRPr="00FE4A6D" w:rsidRDefault="008A3CDF" w:rsidP="008A3CDF">
            <w:pPr>
              <w:jc w:val="center"/>
              <w:rPr>
                <w:rFonts w:ascii="Arial LatArm" w:hAnsi="Arial LatArm" w:cs="Arial"/>
                <w:sz w:val="18"/>
                <w:szCs w:val="18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28" w:type="dxa"/>
          </w:tcPr>
          <w:p w14:paraId="2008F290" w14:textId="1FB8A262" w:rsidR="008A3CDF" w:rsidRPr="00FE4A6D" w:rsidRDefault="008A3CDF" w:rsidP="008A3CDF">
            <w:pPr>
              <w:jc w:val="center"/>
              <w:rPr>
                <w:rFonts w:ascii="Arial LatArm" w:hAnsi="Arial LatArm" w:cs="Arial"/>
                <w:sz w:val="18"/>
                <w:szCs w:val="18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28" w:type="dxa"/>
          </w:tcPr>
          <w:p w14:paraId="124E438D" w14:textId="1731F42F" w:rsidR="008A3CDF" w:rsidRPr="00FE4A6D" w:rsidRDefault="008A3CDF" w:rsidP="008A3CDF">
            <w:pPr>
              <w:rPr>
                <w:rFonts w:ascii="Arial LatArm" w:hAnsi="Arial LatArm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28" w:type="dxa"/>
          </w:tcPr>
          <w:p w14:paraId="5F822567" w14:textId="7FF8E22F" w:rsidR="008A3CDF" w:rsidRPr="00FE4A6D" w:rsidRDefault="008A3CDF" w:rsidP="008A3CDF">
            <w:pPr>
              <w:rPr>
                <w:rFonts w:ascii="Arial LatArm" w:hAnsi="Arial LatArm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54" w:type="dxa"/>
          </w:tcPr>
          <w:p w14:paraId="1EE1CE91" w14:textId="6D671880" w:rsidR="008A3CDF" w:rsidRPr="00FE4A6D" w:rsidRDefault="008A3CDF" w:rsidP="008A3CDF">
            <w:pPr>
              <w:rPr>
                <w:rFonts w:ascii="Arial LatArm" w:hAnsi="Arial LatArm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02" w:type="dxa"/>
          </w:tcPr>
          <w:p w14:paraId="57BE449A" w14:textId="1E408D01" w:rsidR="008A3CDF" w:rsidRPr="00FE4A6D" w:rsidRDefault="008A3CDF" w:rsidP="008A3CDF">
            <w:pPr>
              <w:rPr>
                <w:rFonts w:ascii="Arial LatArm" w:hAnsi="Arial LatArm"/>
                <w:sz w:val="20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28" w:type="dxa"/>
          </w:tcPr>
          <w:p w14:paraId="395A9D11" w14:textId="6F08F8C7" w:rsidR="008A3CDF" w:rsidRPr="00FE4A6D" w:rsidRDefault="008A3CDF" w:rsidP="008A3CDF">
            <w:pPr>
              <w:rPr>
                <w:rFonts w:ascii="Arial LatArm" w:hAnsi="Arial LatArm"/>
                <w:sz w:val="20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28" w:type="dxa"/>
          </w:tcPr>
          <w:p w14:paraId="644855D6" w14:textId="0E129C88" w:rsidR="008A3CDF" w:rsidRPr="00FE4A6D" w:rsidRDefault="008A3CDF" w:rsidP="008A3CDF">
            <w:pPr>
              <w:rPr>
                <w:rFonts w:ascii="Arial LatArm" w:hAnsi="Arial LatArm"/>
                <w:sz w:val="20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28" w:type="dxa"/>
          </w:tcPr>
          <w:p w14:paraId="4611E994" w14:textId="7FB7FF42" w:rsidR="008A3CDF" w:rsidRPr="00FE4A6D" w:rsidRDefault="008A3CDF" w:rsidP="008A3CDF">
            <w:pPr>
              <w:rPr>
                <w:rFonts w:ascii="Arial LatArm" w:hAnsi="Arial LatArm"/>
                <w:sz w:val="20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1557" w:type="dxa"/>
          </w:tcPr>
          <w:p w14:paraId="383AAFC1" w14:textId="2F15F99E" w:rsidR="008A3CDF" w:rsidRPr="00FE4A6D" w:rsidRDefault="008A3CDF" w:rsidP="008A3CDF">
            <w:pPr>
              <w:rPr>
                <w:rFonts w:ascii="Arial LatArm" w:hAnsi="Arial LatArm"/>
                <w:sz w:val="20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</w:tr>
      <w:tr w:rsidR="008A3CDF" w:rsidRPr="00FE4A6D" w14:paraId="20391AE4" w14:textId="77777777" w:rsidTr="008A3CDF">
        <w:trPr>
          <w:trHeight w:val="1538"/>
        </w:trPr>
        <w:tc>
          <w:tcPr>
            <w:tcW w:w="1700" w:type="dxa"/>
            <w:vAlign w:val="center"/>
          </w:tcPr>
          <w:p w14:paraId="72723396" w14:textId="5E653CE3" w:rsidR="008A3CDF" w:rsidRDefault="008A3CDF" w:rsidP="008A3CDF">
            <w:pPr>
              <w:tabs>
                <w:tab w:val="left" w:pos="747"/>
              </w:tabs>
              <w:ind w:left="349"/>
              <w:rPr>
                <w:rFonts w:ascii="Arial LatArm" w:hAnsi="Arial LatArm"/>
                <w:sz w:val="20"/>
                <w:szCs w:val="20"/>
              </w:rPr>
            </w:pPr>
            <w:r w:rsidRPr="00F11F6B">
              <w:rPr>
                <w:rFonts w:ascii="Arial LatArm" w:hAnsi="Arial LatArm"/>
                <w:sz w:val="16"/>
                <w:szCs w:val="16"/>
              </w:rPr>
              <w:t>8</w:t>
            </w:r>
          </w:p>
        </w:tc>
        <w:tc>
          <w:tcPr>
            <w:tcW w:w="2130" w:type="dxa"/>
          </w:tcPr>
          <w:p w14:paraId="223207FE" w14:textId="1187653B" w:rsidR="008A3CDF" w:rsidRDefault="008A3CDF" w:rsidP="008A3CDF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 w:rsidRPr="00F11F6B">
              <w:rPr>
                <w:rFonts w:ascii="GHEA Grapalat" w:hAnsi="GHEA Grapalat" w:cs="GHEA Grapalat"/>
                <w:color w:val="000000"/>
                <w:sz w:val="16"/>
                <w:szCs w:val="16"/>
              </w:rPr>
              <w:t>15311100</w:t>
            </w:r>
          </w:p>
        </w:tc>
        <w:tc>
          <w:tcPr>
            <w:tcW w:w="2014" w:type="dxa"/>
          </w:tcPr>
          <w:p w14:paraId="7469508B" w14:textId="3ACB0F62" w:rsidR="008A3CDF" w:rsidRDefault="008A3CDF" w:rsidP="008A3CDF">
            <w:pPr>
              <w:rPr>
                <w:rFonts w:ascii="Calibri" w:hAnsi="Calibri" w:cs="Calibri"/>
                <w:color w:val="000000"/>
              </w:rPr>
            </w:pPr>
            <w:r w:rsidRPr="00F11F6B">
              <w:rPr>
                <w:rFonts w:ascii="Calibri" w:hAnsi="Calibri" w:cs="Calibri"/>
                <w:color w:val="000000"/>
                <w:sz w:val="16"/>
                <w:szCs w:val="16"/>
              </w:rPr>
              <w:t>Կարտոֆիլ</w:t>
            </w:r>
          </w:p>
        </w:tc>
        <w:tc>
          <w:tcPr>
            <w:tcW w:w="617" w:type="dxa"/>
          </w:tcPr>
          <w:p w14:paraId="0743EA52" w14:textId="136DE022" w:rsidR="008A3CDF" w:rsidRPr="00FE4A6D" w:rsidRDefault="008A3CDF" w:rsidP="008A3CDF">
            <w:pPr>
              <w:jc w:val="center"/>
              <w:rPr>
                <w:rFonts w:ascii="Arial LatArm" w:hAnsi="Arial LatArm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617" w:type="dxa"/>
          </w:tcPr>
          <w:p w14:paraId="53810F26" w14:textId="3CDEE5FB" w:rsidR="008A3CDF" w:rsidRPr="00FE4A6D" w:rsidRDefault="008A3CDF" w:rsidP="008A3CDF">
            <w:pPr>
              <w:jc w:val="center"/>
              <w:rPr>
                <w:rFonts w:ascii="Arial LatArm" w:hAnsi="Arial LatArm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617" w:type="dxa"/>
          </w:tcPr>
          <w:p w14:paraId="192F09F6" w14:textId="76FB68F2" w:rsidR="008A3CDF" w:rsidRPr="00FE4A6D" w:rsidRDefault="008A3CDF" w:rsidP="008A3CDF">
            <w:pPr>
              <w:jc w:val="center"/>
              <w:rPr>
                <w:rFonts w:ascii="Arial LatArm" w:hAnsi="Arial LatArm" w:cs="Arial"/>
                <w:sz w:val="18"/>
                <w:szCs w:val="18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617" w:type="dxa"/>
          </w:tcPr>
          <w:p w14:paraId="3C9DDE16" w14:textId="539D135C" w:rsidR="008A3CDF" w:rsidRPr="00FE4A6D" w:rsidRDefault="008A3CDF" w:rsidP="008A3CDF">
            <w:pPr>
              <w:jc w:val="center"/>
              <w:rPr>
                <w:rFonts w:ascii="Arial LatArm" w:hAnsi="Arial LatArm" w:cs="Arial"/>
                <w:sz w:val="18"/>
                <w:szCs w:val="18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28" w:type="dxa"/>
          </w:tcPr>
          <w:p w14:paraId="0F5DC2EB" w14:textId="093A4180" w:rsidR="008A3CDF" w:rsidRPr="00FE4A6D" w:rsidRDefault="008A3CDF" w:rsidP="008A3CDF">
            <w:pPr>
              <w:jc w:val="center"/>
              <w:rPr>
                <w:rFonts w:ascii="Arial LatArm" w:hAnsi="Arial LatArm" w:cs="Arial"/>
                <w:sz w:val="18"/>
                <w:szCs w:val="18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28" w:type="dxa"/>
          </w:tcPr>
          <w:p w14:paraId="1B0B6B71" w14:textId="7271762E" w:rsidR="008A3CDF" w:rsidRPr="00FE4A6D" w:rsidRDefault="008A3CDF" w:rsidP="008A3CDF">
            <w:pPr>
              <w:rPr>
                <w:rFonts w:ascii="Arial LatArm" w:hAnsi="Arial LatArm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28" w:type="dxa"/>
          </w:tcPr>
          <w:p w14:paraId="20259F20" w14:textId="0A0A34B7" w:rsidR="008A3CDF" w:rsidRPr="00FE4A6D" w:rsidRDefault="008A3CDF" w:rsidP="008A3CDF">
            <w:pPr>
              <w:rPr>
                <w:rFonts w:ascii="Arial LatArm" w:hAnsi="Arial LatArm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54" w:type="dxa"/>
          </w:tcPr>
          <w:p w14:paraId="5E5656A1" w14:textId="2723CA3B" w:rsidR="008A3CDF" w:rsidRPr="00FE4A6D" w:rsidRDefault="008A3CDF" w:rsidP="008A3CDF">
            <w:pPr>
              <w:rPr>
                <w:rFonts w:ascii="Arial LatArm" w:hAnsi="Arial LatArm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02" w:type="dxa"/>
          </w:tcPr>
          <w:p w14:paraId="31464DAF" w14:textId="726298F3" w:rsidR="008A3CDF" w:rsidRPr="00FE4A6D" w:rsidRDefault="008A3CDF" w:rsidP="008A3CDF">
            <w:pPr>
              <w:rPr>
                <w:rFonts w:ascii="Arial LatArm" w:hAnsi="Arial LatArm"/>
                <w:sz w:val="20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28" w:type="dxa"/>
          </w:tcPr>
          <w:p w14:paraId="711EFB54" w14:textId="2A7E4D12" w:rsidR="008A3CDF" w:rsidRPr="00FE4A6D" w:rsidRDefault="008A3CDF" w:rsidP="008A3CDF">
            <w:pPr>
              <w:rPr>
                <w:rFonts w:ascii="Arial LatArm" w:hAnsi="Arial LatArm"/>
                <w:sz w:val="20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28" w:type="dxa"/>
          </w:tcPr>
          <w:p w14:paraId="4C9CADAA" w14:textId="0C4F9726" w:rsidR="008A3CDF" w:rsidRPr="00FE4A6D" w:rsidRDefault="008A3CDF" w:rsidP="008A3CDF">
            <w:pPr>
              <w:rPr>
                <w:rFonts w:ascii="Arial LatArm" w:hAnsi="Arial LatArm"/>
                <w:sz w:val="20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28" w:type="dxa"/>
          </w:tcPr>
          <w:p w14:paraId="31BF3F2E" w14:textId="3A132925" w:rsidR="008A3CDF" w:rsidRPr="00FE4A6D" w:rsidRDefault="008A3CDF" w:rsidP="008A3CDF">
            <w:pPr>
              <w:rPr>
                <w:rFonts w:ascii="Arial LatArm" w:hAnsi="Arial LatArm"/>
                <w:sz w:val="20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1557" w:type="dxa"/>
          </w:tcPr>
          <w:p w14:paraId="10E79B2F" w14:textId="5BCAFE36" w:rsidR="008A3CDF" w:rsidRPr="00FE4A6D" w:rsidRDefault="008A3CDF" w:rsidP="008A3CDF">
            <w:pPr>
              <w:rPr>
                <w:rFonts w:ascii="Arial LatArm" w:hAnsi="Arial LatArm"/>
                <w:sz w:val="20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</w:tr>
      <w:tr w:rsidR="008A3CDF" w:rsidRPr="00FE4A6D" w14:paraId="31709864" w14:textId="77777777" w:rsidTr="008A3CDF">
        <w:trPr>
          <w:trHeight w:val="1538"/>
        </w:trPr>
        <w:tc>
          <w:tcPr>
            <w:tcW w:w="1700" w:type="dxa"/>
            <w:vAlign w:val="center"/>
          </w:tcPr>
          <w:p w14:paraId="459CCE03" w14:textId="4DBA1AF3" w:rsidR="008A3CDF" w:rsidRDefault="008A3CDF" w:rsidP="008A3CDF">
            <w:pPr>
              <w:tabs>
                <w:tab w:val="left" w:pos="747"/>
              </w:tabs>
              <w:ind w:left="349"/>
              <w:rPr>
                <w:rFonts w:ascii="Arial LatArm" w:hAnsi="Arial LatArm"/>
                <w:sz w:val="20"/>
                <w:szCs w:val="20"/>
              </w:rPr>
            </w:pPr>
            <w:r w:rsidRPr="00F11F6B">
              <w:rPr>
                <w:rFonts w:ascii="Arial LatArm" w:hAnsi="Arial LatArm"/>
                <w:sz w:val="16"/>
                <w:szCs w:val="16"/>
              </w:rPr>
              <w:t>9</w:t>
            </w:r>
          </w:p>
        </w:tc>
        <w:tc>
          <w:tcPr>
            <w:tcW w:w="2130" w:type="dxa"/>
          </w:tcPr>
          <w:p w14:paraId="2B98306B" w14:textId="1D3FFB81" w:rsidR="008A3CDF" w:rsidRDefault="008A3CDF" w:rsidP="008A3CDF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 w:rsidRPr="00F11F6B">
              <w:rPr>
                <w:rFonts w:ascii="GHEA Grapalat" w:hAnsi="GHEA Grapalat" w:cs="GHEA Grapalat"/>
                <w:color w:val="000000"/>
                <w:sz w:val="16"/>
                <w:szCs w:val="16"/>
              </w:rPr>
              <w:t>15112150</w:t>
            </w:r>
          </w:p>
        </w:tc>
        <w:tc>
          <w:tcPr>
            <w:tcW w:w="2014" w:type="dxa"/>
          </w:tcPr>
          <w:p w14:paraId="08863EDC" w14:textId="33B0A5A7" w:rsidR="008A3CDF" w:rsidRDefault="008A3CDF" w:rsidP="008A3CDF">
            <w:pPr>
              <w:rPr>
                <w:rFonts w:ascii="Calibri" w:hAnsi="Calibri" w:cs="Calibri"/>
                <w:color w:val="000000"/>
              </w:rPr>
            </w:pPr>
            <w:r w:rsidRPr="00F11F6B">
              <w:rPr>
                <w:rFonts w:ascii="Calibri" w:hAnsi="Calibri" w:cs="Calibri"/>
                <w:color w:val="000000"/>
                <w:sz w:val="16"/>
                <w:szCs w:val="16"/>
              </w:rPr>
              <w:t>Հավի կրծքամիս</w:t>
            </w:r>
          </w:p>
        </w:tc>
        <w:tc>
          <w:tcPr>
            <w:tcW w:w="617" w:type="dxa"/>
          </w:tcPr>
          <w:p w14:paraId="21262410" w14:textId="793C23E2" w:rsidR="008A3CDF" w:rsidRPr="00FE4A6D" w:rsidRDefault="008A3CDF" w:rsidP="008A3CDF">
            <w:pPr>
              <w:jc w:val="center"/>
              <w:rPr>
                <w:rFonts w:ascii="Arial LatArm" w:hAnsi="Arial LatArm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617" w:type="dxa"/>
          </w:tcPr>
          <w:p w14:paraId="4F423EBF" w14:textId="4E29ADA4" w:rsidR="008A3CDF" w:rsidRPr="00FE4A6D" w:rsidRDefault="008A3CDF" w:rsidP="008A3CDF">
            <w:pPr>
              <w:jc w:val="center"/>
              <w:rPr>
                <w:rFonts w:ascii="Arial LatArm" w:hAnsi="Arial LatArm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617" w:type="dxa"/>
          </w:tcPr>
          <w:p w14:paraId="3B6E036C" w14:textId="25F5F9FC" w:rsidR="008A3CDF" w:rsidRPr="00FE4A6D" w:rsidRDefault="008A3CDF" w:rsidP="008A3CDF">
            <w:pPr>
              <w:jc w:val="center"/>
              <w:rPr>
                <w:rFonts w:ascii="Arial LatArm" w:hAnsi="Arial LatArm" w:cs="Arial"/>
                <w:sz w:val="18"/>
                <w:szCs w:val="18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617" w:type="dxa"/>
          </w:tcPr>
          <w:p w14:paraId="06861E81" w14:textId="4BFC8E9B" w:rsidR="008A3CDF" w:rsidRPr="00FE4A6D" w:rsidRDefault="008A3CDF" w:rsidP="008A3CDF">
            <w:pPr>
              <w:jc w:val="center"/>
              <w:rPr>
                <w:rFonts w:ascii="Arial LatArm" w:hAnsi="Arial LatArm" w:cs="Arial"/>
                <w:sz w:val="18"/>
                <w:szCs w:val="18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28" w:type="dxa"/>
          </w:tcPr>
          <w:p w14:paraId="624CED4A" w14:textId="1AEF924F" w:rsidR="008A3CDF" w:rsidRPr="00FE4A6D" w:rsidRDefault="008A3CDF" w:rsidP="008A3CDF">
            <w:pPr>
              <w:jc w:val="center"/>
              <w:rPr>
                <w:rFonts w:ascii="Arial LatArm" w:hAnsi="Arial LatArm" w:cs="Arial"/>
                <w:sz w:val="18"/>
                <w:szCs w:val="18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28" w:type="dxa"/>
          </w:tcPr>
          <w:p w14:paraId="3C381317" w14:textId="05CFAB04" w:rsidR="008A3CDF" w:rsidRPr="00FE4A6D" w:rsidRDefault="008A3CDF" w:rsidP="008A3CDF">
            <w:pPr>
              <w:rPr>
                <w:rFonts w:ascii="Arial LatArm" w:hAnsi="Arial LatArm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28" w:type="dxa"/>
          </w:tcPr>
          <w:p w14:paraId="4E411FB6" w14:textId="44950BE6" w:rsidR="008A3CDF" w:rsidRPr="00FE4A6D" w:rsidRDefault="008A3CDF" w:rsidP="008A3CDF">
            <w:pPr>
              <w:rPr>
                <w:rFonts w:ascii="Arial LatArm" w:hAnsi="Arial LatArm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54" w:type="dxa"/>
          </w:tcPr>
          <w:p w14:paraId="336A7876" w14:textId="23120A49" w:rsidR="008A3CDF" w:rsidRPr="00FE4A6D" w:rsidRDefault="008A3CDF" w:rsidP="008A3CDF">
            <w:pPr>
              <w:rPr>
                <w:rFonts w:ascii="Arial LatArm" w:hAnsi="Arial LatArm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02" w:type="dxa"/>
          </w:tcPr>
          <w:p w14:paraId="169C1D90" w14:textId="4F5409C3" w:rsidR="008A3CDF" w:rsidRPr="00FE4A6D" w:rsidRDefault="008A3CDF" w:rsidP="008A3CDF">
            <w:pPr>
              <w:rPr>
                <w:rFonts w:ascii="Arial LatArm" w:hAnsi="Arial LatArm"/>
                <w:sz w:val="20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28" w:type="dxa"/>
          </w:tcPr>
          <w:p w14:paraId="7E26D6DB" w14:textId="485F8787" w:rsidR="008A3CDF" w:rsidRPr="00FE4A6D" w:rsidRDefault="008A3CDF" w:rsidP="008A3CDF">
            <w:pPr>
              <w:rPr>
                <w:rFonts w:ascii="Arial LatArm" w:hAnsi="Arial LatArm"/>
                <w:sz w:val="20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28" w:type="dxa"/>
          </w:tcPr>
          <w:p w14:paraId="330D7C95" w14:textId="42639454" w:rsidR="008A3CDF" w:rsidRPr="00FE4A6D" w:rsidRDefault="008A3CDF" w:rsidP="008A3CDF">
            <w:pPr>
              <w:rPr>
                <w:rFonts w:ascii="Arial LatArm" w:hAnsi="Arial LatArm"/>
                <w:sz w:val="20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28" w:type="dxa"/>
          </w:tcPr>
          <w:p w14:paraId="27711EB2" w14:textId="00EF1F83" w:rsidR="008A3CDF" w:rsidRPr="00FE4A6D" w:rsidRDefault="008A3CDF" w:rsidP="008A3CDF">
            <w:pPr>
              <w:rPr>
                <w:rFonts w:ascii="Arial LatArm" w:hAnsi="Arial LatArm"/>
                <w:sz w:val="20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1557" w:type="dxa"/>
          </w:tcPr>
          <w:p w14:paraId="39B35FD7" w14:textId="7F505635" w:rsidR="008A3CDF" w:rsidRPr="00FE4A6D" w:rsidRDefault="008A3CDF" w:rsidP="008A3CDF">
            <w:pPr>
              <w:rPr>
                <w:rFonts w:ascii="Arial LatArm" w:hAnsi="Arial LatArm"/>
                <w:sz w:val="20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</w:tr>
      <w:tr w:rsidR="008A3CDF" w:rsidRPr="00FE4A6D" w14:paraId="4D4EB43A" w14:textId="77777777" w:rsidTr="008A3CDF">
        <w:trPr>
          <w:trHeight w:val="1538"/>
        </w:trPr>
        <w:tc>
          <w:tcPr>
            <w:tcW w:w="1700" w:type="dxa"/>
            <w:vAlign w:val="center"/>
          </w:tcPr>
          <w:p w14:paraId="4C05949E" w14:textId="2F55148A" w:rsidR="008A3CDF" w:rsidRDefault="008A3CDF" w:rsidP="008A3CDF">
            <w:pPr>
              <w:tabs>
                <w:tab w:val="left" w:pos="747"/>
              </w:tabs>
              <w:ind w:left="349"/>
              <w:rPr>
                <w:rFonts w:ascii="Arial LatArm" w:hAnsi="Arial LatArm"/>
                <w:sz w:val="20"/>
                <w:szCs w:val="20"/>
              </w:rPr>
            </w:pPr>
            <w:r w:rsidRPr="00F11F6B">
              <w:rPr>
                <w:rFonts w:ascii="Arial LatArm" w:hAnsi="Arial LatArm"/>
                <w:sz w:val="16"/>
                <w:szCs w:val="16"/>
              </w:rPr>
              <w:lastRenderedPageBreak/>
              <w:t>10</w:t>
            </w:r>
          </w:p>
        </w:tc>
        <w:tc>
          <w:tcPr>
            <w:tcW w:w="2130" w:type="dxa"/>
          </w:tcPr>
          <w:p w14:paraId="0D23409A" w14:textId="56A7595E" w:rsidR="008A3CDF" w:rsidRDefault="008A3CDF" w:rsidP="008A3CDF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 w:rsidRPr="00F11F6B">
              <w:rPr>
                <w:rFonts w:ascii="GHEA Grapalat" w:hAnsi="GHEA Grapalat" w:cs="GHEA Grapalat"/>
                <w:color w:val="000000"/>
                <w:sz w:val="16"/>
                <w:szCs w:val="16"/>
              </w:rPr>
              <w:t>15811100</w:t>
            </w:r>
          </w:p>
        </w:tc>
        <w:tc>
          <w:tcPr>
            <w:tcW w:w="2014" w:type="dxa"/>
          </w:tcPr>
          <w:p w14:paraId="1C720733" w14:textId="73B44B5E" w:rsidR="008A3CDF" w:rsidRDefault="008A3CDF" w:rsidP="008A3CDF">
            <w:pPr>
              <w:rPr>
                <w:rFonts w:ascii="Calibri" w:hAnsi="Calibri" w:cs="Calibri"/>
                <w:color w:val="000000"/>
              </w:rPr>
            </w:pPr>
            <w:r w:rsidRPr="00F11F6B">
              <w:rPr>
                <w:rFonts w:ascii="Calibri" w:hAnsi="Calibri" w:cs="Calibri"/>
                <w:color w:val="000000"/>
                <w:sz w:val="16"/>
                <w:szCs w:val="16"/>
              </w:rPr>
              <w:t>Հաց</w:t>
            </w:r>
          </w:p>
        </w:tc>
        <w:tc>
          <w:tcPr>
            <w:tcW w:w="617" w:type="dxa"/>
          </w:tcPr>
          <w:p w14:paraId="5D8AEC4B" w14:textId="13398366" w:rsidR="008A3CDF" w:rsidRPr="00FE4A6D" w:rsidRDefault="008A3CDF" w:rsidP="008A3CDF">
            <w:pPr>
              <w:jc w:val="center"/>
              <w:rPr>
                <w:rFonts w:ascii="Arial LatArm" w:hAnsi="Arial LatArm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617" w:type="dxa"/>
          </w:tcPr>
          <w:p w14:paraId="3597DF00" w14:textId="2FF75627" w:rsidR="008A3CDF" w:rsidRPr="00FE4A6D" w:rsidRDefault="008A3CDF" w:rsidP="008A3CDF">
            <w:pPr>
              <w:jc w:val="center"/>
              <w:rPr>
                <w:rFonts w:ascii="Arial LatArm" w:hAnsi="Arial LatArm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617" w:type="dxa"/>
          </w:tcPr>
          <w:p w14:paraId="1E52D01B" w14:textId="68840BF1" w:rsidR="008A3CDF" w:rsidRPr="00FE4A6D" w:rsidRDefault="008A3CDF" w:rsidP="008A3CDF">
            <w:pPr>
              <w:jc w:val="center"/>
              <w:rPr>
                <w:rFonts w:ascii="Arial LatArm" w:hAnsi="Arial LatArm" w:cs="Arial"/>
                <w:sz w:val="18"/>
                <w:szCs w:val="18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617" w:type="dxa"/>
          </w:tcPr>
          <w:p w14:paraId="6A064BC3" w14:textId="32F7B683" w:rsidR="008A3CDF" w:rsidRPr="00FE4A6D" w:rsidRDefault="008A3CDF" w:rsidP="008A3CDF">
            <w:pPr>
              <w:jc w:val="center"/>
              <w:rPr>
                <w:rFonts w:ascii="Arial LatArm" w:hAnsi="Arial LatArm" w:cs="Arial"/>
                <w:sz w:val="18"/>
                <w:szCs w:val="18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28" w:type="dxa"/>
          </w:tcPr>
          <w:p w14:paraId="0E955B46" w14:textId="73CCAD20" w:rsidR="008A3CDF" w:rsidRPr="00FE4A6D" w:rsidRDefault="008A3CDF" w:rsidP="008A3CDF">
            <w:pPr>
              <w:jc w:val="center"/>
              <w:rPr>
                <w:rFonts w:ascii="Arial LatArm" w:hAnsi="Arial LatArm" w:cs="Arial"/>
                <w:sz w:val="18"/>
                <w:szCs w:val="18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28" w:type="dxa"/>
          </w:tcPr>
          <w:p w14:paraId="12DB4155" w14:textId="0AE065F0" w:rsidR="008A3CDF" w:rsidRPr="00FE4A6D" w:rsidRDefault="008A3CDF" w:rsidP="008A3CDF">
            <w:pPr>
              <w:rPr>
                <w:rFonts w:ascii="Arial LatArm" w:hAnsi="Arial LatArm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28" w:type="dxa"/>
          </w:tcPr>
          <w:p w14:paraId="00661680" w14:textId="24F651F8" w:rsidR="008A3CDF" w:rsidRPr="00FE4A6D" w:rsidRDefault="008A3CDF" w:rsidP="008A3CDF">
            <w:pPr>
              <w:rPr>
                <w:rFonts w:ascii="Arial LatArm" w:hAnsi="Arial LatArm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54" w:type="dxa"/>
          </w:tcPr>
          <w:p w14:paraId="6779DDF3" w14:textId="062145A0" w:rsidR="008A3CDF" w:rsidRPr="00FE4A6D" w:rsidRDefault="008A3CDF" w:rsidP="008A3CDF">
            <w:pPr>
              <w:rPr>
                <w:rFonts w:ascii="Arial LatArm" w:hAnsi="Arial LatArm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02" w:type="dxa"/>
          </w:tcPr>
          <w:p w14:paraId="4944AEFC" w14:textId="45873FAE" w:rsidR="008A3CDF" w:rsidRPr="00FE4A6D" w:rsidRDefault="008A3CDF" w:rsidP="008A3CDF">
            <w:pPr>
              <w:rPr>
                <w:rFonts w:ascii="Arial LatArm" w:hAnsi="Arial LatArm"/>
                <w:sz w:val="20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28" w:type="dxa"/>
          </w:tcPr>
          <w:p w14:paraId="6AF9DD80" w14:textId="74C53104" w:rsidR="008A3CDF" w:rsidRPr="00FE4A6D" w:rsidRDefault="008A3CDF" w:rsidP="008A3CDF">
            <w:pPr>
              <w:rPr>
                <w:rFonts w:ascii="Arial LatArm" w:hAnsi="Arial LatArm"/>
                <w:sz w:val="20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28" w:type="dxa"/>
          </w:tcPr>
          <w:p w14:paraId="0EB35D2E" w14:textId="4906E8C4" w:rsidR="008A3CDF" w:rsidRPr="00FE4A6D" w:rsidRDefault="008A3CDF" w:rsidP="008A3CDF">
            <w:pPr>
              <w:rPr>
                <w:rFonts w:ascii="Arial LatArm" w:hAnsi="Arial LatArm"/>
                <w:sz w:val="20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28" w:type="dxa"/>
          </w:tcPr>
          <w:p w14:paraId="120A73EC" w14:textId="2B44DC60" w:rsidR="008A3CDF" w:rsidRPr="00FE4A6D" w:rsidRDefault="008A3CDF" w:rsidP="008A3CDF">
            <w:pPr>
              <w:rPr>
                <w:rFonts w:ascii="Arial LatArm" w:hAnsi="Arial LatArm"/>
                <w:sz w:val="20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1557" w:type="dxa"/>
          </w:tcPr>
          <w:p w14:paraId="360DDFC7" w14:textId="7C313756" w:rsidR="008A3CDF" w:rsidRPr="00FE4A6D" w:rsidRDefault="008A3CDF" w:rsidP="008A3CDF">
            <w:pPr>
              <w:rPr>
                <w:rFonts w:ascii="Arial LatArm" w:hAnsi="Arial LatArm"/>
                <w:sz w:val="20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</w:tr>
      <w:tr w:rsidR="008A3CDF" w:rsidRPr="00FE4A6D" w14:paraId="15EEA028" w14:textId="77777777" w:rsidTr="008A3CDF">
        <w:trPr>
          <w:trHeight w:val="1538"/>
        </w:trPr>
        <w:tc>
          <w:tcPr>
            <w:tcW w:w="1700" w:type="dxa"/>
            <w:vAlign w:val="center"/>
          </w:tcPr>
          <w:p w14:paraId="227212C7" w14:textId="61A4B521" w:rsidR="008A3CDF" w:rsidRDefault="008A3CDF" w:rsidP="008A3CDF">
            <w:pPr>
              <w:tabs>
                <w:tab w:val="left" w:pos="747"/>
              </w:tabs>
              <w:ind w:left="349"/>
              <w:rPr>
                <w:rFonts w:ascii="Arial LatArm" w:hAnsi="Arial LatArm"/>
                <w:sz w:val="20"/>
                <w:szCs w:val="20"/>
              </w:rPr>
            </w:pPr>
            <w:r w:rsidRPr="00F11F6B">
              <w:rPr>
                <w:rFonts w:ascii="Arial LatArm" w:hAnsi="Arial LatArm"/>
                <w:sz w:val="16"/>
                <w:szCs w:val="16"/>
              </w:rPr>
              <w:t>11</w:t>
            </w:r>
          </w:p>
        </w:tc>
        <w:tc>
          <w:tcPr>
            <w:tcW w:w="2130" w:type="dxa"/>
          </w:tcPr>
          <w:p w14:paraId="0D472FFE" w14:textId="68DFD753" w:rsidR="008A3CDF" w:rsidRDefault="008A3CDF" w:rsidP="008A3CDF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 w:rsidRPr="00F11F6B">
              <w:rPr>
                <w:rFonts w:ascii="GHEA Grapalat" w:hAnsi="GHEA Grapalat" w:cs="GHEA Grapalat"/>
                <w:color w:val="000000"/>
                <w:sz w:val="16"/>
                <w:szCs w:val="16"/>
              </w:rPr>
              <w:t>15616000</w:t>
            </w:r>
          </w:p>
        </w:tc>
        <w:tc>
          <w:tcPr>
            <w:tcW w:w="2014" w:type="dxa"/>
          </w:tcPr>
          <w:p w14:paraId="7F08D2A0" w14:textId="3A9E68D0" w:rsidR="008A3CDF" w:rsidRDefault="008A3CDF" w:rsidP="008A3CDF">
            <w:pPr>
              <w:rPr>
                <w:rFonts w:ascii="Calibri" w:hAnsi="Calibri" w:cs="Calibri"/>
                <w:color w:val="000000"/>
              </w:rPr>
            </w:pPr>
            <w:r w:rsidRPr="00F11F6B">
              <w:rPr>
                <w:rFonts w:ascii="Calibri" w:hAnsi="Calibri" w:cs="Calibri"/>
                <w:color w:val="000000"/>
                <w:sz w:val="16"/>
                <w:szCs w:val="16"/>
              </w:rPr>
              <w:t>Հնդկաձավար</w:t>
            </w:r>
          </w:p>
        </w:tc>
        <w:tc>
          <w:tcPr>
            <w:tcW w:w="617" w:type="dxa"/>
          </w:tcPr>
          <w:p w14:paraId="10853C8A" w14:textId="2072A1EB" w:rsidR="008A3CDF" w:rsidRPr="00FE4A6D" w:rsidRDefault="008A3CDF" w:rsidP="008A3CDF">
            <w:pPr>
              <w:jc w:val="center"/>
              <w:rPr>
                <w:rFonts w:ascii="Arial LatArm" w:hAnsi="Arial LatArm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617" w:type="dxa"/>
          </w:tcPr>
          <w:p w14:paraId="627029B6" w14:textId="3EB0ED63" w:rsidR="008A3CDF" w:rsidRPr="00FE4A6D" w:rsidRDefault="008A3CDF" w:rsidP="008A3CDF">
            <w:pPr>
              <w:jc w:val="center"/>
              <w:rPr>
                <w:rFonts w:ascii="Arial LatArm" w:hAnsi="Arial LatArm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617" w:type="dxa"/>
          </w:tcPr>
          <w:p w14:paraId="03FD1213" w14:textId="2CCAFCC3" w:rsidR="008A3CDF" w:rsidRPr="00FE4A6D" w:rsidRDefault="008A3CDF" w:rsidP="008A3CDF">
            <w:pPr>
              <w:jc w:val="center"/>
              <w:rPr>
                <w:rFonts w:ascii="Arial LatArm" w:hAnsi="Arial LatArm" w:cs="Arial"/>
                <w:sz w:val="18"/>
                <w:szCs w:val="18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617" w:type="dxa"/>
          </w:tcPr>
          <w:p w14:paraId="1EAB060C" w14:textId="64219023" w:rsidR="008A3CDF" w:rsidRPr="00FE4A6D" w:rsidRDefault="008A3CDF" w:rsidP="008A3CDF">
            <w:pPr>
              <w:jc w:val="center"/>
              <w:rPr>
                <w:rFonts w:ascii="Arial LatArm" w:hAnsi="Arial LatArm" w:cs="Arial"/>
                <w:sz w:val="18"/>
                <w:szCs w:val="18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28" w:type="dxa"/>
          </w:tcPr>
          <w:p w14:paraId="2213B51B" w14:textId="0E1A88F5" w:rsidR="008A3CDF" w:rsidRPr="00FE4A6D" w:rsidRDefault="008A3CDF" w:rsidP="008A3CDF">
            <w:pPr>
              <w:jc w:val="center"/>
              <w:rPr>
                <w:rFonts w:ascii="Arial LatArm" w:hAnsi="Arial LatArm" w:cs="Arial"/>
                <w:sz w:val="18"/>
                <w:szCs w:val="18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28" w:type="dxa"/>
          </w:tcPr>
          <w:p w14:paraId="69178FDE" w14:textId="5DB3657A" w:rsidR="008A3CDF" w:rsidRPr="00FE4A6D" w:rsidRDefault="008A3CDF" w:rsidP="008A3CDF">
            <w:pPr>
              <w:rPr>
                <w:rFonts w:ascii="Arial LatArm" w:hAnsi="Arial LatArm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28" w:type="dxa"/>
          </w:tcPr>
          <w:p w14:paraId="47F7274B" w14:textId="18B361A6" w:rsidR="008A3CDF" w:rsidRPr="00FE4A6D" w:rsidRDefault="008A3CDF" w:rsidP="008A3CDF">
            <w:pPr>
              <w:rPr>
                <w:rFonts w:ascii="Arial LatArm" w:hAnsi="Arial LatArm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54" w:type="dxa"/>
          </w:tcPr>
          <w:p w14:paraId="6FAB3472" w14:textId="4578B9F5" w:rsidR="008A3CDF" w:rsidRPr="00FE4A6D" w:rsidRDefault="008A3CDF" w:rsidP="008A3CDF">
            <w:pPr>
              <w:rPr>
                <w:rFonts w:ascii="Arial LatArm" w:hAnsi="Arial LatArm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02" w:type="dxa"/>
          </w:tcPr>
          <w:p w14:paraId="1607EF34" w14:textId="3275E47D" w:rsidR="008A3CDF" w:rsidRPr="00FE4A6D" w:rsidRDefault="008A3CDF" w:rsidP="008A3CDF">
            <w:pPr>
              <w:rPr>
                <w:rFonts w:ascii="Arial LatArm" w:hAnsi="Arial LatArm"/>
                <w:sz w:val="20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28" w:type="dxa"/>
          </w:tcPr>
          <w:p w14:paraId="4970660C" w14:textId="46853016" w:rsidR="008A3CDF" w:rsidRPr="00FE4A6D" w:rsidRDefault="008A3CDF" w:rsidP="008A3CDF">
            <w:pPr>
              <w:rPr>
                <w:rFonts w:ascii="Arial LatArm" w:hAnsi="Arial LatArm"/>
                <w:sz w:val="20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28" w:type="dxa"/>
          </w:tcPr>
          <w:p w14:paraId="7807B120" w14:textId="47558BB3" w:rsidR="008A3CDF" w:rsidRPr="00FE4A6D" w:rsidRDefault="008A3CDF" w:rsidP="008A3CDF">
            <w:pPr>
              <w:rPr>
                <w:rFonts w:ascii="Arial LatArm" w:hAnsi="Arial LatArm"/>
                <w:sz w:val="20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28" w:type="dxa"/>
          </w:tcPr>
          <w:p w14:paraId="5A22FF80" w14:textId="6D6FBFD4" w:rsidR="008A3CDF" w:rsidRPr="00FE4A6D" w:rsidRDefault="008A3CDF" w:rsidP="008A3CDF">
            <w:pPr>
              <w:rPr>
                <w:rFonts w:ascii="Arial LatArm" w:hAnsi="Arial LatArm"/>
                <w:sz w:val="20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1557" w:type="dxa"/>
          </w:tcPr>
          <w:p w14:paraId="0BB0BA7A" w14:textId="29DE8AF6" w:rsidR="008A3CDF" w:rsidRPr="00FE4A6D" w:rsidRDefault="008A3CDF" w:rsidP="008A3CDF">
            <w:pPr>
              <w:rPr>
                <w:rFonts w:ascii="Arial LatArm" w:hAnsi="Arial LatArm"/>
                <w:sz w:val="20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</w:tr>
      <w:tr w:rsidR="008A3CDF" w:rsidRPr="00FE4A6D" w14:paraId="6A68B1FC" w14:textId="77777777" w:rsidTr="008A3CDF">
        <w:trPr>
          <w:trHeight w:val="1538"/>
        </w:trPr>
        <w:tc>
          <w:tcPr>
            <w:tcW w:w="1700" w:type="dxa"/>
            <w:vAlign w:val="center"/>
          </w:tcPr>
          <w:p w14:paraId="6F2A149D" w14:textId="111FDB33" w:rsidR="008A3CDF" w:rsidRDefault="008A3CDF" w:rsidP="008A3CDF">
            <w:pPr>
              <w:tabs>
                <w:tab w:val="left" w:pos="747"/>
              </w:tabs>
              <w:ind w:left="349"/>
              <w:rPr>
                <w:rFonts w:ascii="Arial LatArm" w:hAnsi="Arial LatArm"/>
                <w:sz w:val="20"/>
                <w:szCs w:val="20"/>
              </w:rPr>
            </w:pPr>
            <w:r w:rsidRPr="00F11F6B">
              <w:rPr>
                <w:rFonts w:ascii="Arial LatArm" w:hAnsi="Arial LatArm"/>
                <w:sz w:val="16"/>
                <w:szCs w:val="16"/>
              </w:rPr>
              <w:t>12</w:t>
            </w:r>
          </w:p>
        </w:tc>
        <w:tc>
          <w:tcPr>
            <w:tcW w:w="2130" w:type="dxa"/>
          </w:tcPr>
          <w:p w14:paraId="3C65C518" w14:textId="550182B4" w:rsidR="008A3CDF" w:rsidRDefault="008A3CDF" w:rsidP="008A3CDF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 w:rsidRPr="00F11F6B">
              <w:rPr>
                <w:rFonts w:ascii="GHEA Grapalat" w:hAnsi="GHEA Grapalat" w:cs="GHEA Grapalat"/>
                <w:color w:val="000000"/>
                <w:sz w:val="16"/>
                <w:szCs w:val="16"/>
              </w:rPr>
              <w:t>3142510</w:t>
            </w:r>
          </w:p>
        </w:tc>
        <w:tc>
          <w:tcPr>
            <w:tcW w:w="2014" w:type="dxa"/>
          </w:tcPr>
          <w:p w14:paraId="2746FF83" w14:textId="3BCBD950" w:rsidR="008A3CDF" w:rsidRDefault="008A3CDF" w:rsidP="008A3CDF">
            <w:pPr>
              <w:rPr>
                <w:rFonts w:ascii="Calibri" w:hAnsi="Calibri" w:cs="Calibri"/>
                <w:color w:val="000000"/>
              </w:rPr>
            </w:pPr>
            <w:r w:rsidRPr="00F11F6B">
              <w:rPr>
                <w:rFonts w:ascii="Calibri" w:hAnsi="Calibri" w:cs="Calibri"/>
                <w:color w:val="000000"/>
                <w:sz w:val="16"/>
                <w:szCs w:val="16"/>
              </w:rPr>
              <w:t>Ձու</w:t>
            </w:r>
          </w:p>
        </w:tc>
        <w:tc>
          <w:tcPr>
            <w:tcW w:w="617" w:type="dxa"/>
          </w:tcPr>
          <w:p w14:paraId="69C51D9A" w14:textId="68BA813F" w:rsidR="008A3CDF" w:rsidRPr="00FE4A6D" w:rsidRDefault="008A3CDF" w:rsidP="008A3CDF">
            <w:pPr>
              <w:jc w:val="center"/>
              <w:rPr>
                <w:rFonts w:ascii="Arial LatArm" w:hAnsi="Arial LatArm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617" w:type="dxa"/>
          </w:tcPr>
          <w:p w14:paraId="4A0D950E" w14:textId="248FB2ED" w:rsidR="008A3CDF" w:rsidRPr="00FE4A6D" w:rsidRDefault="008A3CDF" w:rsidP="008A3CDF">
            <w:pPr>
              <w:jc w:val="center"/>
              <w:rPr>
                <w:rFonts w:ascii="Arial LatArm" w:hAnsi="Arial LatArm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617" w:type="dxa"/>
          </w:tcPr>
          <w:p w14:paraId="061C1A73" w14:textId="024F8103" w:rsidR="008A3CDF" w:rsidRPr="00FE4A6D" w:rsidRDefault="008A3CDF" w:rsidP="008A3CDF">
            <w:pPr>
              <w:jc w:val="center"/>
              <w:rPr>
                <w:rFonts w:ascii="Arial LatArm" w:hAnsi="Arial LatArm" w:cs="Arial"/>
                <w:sz w:val="18"/>
                <w:szCs w:val="18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617" w:type="dxa"/>
          </w:tcPr>
          <w:p w14:paraId="7F2F5184" w14:textId="76A372AB" w:rsidR="008A3CDF" w:rsidRPr="00FE4A6D" w:rsidRDefault="008A3CDF" w:rsidP="008A3CDF">
            <w:pPr>
              <w:jc w:val="center"/>
              <w:rPr>
                <w:rFonts w:ascii="Arial LatArm" w:hAnsi="Arial LatArm" w:cs="Arial"/>
                <w:sz w:val="18"/>
                <w:szCs w:val="18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28" w:type="dxa"/>
          </w:tcPr>
          <w:p w14:paraId="55572771" w14:textId="2B04DAE0" w:rsidR="008A3CDF" w:rsidRPr="00FE4A6D" w:rsidRDefault="008A3CDF" w:rsidP="008A3CDF">
            <w:pPr>
              <w:jc w:val="center"/>
              <w:rPr>
                <w:rFonts w:ascii="Arial LatArm" w:hAnsi="Arial LatArm" w:cs="Arial"/>
                <w:sz w:val="18"/>
                <w:szCs w:val="18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28" w:type="dxa"/>
          </w:tcPr>
          <w:p w14:paraId="0B9108E0" w14:textId="4648E97D" w:rsidR="008A3CDF" w:rsidRPr="00FE4A6D" w:rsidRDefault="008A3CDF" w:rsidP="008A3CDF">
            <w:pPr>
              <w:rPr>
                <w:rFonts w:ascii="Arial LatArm" w:hAnsi="Arial LatArm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28" w:type="dxa"/>
          </w:tcPr>
          <w:p w14:paraId="560E1F4A" w14:textId="34B5ECE1" w:rsidR="008A3CDF" w:rsidRPr="00FE4A6D" w:rsidRDefault="008A3CDF" w:rsidP="008A3CDF">
            <w:pPr>
              <w:rPr>
                <w:rFonts w:ascii="Arial LatArm" w:hAnsi="Arial LatArm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54" w:type="dxa"/>
          </w:tcPr>
          <w:p w14:paraId="76D33046" w14:textId="4382B3A3" w:rsidR="008A3CDF" w:rsidRPr="00FE4A6D" w:rsidRDefault="008A3CDF" w:rsidP="008A3CDF">
            <w:pPr>
              <w:rPr>
                <w:rFonts w:ascii="Arial LatArm" w:hAnsi="Arial LatArm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02" w:type="dxa"/>
          </w:tcPr>
          <w:p w14:paraId="1EEFD7D5" w14:textId="6849DCAA" w:rsidR="008A3CDF" w:rsidRPr="00FE4A6D" w:rsidRDefault="008A3CDF" w:rsidP="008A3CDF">
            <w:pPr>
              <w:rPr>
                <w:rFonts w:ascii="Arial LatArm" w:hAnsi="Arial LatArm"/>
                <w:sz w:val="20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28" w:type="dxa"/>
          </w:tcPr>
          <w:p w14:paraId="7237B728" w14:textId="58C17B98" w:rsidR="008A3CDF" w:rsidRPr="00FE4A6D" w:rsidRDefault="008A3CDF" w:rsidP="008A3CDF">
            <w:pPr>
              <w:rPr>
                <w:rFonts w:ascii="Arial LatArm" w:hAnsi="Arial LatArm"/>
                <w:sz w:val="20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28" w:type="dxa"/>
          </w:tcPr>
          <w:p w14:paraId="5E7A5CE2" w14:textId="39CC2220" w:rsidR="008A3CDF" w:rsidRPr="00FE4A6D" w:rsidRDefault="008A3CDF" w:rsidP="008A3CDF">
            <w:pPr>
              <w:rPr>
                <w:rFonts w:ascii="Arial LatArm" w:hAnsi="Arial LatArm"/>
                <w:sz w:val="20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28" w:type="dxa"/>
          </w:tcPr>
          <w:p w14:paraId="174A44E9" w14:textId="0CC144D2" w:rsidR="008A3CDF" w:rsidRPr="00FE4A6D" w:rsidRDefault="008A3CDF" w:rsidP="008A3CDF">
            <w:pPr>
              <w:rPr>
                <w:rFonts w:ascii="Arial LatArm" w:hAnsi="Arial LatArm"/>
                <w:sz w:val="20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1557" w:type="dxa"/>
          </w:tcPr>
          <w:p w14:paraId="17426D52" w14:textId="7DC844FC" w:rsidR="008A3CDF" w:rsidRPr="00FE4A6D" w:rsidRDefault="008A3CDF" w:rsidP="008A3CDF">
            <w:pPr>
              <w:rPr>
                <w:rFonts w:ascii="Arial LatArm" w:hAnsi="Arial LatArm"/>
                <w:sz w:val="20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</w:tr>
      <w:tr w:rsidR="008A3CDF" w:rsidRPr="00FE4A6D" w14:paraId="56E9C26B" w14:textId="77777777" w:rsidTr="008A3CDF">
        <w:trPr>
          <w:trHeight w:val="1538"/>
        </w:trPr>
        <w:tc>
          <w:tcPr>
            <w:tcW w:w="1700" w:type="dxa"/>
            <w:vAlign w:val="center"/>
          </w:tcPr>
          <w:p w14:paraId="48B59590" w14:textId="7A69E38A" w:rsidR="008A3CDF" w:rsidRDefault="008A3CDF" w:rsidP="008A3CDF">
            <w:pPr>
              <w:tabs>
                <w:tab w:val="left" w:pos="747"/>
              </w:tabs>
              <w:ind w:left="349"/>
              <w:rPr>
                <w:rFonts w:ascii="Arial LatArm" w:hAnsi="Arial LatArm"/>
                <w:sz w:val="20"/>
                <w:szCs w:val="20"/>
              </w:rPr>
            </w:pPr>
            <w:r w:rsidRPr="00F11F6B">
              <w:rPr>
                <w:rFonts w:ascii="Arial LatArm" w:hAnsi="Arial LatArm"/>
                <w:sz w:val="16"/>
                <w:szCs w:val="16"/>
              </w:rPr>
              <w:t>13</w:t>
            </w:r>
          </w:p>
        </w:tc>
        <w:tc>
          <w:tcPr>
            <w:tcW w:w="2130" w:type="dxa"/>
          </w:tcPr>
          <w:p w14:paraId="79378A47" w14:textId="19634E57" w:rsidR="008A3CDF" w:rsidRDefault="008A3CDF" w:rsidP="008A3CDF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 w:rsidRPr="00F11F6B">
              <w:rPr>
                <w:rFonts w:ascii="GHEA Grapalat" w:hAnsi="GHEA Grapalat" w:cs="GHEA Grapalat"/>
                <w:color w:val="000000"/>
                <w:sz w:val="16"/>
                <w:szCs w:val="16"/>
              </w:rPr>
              <w:t>15851100</w:t>
            </w:r>
          </w:p>
        </w:tc>
        <w:tc>
          <w:tcPr>
            <w:tcW w:w="2014" w:type="dxa"/>
          </w:tcPr>
          <w:p w14:paraId="62C0C53F" w14:textId="3AF6D0E8" w:rsidR="008A3CDF" w:rsidRDefault="008A3CDF" w:rsidP="008A3CDF">
            <w:pPr>
              <w:rPr>
                <w:rFonts w:ascii="Calibri" w:hAnsi="Calibri" w:cs="Calibri"/>
                <w:color w:val="000000"/>
              </w:rPr>
            </w:pPr>
            <w:r w:rsidRPr="00F11F6B">
              <w:rPr>
                <w:rFonts w:ascii="Calibri" w:hAnsi="Calibri" w:cs="Calibri"/>
                <w:color w:val="000000"/>
                <w:sz w:val="16"/>
                <w:szCs w:val="16"/>
              </w:rPr>
              <w:t>Մակարոն</w:t>
            </w:r>
          </w:p>
        </w:tc>
        <w:tc>
          <w:tcPr>
            <w:tcW w:w="617" w:type="dxa"/>
          </w:tcPr>
          <w:p w14:paraId="185BDAAE" w14:textId="55FD35A9" w:rsidR="008A3CDF" w:rsidRPr="00FE4A6D" w:rsidRDefault="008A3CDF" w:rsidP="008A3CDF">
            <w:pPr>
              <w:jc w:val="center"/>
              <w:rPr>
                <w:rFonts w:ascii="Arial LatArm" w:hAnsi="Arial LatArm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617" w:type="dxa"/>
          </w:tcPr>
          <w:p w14:paraId="16E1020E" w14:textId="37CFFE46" w:rsidR="008A3CDF" w:rsidRPr="00FE4A6D" w:rsidRDefault="008A3CDF" w:rsidP="008A3CDF">
            <w:pPr>
              <w:jc w:val="center"/>
              <w:rPr>
                <w:rFonts w:ascii="Arial LatArm" w:hAnsi="Arial LatArm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617" w:type="dxa"/>
          </w:tcPr>
          <w:p w14:paraId="51189971" w14:textId="3F14FE19" w:rsidR="008A3CDF" w:rsidRPr="00FE4A6D" w:rsidRDefault="008A3CDF" w:rsidP="008A3CDF">
            <w:pPr>
              <w:jc w:val="center"/>
              <w:rPr>
                <w:rFonts w:ascii="Arial LatArm" w:hAnsi="Arial LatArm" w:cs="Arial"/>
                <w:sz w:val="18"/>
                <w:szCs w:val="18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617" w:type="dxa"/>
          </w:tcPr>
          <w:p w14:paraId="37C37365" w14:textId="7772EFCC" w:rsidR="008A3CDF" w:rsidRPr="00FE4A6D" w:rsidRDefault="008A3CDF" w:rsidP="008A3CDF">
            <w:pPr>
              <w:jc w:val="center"/>
              <w:rPr>
                <w:rFonts w:ascii="Arial LatArm" w:hAnsi="Arial LatArm" w:cs="Arial"/>
                <w:sz w:val="18"/>
                <w:szCs w:val="18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28" w:type="dxa"/>
          </w:tcPr>
          <w:p w14:paraId="602EC062" w14:textId="744D7BDE" w:rsidR="008A3CDF" w:rsidRPr="00FE4A6D" w:rsidRDefault="008A3CDF" w:rsidP="008A3CDF">
            <w:pPr>
              <w:jc w:val="center"/>
              <w:rPr>
                <w:rFonts w:ascii="Arial LatArm" w:hAnsi="Arial LatArm" w:cs="Arial"/>
                <w:sz w:val="18"/>
                <w:szCs w:val="18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28" w:type="dxa"/>
          </w:tcPr>
          <w:p w14:paraId="7C974F82" w14:textId="76323706" w:rsidR="008A3CDF" w:rsidRPr="00FE4A6D" w:rsidRDefault="008A3CDF" w:rsidP="008A3CDF">
            <w:pPr>
              <w:rPr>
                <w:rFonts w:ascii="Arial LatArm" w:hAnsi="Arial LatArm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28" w:type="dxa"/>
          </w:tcPr>
          <w:p w14:paraId="53D21B3F" w14:textId="424D49D5" w:rsidR="008A3CDF" w:rsidRPr="00FE4A6D" w:rsidRDefault="008A3CDF" w:rsidP="008A3CDF">
            <w:pPr>
              <w:rPr>
                <w:rFonts w:ascii="Arial LatArm" w:hAnsi="Arial LatArm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54" w:type="dxa"/>
          </w:tcPr>
          <w:p w14:paraId="3E6C24D1" w14:textId="08324092" w:rsidR="008A3CDF" w:rsidRPr="00FE4A6D" w:rsidRDefault="008A3CDF" w:rsidP="008A3CDF">
            <w:pPr>
              <w:rPr>
                <w:rFonts w:ascii="Arial LatArm" w:hAnsi="Arial LatArm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02" w:type="dxa"/>
          </w:tcPr>
          <w:p w14:paraId="55CD331A" w14:textId="372492BC" w:rsidR="008A3CDF" w:rsidRPr="00FE4A6D" w:rsidRDefault="008A3CDF" w:rsidP="008A3CDF">
            <w:pPr>
              <w:rPr>
                <w:rFonts w:ascii="Arial LatArm" w:hAnsi="Arial LatArm"/>
                <w:sz w:val="20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28" w:type="dxa"/>
          </w:tcPr>
          <w:p w14:paraId="3C2E49BB" w14:textId="0D54647D" w:rsidR="008A3CDF" w:rsidRPr="00FE4A6D" w:rsidRDefault="008A3CDF" w:rsidP="008A3CDF">
            <w:pPr>
              <w:rPr>
                <w:rFonts w:ascii="Arial LatArm" w:hAnsi="Arial LatArm"/>
                <w:sz w:val="20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28" w:type="dxa"/>
          </w:tcPr>
          <w:p w14:paraId="56CF6A3E" w14:textId="013B82DE" w:rsidR="008A3CDF" w:rsidRPr="00FE4A6D" w:rsidRDefault="008A3CDF" w:rsidP="008A3CDF">
            <w:pPr>
              <w:rPr>
                <w:rFonts w:ascii="Arial LatArm" w:hAnsi="Arial LatArm"/>
                <w:sz w:val="20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28" w:type="dxa"/>
          </w:tcPr>
          <w:p w14:paraId="6E2BA829" w14:textId="7625C3E9" w:rsidR="008A3CDF" w:rsidRPr="00FE4A6D" w:rsidRDefault="008A3CDF" w:rsidP="008A3CDF">
            <w:pPr>
              <w:rPr>
                <w:rFonts w:ascii="Arial LatArm" w:hAnsi="Arial LatArm"/>
                <w:sz w:val="20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1557" w:type="dxa"/>
          </w:tcPr>
          <w:p w14:paraId="1BDF0C5B" w14:textId="5D0F3D28" w:rsidR="008A3CDF" w:rsidRPr="00FE4A6D" w:rsidRDefault="008A3CDF" w:rsidP="008A3CDF">
            <w:pPr>
              <w:rPr>
                <w:rFonts w:ascii="Arial LatArm" w:hAnsi="Arial LatArm"/>
                <w:sz w:val="20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</w:tr>
      <w:tr w:rsidR="008A3CDF" w:rsidRPr="00FE4A6D" w14:paraId="512AEBF7" w14:textId="77777777" w:rsidTr="008A3CDF">
        <w:trPr>
          <w:trHeight w:val="1538"/>
        </w:trPr>
        <w:tc>
          <w:tcPr>
            <w:tcW w:w="1700" w:type="dxa"/>
            <w:vAlign w:val="center"/>
          </w:tcPr>
          <w:p w14:paraId="6D251BD0" w14:textId="41CBFA2E" w:rsidR="008A3CDF" w:rsidRDefault="008A3CDF" w:rsidP="008A3CDF">
            <w:pPr>
              <w:tabs>
                <w:tab w:val="left" w:pos="747"/>
              </w:tabs>
              <w:ind w:left="349"/>
              <w:rPr>
                <w:rFonts w:ascii="Arial LatArm" w:hAnsi="Arial LatArm"/>
                <w:sz w:val="20"/>
                <w:szCs w:val="20"/>
              </w:rPr>
            </w:pPr>
            <w:r w:rsidRPr="00F11F6B">
              <w:rPr>
                <w:rFonts w:ascii="Arial LatArm" w:hAnsi="Arial LatArm"/>
                <w:sz w:val="16"/>
                <w:szCs w:val="16"/>
              </w:rPr>
              <w:t>14</w:t>
            </w:r>
          </w:p>
        </w:tc>
        <w:tc>
          <w:tcPr>
            <w:tcW w:w="2130" w:type="dxa"/>
          </w:tcPr>
          <w:p w14:paraId="43A8DDD8" w14:textId="2899C79C" w:rsidR="008A3CDF" w:rsidRDefault="008A3CDF" w:rsidP="008A3CDF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 w:rsidRPr="00F11F6B">
              <w:rPr>
                <w:rFonts w:ascii="GHEA Grapalat" w:hAnsi="GHEA Grapalat" w:cs="GHEA Grapalat"/>
                <w:color w:val="000000"/>
                <w:sz w:val="16"/>
                <w:szCs w:val="16"/>
              </w:rPr>
              <w:t>15331154</w:t>
            </w:r>
          </w:p>
        </w:tc>
        <w:tc>
          <w:tcPr>
            <w:tcW w:w="2014" w:type="dxa"/>
          </w:tcPr>
          <w:p w14:paraId="40538069" w14:textId="35A85124" w:rsidR="008A3CDF" w:rsidRDefault="008A3CDF" w:rsidP="008A3CDF">
            <w:pPr>
              <w:rPr>
                <w:rFonts w:ascii="Calibri" w:hAnsi="Calibri" w:cs="Calibri"/>
                <w:color w:val="000000"/>
              </w:rPr>
            </w:pPr>
            <w:r w:rsidRPr="00F11F6B">
              <w:rPr>
                <w:rFonts w:ascii="Calibri" w:hAnsi="Calibri" w:cs="Calibri"/>
                <w:color w:val="000000"/>
                <w:sz w:val="16"/>
                <w:szCs w:val="16"/>
              </w:rPr>
              <w:t>Ոլոռ</w:t>
            </w:r>
          </w:p>
        </w:tc>
        <w:tc>
          <w:tcPr>
            <w:tcW w:w="617" w:type="dxa"/>
          </w:tcPr>
          <w:p w14:paraId="5E7206EC" w14:textId="6E00842F" w:rsidR="008A3CDF" w:rsidRPr="00FE4A6D" w:rsidRDefault="008A3CDF" w:rsidP="008A3CDF">
            <w:pPr>
              <w:jc w:val="center"/>
              <w:rPr>
                <w:rFonts w:ascii="Arial LatArm" w:hAnsi="Arial LatArm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617" w:type="dxa"/>
          </w:tcPr>
          <w:p w14:paraId="57807036" w14:textId="415A848B" w:rsidR="008A3CDF" w:rsidRPr="00FE4A6D" w:rsidRDefault="008A3CDF" w:rsidP="008A3CDF">
            <w:pPr>
              <w:jc w:val="center"/>
              <w:rPr>
                <w:rFonts w:ascii="Arial LatArm" w:hAnsi="Arial LatArm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617" w:type="dxa"/>
          </w:tcPr>
          <w:p w14:paraId="755DB7B5" w14:textId="2364CCCB" w:rsidR="008A3CDF" w:rsidRPr="00FE4A6D" w:rsidRDefault="008A3CDF" w:rsidP="008A3CDF">
            <w:pPr>
              <w:jc w:val="center"/>
              <w:rPr>
                <w:rFonts w:ascii="Arial LatArm" w:hAnsi="Arial LatArm" w:cs="Arial"/>
                <w:sz w:val="18"/>
                <w:szCs w:val="18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617" w:type="dxa"/>
          </w:tcPr>
          <w:p w14:paraId="275D90C5" w14:textId="0F6651AF" w:rsidR="008A3CDF" w:rsidRPr="00FE4A6D" w:rsidRDefault="008A3CDF" w:rsidP="008A3CDF">
            <w:pPr>
              <w:jc w:val="center"/>
              <w:rPr>
                <w:rFonts w:ascii="Arial LatArm" w:hAnsi="Arial LatArm" w:cs="Arial"/>
                <w:sz w:val="18"/>
                <w:szCs w:val="18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28" w:type="dxa"/>
          </w:tcPr>
          <w:p w14:paraId="4B878C57" w14:textId="5B95F233" w:rsidR="008A3CDF" w:rsidRPr="00FE4A6D" w:rsidRDefault="008A3CDF" w:rsidP="008A3CDF">
            <w:pPr>
              <w:jc w:val="center"/>
              <w:rPr>
                <w:rFonts w:ascii="Arial LatArm" w:hAnsi="Arial LatArm" w:cs="Arial"/>
                <w:sz w:val="18"/>
                <w:szCs w:val="18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28" w:type="dxa"/>
          </w:tcPr>
          <w:p w14:paraId="2A1FB6FB" w14:textId="7F75E07B" w:rsidR="008A3CDF" w:rsidRPr="00FE4A6D" w:rsidRDefault="008A3CDF" w:rsidP="008A3CDF">
            <w:pPr>
              <w:rPr>
                <w:rFonts w:ascii="Arial LatArm" w:hAnsi="Arial LatArm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28" w:type="dxa"/>
          </w:tcPr>
          <w:p w14:paraId="1DBB78B4" w14:textId="2A163EE8" w:rsidR="008A3CDF" w:rsidRPr="00FE4A6D" w:rsidRDefault="008A3CDF" w:rsidP="008A3CDF">
            <w:pPr>
              <w:rPr>
                <w:rFonts w:ascii="Arial LatArm" w:hAnsi="Arial LatArm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54" w:type="dxa"/>
          </w:tcPr>
          <w:p w14:paraId="3C1249BD" w14:textId="0AE3D80A" w:rsidR="008A3CDF" w:rsidRPr="00FE4A6D" w:rsidRDefault="008A3CDF" w:rsidP="008A3CDF">
            <w:pPr>
              <w:rPr>
                <w:rFonts w:ascii="Arial LatArm" w:hAnsi="Arial LatArm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02" w:type="dxa"/>
          </w:tcPr>
          <w:p w14:paraId="24A3A1EB" w14:textId="49F359A9" w:rsidR="008A3CDF" w:rsidRPr="00FE4A6D" w:rsidRDefault="008A3CDF" w:rsidP="008A3CDF">
            <w:pPr>
              <w:rPr>
                <w:rFonts w:ascii="Arial LatArm" w:hAnsi="Arial LatArm"/>
                <w:sz w:val="20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28" w:type="dxa"/>
          </w:tcPr>
          <w:p w14:paraId="34876813" w14:textId="7FC25E9E" w:rsidR="008A3CDF" w:rsidRPr="00FE4A6D" w:rsidRDefault="008A3CDF" w:rsidP="008A3CDF">
            <w:pPr>
              <w:rPr>
                <w:rFonts w:ascii="Arial LatArm" w:hAnsi="Arial LatArm"/>
                <w:sz w:val="20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28" w:type="dxa"/>
          </w:tcPr>
          <w:p w14:paraId="49B0611E" w14:textId="30ACB9CB" w:rsidR="008A3CDF" w:rsidRPr="00FE4A6D" w:rsidRDefault="008A3CDF" w:rsidP="008A3CDF">
            <w:pPr>
              <w:rPr>
                <w:rFonts w:ascii="Arial LatArm" w:hAnsi="Arial LatArm"/>
                <w:sz w:val="20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28" w:type="dxa"/>
          </w:tcPr>
          <w:p w14:paraId="0E8A88EE" w14:textId="35FAA11A" w:rsidR="008A3CDF" w:rsidRPr="00FE4A6D" w:rsidRDefault="008A3CDF" w:rsidP="008A3CDF">
            <w:pPr>
              <w:rPr>
                <w:rFonts w:ascii="Arial LatArm" w:hAnsi="Arial LatArm"/>
                <w:sz w:val="20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1557" w:type="dxa"/>
          </w:tcPr>
          <w:p w14:paraId="73B3BB72" w14:textId="10769186" w:rsidR="008A3CDF" w:rsidRPr="00FE4A6D" w:rsidRDefault="008A3CDF" w:rsidP="008A3CDF">
            <w:pPr>
              <w:rPr>
                <w:rFonts w:ascii="Arial LatArm" w:hAnsi="Arial LatArm"/>
                <w:sz w:val="20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</w:tr>
      <w:tr w:rsidR="008A3CDF" w:rsidRPr="00FE4A6D" w14:paraId="4730958A" w14:textId="77777777" w:rsidTr="008A3CDF">
        <w:trPr>
          <w:trHeight w:val="1538"/>
        </w:trPr>
        <w:tc>
          <w:tcPr>
            <w:tcW w:w="1700" w:type="dxa"/>
            <w:vAlign w:val="center"/>
          </w:tcPr>
          <w:p w14:paraId="49721C7A" w14:textId="75BD78CC" w:rsidR="008A3CDF" w:rsidRDefault="008A3CDF" w:rsidP="008A3CDF">
            <w:pPr>
              <w:tabs>
                <w:tab w:val="left" w:pos="747"/>
              </w:tabs>
              <w:ind w:left="349"/>
              <w:rPr>
                <w:rFonts w:ascii="Arial LatArm" w:hAnsi="Arial LatArm"/>
                <w:sz w:val="20"/>
                <w:szCs w:val="20"/>
              </w:rPr>
            </w:pPr>
            <w:r w:rsidRPr="00F11F6B">
              <w:rPr>
                <w:rFonts w:ascii="Arial LatArm" w:hAnsi="Arial LatArm"/>
                <w:sz w:val="16"/>
                <w:szCs w:val="16"/>
              </w:rPr>
              <w:t>15</w:t>
            </w:r>
          </w:p>
        </w:tc>
        <w:tc>
          <w:tcPr>
            <w:tcW w:w="2130" w:type="dxa"/>
          </w:tcPr>
          <w:p w14:paraId="39BB5B0C" w14:textId="4A0012BF" w:rsidR="008A3CDF" w:rsidRDefault="008A3CDF" w:rsidP="008A3CDF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 w:rsidRPr="00F11F6B">
              <w:rPr>
                <w:rFonts w:ascii="GHEA Grapalat" w:hAnsi="GHEA Grapalat" w:cs="GHEA Grapalat"/>
                <w:color w:val="000000"/>
                <w:sz w:val="16"/>
                <w:szCs w:val="16"/>
              </w:rPr>
              <w:t>15331153</w:t>
            </w:r>
          </w:p>
        </w:tc>
        <w:tc>
          <w:tcPr>
            <w:tcW w:w="2014" w:type="dxa"/>
          </w:tcPr>
          <w:p w14:paraId="63A0B652" w14:textId="37D6354D" w:rsidR="008A3CDF" w:rsidRDefault="008A3CDF" w:rsidP="008A3CDF">
            <w:pPr>
              <w:rPr>
                <w:rFonts w:ascii="Calibri" w:hAnsi="Calibri" w:cs="Calibri"/>
                <w:color w:val="000000"/>
              </w:rPr>
            </w:pPr>
            <w:r w:rsidRPr="00F11F6B">
              <w:rPr>
                <w:rFonts w:ascii="Calibri" w:hAnsi="Calibri" w:cs="Calibri"/>
                <w:color w:val="000000"/>
                <w:sz w:val="16"/>
                <w:szCs w:val="16"/>
              </w:rPr>
              <w:t>Ոսպ</w:t>
            </w:r>
          </w:p>
        </w:tc>
        <w:tc>
          <w:tcPr>
            <w:tcW w:w="617" w:type="dxa"/>
          </w:tcPr>
          <w:p w14:paraId="277F5543" w14:textId="24DBFF94" w:rsidR="008A3CDF" w:rsidRPr="00FE4A6D" w:rsidRDefault="008A3CDF" w:rsidP="008A3CDF">
            <w:pPr>
              <w:jc w:val="center"/>
              <w:rPr>
                <w:rFonts w:ascii="Arial LatArm" w:hAnsi="Arial LatArm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617" w:type="dxa"/>
          </w:tcPr>
          <w:p w14:paraId="5AF6AD47" w14:textId="489B9C6A" w:rsidR="008A3CDF" w:rsidRPr="00FE4A6D" w:rsidRDefault="008A3CDF" w:rsidP="008A3CDF">
            <w:pPr>
              <w:jc w:val="center"/>
              <w:rPr>
                <w:rFonts w:ascii="Arial LatArm" w:hAnsi="Arial LatArm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617" w:type="dxa"/>
          </w:tcPr>
          <w:p w14:paraId="446250A3" w14:textId="6D114BB4" w:rsidR="008A3CDF" w:rsidRPr="00FE4A6D" w:rsidRDefault="008A3CDF" w:rsidP="008A3CDF">
            <w:pPr>
              <w:jc w:val="center"/>
              <w:rPr>
                <w:rFonts w:ascii="Arial LatArm" w:hAnsi="Arial LatArm" w:cs="Arial"/>
                <w:sz w:val="18"/>
                <w:szCs w:val="18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617" w:type="dxa"/>
          </w:tcPr>
          <w:p w14:paraId="0ABC60E0" w14:textId="635861B1" w:rsidR="008A3CDF" w:rsidRPr="00FE4A6D" w:rsidRDefault="008A3CDF" w:rsidP="008A3CDF">
            <w:pPr>
              <w:jc w:val="center"/>
              <w:rPr>
                <w:rFonts w:ascii="Arial LatArm" w:hAnsi="Arial LatArm" w:cs="Arial"/>
                <w:sz w:val="18"/>
                <w:szCs w:val="18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28" w:type="dxa"/>
          </w:tcPr>
          <w:p w14:paraId="77DD14D0" w14:textId="227986CA" w:rsidR="008A3CDF" w:rsidRPr="00FE4A6D" w:rsidRDefault="008A3CDF" w:rsidP="008A3CDF">
            <w:pPr>
              <w:jc w:val="center"/>
              <w:rPr>
                <w:rFonts w:ascii="Arial LatArm" w:hAnsi="Arial LatArm" w:cs="Arial"/>
                <w:sz w:val="18"/>
                <w:szCs w:val="18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28" w:type="dxa"/>
          </w:tcPr>
          <w:p w14:paraId="77746C8A" w14:textId="6831BFE6" w:rsidR="008A3CDF" w:rsidRPr="00FE4A6D" w:rsidRDefault="008A3CDF" w:rsidP="008A3CDF">
            <w:pPr>
              <w:rPr>
                <w:rFonts w:ascii="Arial LatArm" w:hAnsi="Arial LatArm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28" w:type="dxa"/>
          </w:tcPr>
          <w:p w14:paraId="4874E970" w14:textId="32780B8C" w:rsidR="008A3CDF" w:rsidRPr="00FE4A6D" w:rsidRDefault="008A3CDF" w:rsidP="008A3CDF">
            <w:pPr>
              <w:rPr>
                <w:rFonts w:ascii="Arial LatArm" w:hAnsi="Arial LatArm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54" w:type="dxa"/>
          </w:tcPr>
          <w:p w14:paraId="482C388A" w14:textId="61E3B78B" w:rsidR="008A3CDF" w:rsidRPr="00FE4A6D" w:rsidRDefault="008A3CDF" w:rsidP="008A3CDF">
            <w:pPr>
              <w:rPr>
                <w:rFonts w:ascii="Arial LatArm" w:hAnsi="Arial LatArm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02" w:type="dxa"/>
          </w:tcPr>
          <w:p w14:paraId="6381F194" w14:textId="44B82ED4" w:rsidR="008A3CDF" w:rsidRPr="00FE4A6D" w:rsidRDefault="008A3CDF" w:rsidP="008A3CDF">
            <w:pPr>
              <w:rPr>
                <w:rFonts w:ascii="Arial LatArm" w:hAnsi="Arial LatArm"/>
                <w:sz w:val="20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28" w:type="dxa"/>
          </w:tcPr>
          <w:p w14:paraId="0B1DA6BE" w14:textId="5A490B24" w:rsidR="008A3CDF" w:rsidRPr="00FE4A6D" w:rsidRDefault="008A3CDF" w:rsidP="008A3CDF">
            <w:pPr>
              <w:rPr>
                <w:rFonts w:ascii="Arial LatArm" w:hAnsi="Arial LatArm"/>
                <w:sz w:val="20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28" w:type="dxa"/>
          </w:tcPr>
          <w:p w14:paraId="0B9270B0" w14:textId="27463572" w:rsidR="008A3CDF" w:rsidRPr="00FE4A6D" w:rsidRDefault="008A3CDF" w:rsidP="008A3CDF">
            <w:pPr>
              <w:rPr>
                <w:rFonts w:ascii="Arial LatArm" w:hAnsi="Arial LatArm"/>
                <w:sz w:val="20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28" w:type="dxa"/>
          </w:tcPr>
          <w:p w14:paraId="0BF9C31E" w14:textId="7612AF5A" w:rsidR="008A3CDF" w:rsidRPr="00FE4A6D" w:rsidRDefault="008A3CDF" w:rsidP="008A3CDF">
            <w:pPr>
              <w:rPr>
                <w:rFonts w:ascii="Arial LatArm" w:hAnsi="Arial LatArm"/>
                <w:sz w:val="20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1557" w:type="dxa"/>
          </w:tcPr>
          <w:p w14:paraId="07BF0BB3" w14:textId="7A432084" w:rsidR="008A3CDF" w:rsidRPr="00FE4A6D" w:rsidRDefault="008A3CDF" w:rsidP="008A3CDF">
            <w:pPr>
              <w:rPr>
                <w:rFonts w:ascii="Arial LatArm" w:hAnsi="Arial LatArm"/>
                <w:sz w:val="20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</w:tr>
      <w:tr w:rsidR="008A3CDF" w:rsidRPr="00FE4A6D" w14:paraId="30D1ED88" w14:textId="77777777" w:rsidTr="008A3CDF">
        <w:trPr>
          <w:trHeight w:val="1538"/>
        </w:trPr>
        <w:tc>
          <w:tcPr>
            <w:tcW w:w="1700" w:type="dxa"/>
            <w:vAlign w:val="center"/>
          </w:tcPr>
          <w:p w14:paraId="2091979B" w14:textId="16922DB0" w:rsidR="008A3CDF" w:rsidRDefault="008A3CDF" w:rsidP="008A3CDF">
            <w:pPr>
              <w:tabs>
                <w:tab w:val="left" w:pos="747"/>
              </w:tabs>
              <w:ind w:left="349"/>
              <w:rPr>
                <w:rFonts w:ascii="Arial LatArm" w:hAnsi="Arial LatArm"/>
                <w:sz w:val="20"/>
                <w:szCs w:val="20"/>
              </w:rPr>
            </w:pPr>
            <w:r w:rsidRPr="00F11F6B">
              <w:rPr>
                <w:rFonts w:ascii="Arial LatArm" w:hAnsi="Arial LatArm"/>
                <w:sz w:val="16"/>
                <w:szCs w:val="16"/>
              </w:rPr>
              <w:lastRenderedPageBreak/>
              <w:t>16</w:t>
            </w:r>
          </w:p>
        </w:tc>
        <w:tc>
          <w:tcPr>
            <w:tcW w:w="2130" w:type="dxa"/>
          </w:tcPr>
          <w:p w14:paraId="0C71E4D0" w14:textId="7FB1070D" w:rsidR="008A3CDF" w:rsidRDefault="008A3CDF" w:rsidP="008A3CDF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 w:rsidRPr="00F11F6B">
              <w:rPr>
                <w:rFonts w:ascii="GHEA Grapalat" w:hAnsi="GHEA Grapalat" w:cs="GHEA Grapalat"/>
                <w:color w:val="000000"/>
                <w:sz w:val="16"/>
                <w:szCs w:val="16"/>
              </w:rPr>
              <w:t>15541200</w:t>
            </w:r>
          </w:p>
        </w:tc>
        <w:tc>
          <w:tcPr>
            <w:tcW w:w="2014" w:type="dxa"/>
          </w:tcPr>
          <w:p w14:paraId="0863A854" w14:textId="53B6D5C3" w:rsidR="008A3CDF" w:rsidRDefault="008A3CDF" w:rsidP="008A3CDF">
            <w:pPr>
              <w:rPr>
                <w:rFonts w:ascii="Calibri" w:hAnsi="Calibri" w:cs="Calibri"/>
                <w:color w:val="000000"/>
              </w:rPr>
            </w:pPr>
            <w:r w:rsidRPr="00F11F6B">
              <w:rPr>
                <w:rFonts w:ascii="Calibri" w:hAnsi="Calibri" w:cs="Calibri"/>
                <w:color w:val="000000"/>
                <w:sz w:val="16"/>
                <w:szCs w:val="16"/>
              </w:rPr>
              <w:t>Պանիր</w:t>
            </w:r>
          </w:p>
        </w:tc>
        <w:tc>
          <w:tcPr>
            <w:tcW w:w="617" w:type="dxa"/>
          </w:tcPr>
          <w:p w14:paraId="723D4ACC" w14:textId="26E89806" w:rsidR="008A3CDF" w:rsidRPr="00FE4A6D" w:rsidRDefault="008A3CDF" w:rsidP="008A3CDF">
            <w:pPr>
              <w:jc w:val="center"/>
              <w:rPr>
                <w:rFonts w:ascii="Arial LatArm" w:hAnsi="Arial LatArm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617" w:type="dxa"/>
          </w:tcPr>
          <w:p w14:paraId="346B5B5D" w14:textId="14CC7922" w:rsidR="008A3CDF" w:rsidRPr="00FE4A6D" w:rsidRDefault="008A3CDF" w:rsidP="008A3CDF">
            <w:pPr>
              <w:jc w:val="center"/>
              <w:rPr>
                <w:rFonts w:ascii="Arial LatArm" w:hAnsi="Arial LatArm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617" w:type="dxa"/>
          </w:tcPr>
          <w:p w14:paraId="159CBDF4" w14:textId="4B922EED" w:rsidR="008A3CDF" w:rsidRPr="00FE4A6D" w:rsidRDefault="008A3CDF" w:rsidP="008A3CDF">
            <w:pPr>
              <w:jc w:val="center"/>
              <w:rPr>
                <w:rFonts w:ascii="Arial LatArm" w:hAnsi="Arial LatArm" w:cs="Arial"/>
                <w:sz w:val="18"/>
                <w:szCs w:val="18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617" w:type="dxa"/>
          </w:tcPr>
          <w:p w14:paraId="392FF1D6" w14:textId="50A8A934" w:rsidR="008A3CDF" w:rsidRPr="00FE4A6D" w:rsidRDefault="008A3CDF" w:rsidP="008A3CDF">
            <w:pPr>
              <w:jc w:val="center"/>
              <w:rPr>
                <w:rFonts w:ascii="Arial LatArm" w:hAnsi="Arial LatArm" w:cs="Arial"/>
                <w:sz w:val="18"/>
                <w:szCs w:val="18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28" w:type="dxa"/>
          </w:tcPr>
          <w:p w14:paraId="7F5D816B" w14:textId="2B34BB51" w:rsidR="008A3CDF" w:rsidRPr="00FE4A6D" w:rsidRDefault="008A3CDF" w:rsidP="008A3CDF">
            <w:pPr>
              <w:jc w:val="center"/>
              <w:rPr>
                <w:rFonts w:ascii="Arial LatArm" w:hAnsi="Arial LatArm" w:cs="Arial"/>
                <w:sz w:val="18"/>
                <w:szCs w:val="18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28" w:type="dxa"/>
          </w:tcPr>
          <w:p w14:paraId="413AEE8A" w14:textId="579BC613" w:rsidR="008A3CDF" w:rsidRPr="00FE4A6D" w:rsidRDefault="008A3CDF" w:rsidP="008A3CDF">
            <w:pPr>
              <w:rPr>
                <w:rFonts w:ascii="Arial LatArm" w:hAnsi="Arial LatArm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28" w:type="dxa"/>
          </w:tcPr>
          <w:p w14:paraId="0CDE09F7" w14:textId="425FB55A" w:rsidR="008A3CDF" w:rsidRPr="00FE4A6D" w:rsidRDefault="008A3CDF" w:rsidP="008A3CDF">
            <w:pPr>
              <w:rPr>
                <w:rFonts w:ascii="Arial LatArm" w:hAnsi="Arial LatArm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54" w:type="dxa"/>
          </w:tcPr>
          <w:p w14:paraId="3D30F670" w14:textId="78054D5F" w:rsidR="008A3CDF" w:rsidRPr="00FE4A6D" w:rsidRDefault="008A3CDF" w:rsidP="008A3CDF">
            <w:pPr>
              <w:rPr>
                <w:rFonts w:ascii="Arial LatArm" w:hAnsi="Arial LatArm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02" w:type="dxa"/>
          </w:tcPr>
          <w:p w14:paraId="1A6AF8E3" w14:textId="599A308A" w:rsidR="008A3CDF" w:rsidRPr="00FE4A6D" w:rsidRDefault="008A3CDF" w:rsidP="008A3CDF">
            <w:pPr>
              <w:rPr>
                <w:rFonts w:ascii="Arial LatArm" w:hAnsi="Arial LatArm"/>
                <w:sz w:val="20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28" w:type="dxa"/>
          </w:tcPr>
          <w:p w14:paraId="14DAD9E9" w14:textId="2ACDD9EF" w:rsidR="008A3CDF" w:rsidRPr="00FE4A6D" w:rsidRDefault="008A3CDF" w:rsidP="008A3CDF">
            <w:pPr>
              <w:rPr>
                <w:rFonts w:ascii="Arial LatArm" w:hAnsi="Arial LatArm"/>
                <w:sz w:val="20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28" w:type="dxa"/>
          </w:tcPr>
          <w:p w14:paraId="2AE67106" w14:textId="18D42BC7" w:rsidR="008A3CDF" w:rsidRPr="00FE4A6D" w:rsidRDefault="008A3CDF" w:rsidP="008A3CDF">
            <w:pPr>
              <w:rPr>
                <w:rFonts w:ascii="Arial LatArm" w:hAnsi="Arial LatArm"/>
                <w:sz w:val="20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28" w:type="dxa"/>
          </w:tcPr>
          <w:p w14:paraId="658AC18D" w14:textId="72D57F25" w:rsidR="008A3CDF" w:rsidRPr="00FE4A6D" w:rsidRDefault="008A3CDF" w:rsidP="008A3CDF">
            <w:pPr>
              <w:rPr>
                <w:rFonts w:ascii="Arial LatArm" w:hAnsi="Arial LatArm"/>
                <w:sz w:val="20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1557" w:type="dxa"/>
          </w:tcPr>
          <w:p w14:paraId="17303E47" w14:textId="41C02FB0" w:rsidR="008A3CDF" w:rsidRPr="00FE4A6D" w:rsidRDefault="008A3CDF" w:rsidP="008A3CDF">
            <w:pPr>
              <w:rPr>
                <w:rFonts w:ascii="Arial LatArm" w:hAnsi="Arial LatArm"/>
                <w:sz w:val="20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</w:tr>
      <w:tr w:rsidR="008A3CDF" w:rsidRPr="00FE4A6D" w14:paraId="2007AADC" w14:textId="77777777" w:rsidTr="008A3CDF">
        <w:trPr>
          <w:trHeight w:val="1538"/>
        </w:trPr>
        <w:tc>
          <w:tcPr>
            <w:tcW w:w="1700" w:type="dxa"/>
            <w:vAlign w:val="center"/>
          </w:tcPr>
          <w:p w14:paraId="598F94C6" w14:textId="5C566470" w:rsidR="008A3CDF" w:rsidRDefault="008A3CDF" w:rsidP="008A3CDF">
            <w:pPr>
              <w:tabs>
                <w:tab w:val="left" w:pos="747"/>
              </w:tabs>
              <w:ind w:left="349"/>
              <w:rPr>
                <w:rFonts w:ascii="Arial LatArm" w:hAnsi="Arial LatArm"/>
                <w:sz w:val="20"/>
                <w:szCs w:val="20"/>
              </w:rPr>
            </w:pPr>
            <w:r w:rsidRPr="00F11F6B">
              <w:rPr>
                <w:rFonts w:ascii="Arial LatArm" w:hAnsi="Arial LatArm"/>
                <w:sz w:val="16"/>
                <w:szCs w:val="16"/>
              </w:rPr>
              <w:t>17</w:t>
            </w:r>
          </w:p>
        </w:tc>
        <w:tc>
          <w:tcPr>
            <w:tcW w:w="2130" w:type="dxa"/>
          </w:tcPr>
          <w:p w14:paraId="744B5ED2" w14:textId="3FE3FBD8" w:rsidR="008A3CDF" w:rsidRDefault="008A3CDF" w:rsidP="008A3CDF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 w:rsidRPr="00F11F6B">
              <w:rPr>
                <w:rFonts w:ascii="Calibri" w:hAnsi="Calibri" w:cs="Calibri"/>
                <w:color w:val="000000"/>
                <w:sz w:val="16"/>
                <w:szCs w:val="16"/>
              </w:rPr>
              <w:t>15551600</w:t>
            </w:r>
          </w:p>
        </w:tc>
        <w:tc>
          <w:tcPr>
            <w:tcW w:w="2014" w:type="dxa"/>
          </w:tcPr>
          <w:p w14:paraId="0A8197E7" w14:textId="6E0E6B6C" w:rsidR="008A3CDF" w:rsidRDefault="008A3CDF" w:rsidP="008A3CDF">
            <w:pPr>
              <w:rPr>
                <w:rFonts w:ascii="Calibri" w:hAnsi="Calibri" w:cs="Calibri"/>
                <w:color w:val="000000"/>
              </w:rPr>
            </w:pPr>
            <w:r w:rsidRPr="00F11F6B">
              <w:rPr>
                <w:rFonts w:ascii="Calibri" w:hAnsi="Calibri" w:cs="Calibri"/>
                <w:color w:val="000000"/>
                <w:sz w:val="16"/>
                <w:szCs w:val="16"/>
              </w:rPr>
              <w:t>Մածուն</w:t>
            </w:r>
          </w:p>
        </w:tc>
        <w:tc>
          <w:tcPr>
            <w:tcW w:w="617" w:type="dxa"/>
          </w:tcPr>
          <w:p w14:paraId="28AD24E7" w14:textId="441CEE0E" w:rsidR="008A3CDF" w:rsidRPr="00FE4A6D" w:rsidRDefault="008A3CDF" w:rsidP="008A3CDF">
            <w:pPr>
              <w:jc w:val="center"/>
              <w:rPr>
                <w:rFonts w:ascii="Arial LatArm" w:hAnsi="Arial LatArm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617" w:type="dxa"/>
          </w:tcPr>
          <w:p w14:paraId="156D7D4C" w14:textId="034FD30A" w:rsidR="008A3CDF" w:rsidRPr="00FE4A6D" w:rsidRDefault="008A3CDF" w:rsidP="008A3CDF">
            <w:pPr>
              <w:jc w:val="center"/>
              <w:rPr>
                <w:rFonts w:ascii="Arial LatArm" w:hAnsi="Arial LatArm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617" w:type="dxa"/>
          </w:tcPr>
          <w:p w14:paraId="246C9C1C" w14:textId="421F21B9" w:rsidR="008A3CDF" w:rsidRPr="00FE4A6D" w:rsidRDefault="008A3CDF" w:rsidP="008A3CDF">
            <w:pPr>
              <w:jc w:val="center"/>
              <w:rPr>
                <w:rFonts w:ascii="Arial LatArm" w:hAnsi="Arial LatArm" w:cs="Arial"/>
                <w:sz w:val="18"/>
                <w:szCs w:val="18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617" w:type="dxa"/>
          </w:tcPr>
          <w:p w14:paraId="75ADAD4B" w14:textId="71700AED" w:rsidR="008A3CDF" w:rsidRPr="00FE4A6D" w:rsidRDefault="008A3CDF" w:rsidP="008A3CDF">
            <w:pPr>
              <w:jc w:val="center"/>
              <w:rPr>
                <w:rFonts w:ascii="Arial LatArm" w:hAnsi="Arial LatArm" w:cs="Arial"/>
                <w:sz w:val="18"/>
                <w:szCs w:val="18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28" w:type="dxa"/>
          </w:tcPr>
          <w:p w14:paraId="22DE0F42" w14:textId="2102D44A" w:rsidR="008A3CDF" w:rsidRPr="00FE4A6D" w:rsidRDefault="008A3CDF" w:rsidP="008A3CDF">
            <w:pPr>
              <w:jc w:val="center"/>
              <w:rPr>
                <w:rFonts w:ascii="Arial LatArm" w:hAnsi="Arial LatArm" w:cs="Arial"/>
                <w:sz w:val="18"/>
                <w:szCs w:val="18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28" w:type="dxa"/>
          </w:tcPr>
          <w:p w14:paraId="3BFC17F1" w14:textId="0E0AB9D9" w:rsidR="008A3CDF" w:rsidRPr="00FE4A6D" w:rsidRDefault="008A3CDF" w:rsidP="008A3CDF">
            <w:pPr>
              <w:rPr>
                <w:rFonts w:ascii="Arial LatArm" w:hAnsi="Arial LatArm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28" w:type="dxa"/>
          </w:tcPr>
          <w:p w14:paraId="512F3E88" w14:textId="6CBD2013" w:rsidR="008A3CDF" w:rsidRPr="00FE4A6D" w:rsidRDefault="008A3CDF" w:rsidP="008A3CDF">
            <w:pPr>
              <w:rPr>
                <w:rFonts w:ascii="Arial LatArm" w:hAnsi="Arial LatArm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54" w:type="dxa"/>
          </w:tcPr>
          <w:p w14:paraId="1C7EDA46" w14:textId="7E763BB4" w:rsidR="008A3CDF" w:rsidRPr="00FE4A6D" w:rsidRDefault="008A3CDF" w:rsidP="008A3CDF">
            <w:pPr>
              <w:rPr>
                <w:rFonts w:ascii="Arial LatArm" w:hAnsi="Arial LatArm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02" w:type="dxa"/>
          </w:tcPr>
          <w:p w14:paraId="4988745D" w14:textId="74116D47" w:rsidR="008A3CDF" w:rsidRPr="00FE4A6D" w:rsidRDefault="008A3CDF" w:rsidP="008A3CDF">
            <w:pPr>
              <w:rPr>
                <w:rFonts w:ascii="Arial LatArm" w:hAnsi="Arial LatArm"/>
                <w:sz w:val="20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28" w:type="dxa"/>
          </w:tcPr>
          <w:p w14:paraId="12E4F1D3" w14:textId="2E40ECD3" w:rsidR="008A3CDF" w:rsidRPr="00FE4A6D" w:rsidRDefault="008A3CDF" w:rsidP="008A3CDF">
            <w:pPr>
              <w:rPr>
                <w:rFonts w:ascii="Arial LatArm" w:hAnsi="Arial LatArm"/>
                <w:sz w:val="20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28" w:type="dxa"/>
          </w:tcPr>
          <w:p w14:paraId="741DDD8D" w14:textId="00592F1F" w:rsidR="008A3CDF" w:rsidRPr="00FE4A6D" w:rsidRDefault="008A3CDF" w:rsidP="008A3CDF">
            <w:pPr>
              <w:rPr>
                <w:rFonts w:ascii="Arial LatArm" w:hAnsi="Arial LatArm"/>
                <w:sz w:val="20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28" w:type="dxa"/>
          </w:tcPr>
          <w:p w14:paraId="38C96960" w14:textId="3838C086" w:rsidR="008A3CDF" w:rsidRPr="00FE4A6D" w:rsidRDefault="008A3CDF" w:rsidP="008A3CDF">
            <w:pPr>
              <w:rPr>
                <w:rFonts w:ascii="Arial LatArm" w:hAnsi="Arial LatArm"/>
                <w:sz w:val="20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1557" w:type="dxa"/>
          </w:tcPr>
          <w:p w14:paraId="21DC6B28" w14:textId="5F5E359E" w:rsidR="008A3CDF" w:rsidRPr="00FE4A6D" w:rsidRDefault="008A3CDF" w:rsidP="008A3CDF">
            <w:pPr>
              <w:rPr>
                <w:rFonts w:ascii="Arial LatArm" w:hAnsi="Arial LatArm"/>
                <w:sz w:val="20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</w:tr>
      <w:tr w:rsidR="008A3CDF" w:rsidRPr="00FE4A6D" w14:paraId="7E887E32" w14:textId="77777777" w:rsidTr="008A3CDF">
        <w:trPr>
          <w:trHeight w:val="1538"/>
        </w:trPr>
        <w:tc>
          <w:tcPr>
            <w:tcW w:w="1700" w:type="dxa"/>
            <w:vAlign w:val="center"/>
          </w:tcPr>
          <w:p w14:paraId="775AA267" w14:textId="2CD4B281" w:rsidR="008A3CDF" w:rsidRDefault="008A3CDF" w:rsidP="008A3CDF">
            <w:pPr>
              <w:tabs>
                <w:tab w:val="left" w:pos="747"/>
              </w:tabs>
              <w:ind w:left="349"/>
              <w:rPr>
                <w:rFonts w:ascii="Arial LatArm" w:hAnsi="Arial LatArm"/>
                <w:sz w:val="20"/>
                <w:szCs w:val="20"/>
              </w:rPr>
            </w:pPr>
            <w:r w:rsidRPr="00F11F6B">
              <w:rPr>
                <w:rFonts w:ascii="Arial LatArm" w:hAnsi="Arial LatArm"/>
                <w:sz w:val="16"/>
                <w:szCs w:val="16"/>
              </w:rPr>
              <w:t>18</w:t>
            </w:r>
          </w:p>
        </w:tc>
        <w:tc>
          <w:tcPr>
            <w:tcW w:w="2130" w:type="dxa"/>
          </w:tcPr>
          <w:p w14:paraId="6B1538E9" w14:textId="44726A6F" w:rsidR="008A3CDF" w:rsidRDefault="008A3CDF" w:rsidP="008A3CDF">
            <w:pPr>
              <w:jc w:val="center"/>
              <w:rPr>
                <w:rFonts w:ascii="Calibri" w:hAnsi="Calibri" w:cs="Calibri"/>
                <w:color w:val="000000"/>
              </w:rPr>
            </w:pPr>
            <w:r w:rsidRPr="00F11F6B">
              <w:rPr>
                <w:rFonts w:ascii="GHEA Grapalat" w:hAnsi="GHEA Grapalat" w:cs="GHEA Grapalat"/>
                <w:color w:val="000000"/>
                <w:sz w:val="16"/>
                <w:szCs w:val="16"/>
              </w:rPr>
              <w:t>15333100</w:t>
            </w:r>
          </w:p>
        </w:tc>
        <w:tc>
          <w:tcPr>
            <w:tcW w:w="2014" w:type="dxa"/>
          </w:tcPr>
          <w:p w14:paraId="28352746" w14:textId="21EF1B6E" w:rsidR="008A3CDF" w:rsidRDefault="008A3CDF" w:rsidP="008A3CDF">
            <w:pPr>
              <w:rPr>
                <w:rFonts w:ascii="Calibri" w:hAnsi="Calibri" w:cs="Calibri"/>
                <w:color w:val="000000"/>
              </w:rPr>
            </w:pPr>
            <w:r w:rsidRPr="00F11F6B">
              <w:rPr>
                <w:rFonts w:ascii="Calibri" w:hAnsi="Calibri" w:cs="Calibri"/>
                <w:color w:val="000000"/>
                <w:sz w:val="16"/>
                <w:szCs w:val="16"/>
              </w:rPr>
              <w:t>Տոմատի մածուկ</w:t>
            </w:r>
          </w:p>
        </w:tc>
        <w:tc>
          <w:tcPr>
            <w:tcW w:w="617" w:type="dxa"/>
          </w:tcPr>
          <w:p w14:paraId="1A30802C" w14:textId="24E55AB1" w:rsidR="008A3CDF" w:rsidRPr="00FE4A6D" w:rsidRDefault="008A3CDF" w:rsidP="008A3CDF">
            <w:pPr>
              <w:jc w:val="center"/>
              <w:rPr>
                <w:rFonts w:ascii="Arial LatArm" w:hAnsi="Arial LatArm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617" w:type="dxa"/>
          </w:tcPr>
          <w:p w14:paraId="51B1E65C" w14:textId="285FD743" w:rsidR="008A3CDF" w:rsidRPr="00FE4A6D" w:rsidRDefault="008A3CDF" w:rsidP="008A3CDF">
            <w:pPr>
              <w:jc w:val="center"/>
              <w:rPr>
                <w:rFonts w:ascii="Arial LatArm" w:hAnsi="Arial LatArm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617" w:type="dxa"/>
          </w:tcPr>
          <w:p w14:paraId="30DF311D" w14:textId="3F5D9810" w:rsidR="008A3CDF" w:rsidRPr="00FE4A6D" w:rsidRDefault="008A3CDF" w:rsidP="008A3CDF">
            <w:pPr>
              <w:jc w:val="center"/>
              <w:rPr>
                <w:rFonts w:ascii="Arial LatArm" w:hAnsi="Arial LatArm" w:cs="Arial"/>
                <w:sz w:val="18"/>
                <w:szCs w:val="18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617" w:type="dxa"/>
          </w:tcPr>
          <w:p w14:paraId="7D6BE944" w14:textId="72601A89" w:rsidR="008A3CDF" w:rsidRPr="00FE4A6D" w:rsidRDefault="008A3CDF" w:rsidP="008A3CDF">
            <w:pPr>
              <w:jc w:val="center"/>
              <w:rPr>
                <w:rFonts w:ascii="Arial LatArm" w:hAnsi="Arial LatArm" w:cs="Arial"/>
                <w:sz w:val="18"/>
                <w:szCs w:val="18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28" w:type="dxa"/>
          </w:tcPr>
          <w:p w14:paraId="2FE0DDB3" w14:textId="0496E7C3" w:rsidR="008A3CDF" w:rsidRPr="00FE4A6D" w:rsidRDefault="008A3CDF" w:rsidP="008A3CDF">
            <w:pPr>
              <w:jc w:val="center"/>
              <w:rPr>
                <w:rFonts w:ascii="Arial LatArm" w:hAnsi="Arial LatArm" w:cs="Arial"/>
                <w:sz w:val="18"/>
                <w:szCs w:val="18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28" w:type="dxa"/>
          </w:tcPr>
          <w:p w14:paraId="60A5E994" w14:textId="4C885F5F" w:rsidR="008A3CDF" w:rsidRPr="00FE4A6D" w:rsidRDefault="008A3CDF" w:rsidP="008A3CDF">
            <w:pPr>
              <w:rPr>
                <w:rFonts w:ascii="Arial LatArm" w:hAnsi="Arial LatArm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28" w:type="dxa"/>
          </w:tcPr>
          <w:p w14:paraId="57FEAC87" w14:textId="2E8465B3" w:rsidR="008A3CDF" w:rsidRPr="00FE4A6D" w:rsidRDefault="008A3CDF" w:rsidP="008A3CDF">
            <w:pPr>
              <w:rPr>
                <w:rFonts w:ascii="Arial LatArm" w:hAnsi="Arial LatArm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54" w:type="dxa"/>
          </w:tcPr>
          <w:p w14:paraId="602DA81C" w14:textId="18DD74E2" w:rsidR="008A3CDF" w:rsidRPr="00FE4A6D" w:rsidRDefault="008A3CDF" w:rsidP="008A3CDF">
            <w:pPr>
              <w:rPr>
                <w:rFonts w:ascii="Arial LatArm" w:hAnsi="Arial LatArm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02" w:type="dxa"/>
          </w:tcPr>
          <w:p w14:paraId="529717AE" w14:textId="42C78690" w:rsidR="008A3CDF" w:rsidRPr="00FE4A6D" w:rsidRDefault="008A3CDF" w:rsidP="008A3CDF">
            <w:pPr>
              <w:rPr>
                <w:rFonts w:ascii="Arial LatArm" w:hAnsi="Arial LatArm"/>
                <w:sz w:val="20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28" w:type="dxa"/>
          </w:tcPr>
          <w:p w14:paraId="0974626E" w14:textId="62E2EA45" w:rsidR="008A3CDF" w:rsidRPr="00FE4A6D" w:rsidRDefault="008A3CDF" w:rsidP="008A3CDF">
            <w:pPr>
              <w:rPr>
                <w:rFonts w:ascii="Arial LatArm" w:hAnsi="Arial LatArm"/>
                <w:sz w:val="20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28" w:type="dxa"/>
          </w:tcPr>
          <w:p w14:paraId="50F0BEDF" w14:textId="3375755E" w:rsidR="008A3CDF" w:rsidRPr="00FE4A6D" w:rsidRDefault="008A3CDF" w:rsidP="008A3CDF">
            <w:pPr>
              <w:rPr>
                <w:rFonts w:ascii="Arial LatArm" w:hAnsi="Arial LatArm"/>
                <w:sz w:val="20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728" w:type="dxa"/>
          </w:tcPr>
          <w:p w14:paraId="3ED75198" w14:textId="21C8AC5D" w:rsidR="008A3CDF" w:rsidRPr="00FE4A6D" w:rsidRDefault="008A3CDF" w:rsidP="008A3CDF">
            <w:pPr>
              <w:rPr>
                <w:rFonts w:ascii="Arial LatArm" w:hAnsi="Arial LatArm"/>
                <w:sz w:val="20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1557" w:type="dxa"/>
          </w:tcPr>
          <w:p w14:paraId="6562133A" w14:textId="5EC243B5" w:rsidR="008A3CDF" w:rsidRPr="00FE4A6D" w:rsidRDefault="008A3CDF" w:rsidP="008A3CDF">
            <w:pPr>
              <w:rPr>
                <w:rFonts w:ascii="Arial LatArm" w:hAnsi="Arial LatArm"/>
                <w:sz w:val="20"/>
                <w:lang w:val="pt-BR"/>
              </w:rPr>
            </w:pPr>
            <w:r w:rsidRPr="00B36B44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</w:tr>
    </w:tbl>
    <w:p w14:paraId="4C4A188D" w14:textId="77777777" w:rsidR="00071D1C" w:rsidRPr="00FE4A6D" w:rsidRDefault="00071D1C" w:rsidP="00EF3662">
      <w:pPr>
        <w:rPr>
          <w:rFonts w:ascii="Arial LatArm" w:hAnsi="Arial LatArm"/>
          <w:i/>
          <w:sz w:val="18"/>
          <w:szCs w:val="18"/>
        </w:rPr>
      </w:pPr>
    </w:p>
    <w:p w14:paraId="519CA653" w14:textId="77777777" w:rsidR="00071D1C" w:rsidRPr="00FE4A6D" w:rsidRDefault="00071D1C" w:rsidP="00EF3662">
      <w:pPr>
        <w:rPr>
          <w:rFonts w:ascii="Arial LatArm" w:hAnsi="Arial LatArm" w:cs="Sylfaen"/>
          <w:i/>
          <w:sz w:val="18"/>
          <w:szCs w:val="18"/>
          <w:lang w:val="pt-BR"/>
        </w:rPr>
      </w:pPr>
      <w:r w:rsidRPr="00FE4A6D">
        <w:rPr>
          <w:rFonts w:ascii="Arial LatArm" w:hAnsi="Arial LatArm"/>
          <w:i/>
          <w:sz w:val="18"/>
          <w:szCs w:val="18"/>
        </w:rPr>
        <w:t xml:space="preserve">* </w:t>
      </w:r>
      <w:r w:rsidRPr="00FE4A6D">
        <w:rPr>
          <w:rFonts w:ascii="Sylfaen" w:hAnsi="Sylfaen" w:cs="Sylfaen"/>
          <w:i/>
          <w:sz w:val="18"/>
          <w:szCs w:val="18"/>
          <w:lang w:val="pt-BR"/>
        </w:rPr>
        <w:t>Վճարման</w:t>
      </w:r>
      <w:r w:rsidRPr="00FE4A6D">
        <w:rPr>
          <w:rFonts w:ascii="Arial LatArm" w:hAnsi="Arial LatArm" w:cs="Times Armenian"/>
          <w:i/>
          <w:sz w:val="18"/>
          <w:szCs w:val="18"/>
        </w:rPr>
        <w:t xml:space="preserve"> </w:t>
      </w:r>
      <w:r w:rsidRPr="00FE4A6D">
        <w:rPr>
          <w:rFonts w:ascii="Sylfaen" w:hAnsi="Sylfaen" w:cs="Sylfaen"/>
          <w:i/>
          <w:sz w:val="18"/>
          <w:szCs w:val="18"/>
          <w:lang w:val="pt-BR"/>
        </w:rPr>
        <w:t>ենթակա</w:t>
      </w:r>
      <w:r w:rsidRPr="00FE4A6D">
        <w:rPr>
          <w:rFonts w:ascii="Arial LatArm" w:hAnsi="Arial LatArm" w:cs="Times Armenian"/>
          <w:i/>
          <w:sz w:val="18"/>
          <w:szCs w:val="18"/>
        </w:rPr>
        <w:t xml:space="preserve"> </w:t>
      </w:r>
      <w:r w:rsidRPr="00FE4A6D">
        <w:rPr>
          <w:rFonts w:ascii="Sylfaen" w:hAnsi="Sylfaen" w:cs="Sylfaen"/>
          <w:i/>
          <w:sz w:val="18"/>
          <w:szCs w:val="18"/>
          <w:lang w:val="pt-BR"/>
        </w:rPr>
        <w:t>գումարները</w:t>
      </w:r>
      <w:r w:rsidRPr="00FE4A6D">
        <w:rPr>
          <w:rFonts w:ascii="Arial LatArm" w:hAnsi="Arial LatArm" w:cs="Times Armenian"/>
          <w:i/>
          <w:sz w:val="18"/>
          <w:szCs w:val="18"/>
        </w:rPr>
        <w:t xml:space="preserve"> </w:t>
      </w:r>
      <w:r w:rsidRPr="00FE4A6D">
        <w:rPr>
          <w:rFonts w:ascii="Sylfaen" w:hAnsi="Sylfaen" w:cs="Sylfaen"/>
          <w:i/>
          <w:sz w:val="18"/>
          <w:szCs w:val="18"/>
          <w:lang w:val="pt-BR"/>
        </w:rPr>
        <w:t>ներկայացվում</w:t>
      </w:r>
      <w:r w:rsidRPr="00FE4A6D">
        <w:rPr>
          <w:rFonts w:ascii="Arial LatArm" w:hAnsi="Arial LatArm" w:cs="Arial LatArm"/>
          <w:i/>
          <w:sz w:val="18"/>
          <w:szCs w:val="18"/>
          <w:lang w:val="pt-BR"/>
        </w:rPr>
        <w:t xml:space="preserve"> </w:t>
      </w:r>
      <w:r w:rsidRPr="00FE4A6D">
        <w:rPr>
          <w:rFonts w:ascii="Sylfaen" w:hAnsi="Sylfaen" w:cs="Sylfaen"/>
          <w:i/>
          <w:sz w:val="18"/>
          <w:szCs w:val="18"/>
          <w:lang w:val="pt-BR"/>
        </w:rPr>
        <w:t>են</w:t>
      </w:r>
      <w:r w:rsidRPr="00FE4A6D">
        <w:rPr>
          <w:rFonts w:ascii="Arial LatArm" w:hAnsi="Arial LatArm" w:cs="Arial LatArm"/>
          <w:i/>
          <w:sz w:val="18"/>
          <w:szCs w:val="18"/>
          <w:lang w:val="pt-BR"/>
        </w:rPr>
        <w:t xml:space="preserve"> </w:t>
      </w:r>
      <w:r w:rsidRPr="00FE4A6D">
        <w:rPr>
          <w:rFonts w:ascii="Sylfaen" w:hAnsi="Sylfaen" w:cs="Sylfaen"/>
          <w:i/>
          <w:sz w:val="18"/>
          <w:szCs w:val="18"/>
          <w:lang w:val="pt-BR"/>
        </w:rPr>
        <w:t>աճողական</w:t>
      </w:r>
      <w:r w:rsidRPr="00FE4A6D">
        <w:rPr>
          <w:rFonts w:ascii="Arial LatArm" w:hAnsi="Arial LatArm" w:cs="Times Armenian"/>
          <w:i/>
          <w:sz w:val="18"/>
          <w:szCs w:val="18"/>
        </w:rPr>
        <w:t xml:space="preserve"> </w:t>
      </w:r>
      <w:r w:rsidRPr="00FE4A6D">
        <w:rPr>
          <w:rFonts w:ascii="Sylfaen" w:hAnsi="Sylfaen" w:cs="Sylfaen"/>
          <w:i/>
          <w:sz w:val="18"/>
          <w:szCs w:val="18"/>
          <w:lang w:val="pt-BR"/>
        </w:rPr>
        <w:t>կարգով</w:t>
      </w:r>
      <w:r w:rsidR="00700C81" w:rsidRPr="00FE4A6D">
        <w:rPr>
          <w:rFonts w:ascii="Arial LatArm" w:hAnsi="Arial LatArm" w:cs="Sylfaen"/>
          <w:i/>
          <w:sz w:val="18"/>
          <w:szCs w:val="18"/>
          <w:lang w:val="pt-BR"/>
        </w:rPr>
        <w:t xml:space="preserve">: </w:t>
      </w:r>
      <w:r w:rsidR="00700C81" w:rsidRPr="00FE4A6D">
        <w:rPr>
          <w:rFonts w:ascii="Sylfaen" w:hAnsi="Sylfaen" w:cs="Sylfaen"/>
          <w:i/>
          <w:sz w:val="18"/>
          <w:szCs w:val="18"/>
          <w:lang w:val="pt-BR"/>
        </w:rPr>
        <w:t>Եթե</w:t>
      </w:r>
      <w:r w:rsidR="00700C81" w:rsidRPr="00FE4A6D">
        <w:rPr>
          <w:rFonts w:ascii="Arial LatArm" w:hAnsi="Arial LatArm" w:cs="Arial LatArm"/>
          <w:i/>
          <w:sz w:val="18"/>
          <w:szCs w:val="18"/>
          <w:lang w:val="pt-BR"/>
        </w:rPr>
        <w:t xml:space="preserve"> </w:t>
      </w:r>
      <w:r w:rsidR="00700C81" w:rsidRPr="00FE4A6D">
        <w:rPr>
          <w:rFonts w:ascii="Sylfaen" w:hAnsi="Sylfaen" w:cs="Sylfaen"/>
          <w:i/>
          <w:sz w:val="18"/>
          <w:szCs w:val="18"/>
          <w:lang w:val="pt-BR"/>
        </w:rPr>
        <w:t>պայմանագիրը</w:t>
      </w:r>
      <w:r w:rsidR="00700C81" w:rsidRPr="00FE4A6D">
        <w:rPr>
          <w:rFonts w:ascii="Arial LatArm" w:hAnsi="Arial LatArm" w:cs="Arial LatArm"/>
          <w:i/>
          <w:sz w:val="18"/>
          <w:szCs w:val="18"/>
          <w:lang w:val="pt-BR"/>
        </w:rPr>
        <w:t xml:space="preserve"> </w:t>
      </w:r>
      <w:r w:rsidR="00700C81" w:rsidRPr="00FE4A6D">
        <w:rPr>
          <w:rFonts w:ascii="Sylfaen" w:hAnsi="Sylfaen" w:cs="Sylfaen"/>
          <w:i/>
          <w:sz w:val="18"/>
          <w:szCs w:val="18"/>
          <w:lang w:val="pt-BR"/>
        </w:rPr>
        <w:t>կնքվում</w:t>
      </w:r>
      <w:r w:rsidR="00700C81" w:rsidRPr="00FE4A6D">
        <w:rPr>
          <w:rFonts w:ascii="Arial LatArm" w:hAnsi="Arial LatArm" w:cs="Arial LatArm"/>
          <w:i/>
          <w:sz w:val="18"/>
          <w:szCs w:val="18"/>
          <w:lang w:val="pt-BR"/>
        </w:rPr>
        <w:t xml:space="preserve"> </w:t>
      </w:r>
      <w:r w:rsidR="00700C81" w:rsidRPr="00FE4A6D">
        <w:rPr>
          <w:rFonts w:ascii="Sylfaen" w:hAnsi="Sylfaen" w:cs="Sylfaen"/>
          <w:i/>
          <w:sz w:val="18"/>
          <w:szCs w:val="18"/>
          <w:lang w:val="pt-BR"/>
        </w:rPr>
        <w:t>է</w:t>
      </w:r>
      <w:r w:rsidR="00700C81" w:rsidRPr="00FE4A6D">
        <w:rPr>
          <w:rFonts w:ascii="Arial LatArm" w:hAnsi="Arial LatArm" w:cs="Arial LatArm"/>
          <w:i/>
          <w:sz w:val="18"/>
          <w:szCs w:val="18"/>
          <w:lang w:val="pt-BR"/>
        </w:rPr>
        <w:t xml:space="preserve"> "</w:t>
      </w:r>
      <w:r w:rsidR="00700C81" w:rsidRPr="00FE4A6D">
        <w:rPr>
          <w:rFonts w:ascii="Sylfaen" w:hAnsi="Sylfaen" w:cs="Sylfaen"/>
          <w:i/>
          <w:sz w:val="18"/>
          <w:szCs w:val="18"/>
          <w:lang w:val="pt-BR"/>
        </w:rPr>
        <w:t>Գնումների</w:t>
      </w:r>
      <w:r w:rsidR="00700C81" w:rsidRPr="00FE4A6D">
        <w:rPr>
          <w:rFonts w:ascii="Arial LatArm" w:hAnsi="Arial LatArm" w:cs="Arial LatArm"/>
          <w:i/>
          <w:sz w:val="18"/>
          <w:szCs w:val="18"/>
          <w:lang w:val="pt-BR"/>
        </w:rPr>
        <w:t xml:space="preserve"> </w:t>
      </w:r>
      <w:r w:rsidR="00700C81" w:rsidRPr="00FE4A6D">
        <w:rPr>
          <w:rFonts w:ascii="Sylfaen" w:hAnsi="Sylfaen" w:cs="Sylfaen"/>
          <w:i/>
          <w:sz w:val="18"/>
          <w:szCs w:val="18"/>
          <w:lang w:val="pt-BR"/>
        </w:rPr>
        <w:t>մասին</w:t>
      </w:r>
      <w:r w:rsidR="00700C81" w:rsidRPr="00FE4A6D">
        <w:rPr>
          <w:rFonts w:ascii="Arial LatArm" w:hAnsi="Arial LatArm" w:cs="Arial LatArm"/>
          <w:i/>
          <w:sz w:val="18"/>
          <w:szCs w:val="18"/>
          <w:lang w:val="pt-BR"/>
        </w:rPr>
        <w:t xml:space="preserve">" </w:t>
      </w:r>
      <w:r w:rsidR="00700C81" w:rsidRPr="00FE4A6D">
        <w:rPr>
          <w:rFonts w:ascii="Sylfaen" w:hAnsi="Sylfaen" w:cs="Sylfaen"/>
          <w:i/>
          <w:sz w:val="18"/>
          <w:szCs w:val="18"/>
          <w:lang w:val="pt-BR"/>
        </w:rPr>
        <w:t>ՀՀ</w:t>
      </w:r>
      <w:r w:rsidR="00700C81" w:rsidRPr="00FE4A6D">
        <w:rPr>
          <w:rFonts w:ascii="Arial LatArm" w:hAnsi="Arial LatArm" w:cs="Arial LatArm"/>
          <w:i/>
          <w:sz w:val="18"/>
          <w:szCs w:val="18"/>
          <w:lang w:val="pt-BR"/>
        </w:rPr>
        <w:t xml:space="preserve"> </w:t>
      </w:r>
      <w:r w:rsidR="00700C81" w:rsidRPr="00FE4A6D">
        <w:rPr>
          <w:rFonts w:ascii="Sylfaen" w:hAnsi="Sylfaen" w:cs="Sylfaen"/>
          <w:i/>
          <w:sz w:val="18"/>
          <w:szCs w:val="18"/>
          <w:lang w:val="pt-BR"/>
        </w:rPr>
        <w:t>օրենքի</w:t>
      </w:r>
      <w:r w:rsidR="00700C81" w:rsidRPr="00FE4A6D">
        <w:rPr>
          <w:rFonts w:ascii="Arial LatArm" w:hAnsi="Arial LatArm" w:cs="Arial LatArm"/>
          <w:i/>
          <w:sz w:val="18"/>
          <w:szCs w:val="18"/>
          <w:lang w:val="pt-BR"/>
        </w:rPr>
        <w:t xml:space="preserve"> 15-</w:t>
      </w:r>
      <w:r w:rsidR="00700C81" w:rsidRPr="00FE4A6D">
        <w:rPr>
          <w:rFonts w:ascii="Sylfaen" w:hAnsi="Sylfaen" w:cs="Sylfaen"/>
          <w:i/>
          <w:sz w:val="18"/>
          <w:szCs w:val="18"/>
          <w:lang w:val="pt-BR"/>
        </w:rPr>
        <w:t>րդ</w:t>
      </w:r>
      <w:r w:rsidR="00700C81" w:rsidRPr="00FE4A6D">
        <w:rPr>
          <w:rFonts w:ascii="Arial LatArm" w:hAnsi="Arial LatArm" w:cs="Arial LatArm"/>
          <w:i/>
          <w:sz w:val="18"/>
          <w:szCs w:val="18"/>
          <w:lang w:val="pt-BR"/>
        </w:rPr>
        <w:t xml:space="preserve"> </w:t>
      </w:r>
      <w:r w:rsidR="00700C81" w:rsidRPr="00FE4A6D">
        <w:rPr>
          <w:rFonts w:ascii="Sylfaen" w:hAnsi="Sylfaen" w:cs="Sylfaen"/>
          <w:i/>
          <w:sz w:val="18"/>
          <w:szCs w:val="18"/>
          <w:lang w:val="pt-BR"/>
        </w:rPr>
        <w:t>հոդվածի</w:t>
      </w:r>
      <w:r w:rsidR="00700C81" w:rsidRPr="00FE4A6D">
        <w:rPr>
          <w:rFonts w:ascii="Arial LatArm" w:hAnsi="Arial LatArm" w:cs="Arial LatArm"/>
          <w:i/>
          <w:sz w:val="18"/>
          <w:szCs w:val="18"/>
          <w:lang w:val="pt-BR"/>
        </w:rPr>
        <w:t xml:space="preserve"> 6-</w:t>
      </w:r>
      <w:r w:rsidR="00700C81" w:rsidRPr="00FE4A6D">
        <w:rPr>
          <w:rFonts w:ascii="Sylfaen" w:hAnsi="Sylfaen" w:cs="Sylfaen"/>
          <w:i/>
          <w:sz w:val="18"/>
          <w:szCs w:val="18"/>
          <w:lang w:val="pt-BR"/>
        </w:rPr>
        <w:t>րդ</w:t>
      </w:r>
      <w:r w:rsidR="00700C81" w:rsidRPr="00FE4A6D">
        <w:rPr>
          <w:rFonts w:ascii="Arial LatArm" w:hAnsi="Arial LatArm" w:cs="Arial LatArm"/>
          <w:i/>
          <w:sz w:val="18"/>
          <w:szCs w:val="18"/>
          <w:lang w:val="pt-BR"/>
        </w:rPr>
        <w:t xml:space="preserve"> </w:t>
      </w:r>
      <w:r w:rsidR="00700C81" w:rsidRPr="00FE4A6D">
        <w:rPr>
          <w:rFonts w:ascii="Sylfaen" w:hAnsi="Sylfaen" w:cs="Sylfaen"/>
          <w:i/>
          <w:sz w:val="18"/>
          <w:szCs w:val="18"/>
          <w:lang w:val="pt-BR"/>
        </w:rPr>
        <w:t>մասի</w:t>
      </w:r>
      <w:r w:rsidR="00700C81" w:rsidRPr="00FE4A6D">
        <w:rPr>
          <w:rFonts w:ascii="Arial LatArm" w:hAnsi="Arial LatArm" w:cs="Arial LatArm"/>
          <w:i/>
          <w:sz w:val="18"/>
          <w:szCs w:val="18"/>
          <w:lang w:val="pt-BR"/>
        </w:rPr>
        <w:t xml:space="preserve"> </w:t>
      </w:r>
      <w:r w:rsidR="00700C81" w:rsidRPr="00FE4A6D">
        <w:rPr>
          <w:rFonts w:ascii="Sylfaen" w:hAnsi="Sylfaen" w:cs="Sylfaen"/>
          <w:i/>
          <w:sz w:val="18"/>
          <w:szCs w:val="18"/>
          <w:lang w:val="pt-BR"/>
        </w:rPr>
        <w:t>հիման</w:t>
      </w:r>
      <w:r w:rsidR="00700C81" w:rsidRPr="00FE4A6D">
        <w:rPr>
          <w:rFonts w:ascii="Arial LatArm" w:hAnsi="Arial LatArm" w:cs="Arial LatArm"/>
          <w:i/>
          <w:sz w:val="18"/>
          <w:szCs w:val="18"/>
          <w:lang w:val="pt-BR"/>
        </w:rPr>
        <w:t xml:space="preserve"> </w:t>
      </w:r>
      <w:r w:rsidR="00700C81" w:rsidRPr="00FE4A6D">
        <w:rPr>
          <w:rFonts w:ascii="Sylfaen" w:hAnsi="Sylfaen" w:cs="Sylfaen"/>
          <w:i/>
          <w:sz w:val="18"/>
          <w:szCs w:val="18"/>
          <w:lang w:val="pt-BR"/>
        </w:rPr>
        <w:t>վրա</w:t>
      </w:r>
      <w:r w:rsidR="00700C81" w:rsidRPr="00FE4A6D">
        <w:rPr>
          <w:rFonts w:ascii="Arial LatArm" w:hAnsi="Arial LatArm" w:cs="Arial LatArm"/>
          <w:i/>
          <w:sz w:val="18"/>
          <w:szCs w:val="18"/>
          <w:lang w:val="pt-BR"/>
        </w:rPr>
        <w:t xml:space="preserve">, </w:t>
      </w:r>
      <w:r w:rsidR="00700C81" w:rsidRPr="00FE4A6D">
        <w:rPr>
          <w:rFonts w:ascii="Sylfaen" w:hAnsi="Sylfaen" w:cs="Sylfaen"/>
          <w:i/>
          <w:sz w:val="18"/>
          <w:szCs w:val="18"/>
          <w:lang w:val="pt-BR"/>
        </w:rPr>
        <w:t>ապա</w:t>
      </w:r>
      <w:r w:rsidR="00700C81" w:rsidRPr="00FE4A6D">
        <w:rPr>
          <w:rFonts w:ascii="Arial LatArm" w:hAnsi="Arial LatArm" w:cs="Arial LatArm"/>
          <w:i/>
          <w:sz w:val="18"/>
          <w:szCs w:val="18"/>
          <w:lang w:val="pt-BR"/>
        </w:rPr>
        <w:t xml:space="preserve"> </w:t>
      </w:r>
      <w:r w:rsidR="00700C81" w:rsidRPr="00FE4A6D">
        <w:rPr>
          <w:rFonts w:ascii="Sylfaen" w:hAnsi="Sylfaen" w:cs="Sylfaen"/>
          <w:i/>
          <w:sz w:val="18"/>
          <w:szCs w:val="18"/>
          <w:lang w:val="pt-BR"/>
        </w:rPr>
        <w:t>սույն</w:t>
      </w:r>
      <w:r w:rsidR="00700C81" w:rsidRPr="00FE4A6D">
        <w:rPr>
          <w:rFonts w:ascii="Arial LatArm" w:hAnsi="Arial LatArm" w:cs="Arial LatArm"/>
          <w:i/>
          <w:sz w:val="18"/>
          <w:szCs w:val="18"/>
          <w:lang w:val="pt-BR"/>
        </w:rPr>
        <w:t xml:space="preserve"> </w:t>
      </w:r>
      <w:r w:rsidR="00700C81" w:rsidRPr="00FE4A6D">
        <w:rPr>
          <w:rFonts w:ascii="Sylfaen" w:hAnsi="Sylfaen" w:cs="Sylfaen"/>
          <w:i/>
          <w:sz w:val="18"/>
          <w:szCs w:val="18"/>
          <w:lang w:val="pt-BR"/>
        </w:rPr>
        <w:t>ժամանակացույցը</w:t>
      </w:r>
      <w:r w:rsidR="00700C81" w:rsidRPr="00FE4A6D">
        <w:rPr>
          <w:rFonts w:ascii="Arial LatArm" w:hAnsi="Arial LatArm" w:cs="Arial LatArm"/>
          <w:i/>
          <w:sz w:val="18"/>
          <w:szCs w:val="18"/>
          <w:lang w:val="pt-BR"/>
        </w:rPr>
        <w:t xml:space="preserve"> </w:t>
      </w:r>
      <w:r w:rsidR="00700C81" w:rsidRPr="00FE4A6D">
        <w:rPr>
          <w:rFonts w:ascii="Sylfaen" w:hAnsi="Sylfaen" w:cs="Sylfaen"/>
          <w:i/>
          <w:sz w:val="18"/>
          <w:szCs w:val="18"/>
          <w:lang w:val="pt-BR"/>
        </w:rPr>
        <w:t>լրացվում</w:t>
      </w:r>
      <w:r w:rsidR="00700C81" w:rsidRPr="00FE4A6D">
        <w:rPr>
          <w:rFonts w:ascii="Arial LatArm" w:hAnsi="Arial LatArm" w:cs="Arial LatArm"/>
          <w:i/>
          <w:sz w:val="18"/>
          <w:szCs w:val="18"/>
          <w:lang w:val="pt-BR"/>
        </w:rPr>
        <w:t xml:space="preserve"> </w:t>
      </w:r>
      <w:r w:rsidR="00700C81" w:rsidRPr="00FE4A6D">
        <w:rPr>
          <w:rFonts w:ascii="Sylfaen" w:hAnsi="Sylfaen" w:cs="Sylfaen"/>
          <w:i/>
          <w:sz w:val="18"/>
          <w:szCs w:val="18"/>
          <w:lang w:val="pt-BR"/>
        </w:rPr>
        <w:t>և</w:t>
      </w:r>
      <w:r w:rsidR="00700C81" w:rsidRPr="00FE4A6D">
        <w:rPr>
          <w:rFonts w:ascii="Arial LatArm" w:hAnsi="Arial LatArm" w:cs="Arial LatArm"/>
          <w:i/>
          <w:sz w:val="18"/>
          <w:szCs w:val="18"/>
          <w:lang w:val="pt-BR"/>
        </w:rPr>
        <w:t xml:space="preserve"> </w:t>
      </w:r>
      <w:r w:rsidR="00700C81" w:rsidRPr="00FE4A6D">
        <w:rPr>
          <w:rFonts w:ascii="Sylfaen" w:hAnsi="Sylfaen" w:cs="Sylfaen"/>
          <w:i/>
          <w:sz w:val="18"/>
          <w:szCs w:val="18"/>
          <w:lang w:val="pt-BR"/>
        </w:rPr>
        <w:t>կնքվում</w:t>
      </w:r>
      <w:r w:rsidR="00700C81" w:rsidRPr="00FE4A6D">
        <w:rPr>
          <w:rFonts w:ascii="Arial LatArm" w:hAnsi="Arial LatArm" w:cs="Arial LatArm"/>
          <w:i/>
          <w:sz w:val="18"/>
          <w:szCs w:val="18"/>
          <w:lang w:val="pt-BR"/>
        </w:rPr>
        <w:t xml:space="preserve"> </w:t>
      </w:r>
      <w:r w:rsidR="00700C81" w:rsidRPr="00FE4A6D">
        <w:rPr>
          <w:rFonts w:ascii="Sylfaen" w:hAnsi="Sylfaen" w:cs="Sylfaen"/>
          <w:i/>
          <w:sz w:val="18"/>
          <w:szCs w:val="18"/>
          <w:lang w:val="pt-BR"/>
        </w:rPr>
        <w:t>է</w:t>
      </w:r>
      <w:r w:rsidR="00700C81" w:rsidRPr="00FE4A6D">
        <w:rPr>
          <w:rFonts w:ascii="Arial LatArm" w:hAnsi="Arial LatArm" w:cs="Arial LatArm"/>
          <w:i/>
          <w:sz w:val="18"/>
          <w:szCs w:val="18"/>
          <w:lang w:val="pt-BR"/>
        </w:rPr>
        <w:t xml:space="preserve"> </w:t>
      </w:r>
      <w:r w:rsidR="00700C81" w:rsidRPr="00FE4A6D">
        <w:rPr>
          <w:rFonts w:ascii="Sylfaen" w:hAnsi="Sylfaen" w:cs="Sylfaen"/>
          <w:i/>
          <w:sz w:val="18"/>
          <w:szCs w:val="18"/>
          <w:lang w:val="pt-BR"/>
        </w:rPr>
        <w:t>ֆինանսական</w:t>
      </w:r>
      <w:r w:rsidR="00700C81" w:rsidRPr="00FE4A6D">
        <w:rPr>
          <w:rFonts w:ascii="Arial LatArm" w:hAnsi="Arial LatArm" w:cs="Arial LatArm"/>
          <w:i/>
          <w:sz w:val="18"/>
          <w:szCs w:val="18"/>
          <w:lang w:val="pt-BR"/>
        </w:rPr>
        <w:t xml:space="preserve"> </w:t>
      </w:r>
      <w:r w:rsidR="00700C81" w:rsidRPr="00FE4A6D">
        <w:rPr>
          <w:rFonts w:ascii="Sylfaen" w:hAnsi="Sylfaen" w:cs="Sylfaen"/>
          <w:i/>
          <w:sz w:val="18"/>
          <w:szCs w:val="18"/>
          <w:lang w:val="pt-BR"/>
        </w:rPr>
        <w:t>միջոցներ</w:t>
      </w:r>
      <w:r w:rsidR="00700C81" w:rsidRPr="00FE4A6D">
        <w:rPr>
          <w:rFonts w:ascii="Arial LatArm" w:hAnsi="Arial LatArm" w:cs="Arial LatArm"/>
          <w:i/>
          <w:sz w:val="18"/>
          <w:szCs w:val="18"/>
          <w:lang w:val="pt-BR"/>
        </w:rPr>
        <w:t xml:space="preserve"> </w:t>
      </w:r>
      <w:r w:rsidR="00700C81" w:rsidRPr="00FE4A6D">
        <w:rPr>
          <w:rFonts w:ascii="Sylfaen" w:hAnsi="Sylfaen" w:cs="Sylfaen"/>
          <w:i/>
          <w:sz w:val="18"/>
          <w:szCs w:val="18"/>
          <w:lang w:val="pt-BR"/>
        </w:rPr>
        <w:t>նախատեսվելու</w:t>
      </w:r>
      <w:r w:rsidR="00700C81" w:rsidRPr="00FE4A6D">
        <w:rPr>
          <w:rFonts w:ascii="Arial LatArm" w:hAnsi="Arial LatArm" w:cs="Arial LatArm"/>
          <w:i/>
          <w:sz w:val="18"/>
          <w:szCs w:val="18"/>
          <w:lang w:val="pt-BR"/>
        </w:rPr>
        <w:t xml:space="preserve"> </w:t>
      </w:r>
      <w:r w:rsidR="00700C81" w:rsidRPr="00FE4A6D">
        <w:rPr>
          <w:rFonts w:ascii="Sylfaen" w:hAnsi="Sylfaen" w:cs="Sylfaen"/>
          <w:i/>
          <w:sz w:val="18"/>
          <w:szCs w:val="18"/>
          <w:lang w:val="pt-BR"/>
        </w:rPr>
        <w:t>դեպքում</w:t>
      </w:r>
      <w:r w:rsidR="00700C81" w:rsidRPr="00FE4A6D">
        <w:rPr>
          <w:rFonts w:ascii="Arial LatArm" w:hAnsi="Arial LatArm" w:cs="Arial LatArm"/>
          <w:i/>
          <w:sz w:val="18"/>
          <w:szCs w:val="18"/>
          <w:lang w:val="pt-BR"/>
        </w:rPr>
        <w:t xml:space="preserve"> </w:t>
      </w:r>
      <w:r w:rsidR="00700C81" w:rsidRPr="00FE4A6D">
        <w:rPr>
          <w:rFonts w:ascii="Sylfaen" w:hAnsi="Sylfaen" w:cs="Sylfaen"/>
          <w:i/>
          <w:sz w:val="18"/>
          <w:szCs w:val="18"/>
          <w:lang w:val="pt-BR"/>
        </w:rPr>
        <w:t>կողմերի</w:t>
      </w:r>
      <w:r w:rsidR="00700C81" w:rsidRPr="00FE4A6D">
        <w:rPr>
          <w:rFonts w:ascii="Arial LatArm" w:hAnsi="Arial LatArm" w:cs="Arial LatArm"/>
          <w:i/>
          <w:sz w:val="18"/>
          <w:szCs w:val="18"/>
          <w:lang w:val="pt-BR"/>
        </w:rPr>
        <w:t xml:space="preserve"> </w:t>
      </w:r>
      <w:r w:rsidR="00700C81" w:rsidRPr="00FE4A6D">
        <w:rPr>
          <w:rFonts w:ascii="Sylfaen" w:hAnsi="Sylfaen" w:cs="Sylfaen"/>
          <w:i/>
          <w:sz w:val="18"/>
          <w:szCs w:val="18"/>
          <w:lang w:val="pt-BR"/>
        </w:rPr>
        <w:t>միջև</w:t>
      </w:r>
      <w:r w:rsidR="00700C81" w:rsidRPr="00FE4A6D">
        <w:rPr>
          <w:rFonts w:ascii="Arial LatArm" w:hAnsi="Arial LatArm" w:cs="Arial LatArm"/>
          <w:i/>
          <w:sz w:val="18"/>
          <w:szCs w:val="18"/>
          <w:lang w:val="pt-BR"/>
        </w:rPr>
        <w:t xml:space="preserve"> </w:t>
      </w:r>
      <w:r w:rsidR="00700C81" w:rsidRPr="00FE4A6D">
        <w:rPr>
          <w:rFonts w:ascii="Sylfaen" w:hAnsi="Sylfaen" w:cs="Sylfaen"/>
          <w:i/>
          <w:sz w:val="18"/>
          <w:szCs w:val="18"/>
          <w:lang w:val="pt-BR"/>
        </w:rPr>
        <w:t>կնքվող</w:t>
      </w:r>
      <w:r w:rsidR="00700C81" w:rsidRPr="00FE4A6D">
        <w:rPr>
          <w:rFonts w:ascii="Arial LatArm" w:hAnsi="Arial LatArm" w:cs="Arial LatArm"/>
          <w:i/>
          <w:sz w:val="18"/>
          <w:szCs w:val="18"/>
          <w:lang w:val="pt-BR"/>
        </w:rPr>
        <w:t xml:space="preserve"> </w:t>
      </w:r>
      <w:r w:rsidR="00700C81" w:rsidRPr="00FE4A6D">
        <w:rPr>
          <w:rFonts w:ascii="Sylfaen" w:hAnsi="Sylfaen" w:cs="Sylfaen"/>
          <w:i/>
          <w:sz w:val="18"/>
          <w:szCs w:val="18"/>
          <w:lang w:val="pt-BR"/>
        </w:rPr>
        <w:t>համաձայնագրի</w:t>
      </w:r>
      <w:r w:rsidR="00700C81" w:rsidRPr="00FE4A6D">
        <w:rPr>
          <w:rFonts w:ascii="Arial LatArm" w:hAnsi="Arial LatArm" w:cs="Arial LatArm"/>
          <w:i/>
          <w:sz w:val="18"/>
          <w:szCs w:val="18"/>
          <w:lang w:val="pt-BR"/>
        </w:rPr>
        <w:t xml:space="preserve"> </w:t>
      </w:r>
      <w:r w:rsidR="00700C81" w:rsidRPr="00FE4A6D">
        <w:rPr>
          <w:rFonts w:ascii="Sylfaen" w:hAnsi="Sylfaen" w:cs="Sylfaen"/>
          <w:i/>
          <w:sz w:val="18"/>
          <w:szCs w:val="18"/>
          <w:lang w:val="pt-BR"/>
        </w:rPr>
        <w:t>հետ</w:t>
      </w:r>
      <w:r w:rsidR="00700C81" w:rsidRPr="00FE4A6D">
        <w:rPr>
          <w:rFonts w:ascii="Arial LatArm" w:hAnsi="Arial LatArm" w:cs="Arial LatArm"/>
          <w:i/>
          <w:sz w:val="18"/>
          <w:szCs w:val="18"/>
          <w:lang w:val="pt-BR"/>
        </w:rPr>
        <w:t xml:space="preserve"> </w:t>
      </w:r>
      <w:r w:rsidR="00700C81" w:rsidRPr="00FE4A6D">
        <w:rPr>
          <w:rFonts w:ascii="Sylfaen" w:hAnsi="Sylfaen" w:cs="Sylfaen"/>
          <w:i/>
          <w:sz w:val="18"/>
          <w:szCs w:val="18"/>
          <w:lang w:val="pt-BR"/>
        </w:rPr>
        <w:t>միաժամանակ</w:t>
      </w:r>
      <w:r w:rsidR="00700C81" w:rsidRPr="00FE4A6D">
        <w:rPr>
          <w:rFonts w:ascii="Arial LatArm" w:hAnsi="Arial LatArm" w:cs="Arial LatArm"/>
          <w:i/>
          <w:sz w:val="18"/>
          <w:szCs w:val="18"/>
          <w:lang w:val="pt-BR"/>
        </w:rPr>
        <w:t xml:space="preserve">` </w:t>
      </w:r>
      <w:r w:rsidR="00700C81" w:rsidRPr="00FE4A6D">
        <w:rPr>
          <w:rFonts w:ascii="Sylfaen" w:hAnsi="Sylfaen" w:cs="Sylfaen"/>
          <w:i/>
          <w:sz w:val="18"/>
          <w:szCs w:val="18"/>
          <w:lang w:val="pt-BR"/>
        </w:rPr>
        <w:t>որպես</w:t>
      </w:r>
      <w:r w:rsidR="00700C81" w:rsidRPr="00FE4A6D">
        <w:rPr>
          <w:rFonts w:ascii="Arial LatArm" w:hAnsi="Arial LatArm" w:cs="Arial LatArm"/>
          <w:i/>
          <w:sz w:val="18"/>
          <w:szCs w:val="18"/>
          <w:lang w:val="pt-BR"/>
        </w:rPr>
        <w:t xml:space="preserve"> </w:t>
      </w:r>
      <w:r w:rsidR="00700C81" w:rsidRPr="00FE4A6D">
        <w:rPr>
          <w:rFonts w:ascii="Sylfaen" w:hAnsi="Sylfaen" w:cs="Sylfaen"/>
          <w:i/>
          <w:sz w:val="18"/>
          <w:szCs w:val="18"/>
          <w:lang w:val="pt-BR"/>
        </w:rPr>
        <w:t>դրա</w:t>
      </w:r>
      <w:r w:rsidR="00700C81" w:rsidRPr="00FE4A6D">
        <w:rPr>
          <w:rFonts w:ascii="Arial LatArm" w:hAnsi="Arial LatArm" w:cs="Arial LatArm"/>
          <w:i/>
          <w:sz w:val="18"/>
          <w:szCs w:val="18"/>
          <w:lang w:val="pt-BR"/>
        </w:rPr>
        <w:t xml:space="preserve"> </w:t>
      </w:r>
      <w:r w:rsidR="00700C81" w:rsidRPr="00FE4A6D">
        <w:rPr>
          <w:rFonts w:ascii="Sylfaen" w:hAnsi="Sylfaen" w:cs="Sylfaen"/>
          <w:i/>
          <w:sz w:val="18"/>
          <w:szCs w:val="18"/>
          <w:lang w:val="pt-BR"/>
        </w:rPr>
        <w:t>անբաժանելի</w:t>
      </w:r>
      <w:r w:rsidR="00700C81" w:rsidRPr="00FE4A6D">
        <w:rPr>
          <w:rFonts w:ascii="Arial LatArm" w:hAnsi="Arial LatArm" w:cs="Arial LatArm"/>
          <w:i/>
          <w:sz w:val="18"/>
          <w:szCs w:val="18"/>
          <w:lang w:val="pt-BR"/>
        </w:rPr>
        <w:t xml:space="preserve"> </w:t>
      </w:r>
      <w:r w:rsidR="00700C81" w:rsidRPr="00FE4A6D">
        <w:rPr>
          <w:rFonts w:ascii="Sylfaen" w:hAnsi="Sylfaen" w:cs="Sylfaen"/>
          <w:i/>
          <w:sz w:val="18"/>
          <w:szCs w:val="18"/>
          <w:lang w:val="pt-BR"/>
        </w:rPr>
        <w:t>մաս</w:t>
      </w:r>
      <w:r w:rsidR="00700C81" w:rsidRPr="00FE4A6D">
        <w:rPr>
          <w:rFonts w:ascii="Arial LatArm" w:hAnsi="Arial LatArm" w:cs="Arial LatArm"/>
          <w:i/>
          <w:sz w:val="18"/>
          <w:szCs w:val="18"/>
          <w:lang w:val="pt-BR"/>
        </w:rPr>
        <w:t>:</w:t>
      </w:r>
    </w:p>
    <w:p w14:paraId="01A59479" w14:textId="77777777" w:rsidR="00071D1C" w:rsidRPr="00FE4A6D" w:rsidRDefault="00071D1C" w:rsidP="00EF3662">
      <w:pPr>
        <w:rPr>
          <w:rFonts w:ascii="Arial LatArm" w:hAnsi="Arial LatArm"/>
          <w:i/>
          <w:sz w:val="18"/>
          <w:szCs w:val="18"/>
          <w:lang w:val="pt-BR"/>
        </w:rPr>
      </w:pPr>
      <w:r w:rsidRPr="00FE4A6D">
        <w:rPr>
          <w:rFonts w:ascii="Arial LatArm" w:hAnsi="Arial LatArm" w:cs="Sylfaen"/>
          <w:i/>
          <w:sz w:val="18"/>
          <w:szCs w:val="18"/>
          <w:lang w:val="pt-BR"/>
        </w:rPr>
        <w:t xml:space="preserve">** </w:t>
      </w:r>
      <w:r w:rsidRPr="00FE4A6D">
        <w:rPr>
          <w:rFonts w:ascii="Sylfaen" w:hAnsi="Sylfaen" w:cs="Sylfaen"/>
          <w:i/>
          <w:sz w:val="18"/>
          <w:szCs w:val="18"/>
          <w:lang w:val="pt-BR"/>
        </w:rPr>
        <w:t>հրավերում</w:t>
      </w:r>
      <w:r w:rsidRPr="00FE4A6D">
        <w:rPr>
          <w:rFonts w:ascii="Arial LatArm" w:hAnsi="Arial LatArm" w:cs="Arial LatArm"/>
          <w:i/>
          <w:sz w:val="18"/>
          <w:szCs w:val="18"/>
          <w:lang w:val="pt-BR"/>
        </w:rPr>
        <w:t xml:space="preserve"> </w:t>
      </w:r>
      <w:r w:rsidRPr="00FE4A6D">
        <w:rPr>
          <w:rFonts w:ascii="Sylfaen" w:hAnsi="Sylfaen" w:cs="Sylfaen"/>
          <w:i/>
          <w:sz w:val="18"/>
          <w:szCs w:val="18"/>
          <w:lang w:val="pt-BR"/>
        </w:rPr>
        <w:t>գումարները</w:t>
      </w:r>
      <w:r w:rsidRPr="00FE4A6D">
        <w:rPr>
          <w:rFonts w:ascii="Arial LatArm" w:hAnsi="Arial LatArm" w:cs="Arial LatArm"/>
          <w:i/>
          <w:sz w:val="18"/>
          <w:szCs w:val="18"/>
          <w:lang w:val="pt-BR"/>
        </w:rPr>
        <w:t xml:space="preserve"> </w:t>
      </w:r>
      <w:r w:rsidRPr="00FE4A6D">
        <w:rPr>
          <w:rFonts w:ascii="Sylfaen" w:hAnsi="Sylfaen" w:cs="Sylfaen"/>
          <w:i/>
          <w:sz w:val="18"/>
          <w:szCs w:val="18"/>
          <w:lang w:val="pt-BR"/>
        </w:rPr>
        <w:t>նշվում</w:t>
      </w:r>
      <w:r w:rsidRPr="00FE4A6D">
        <w:rPr>
          <w:rFonts w:ascii="Arial LatArm" w:hAnsi="Arial LatArm" w:cs="Arial LatArm"/>
          <w:i/>
          <w:sz w:val="18"/>
          <w:szCs w:val="18"/>
          <w:lang w:val="pt-BR"/>
        </w:rPr>
        <w:t xml:space="preserve"> </w:t>
      </w:r>
      <w:r w:rsidRPr="00FE4A6D">
        <w:rPr>
          <w:rFonts w:ascii="Sylfaen" w:hAnsi="Sylfaen" w:cs="Sylfaen"/>
          <w:i/>
          <w:sz w:val="18"/>
          <w:szCs w:val="18"/>
          <w:lang w:val="pt-BR"/>
        </w:rPr>
        <w:t>են</w:t>
      </w:r>
      <w:r w:rsidRPr="00FE4A6D">
        <w:rPr>
          <w:rFonts w:ascii="Arial LatArm" w:hAnsi="Arial LatArm" w:cs="Arial LatArm"/>
          <w:i/>
          <w:sz w:val="18"/>
          <w:szCs w:val="18"/>
          <w:lang w:val="pt-BR"/>
        </w:rPr>
        <w:t xml:space="preserve"> </w:t>
      </w:r>
      <w:r w:rsidRPr="00FE4A6D">
        <w:rPr>
          <w:rFonts w:ascii="Sylfaen" w:hAnsi="Sylfaen" w:cs="Sylfaen"/>
          <w:i/>
          <w:sz w:val="18"/>
          <w:szCs w:val="18"/>
          <w:lang w:val="pt-BR"/>
        </w:rPr>
        <w:t>տոկոսով</w:t>
      </w:r>
      <w:r w:rsidRPr="00FE4A6D">
        <w:rPr>
          <w:rFonts w:ascii="Arial LatArm" w:hAnsi="Arial LatArm" w:cs="Arial LatArm"/>
          <w:i/>
          <w:sz w:val="18"/>
          <w:szCs w:val="18"/>
          <w:lang w:val="pt-BR"/>
        </w:rPr>
        <w:t xml:space="preserve">, </w:t>
      </w:r>
      <w:r w:rsidRPr="00FE4A6D">
        <w:rPr>
          <w:rFonts w:ascii="Sylfaen" w:hAnsi="Sylfaen" w:cs="Sylfaen"/>
          <w:i/>
          <w:sz w:val="18"/>
          <w:szCs w:val="18"/>
          <w:lang w:val="pt-BR"/>
        </w:rPr>
        <w:t>իսկ</w:t>
      </w:r>
      <w:r w:rsidRPr="00FE4A6D">
        <w:rPr>
          <w:rFonts w:ascii="Arial LatArm" w:hAnsi="Arial LatArm" w:cs="Arial LatArm"/>
          <w:i/>
          <w:sz w:val="18"/>
          <w:szCs w:val="18"/>
          <w:lang w:val="pt-BR"/>
        </w:rPr>
        <w:t xml:space="preserve"> </w:t>
      </w:r>
      <w:r w:rsidRPr="00FE4A6D">
        <w:rPr>
          <w:rFonts w:ascii="Sylfaen" w:hAnsi="Sylfaen" w:cs="Sylfaen"/>
          <w:i/>
          <w:sz w:val="18"/>
          <w:szCs w:val="18"/>
          <w:lang w:val="pt-BR"/>
        </w:rPr>
        <w:t>պայմանագիրը</w:t>
      </w:r>
      <w:r w:rsidRPr="00FE4A6D">
        <w:rPr>
          <w:rFonts w:ascii="Arial LatArm" w:hAnsi="Arial LatArm" w:cs="Arial LatArm"/>
          <w:i/>
          <w:sz w:val="18"/>
          <w:szCs w:val="18"/>
          <w:lang w:val="pt-BR"/>
        </w:rPr>
        <w:t xml:space="preserve"> </w:t>
      </w:r>
      <w:r w:rsidRPr="00FE4A6D">
        <w:rPr>
          <w:rFonts w:ascii="Sylfaen" w:hAnsi="Sylfaen" w:cs="Sylfaen"/>
          <w:i/>
          <w:sz w:val="18"/>
          <w:szCs w:val="18"/>
          <w:lang w:val="pt-BR"/>
        </w:rPr>
        <w:t>կնքելիս</w:t>
      </w:r>
      <w:r w:rsidRPr="00FE4A6D">
        <w:rPr>
          <w:rFonts w:ascii="Arial LatArm" w:hAnsi="Arial LatArm" w:cs="Arial LatArm"/>
          <w:i/>
          <w:sz w:val="18"/>
          <w:szCs w:val="18"/>
          <w:lang w:val="pt-BR"/>
        </w:rPr>
        <w:t xml:space="preserve"> </w:t>
      </w:r>
      <w:r w:rsidRPr="00FE4A6D">
        <w:rPr>
          <w:rFonts w:ascii="Sylfaen" w:hAnsi="Sylfaen" w:cs="Sylfaen"/>
          <w:i/>
          <w:sz w:val="18"/>
          <w:szCs w:val="18"/>
          <w:lang w:val="pt-BR"/>
        </w:rPr>
        <w:t>տոկոսի</w:t>
      </w:r>
      <w:r w:rsidRPr="00FE4A6D">
        <w:rPr>
          <w:rFonts w:ascii="Arial LatArm" w:hAnsi="Arial LatArm" w:cs="Arial LatArm"/>
          <w:i/>
          <w:sz w:val="18"/>
          <w:szCs w:val="18"/>
          <w:lang w:val="pt-BR"/>
        </w:rPr>
        <w:t xml:space="preserve"> </w:t>
      </w:r>
      <w:r w:rsidRPr="00FE4A6D">
        <w:rPr>
          <w:rFonts w:ascii="Sylfaen" w:hAnsi="Sylfaen" w:cs="Sylfaen"/>
          <w:i/>
          <w:sz w:val="18"/>
          <w:szCs w:val="18"/>
          <w:lang w:val="pt-BR"/>
        </w:rPr>
        <w:t>փոխարեն</w:t>
      </w:r>
      <w:r w:rsidRPr="00FE4A6D">
        <w:rPr>
          <w:rFonts w:ascii="Arial LatArm" w:hAnsi="Arial LatArm" w:cs="Arial LatArm"/>
          <w:i/>
          <w:sz w:val="18"/>
          <w:szCs w:val="18"/>
          <w:lang w:val="pt-BR"/>
        </w:rPr>
        <w:t xml:space="preserve"> </w:t>
      </w:r>
      <w:r w:rsidRPr="00FE4A6D">
        <w:rPr>
          <w:rFonts w:ascii="Sylfaen" w:hAnsi="Sylfaen" w:cs="Sylfaen"/>
          <w:i/>
          <w:sz w:val="18"/>
          <w:szCs w:val="18"/>
          <w:lang w:val="pt-BR"/>
        </w:rPr>
        <w:t>նշվում</w:t>
      </w:r>
      <w:r w:rsidRPr="00FE4A6D">
        <w:rPr>
          <w:rFonts w:ascii="Arial LatArm" w:hAnsi="Arial LatArm" w:cs="Arial LatArm"/>
          <w:i/>
          <w:sz w:val="18"/>
          <w:szCs w:val="18"/>
          <w:lang w:val="pt-BR"/>
        </w:rPr>
        <w:t xml:space="preserve"> </w:t>
      </w:r>
      <w:r w:rsidRPr="00FE4A6D">
        <w:rPr>
          <w:rFonts w:ascii="Sylfaen" w:hAnsi="Sylfaen" w:cs="Sylfaen"/>
          <w:i/>
          <w:sz w:val="18"/>
          <w:szCs w:val="18"/>
          <w:lang w:val="pt-BR"/>
        </w:rPr>
        <w:t>է</w:t>
      </w:r>
      <w:r w:rsidRPr="00FE4A6D">
        <w:rPr>
          <w:rFonts w:ascii="Arial LatArm" w:hAnsi="Arial LatArm" w:cs="Arial LatArm"/>
          <w:i/>
          <w:sz w:val="18"/>
          <w:szCs w:val="18"/>
          <w:lang w:val="pt-BR"/>
        </w:rPr>
        <w:t xml:space="preserve"> </w:t>
      </w:r>
      <w:r w:rsidRPr="00FE4A6D">
        <w:rPr>
          <w:rFonts w:ascii="Sylfaen" w:hAnsi="Sylfaen" w:cs="Sylfaen"/>
          <w:i/>
          <w:sz w:val="18"/>
          <w:szCs w:val="18"/>
          <w:lang w:val="pt-BR"/>
        </w:rPr>
        <w:t>կոնկրետ</w:t>
      </w:r>
      <w:r w:rsidRPr="00FE4A6D">
        <w:rPr>
          <w:rFonts w:ascii="Arial LatArm" w:hAnsi="Arial LatArm" w:cs="Arial LatArm"/>
          <w:i/>
          <w:sz w:val="18"/>
          <w:szCs w:val="18"/>
          <w:lang w:val="pt-BR"/>
        </w:rPr>
        <w:t xml:space="preserve"> </w:t>
      </w:r>
      <w:r w:rsidRPr="00FE4A6D">
        <w:rPr>
          <w:rFonts w:ascii="Sylfaen" w:hAnsi="Sylfaen" w:cs="Sylfaen"/>
          <w:i/>
          <w:sz w:val="18"/>
          <w:szCs w:val="18"/>
          <w:lang w:val="pt-BR"/>
        </w:rPr>
        <w:t>գումարի</w:t>
      </w:r>
      <w:r w:rsidRPr="00FE4A6D">
        <w:rPr>
          <w:rFonts w:ascii="Arial LatArm" w:hAnsi="Arial LatArm" w:cs="Arial LatArm"/>
          <w:i/>
          <w:sz w:val="18"/>
          <w:szCs w:val="18"/>
          <w:lang w:val="pt-BR"/>
        </w:rPr>
        <w:t xml:space="preserve"> </w:t>
      </w:r>
      <w:r w:rsidRPr="00FE4A6D">
        <w:rPr>
          <w:rFonts w:ascii="Sylfaen" w:hAnsi="Sylfaen" w:cs="Sylfaen"/>
          <w:i/>
          <w:sz w:val="18"/>
          <w:szCs w:val="18"/>
          <w:lang w:val="pt-BR"/>
        </w:rPr>
        <w:t>չափ</w:t>
      </w:r>
    </w:p>
    <w:p w14:paraId="483DA306" w14:textId="77777777" w:rsidR="00071D1C" w:rsidRPr="00FE4A6D" w:rsidRDefault="00071D1C" w:rsidP="00EF3662">
      <w:pPr>
        <w:jc w:val="center"/>
        <w:rPr>
          <w:rFonts w:ascii="Arial LatArm" w:hAnsi="Arial LatArm"/>
          <w:sz w:val="20"/>
          <w:lang w:val="es-ES"/>
        </w:rPr>
      </w:pPr>
    </w:p>
    <w:p w14:paraId="7FA3F871" w14:textId="77777777" w:rsidR="00071D1C" w:rsidRPr="00FE4A6D" w:rsidRDefault="00071D1C" w:rsidP="00EF3662">
      <w:pPr>
        <w:jc w:val="right"/>
        <w:rPr>
          <w:rFonts w:ascii="Arial LatArm" w:hAnsi="Arial LatArm"/>
          <w:sz w:val="20"/>
          <w:lang w:val="es-ES"/>
        </w:rPr>
      </w:pP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4536"/>
        <w:gridCol w:w="760"/>
        <w:gridCol w:w="4343"/>
      </w:tblGrid>
      <w:tr w:rsidR="00071D1C" w:rsidRPr="00FE4A6D" w14:paraId="6AD1B618" w14:textId="77777777" w:rsidTr="00E22E51">
        <w:trPr>
          <w:jc w:val="center"/>
        </w:trPr>
        <w:tc>
          <w:tcPr>
            <w:tcW w:w="4536" w:type="dxa"/>
          </w:tcPr>
          <w:p w14:paraId="507EF57F" w14:textId="77777777" w:rsidR="00071D1C" w:rsidRPr="00FE4A6D" w:rsidRDefault="00071D1C" w:rsidP="00EF3662">
            <w:pPr>
              <w:jc w:val="center"/>
              <w:rPr>
                <w:rFonts w:ascii="Arial LatArm" w:hAnsi="Arial LatArm" w:cs="Sylfaen"/>
                <w:b/>
                <w:bCs/>
                <w:lang w:val="nb-NO"/>
              </w:rPr>
            </w:pPr>
            <w:r w:rsidRPr="00FE4A6D">
              <w:rPr>
                <w:rFonts w:ascii="Sylfaen" w:hAnsi="Sylfaen" w:cs="Sylfaen"/>
                <w:b/>
                <w:bCs/>
                <w:lang w:val="nb-NO"/>
              </w:rPr>
              <w:t>ԳՆՈՐԴ</w:t>
            </w:r>
          </w:p>
          <w:p w14:paraId="319CD916" w14:textId="77777777" w:rsidR="00071D1C" w:rsidRPr="00FE4A6D" w:rsidRDefault="00071D1C" w:rsidP="00EF3662">
            <w:pPr>
              <w:rPr>
                <w:rFonts w:ascii="Arial LatArm" w:hAnsi="Arial LatArm"/>
                <w:sz w:val="22"/>
                <w:szCs w:val="22"/>
                <w:lang w:val="ru-RU"/>
              </w:rPr>
            </w:pPr>
          </w:p>
          <w:p w14:paraId="6940F390" w14:textId="77777777" w:rsidR="00071D1C" w:rsidRPr="00FE4A6D" w:rsidRDefault="00071D1C" w:rsidP="00EF3662">
            <w:pPr>
              <w:rPr>
                <w:rFonts w:ascii="Arial LatArm" w:hAnsi="Arial LatArm"/>
                <w:lang w:val="ru-RU"/>
              </w:rPr>
            </w:pPr>
          </w:p>
          <w:p w14:paraId="7BCCBB98" w14:textId="77777777" w:rsidR="00071D1C" w:rsidRPr="00FE4A6D" w:rsidRDefault="00071D1C" w:rsidP="00EF3662">
            <w:pPr>
              <w:jc w:val="center"/>
              <w:rPr>
                <w:rFonts w:ascii="Arial LatArm" w:hAnsi="Arial LatArm"/>
                <w:lang w:val="ru-RU"/>
              </w:rPr>
            </w:pPr>
            <w:r w:rsidRPr="00FE4A6D">
              <w:rPr>
                <w:rFonts w:ascii="Arial LatArm" w:hAnsi="Arial LatArm"/>
                <w:lang w:val="ru-RU"/>
              </w:rPr>
              <w:t>---------------------------------</w:t>
            </w:r>
          </w:p>
          <w:p w14:paraId="78459FB7" w14:textId="77777777" w:rsidR="00071D1C" w:rsidRPr="00FE4A6D" w:rsidRDefault="00071D1C" w:rsidP="00EF3662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 w:rsidRPr="00FE4A6D">
              <w:rPr>
                <w:rFonts w:ascii="Arial LatArm" w:hAnsi="Arial LatArm"/>
                <w:sz w:val="18"/>
                <w:szCs w:val="18"/>
              </w:rPr>
              <w:t>/</w:t>
            </w:r>
            <w:r w:rsidRPr="00FE4A6D">
              <w:rPr>
                <w:rFonts w:ascii="Sylfaen" w:hAnsi="Sylfaen" w:cs="Sylfaen"/>
                <w:sz w:val="18"/>
                <w:szCs w:val="18"/>
                <w:lang w:val="ru-RU"/>
              </w:rPr>
              <w:t>ստորագրություն</w:t>
            </w:r>
            <w:r w:rsidRPr="00FE4A6D">
              <w:rPr>
                <w:rFonts w:ascii="Arial LatArm" w:hAnsi="Arial LatArm"/>
                <w:sz w:val="18"/>
                <w:szCs w:val="18"/>
              </w:rPr>
              <w:t>/</w:t>
            </w:r>
          </w:p>
          <w:p w14:paraId="220D2618" w14:textId="77777777" w:rsidR="00071D1C" w:rsidRPr="00FE4A6D" w:rsidRDefault="00071D1C" w:rsidP="00EF3662">
            <w:pPr>
              <w:jc w:val="center"/>
              <w:rPr>
                <w:rFonts w:ascii="Arial LatArm" w:hAnsi="Arial LatArm"/>
                <w:sz w:val="18"/>
                <w:szCs w:val="18"/>
                <w:lang w:val="ru-RU"/>
              </w:rPr>
            </w:pPr>
            <w:r w:rsidRPr="00FE4A6D">
              <w:rPr>
                <w:rFonts w:ascii="Sylfaen" w:hAnsi="Sylfaen" w:cs="Sylfaen"/>
                <w:sz w:val="18"/>
                <w:szCs w:val="18"/>
                <w:lang w:val="ru-RU"/>
              </w:rPr>
              <w:t>Կ</w:t>
            </w:r>
            <w:r w:rsidRPr="00FE4A6D">
              <w:rPr>
                <w:rFonts w:ascii="Arial LatArm" w:hAnsi="Arial LatArm"/>
                <w:sz w:val="18"/>
                <w:szCs w:val="18"/>
                <w:lang w:val="ru-RU"/>
              </w:rPr>
              <w:t>.</w:t>
            </w:r>
            <w:r w:rsidRPr="00FE4A6D">
              <w:rPr>
                <w:rFonts w:ascii="Sylfaen" w:hAnsi="Sylfaen" w:cs="Sylfaen"/>
                <w:sz w:val="18"/>
                <w:szCs w:val="18"/>
                <w:lang w:val="ru-RU"/>
              </w:rPr>
              <w:t>Տ</w:t>
            </w:r>
          </w:p>
        </w:tc>
        <w:tc>
          <w:tcPr>
            <w:tcW w:w="760" w:type="dxa"/>
          </w:tcPr>
          <w:p w14:paraId="6D7B2EDF" w14:textId="77777777" w:rsidR="00071D1C" w:rsidRPr="00FE4A6D" w:rsidRDefault="00071D1C" w:rsidP="00EF3662">
            <w:pPr>
              <w:jc w:val="center"/>
              <w:rPr>
                <w:rFonts w:ascii="Arial LatArm" w:hAnsi="Arial LatArm"/>
                <w:lang w:val="ru-RU"/>
              </w:rPr>
            </w:pPr>
          </w:p>
        </w:tc>
        <w:tc>
          <w:tcPr>
            <w:tcW w:w="4343" w:type="dxa"/>
          </w:tcPr>
          <w:p w14:paraId="29C21E25" w14:textId="77777777" w:rsidR="00071D1C" w:rsidRPr="00FE4A6D" w:rsidRDefault="00071D1C" w:rsidP="00EF3662">
            <w:pPr>
              <w:jc w:val="center"/>
              <w:rPr>
                <w:rFonts w:ascii="Arial LatArm" w:hAnsi="Arial LatArm" w:cs="Sylfaen"/>
                <w:b/>
                <w:bCs/>
                <w:lang w:val="ru-RU"/>
              </w:rPr>
            </w:pPr>
            <w:r w:rsidRPr="00FE4A6D">
              <w:rPr>
                <w:rFonts w:ascii="Sylfaen" w:hAnsi="Sylfaen" w:cs="Sylfaen"/>
                <w:b/>
                <w:bCs/>
                <w:lang w:val="pt-BR"/>
              </w:rPr>
              <w:t>ՎԱՃԱՌՈՂ</w:t>
            </w:r>
          </w:p>
          <w:p w14:paraId="170B321B" w14:textId="77777777" w:rsidR="00071D1C" w:rsidRPr="00FE4A6D" w:rsidRDefault="00071D1C" w:rsidP="00EF3662">
            <w:pPr>
              <w:jc w:val="center"/>
              <w:rPr>
                <w:rFonts w:ascii="Arial LatArm" w:hAnsi="Arial LatArm"/>
                <w:lang w:val="ru-RU"/>
              </w:rPr>
            </w:pPr>
          </w:p>
          <w:p w14:paraId="238E0649" w14:textId="77777777" w:rsidR="00071D1C" w:rsidRPr="00FE4A6D" w:rsidRDefault="00071D1C" w:rsidP="00EF3662">
            <w:pPr>
              <w:jc w:val="center"/>
              <w:rPr>
                <w:rFonts w:ascii="Arial LatArm" w:hAnsi="Arial LatArm"/>
                <w:lang w:val="ru-RU"/>
              </w:rPr>
            </w:pPr>
          </w:p>
          <w:p w14:paraId="1A93D525" w14:textId="77777777" w:rsidR="00071D1C" w:rsidRPr="00FE4A6D" w:rsidRDefault="00071D1C" w:rsidP="00EF3662">
            <w:pPr>
              <w:jc w:val="center"/>
              <w:rPr>
                <w:rFonts w:ascii="Arial LatArm" w:hAnsi="Arial LatArm"/>
                <w:lang w:val="ru-RU"/>
              </w:rPr>
            </w:pPr>
            <w:r w:rsidRPr="00FE4A6D">
              <w:rPr>
                <w:rFonts w:ascii="Arial LatArm" w:hAnsi="Arial LatArm"/>
                <w:lang w:val="ru-RU"/>
              </w:rPr>
              <w:t>---------------------------------</w:t>
            </w:r>
          </w:p>
          <w:p w14:paraId="3464AFE1" w14:textId="77777777" w:rsidR="00071D1C" w:rsidRPr="00FE4A6D" w:rsidRDefault="00071D1C" w:rsidP="00EF3662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 w:rsidRPr="00FE4A6D">
              <w:rPr>
                <w:rFonts w:ascii="Arial LatArm" w:hAnsi="Arial LatArm"/>
                <w:sz w:val="18"/>
                <w:szCs w:val="18"/>
              </w:rPr>
              <w:t>/</w:t>
            </w:r>
            <w:r w:rsidRPr="00FE4A6D">
              <w:rPr>
                <w:rFonts w:ascii="Sylfaen" w:hAnsi="Sylfaen" w:cs="Sylfaen"/>
                <w:sz w:val="18"/>
                <w:szCs w:val="18"/>
                <w:lang w:val="ru-RU"/>
              </w:rPr>
              <w:t>ստորագրություն</w:t>
            </w:r>
            <w:r w:rsidRPr="00FE4A6D">
              <w:rPr>
                <w:rFonts w:ascii="Arial LatArm" w:hAnsi="Arial LatArm"/>
                <w:sz w:val="18"/>
                <w:szCs w:val="18"/>
              </w:rPr>
              <w:t>/</w:t>
            </w:r>
          </w:p>
          <w:p w14:paraId="15BC1080" w14:textId="77777777" w:rsidR="00071D1C" w:rsidRPr="00FE4A6D" w:rsidRDefault="00071D1C" w:rsidP="00EF3662">
            <w:pPr>
              <w:jc w:val="center"/>
              <w:rPr>
                <w:rFonts w:ascii="Arial LatArm" w:hAnsi="Arial LatArm"/>
                <w:sz w:val="22"/>
                <w:szCs w:val="22"/>
                <w:lang w:val="ru-RU"/>
              </w:rPr>
            </w:pPr>
            <w:r w:rsidRPr="00FE4A6D">
              <w:rPr>
                <w:rFonts w:ascii="Sylfaen" w:hAnsi="Sylfaen" w:cs="Sylfaen"/>
                <w:sz w:val="18"/>
                <w:szCs w:val="18"/>
                <w:lang w:val="ru-RU"/>
              </w:rPr>
              <w:t>Կ</w:t>
            </w:r>
            <w:r w:rsidRPr="00FE4A6D">
              <w:rPr>
                <w:rFonts w:ascii="Arial LatArm" w:hAnsi="Arial LatArm"/>
                <w:sz w:val="18"/>
                <w:szCs w:val="18"/>
                <w:lang w:val="ru-RU"/>
              </w:rPr>
              <w:t>.</w:t>
            </w:r>
            <w:r w:rsidRPr="00FE4A6D">
              <w:rPr>
                <w:rFonts w:ascii="Sylfaen" w:hAnsi="Sylfaen" w:cs="Sylfaen"/>
                <w:sz w:val="18"/>
                <w:szCs w:val="18"/>
                <w:lang w:val="ru-RU"/>
              </w:rPr>
              <w:t>Տ</w:t>
            </w:r>
          </w:p>
        </w:tc>
      </w:tr>
    </w:tbl>
    <w:p w14:paraId="0A43AE62" w14:textId="77777777" w:rsidR="00071D1C" w:rsidRPr="00FE4A6D" w:rsidRDefault="00071D1C" w:rsidP="00EF3662">
      <w:pPr>
        <w:rPr>
          <w:rFonts w:ascii="Arial LatArm" w:hAnsi="Arial LatArm"/>
          <w:sz w:val="20"/>
          <w:lang w:val="ru-RU"/>
        </w:rPr>
        <w:sectPr w:rsidR="00071D1C" w:rsidRPr="00FE4A6D" w:rsidSect="00E77C86">
          <w:footnotePr>
            <w:pos w:val="beneathText"/>
          </w:footnotePr>
          <w:pgSz w:w="16838" w:h="11906" w:orient="landscape" w:code="9"/>
          <w:pgMar w:top="662" w:right="533" w:bottom="567" w:left="720" w:header="562" w:footer="562" w:gutter="0"/>
          <w:cols w:space="720"/>
        </w:sectPr>
      </w:pPr>
    </w:p>
    <w:p w14:paraId="61859C39" w14:textId="77777777" w:rsidR="00071D1C" w:rsidRPr="00FE4A6D" w:rsidRDefault="00071D1C" w:rsidP="00EF3662">
      <w:pPr>
        <w:rPr>
          <w:rFonts w:ascii="Arial LatArm" w:hAnsi="Arial LatArm"/>
          <w:sz w:val="20"/>
          <w:lang w:val="ru-RU"/>
        </w:rPr>
      </w:pPr>
    </w:p>
    <w:p w14:paraId="5DC72081" w14:textId="77777777" w:rsidR="00071D1C" w:rsidRPr="00FE4A6D" w:rsidRDefault="00071D1C" w:rsidP="00EF3662">
      <w:pPr>
        <w:jc w:val="right"/>
        <w:rPr>
          <w:rFonts w:ascii="Arial LatArm" w:hAnsi="Arial LatArm"/>
          <w:i/>
          <w:sz w:val="18"/>
          <w:lang w:val="ru-RU"/>
        </w:rPr>
      </w:pPr>
      <w:r w:rsidRPr="00FE4A6D">
        <w:rPr>
          <w:rFonts w:ascii="Sylfaen" w:hAnsi="Sylfaen" w:cs="Sylfaen"/>
          <w:i/>
          <w:sz w:val="18"/>
          <w:lang w:val="hy-AM"/>
        </w:rPr>
        <w:t>Հավելված</w:t>
      </w:r>
      <w:r w:rsidRPr="00FE4A6D">
        <w:rPr>
          <w:rFonts w:ascii="Arial LatArm" w:hAnsi="Arial LatArm" w:cs="Arial LatArm"/>
          <w:i/>
          <w:sz w:val="18"/>
          <w:lang w:val="hy-AM"/>
        </w:rPr>
        <w:t xml:space="preserve"> N </w:t>
      </w:r>
      <w:r w:rsidRPr="00FE4A6D">
        <w:rPr>
          <w:rFonts w:ascii="Arial LatArm" w:hAnsi="Arial LatArm"/>
          <w:i/>
          <w:sz w:val="18"/>
          <w:lang w:val="ru-RU"/>
        </w:rPr>
        <w:t>3</w:t>
      </w:r>
    </w:p>
    <w:p w14:paraId="3B36E0FC" w14:textId="4E2583EC" w:rsidR="00071D1C" w:rsidRPr="00FE4A6D" w:rsidRDefault="00071D1C" w:rsidP="00EF3662">
      <w:pPr>
        <w:jc w:val="right"/>
        <w:rPr>
          <w:rFonts w:ascii="Arial LatArm" w:hAnsi="Arial LatArm"/>
          <w:i/>
          <w:sz w:val="18"/>
          <w:lang w:val="hy-AM"/>
        </w:rPr>
      </w:pPr>
      <w:r w:rsidRPr="00FE4A6D">
        <w:rPr>
          <w:rFonts w:ascii="Arial LatArm" w:hAnsi="Arial LatArm"/>
          <w:i/>
          <w:sz w:val="18"/>
          <w:lang w:val="hy-AM"/>
        </w:rPr>
        <w:t xml:space="preserve">«                       20  </w:t>
      </w:r>
      <w:r w:rsidRPr="00FE4A6D">
        <w:rPr>
          <w:rFonts w:ascii="Sylfaen" w:hAnsi="Sylfaen" w:cs="Sylfaen"/>
          <w:i/>
          <w:sz w:val="18"/>
          <w:lang w:val="hy-AM"/>
        </w:rPr>
        <w:t>թ</w:t>
      </w:r>
      <w:r w:rsidRPr="00FE4A6D">
        <w:rPr>
          <w:rFonts w:ascii="Arial LatArm" w:hAnsi="Arial LatArm" w:cs="Arial LatArm"/>
          <w:i/>
          <w:sz w:val="18"/>
          <w:lang w:val="hy-AM"/>
        </w:rPr>
        <w:t xml:space="preserve">. </w:t>
      </w:r>
      <w:r w:rsidRPr="00FE4A6D">
        <w:rPr>
          <w:rFonts w:ascii="Sylfaen" w:hAnsi="Sylfaen" w:cs="Sylfaen"/>
          <w:i/>
          <w:sz w:val="18"/>
          <w:lang w:val="hy-AM"/>
        </w:rPr>
        <w:t>կնքված</w:t>
      </w:r>
      <w:r w:rsidRPr="00FE4A6D">
        <w:rPr>
          <w:rFonts w:ascii="Arial LatArm" w:hAnsi="Arial LatArm" w:cs="Arial LatArm"/>
          <w:i/>
          <w:sz w:val="18"/>
          <w:lang w:val="hy-AM"/>
        </w:rPr>
        <w:t xml:space="preserve"> </w:t>
      </w:r>
    </w:p>
    <w:p w14:paraId="43620182" w14:textId="77777777" w:rsidR="00071D1C" w:rsidRPr="00FE4A6D" w:rsidRDefault="00071D1C" w:rsidP="00EF3662">
      <w:pPr>
        <w:jc w:val="right"/>
        <w:rPr>
          <w:rFonts w:ascii="Arial LatArm" w:hAnsi="Arial LatArm"/>
          <w:i/>
          <w:sz w:val="18"/>
          <w:lang w:val="hy-AM"/>
        </w:rPr>
      </w:pPr>
      <w:r w:rsidRPr="00FE4A6D">
        <w:rPr>
          <w:rFonts w:ascii="Arial LatArm" w:hAnsi="Arial LatArm"/>
          <w:i/>
          <w:sz w:val="18"/>
          <w:lang w:val="hy-AM"/>
        </w:rPr>
        <w:t xml:space="preserve">                      </w:t>
      </w:r>
      <w:r w:rsidRPr="00FE4A6D">
        <w:rPr>
          <w:rFonts w:ascii="Sylfaen" w:hAnsi="Sylfaen" w:cs="Sylfaen"/>
          <w:i/>
          <w:sz w:val="18"/>
          <w:lang w:val="hy-AM"/>
        </w:rPr>
        <w:t>ծածկագրով</w:t>
      </w:r>
      <w:r w:rsidRPr="00FE4A6D">
        <w:rPr>
          <w:rFonts w:ascii="Arial LatArm" w:hAnsi="Arial LatArm" w:cs="Arial LatArm"/>
          <w:i/>
          <w:sz w:val="18"/>
          <w:lang w:val="hy-AM"/>
        </w:rPr>
        <w:t xml:space="preserve"> </w:t>
      </w:r>
      <w:r w:rsidRPr="00FE4A6D">
        <w:rPr>
          <w:rFonts w:ascii="Sylfaen" w:hAnsi="Sylfaen" w:cs="Sylfaen"/>
          <w:i/>
          <w:sz w:val="18"/>
          <w:lang w:val="hy-AM"/>
        </w:rPr>
        <w:t>պայմանագրի</w:t>
      </w:r>
    </w:p>
    <w:p w14:paraId="21E0A987" w14:textId="77777777" w:rsidR="00071D1C" w:rsidRPr="00FE4A6D" w:rsidRDefault="00071D1C" w:rsidP="00EF3662">
      <w:pPr>
        <w:ind w:left="-142" w:firstLine="142"/>
        <w:jc w:val="center"/>
        <w:rPr>
          <w:rFonts w:ascii="Arial LatArm" w:hAnsi="Arial LatArm" w:cs="Sylfaen"/>
          <w:b/>
          <w:lang w:val="ru-RU"/>
        </w:rPr>
      </w:pPr>
    </w:p>
    <w:p w14:paraId="42D45697" w14:textId="77777777" w:rsidR="0038400D" w:rsidRPr="00FE4A6D" w:rsidRDefault="0038400D" w:rsidP="00EF3662">
      <w:pPr>
        <w:ind w:left="-142" w:firstLine="142"/>
        <w:jc w:val="center"/>
        <w:rPr>
          <w:rFonts w:ascii="Arial LatArm" w:hAnsi="Arial LatArm" w:cs="Sylfaen"/>
          <w:b/>
          <w:lang w:val="ru-RU"/>
        </w:rPr>
      </w:pPr>
    </w:p>
    <w:tbl>
      <w:tblPr>
        <w:tblW w:w="9750" w:type="dxa"/>
        <w:jc w:val="center"/>
        <w:tblCellSpacing w:w="7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91"/>
        <w:gridCol w:w="5159"/>
      </w:tblGrid>
      <w:tr w:rsidR="0038400D" w:rsidRPr="00AF55F5" w14:paraId="5C459E50" w14:textId="77777777" w:rsidTr="007A2020">
        <w:trPr>
          <w:tblCellSpacing w:w="7" w:type="dxa"/>
          <w:jc w:val="center"/>
        </w:trPr>
        <w:tc>
          <w:tcPr>
            <w:tcW w:w="0" w:type="auto"/>
            <w:vAlign w:val="center"/>
          </w:tcPr>
          <w:p w14:paraId="670AC1AF" w14:textId="77777777" w:rsidR="0038400D" w:rsidRPr="00FE4A6D" w:rsidRDefault="002E49C9" w:rsidP="007A2020">
            <w:pPr>
              <w:jc w:val="center"/>
              <w:rPr>
                <w:rFonts w:ascii="Arial LatArm" w:hAnsi="Arial LatArm"/>
                <w:iCs/>
                <w:color w:val="000000"/>
                <w:sz w:val="21"/>
                <w:szCs w:val="21"/>
                <w:lang w:val="pt-BR"/>
              </w:rPr>
            </w:pPr>
            <w:r>
              <w:rPr>
                <w:rFonts w:ascii="Arial LatArm" w:hAnsi="Arial LatArm"/>
                <w:noProof/>
                <w:lang w:val="ru-RU" w:eastAsia="ru-RU"/>
              </w:rPr>
              <w:pict w14:anchorId="7DB4BE99">
                <v:rect id="Rectangle 100" o:spid="_x0000_s1026" style="position:absolute;left:0;text-align:left;margin-left:189pt;margin-top:13.2pt;width:9pt;height:81pt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" stroked="f"/>
              </w:pict>
            </w:r>
            <w:r w:rsidR="0038400D" w:rsidRPr="00FE4A6D">
              <w:rPr>
                <w:rFonts w:ascii="Sylfaen" w:hAnsi="Sylfaen" w:cs="Sylfaen"/>
                <w:iCs/>
                <w:color w:val="000000"/>
                <w:sz w:val="21"/>
                <w:szCs w:val="21"/>
              </w:rPr>
              <w:t>Պայմանագրի</w:t>
            </w:r>
            <w:r w:rsidR="0038400D" w:rsidRPr="00FE4A6D">
              <w:rPr>
                <w:rFonts w:ascii="Arial LatArm" w:hAnsi="Arial LatArm"/>
                <w:iCs/>
                <w:color w:val="000000"/>
                <w:sz w:val="21"/>
                <w:szCs w:val="21"/>
                <w:lang w:val="pt-BR"/>
              </w:rPr>
              <w:t xml:space="preserve"> </w:t>
            </w:r>
            <w:r w:rsidR="0038400D" w:rsidRPr="00FE4A6D">
              <w:rPr>
                <w:rFonts w:ascii="Sylfaen" w:hAnsi="Sylfaen" w:cs="Sylfaen"/>
                <w:iCs/>
                <w:color w:val="000000"/>
                <w:sz w:val="21"/>
                <w:szCs w:val="21"/>
              </w:rPr>
              <w:t>կողմ</w:t>
            </w:r>
            <w:r w:rsidR="0038400D" w:rsidRPr="00FE4A6D">
              <w:rPr>
                <w:rFonts w:ascii="Arial LatArm" w:hAnsi="Arial LatArm"/>
                <w:iCs/>
                <w:color w:val="000000"/>
                <w:sz w:val="21"/>
                <w:szCs w:val="21"/>
                <w:lang w:val="pt-BR"/>
              </w:rPr>
              <w:t xml:space="preserve"> </w:t>
            </w:r>
          </w:p>
          <w:p w14:paraId="22B546D2" w14:textId="77777777" w:rsidR="0038400D" w:rsidRPr="00FE4A6D" w:rsidRDefault="0038400D" w:rsidP="007A2020">
            <w:pPr>
              <w:jc w:val="center"/>
              <w:rPr>
                <w:rFonts w:ascii="Arial LatArm" w:hAnsi="Arial LatArm"/>
                <w:iCs/>
                <w:color w:val="000000"/>
                <w:sz w:val="21"/>
                <w:szCs w:val="21"/>
                <w:lang w:val="pt-BR"/>
              </w:rPr>
            </w:pPr>
            <w:r w:rsidRPr="00FE4A6D">
              <w:rPr>
                <w:rFonts w:ascii="Arial LatArm" w:hAnsi="Arial LatArm"/>
                <w:iCs/>
                <w:color w:val="000000"/>
                <w:sz w:val="21"/>
                <w:szCs w:val="21"/>
                <w:lang w:val="pt-BR"/>
              </w:rPr>
              <w:t>___________________________</w:t>
            </w:r>
          </w:p>
          <w:p w14:paraId="1F6A9D83" w14:textId="77777777" w:rsidR="0038400D" w:rsidRPr="00FE4A6D" w:rsidRDefault="0038400D" w:rsidP="007A2020">
            <w:pPr>
              <w:jc w:val="center"/>
              <w:rPr>
                <w:rFonts w:ascii="Arial LatArm" w:hAnsi="Arial LatArm"/>
                <w:iCs/>
                <w:color w:val="000000"/>
                <w:sz w:val="21"/>
                <w:szCs w:val="21"/>
                <w:lang w:val="pt-BR"/>
              </w:rPr>
            </w:pPr>
            <w:r w:rsidRPr="00FE4A6D">
              <w:rPr>
                <w:rFonts w:ascii="Arial LatArm" w:hAnsi="Arial LatArm"/>
                <w:iCs/>
                <w:color w:val="000000"/>
                <w:sz w:val="21"/>
                <w:szCs w:val="21"/>
                <w:lang w:val="pt-BR"/>
              </w:rPr>
              <w:t>___________________________</w:t>
            </w:r>
          </w:p>
          <w:p w14:paraId="58297F68" w14:textId="77777777" w:rsidR="0038400D" w:rsidRPr="00FE4A6D" w:rsidRDefault="0038400D" w:rsidP="007A2020">
            <w:pPr>
              <w:jc w:val="center"/>
              <w:rPr>
                <w:rFonts w:ascii="Arial LatArm" w:hAnsi="Arial LatArm"/>
                <w:iCs/>
                <w:color w:val="000000"/>
                <w:sz w:val="21"/>
                <w:szCs w:val="21"/>
                <w:lang w:val="pt-BR"/>
              </w:rPr>
            </w:pPr>
            <w:r w:rsidRPr="00FE4A6D">
              <w:rPr>
                <w:rFonts w:ascii="Sylfaen" w:hAnsi="Sylfaen" w:cs="Sylfaen"/>
                <w:iCs/>
                <w:color w:val="000000"/>
                <w:sz w:val="21"/>
                <w:szCs w:val="21"/>
              </w:rPr>
              <w:t>գտնվելու</w:t>
            </w:r>
            <w:r w:rsidRPr="00FE4A6D">
              <w:rPr>
                <w:rFonts w:ascii="Arial LatArm" w:hAnsi="Arial LatArm"/>
                <w:iCs/>
                <w:color w:val="000000"/>
                <w:sz w:val="21"/>
                <w:szCs w:val="21"/>
                <w:lang w:val="pt-BR"/>
              </w:rPr>
              <w:t xml:space="preserve"> </w:t>
            </w:r>
            <w:r w:rsidRPr="00FE4A6D">
              <w:rPr>
                <w:rFonts w:ascii="Sylfaen" w:hAnsi="Sylfaen" w:cs="Sylfaen"/>
                <w:iCs/>
                <w:color w:val="000000"/>
                <w:sz w:val="21"/>
                <w:szCs w:val="21"/>
              </w:rPr>
              <w:t>վայրը</w:t>
            </w:r>
            <w:r w:rsidRPr="00FE4A6D">
              <w:rPr>
                <w:rFonts w:ascii="Arial LatArm" w:hAnsi="Arial LatArm"/>
                <w:iCs/>
                <w:color w:val="000000"/>
                <w:sz w:val="21"/>
                <w:szCs w:val="21"/>
                <w:lang w:val="pt-BR"/>
              </w:rPr>
              <w:t xml:space="preserve"> ______________</w:t>
            </w:r>
          </w:p>
          <w:p w14:paraId="4B09AA4C" w14:textId="77777777" w:rsidR="0038400D" w:rsidRPr="00FE4A6D" w:rsidRDefault="0038400D" w:rsidP="007A2020">
            <w:pPr>
              <w:jc w:val="center"/>
              <w:rPr>
                <w:rFonts w:ascii="Arial LatArm" w:hAnsi="Arial LatArm"/>
                <w:iCs/>
                <w:color w:val="000000"/>
                <w:sz w:val="21"/>
                <w:szCs w:val="21"/>
                <w:lang w:val="pt-BR"/>
              </w:rPr>
            </w:pPr>
            <w:r w:rsidRPr="00FE4A6D">
              <w:rPr>
                <w:rFonts w:ascii="Sylfaen" w:hAnsi="Sylfaen" w:cs="Sylfaen"/>
                <w:iCs/>
                <w:color w:val="000000"/>
                <w:sz w:val="21"/>
                <w:szCs w:val="21"/>
              </w:rPr>
              <w:t>հհ</w:t>
            </w:r>
            <w:r w:rsidRPr="00FE4A6D">
              <w:rPr>
                <w:rFonts w:ascii="Arial LatArm" w:hAnsi="Arial LatArm"/>
                <w:iCs/>
                <w:color w:val="000000"/>
                <w:sz w:val="21"/>
                <w:szCs w:val="21"/>
                <w:lang w:val="pt-BR"/>
              </w:rPr>
              <w:t xml:space="preserve"> _________________________ </w:t>
            </w:r>
          </w:p>
          <w:p w14:paraId="4CD70691" w14:textId="77777777" w:rsidR="0038400D" w:rsidRPr="00FE4A6D" w:rsidRDefault="0038400D" w:rsidP="007A2020">
            <w:pPr>
              <w:jc w:val="center"/>
              <w:rPr>
                <w:rFonts w:ascii="Arial LatArm" w:hAnsi="Arial LatArm"/>
                <w:iCs/>
                <w:color w:val="000000"/>
                <w:sz w:val="21"/>
                <w:szCs w:val="21"/>
                <w:lang w:val="pt-BR"/>
              </w:rPr>
            </w:pPr>
            <w:r w:rsidRPr="00FE4A6D">
              <w:rPr>
                <w:rFonts w:ascii="Sylfaen" w:hAnsi="Sylfaen" w:cs="Sylfaen"/>
                <w:iCs/>
                <w:color w:val="000000"/>
                <w:sz w:val="21"/>
                <w:szCs w:val="21"/>
              </w:rPr>
              <w:t>հվհհ</w:t>
            </w:r>
            <w:r w:rsidRPr="00FE4A6D">
              <w:rPr>
                <w:rFonts w:ascii="Arial LatArm" w:hAnsi="Arial LatArm"/>
                <w:iCs/>
                <w:color w:val="000000"/>
                <w:sz w:val="21"/>
                <w:szCs w:val="21"/>
                <w:lang w:val="pt-BR"/>
              </w:rPr>
              <w:t xml:space="preserve"> _______________________ </w:t>
            </w:r>
          </w:p>
        </w:tc>
        <w:tc>
          <w:tcPr>
            <w:tcW w:w="0" w:type="auto"/>
            <w:vAlign w:val="center"/>
          </w:tcPr>
          <w:p w14:paraId="7023C429" w14:textId="77777777" w:rsidR="0038400D" w:rsidRPr="00FE4A6D" w:rsidRDefault="0038400D" w:rsidP="007A2020">
            <w:pPr>
              <w:jc w:val="center"/>
              <w:rPr>
                <w:rFonts w:ascii="Arial LatArm" w:hAnsi="Arial LatArm"/>
                <w:iCs/>
                <w:color w:val="000000"/>
                <w:sz w:val="21"/>
                <w:szCs w:val="21"/>
                <w:lang w:val="pt-BR"/>
              </w:rPr>
            </w:pPr>
            <w:r w:rsidRPr="00FE4A6D">
              <w:rPr>
                <w:rFonts w:ascii="Sylfaen" w:hAnsi="Sylfaen" w:cs="Sylfaen"/>
                <w:iCs/>
                <w:color w:val="000000"/>
                <w:sz w:val="21"/>
                <w:szCs w:val="21"/>
              </w:rPr>
              <w:t>Պատվիրատու</w:t>
            </w:r>
          </w:p>
          <w:p w14:paraId="272950C8" w14:textId="77777777" w:rsidR="0038400D" w:rsidRPr="00FE4A6D" w:rsidRDefault="0038400D" w:rsidP="007A2020">
            <w:pPr>
              <w:jc w:val="center"/>
              <w:rPr>
                <w:rFonts w:ascii="Arial LatArm" w:hAnsi="Arial LatArm"/>
                <w:iCs/>
                <w:color w:val="000000"/>
                <w:sz w:val="21"/>
                <w:szCs w:val="21"/>
                <w:lang w:val="pt-BR"/>
              </w:rPr>
            </w:pPr>
            <w:r w:rsidRPr="00FE4A6D">
              <w:rPr>
                <w:rFonts w:ascii="Arial LatArm" w:hAnsi="Arial LatArm"/>
                <w:iCs/>
                <w:color w:val="000000"/>
                <w:sz w:val="21"/>
                <w:szCs w:val="21"/>
                <w:lang w:val="pt-BR"/>
              </w:rPr>
              <w:t>_____________________________</w:t>
            </w:r>
          </w:p>
          <w:p w14:paraId="770CD41B" w14:textId="77777777" w:rsidR="0038400D" w:rsidRPr="00FE4A6D" w:rsidRDefault="0038400D" w:rsidP="007A2020">
            <w:pPr>
              <w:jc w:val="center"/>
              <w:rPr>
                <w:rFonts w:ascii="Arial LatArm" w:hAnsi="Arial LatArm"/>
                <w:iCs/>
                <w:color w:val="000000"/>
                <w:sz w:val="21"/>
                <w:szCs w:val="21"/>
                <w:lang w:val="pt-BR"/>
              </w:rPr>
            </w:pPr>
            <w:r w:rsidRPr="00FE4A6D">
              <w:rPr>
                <w:rFonts w:ascii="Arial LatArm" w:hAnsi="Arial LatArm"/>
                <w:iCs/>
                <w:color w:val="000000"/>
                <w:sz w:val="21"/>
                <w:szCs w:val="21"/>
                <w:lang w:val="pt-BR"/>
              </w:rPr>
              <w:t>_____________________________</w:t>
            </w:r>
          </w:p>
          <w:p w14:paraId="42320CA4" w14:textId="77777777" w:rsidR="0038400D" w:rsidRPr="00FE4A6D" w:rsidRDefault="0038400D" w:rsidP="007A2020">
            <w:pPr>
              <w:jc w:val="center"/>
              <w:rPr>
                <w:rFonts w:ascii="Arial LatArm" w:hAnsi="Arial LatArm"/>
                <w:iCs/>
                <w:color w:val="000000"/>
                <w:sz w:val="21"/>
                <w:szCs w:val="21"/>
                <w:lang w:val="pt-BR"/>
              </w:rPr>
            </w:pPr>
            <w:r w:rsidRPr="00FE4A6D">
              <w:rPr>
                <w:rFonts w:ascii="Sylfaen" w:hAnsi="Sylfaen" w:cs="Sylfaen"/>
                <w:iCs/>
                <w:color w:val="000000"/>
                <w:sz w:val="21"/>
                <w:szCs w:val="21"/>
              </w:rPr>
              <w:t>գտնվելու</w:t>
            </w:r>
            <w:r w:rsidRPr="00FE4A6D">
              <w:rPr>
                <w:rFonts w:ascii="Arial LatArm" w:hAnsi="Arial LatArm"/>
                <w:iCs/>
                <w:color w:val="000000"/>
                <w:sz w:val="21"/>
                <w:szCs w:val="21"/>
                <w:lang w:val="pt-BR"/>
              </w:rPr>
              <w:t xml:space="preserve"> </w:t>
            </w:r>
            <w:r w:rsidRPr="00FE4A6D">
              <w:rPr>
                <w:rFonts w:ascii="Sylfaen" w:hAnsi="Sylfaen" w:cs="Sylfaen"/>
                <w:iCs/>
                <w:color w:val="000000"/>
                <w:sz w:val="21"/>
                <w:szCs w:val="21"/>
              </w:rPr>
              <w:t>վայրը</w:t>
            </w:r>
            <w:r w:rsidRPr="00FE4A6D">
              <w:rPr>
                <w:rFonts w:ascii="Arial LatArm" w:hAnsi="Arial LatArm"/>
                <w:iCs/>
                <w:color w:val="000000"/>
                <w:sz w:val="21"/>
                <w:szCs w:val="21"/>
                <w:lang w:val="pt-BR"/>
              </w:rPr>
              <w:t xml:space="preserve"> _________________</w:t>
            </w:r>
          </w:p>
          <w:p w14:paraId="151BBABC" w14:textId="77777777" w:rsidR="0038400D" w:rsidRPr="00FE4A6D" w:rsidRDefault="0038400D" w:rsidP="007A2020">
            <w:pPr>
              <w:jc w:val="center"/>
              <w:rPr>
                <w:rFonts w:ascii="Arial LatArm" w:hAnsi="Arial LatArm"/>
                <w:iCs/>
                <w:color w:val="000000"/>
                <w:sz w:val="21"/>
                <w:szCs w:val="21"/>
                <w:lang w:val="pt-BR"/>
              </w:rPr>
            </w:pPr>
            <w:r w:rsidRPr="00FE4A6D">
              <w:rPr>
                <w:rFonts w:ascii="Sylfaen" w:hAnsi="Sylfaen" w:cs="Sylfaen"/>
                <w:iCs/>
                <w:color w:val="000000"/>
                <w:sz w:val="21"/>
                <w:szCs w:val="21"/>
              </w:rPr>
              <w:t>հհ</w:t>
            </w:r>
            <w:r w:rsidRPr="00FE4A6D">
              <w:rPr>
                <w:rFonts w:ascii="Arial LatArm" w:hAnsi="Arial LatArm"/>
                <w:iCs/>
                <w:color w:val="000000"/>
                <w:sz w:val="21"/>
                <w:szCs w:val="21"/>
                <w:lang w:val="pt-BR"/>
              </w:rPr>
              <w:t>____________________________</w:t>
            </w:r>
          </w:p>
          <w:p w14:paraId="63D778E4" w14:textId="77777777" w:rsidR="0038400D" w:rsidRPr="00FE4A6D" w:rsidRDefault="0038400D" w:rsidP="007A2020">
            <w:pPr>
              <w:jc w:val="center"/>
              <w:rPr>
                <w:rFonts w:ascii="Arial LatArm" w:hAnsi="Arial LatArm"/>
                <w:iCs/>
                <w:color w:val="000000"/>
                <w:sz w:val="21"/>
                <w:szCs w:val="21"/>
                <w:lang w:val="pt-BR"/>
              </w:rPr>
            </w:pPr>
            <w:r w:rsidRPr="00FE4A6D">
              <w:rPr>
                <w:rFonts w:ascii="Sylfaen" w:hAnsi="Sylfaen" w:cs="Sylfaen"/>
                <w:iCs/>
                <w:color w:val="000000"/>
                <w:sz w:val="21"/>
                <w:szCs w:val="21"/>
              </w:rPr>
              <w:t>հվհհ</w:t>
            </w:r>
            <w:r w:rsidRPr="00FE4A6D">
              <w:rPr>
                <w:rFonts w:ascii="Arial LatArm" w:hAnsi="Arial LatArm"/>
                <w:iCs/>
                <w:color w:val="000000"/>
                <w:sz w:val="21"/>
                <w:szCs w:val="21"/>
                <w:lang w:val="pt-BR"/>
              </w:rPr>
              <w:t>___________________________</w:t>
            </w:r>
          </w:p>
        </w:tc>
      </w:tr>
    </w:tbl>
    <w:p w14:paraId="75D75AF2" w14:textId="77777777" w:rsidR="0038400D" w:rsidRPr="00FE4A6D" w:rsidRDefault="0038400D" w:rsidP="0038400D">
      <w:pPr>
        <w:ind w:firstLine="375"/>
        <w:rPr>
          <w:rFonts w:ascii="Arial LatArm" w:hAnsi="Arial LatArm" w:cs="Arial"/>
          <w:iCs/>
          <w:color w:val="000000"/>
          <w:sz w:val="21"/>
          <w:szCs w:val="21"/>
          <w:lang w:val="pt-BR"/>
        </w:rPr>
      </w:pPr>
      <w:r w:rsidRPr="00FE4A6D">
        <w:rPr>
          <w:rFonts w:ascii="Arial LatArm" w:hAnsi="Arial LatArm" w:cs="Arial"/>
          <w:iCs/>
          <w:color w:val="000000"/>
          <w:sz w:val="21"/>
          <w:szCs w:val="21"/>
          <w:lang w:val="pt-BR"/>
        </w:rPr>
        <w:t>  </w:t>
      </w:r>
    </w:p>
    <w:p w14:paraId="61C8E7BA" w14:textId="77777777" w:rsidR="0038400D" w:rsidRPr="00FE4A6D" w:rsidRDefault="0038400D" w:rsidP="0038400D">
      <w:pPr>
        <w:ind w:firstLine="375"/>
        <w:rPr>
          <w:rFonts w:ascii="Arial LatArm" w:hAnsi="Arial LatArm"/>
          <w:iCs/>
          <w:color w:val="000000"/>
          <w:sz w:val="15"/>
          <w:szCs w:val="21"/>
          <w:lang w:val="pt-BR"/>
        </w:rPr>
      </w:pPr>
    </w:p>
    <w:p w14:paraId="736EC779" w14:textId="77777777" w:rsidR="0038400D" w:rsidRPr="00FE4A6D" w:rsidRDefault="0038400D" w:rsidP="0038400D">
      <w:pPr>
        <w:ind w:firstLine="375"/>
        <w:jc w:val="center"/>
        <w:rPr>
          <w:rFonts w:ascii="Arial LatArm" w:hAnsi="Arial LatArm"/>
          <w:iCs/>
          <w:color w:val="000000"/>
          <w:sz w:val="22"/>
          <w:szCs w:val="22"/>
          <w:lang w:val="pt-BR"/>
        </w:rPr>
      </w:pPr>
      <w:r w:rsidRPr="00FE4A6D">
        <w:rPr>
          <w:rFonts w:ascii="Sylfaen" w:hAnsi="Sylfaen" w:cs="Sylfaen"/>
          <w:b/>
          <w:bCs/>
          <w:iCs/>
          <w:color w:val="000000"/>
          <w:sz w:val="22"/>
          <w:szCs w:val="22"/>
        </w:rPr>
        <w:t>ԱՐՁԱՆԱԳՐՈՒԹՅՈՒՆ</w:t>
      </w:r>
      <w:r w:rsidRPr="00FE4A6D">
        <w:rPr>
          <w:rFonts w:ascii="Arial LatArm" w:hAnsi="Arial LatArm"/>
          <w:b/>
          <w:bCs/>
          <w:iCs/>
          <w:color w:val="000000"/>
          <w:sz w:val="22"/>
          <w:szCs w:val="22"/>
          <w:lang w:val="pt-BR"/>
        </w:rPr>
        <w:t xml:space="preserve"> N</w:t>
      </w:r>
    </w:p>
    <w:p w14:paraId="7BE7654A" w14:textId="77777777" w:rsidR="0038400D" w:rsidRPr="00FE4A6D" w:rsidRDefault="0038400D" w:rsidP="0038400D">
      <w:pPr>
        <w:ind w:firstLine="375"/>
        <w:jc w:val="center"/>
        <w:rPr>
          <w:rFonts w:ascii="Arial LatArm" w:hAnsi="Arial LatArm"/>
          <w:b/>
          <w:bCs/>
          <w:iCs/>
          <w:color w:val="000000"/>
          <w:sz w:val="22"/>
          <w:szCs w:val="22"/>
          <w:lang w:val="pt-BR"/>
        </w:rPr>
      </w:pPr>
      <w:r w:rsidRPr="00FE4A6D">
        <w:rPr>
          <w:rFonts w:ascii="Sylfaen" w:hAnsi="Sylfaen" w:cs="Sylfaen"/>
          <w:b/>
          <w:bCs/>
          <w:iCs/>
          <w:color w:val="000000"/>
          <w:sz w:val="22"/>
          <w:szCs w:val="22"/>
        </w:rPr>
        <w:t>ՊԱՅՄԱՆԱԳՐԻ</w:t>
      </w:r>
      <w:r w:rsidRPr="00FE4A6D">
        <w:rPr>
          <w:rFonts w:ascii="Arial LatArm" w:hAnsi="Arial LatArm"/>
          <w:b/>
          <w:bCs/>
          <w:iCs/>
          <w:color w:val="000000"/>
          <w:sz w:val="22"/>
          <w:szCs w:val="22"/>
          <w:lang w:val="pt-BR"/>
        </w:rPr>
        <w:t xml:space="preserve"> </w:t>
      </w:r>
      <w:r w:rsidRPr="00FE4A6D">
        <w:rPr>
          <w:rFonts w:ascii="Sylfaen" w:hAnsi="Sylfaen" w:cs="Sylfaen"/>
          <w:b/>
          <w:bCs/>
          <w:iCs/>
          <w:color w:val="000000"/>
          <w:sz w:val="22"/>
          <w:szCs w:val="22"/>
        </w:rPr>
        <w:t>ԿԱՄ</w:t>
      </w:r>
      <w:r w:rsidRPr="00FE4A6D">
        <w:rPr>
          <w:rFonts w:ascii="Arial LatArm" w:hAnsi="Arial LatArm"/>
          <w:b/>
          <w:bCs/>
          <w:iCs/>
          <w:color w:val="000000"/>
          <w:sz w:val="22"/>
          <w:szCs w:val="22"/>
          <w:lang w:val="pt-BR"/>
        </w:rPr>
        <w:t xml:space="preserve"> </w:t>
      </w:r>
      <w:r w:rsidRPr="00FE4A6D">
        <w:rPr>
          <w:rFonts w:ascii="Sylfaen" w:hAnsi="Sylfaen" w:cs="Sylfaen"/>
          <w:b/>
          <w:bCs/>
          <w:iCs/>
          <w:color w:val="000000"/>
          <w:sz w:val="22"/>
          <w:szCs w:val="22"/>
        </w:rPr>
        <w:t>ԴՐԱ</w:t>
      </w:r>
      <w:r w:rsidRPr="00FE4A6D">
        <w:rPr>
          <w:rFonts w:ascii="Arial LatArm" w:hAnsi="Arial LatArm"/>
          <w:b/>
          <w:bCs/>
          <w:iCs/>
          <w:color w:val="000000"/>
          <w:sz w:val="22"/>
          <w:szCs w:val="22"/>
          <w:lang w:val="pt-BR"/>
        </w:rPr>
        <w:t xml:space="preserve"> </w:t>
      </w:r>
      <w:r w:rsidRPr="00FE4A6D">
        <w:rPr>
          <w:rFonts w:ascii="Sylfaen" w:hAnsi="Sylfaen" w:cs="Sylfaen"/>
          <w:b/>
          <w:bCs/>
          <w:iCs/>
          <w:color w:val="000000"/>
          <w:sz w:val="22"/>
          <w:szCs w:val="22"/>
        </w:rPr>
        <w:t>ՄԻ</w:t>
      </w:r>
      <w:r w:rsidRPr="00FE4A6D">
        <w:rPr>
          <w:rFonts w:ascii="Arial LatArm" w:hAnsi="Arial LatArm"/>
          <w:b/>
          <w:bCs/>
          <w:iCs/>
          <w:color w:val="000000"/>
          <w:sz w:val="22"/>
          <w:szCs w:val="22"/>
          <w:lang w:val="pt-BR"/>
        </w:rPr>
        <w:t xml:space="preserve"> </w:t>
      </w:r>
      <w:r w:rsidRPr="00FE4A6D">
        <w:rPr>
          <w:rFonts w:ascii="Sylfaen" w:hAnsi="Sylfaen" w:cs="Sylfaen"/>
          <w:b/>
          <w:bCs/>
          <w:iCs/>
          <w:color w:val="000000"/>
          <w:sz w:val="22"/>
          <w:szCs w:val="22"/>
        </w:rPr>
        <w:t>ՄԱՍԻ</w:t>
      </w:r>
      <w:r w:rsidRPr="00FE4A6D">
        <w:rPr>
          <w:rFonts w:ascii="Arial LatArm" w:hAnsi="Arial LatArm"/>
          <w:b/>
          <w:bCs/>
          <w:iCs/>
          <w:color w:val="000000"/>
          <w:sz w:val="22"/>
          <w:szCs w:val="22"/>
          <w:lang w:val="pt-BR"/>
        </w:rPr>
        <w:t xml:space="preserve"> </w:t>
      </w:r>
      <w:r w:rsidRPr="00FE4A6D">
        <w:rPr>
          <w:rFonts w:ascii="Sylfaen" w:hAnsi="Sylfaen" w:cs="Sylfaen"/>
          <w:b/>
          <w:bCs/>
          <w:iCs/>
          <w:color w:val="000000"/>
          <w:sz w:val="22"/>
          <w:szCs w:val="22"/>
          <w:lang w:val="pt-BR"/>
        </w:rPr>
        <w:t>ԿԱՏԱՐՄԱՆ</w:t>
      </w:r>
      <w:r w:rsidRPr="00FE4A6D">
        <w:rPr>
          <w:rFonts w:ascii="Arial LatArm" w:hAnsi="Arial LatArm" w:cs="Arial LatArm"/>
          <w:b/>
          <w:bCs/>
          <w:iCs/>
          <w:color w:val="000000"/>
          <w:sz w:val="22"/>
          <w:szCs w:val="22"/>
          <w:lang w:val="pt-BR"/>
        </w:rPr>
        <w:t xml:space="preserve"> </w:t>
      </w:r>
      <w:r w:rsidRPr="00FE4A6D">
        <w:rPr>
          <w:rFonts w:ascii="Sylfaen" w:hAnsi="Sylfaen" w:cs="Sylfaen"/>
          <w:b/>
          <w:bCs/>
          <w:iCs/>
          <w:color w:val="000000"/>
          <w:sz w:val="22"/>
          <w:szCs w:val="22"/>
          <w:lang w:val="pt-BR"/>
        </w:rPr>
        <w:t>ԱՐԴՅՈՒՆՔՆԵՐԻ</w:t>
      </w:r>
      <w:r w:rsidRPr="00FE4A6D">
        <w:rPr>
          <w:rFonts w:ascii="Arial LatArm" w:hAnsi="Arial LatArm" w:cs="Arial LatArm"/>
          <w:b/>
          <w:bCs/>
          <w:iCs/>
          <w:color w:val="000000"/>
          <w:sz w:val="22"/>
          <w:szCs w:val="22"/>
          <w:lang w:val="pt-BR"/>
        </w:rPr>
        <w:t xml:space="preserve"> </w:t>
      </w:r>
    </w:p>
    <w:p w14:paraId="7725BD4B" w14:textId="77777777" w:rsidR="0038400D" w:rsidRPr="00FE4A6D" w:rsidRDefault="0038400D" w:rsidP="0038400D">
      <w:pPr>
        <w:ind w:firstLine="375"/>
        <w:jc w:val="center"/>
        <w:rPr>
          <w:rFonts w:ascii="Arial LatArm" w:hAnsi="Arial LatArm"/>
          <w:iCs/>
          <w:color w:val="000000"/>
          <w:sz w:val="22"/>
          <w:szCs w:val="22"/>
          <w:lang w:val="pt-BR"/>
        </w:rPr>
      </w:pPr>
      <w:r w:rsidRPr="00FE4A6D">
        <w:rPr>
          <w:rFonts w:ascii="Sylfaen" w:hAnsi="Sylfaen" w:cs="Sylfaen"/>
          <w:b/>
          <w:bCs/>
          <w:iCs/>
          <w:color w:val="000000"/>
          <w:sz w:val="22"/>
          <w:szCs w:val="22"/>
        </w:rPr>
        <w:t>ՀԱՆՁՆՄԱՆ</w:t>
      </w:r>
      <w:r w:rsidRPr="00FE4A6D">
        <w:rPr>
          <w:rFonts w:ascii="Arial LatArm" w:hAnsi="Arial LatArm"/>
          <w:b/>
          <w:bCs/>
          <w:iCs/>
          <w:color w:val="000000"/>
          <w:sz w:val="22"/>
          <w:szCs w:val="22"/>
          <w:lang w:val="pt-BR"/>
        </w:rPr>
        <w:t>-</w:t>
      </w:r>
      <w:r w:rsidRPr="00FE4A6D">
        <w:rPr>
          <w:rFonts w:ascii="Sylfaen" w:hAnsi="Sylfaen" w:cs="Sylfaen"/>
          <w:b/>
          <w:bCs/>
          <w:iCs/>
          <w:color w:val="000000"/>
          <w:sz w:val="22"/>
          <w:szCs w:val="22"/>
        </w:rPr>
        <w:t>ԸՆԴՈՒՆՄԱՆ</w:t>
      </w:r>
    </w:p>
    <w:p w14:paraId="7DDBD85C" w14:textId="77777777" w:rsidR="0038400D" w:rsidRPr="00FE4A6D" w:rsidRDefault="0038400D" w:rsidP="0038400D">
      <w:pPr>
        <w:pStyle w:val="a3"/>
        <w:spacing w:line="240" w:lineRule="auto"/>
        <w:ind w:firstLine="0"/>
        <w:jc w:val="center"/>
        <w:rPr>
          <w:b/>
          <w:bCs/>
          <w:iCs/>
          <w:lang w:val="es-ES"/>
        </w:rPr>
      </w:pPr>
    </w:p>
    <w:p w14:paraId="760833D6" w14:textId="77777777" w:rsidR="0038400D" w:rsidRPr="00FE4A6D" w:rsidRDefault="0038400D" w:rsidP="0038400D">
      <w:pPr>
        <w:pStyle w:val="a3"/>
        <w:spacing w:line="240" w:lineRule="auto"/>
        <w:ind w:firstLine="540"/>
        <w:rPr>
          <w:iCs/>
          <w:lang w:val="es-ES"/>
        </w:rPr>
      </w:pPr>
      <w:r w:rsidRPr="00FE4A6D">
        <w:rPr>
          <w:color w:val="000000"/>
          <w:sz w:val="21"/>
          <w:szCs w:val="21"/>
          <w:lang w:val="es-ES" w:eastAsia="ru-RU"/>
        </w:rPr>
        <w:t>«      » «              »</w:t>
      </w:r>
      <w:r w:rsidRPr="00FE4A6D">
        <w:rPr>
          <w:iCs/>
          <w:lang w:val="es-ES"/>
        </w:rPr>
        <w:t xml:space="preserve">  </w:t>
      </w:r>
      <w:r w:rsidRPr="00FE4A6D">
        <w:rPr>
          <w:color w:val="000000"/>
          <w:sz w:val="21"/>
          <w:szCs w:val="21"/>
          <w:lang w:val="es-ES" w:eastAsia="ru-RU"/>
        </w:rPr>
        <w:t xml:space="preserve">20    </w:t>
      </w:r>
      <w:r w:rsidRPr="00FE4A6D">
        <w:rPr>
          <w:rFonts w:ascii="Sylfaen" w:hAnsi="Sylfaen" w:cs="Sylfaen"/>
          <w:color w:val="000000"/>
          <w:sz w:val="21"/>
          <w:szCs w:val="21"/>
          <w:lang w:eastAsia="ru-RU"/>
        </w:rPr>
        <w:t>թ</w:t>
      </w:r>
      <w:r w:rsidRPr="00FE4A6D">
        <w:rPr>
          <w:color w:val="000000"/>
          <w:sz w:val="21"/>
          <w:szCs w:val="21"/>
          <w:lang w:val="es-ES" w:eastAsia="ru-RU"/>
        </w:rPr>
        <w:t>.</w:t>
      </w:r>
    </w:p>
    <w:p w14:paraId="33B980AB" w14:textId="77777777" w:rsidR="0038400D" w:rsidRPr="00FE4A6D" w:rsidRDefault="0038400D" w:rsidP="0038400D">
      <w:pPr>
        <w:pStyle w:val="a3"/>
        <w:spacing w:line="240" w:lineRule="auto"/>
        <w:ind w:firstLine="0"/>
        <w:rPr>
          <w:iCs/>
          <w:lang w:val="es-ES"/>
        </w:rPr>
      </w:pPr>
    </w:p>
    <w:p w14:paraId="6E89F78F" w14:textId="77777777" w:rsidR="0038400D" w:rsidRPr="00FE4A6D" w:rsidRDefault="0038400D" w:rsidP="0038400D">
      <w:pPr>
        <w:pStyle w:val="af4"/>
        <w:spacing w:before="0" w:beforeAutospacing="0" w:after="0" w:afterAutospacing="0"/>
        <w:rPr>
          <w:rFonts w:ascii="Arial LatArm" w:hAnsi="Arial LatArm"/>
          <w:color w:val="000000"/>
          <w:sz w:val="21"/>
          <w:szCs w:val="21"/>
          <w:lang w:val="es-ES"/>
        </w:rPr>
      </w:pPr>
      <w:r w:rsidRPr="00FE4A6D">
        <w:rPr>
          <w:rFonts w:ascii="Sylfaen" w:hAnsi="Sylfaen" w:cs="Sylfaen"/>
          <w:color w:val="000000"/>
          <w:sz w:val="21"/>
          <w:szCs w:val="21"/>
        </w:rPr>
        <w:t>Պայմանագրի</w:t>
      </w:r>
      <w:r w:rsidRPr="00FE4A6D">
        <w:rPr>
          <w:rFonts w:ascii="Arial LatArm" w:hAnsi="Arial LatArm"/>
          <w:color w:val="000000"/>
          <w:sz w:val="21"/>
          <w:szCs w:val="21"/>
          <w:lang w:val="es-ES"/>
        </w:rPr>
        <w:t xml:space="preserve"> /</w:t>
      </w:r>
      <w:r w:rsidRPr="00FE4A6D">
        <w:rPr>
          <w:rFonts w:ascii="Sylfaen" w:hAnsi="Sylfaen" w:cs="Sylfaen"/>
          <w:color w:val="000000"/>
          <w:sz w:val="21"/>
          <w:szCs w:val="21"/>
        </w:rPr>
        <w:t>այսուհետ</w:t>
      </w:r>
      <w:r w:rsidRPr="00FE4A6D">
        <w:rPr>
          <w:rFonts w:ascii="Arial LatArm" w:hAnsi="Arial LatArm"/>
          <w:color w:val="000000"/>
          <w:sz w:val="21"/>
          <w:szCs w:val="21"/>
          <w:lang w:val="es-ES"/>
        </w:rPr>
        <w:t xml:space="preserve">` </w:t>
      </w:r>
      <w:r w:rsidRPr="00FE4A6D">
        <w:rPr>
          <w:rFonts w:ascii="Sylfaen" w:hAnsi="Sylfaen" w:cs="Sylfaen"/>
          <w:color w:val="000000"/>
          <w:sz w:val="21"/>
          <w:szCs w:val="21"/>
        </w:rPr>
        <w:t>Պայմանագիր</w:t>
      </w:r>
      <w:r w:rsidRPr="00FE4A6D">
        <w:rPr>
          <w:rFonts w:ascii="Arial LatArm" w:hAnsi="Arial LatArm"/>
          <w:color w:val="000000"/>
          <w:sz w:val="21"/>
          <w:szCs w:val="21"/>
          <w:lang w:val="es-ES"/>
        </w:rPr>
        <w:t xml:space="preserve">/ </w:t>
      </w:r>
      <w:r w:rsidRPr="00FE4A6D">
        <w:rPr>
          <w:rFonts w:ascii="Sylfaen" w:hAnsi="Sylfaen" w:cs="Sylfaen"/>
          <w:color w:val="000000"/>
          <w:sz w:val="21"/>
          <w:szCs w:val="21"/>
        </w:rPr>
        <w:t>անվանումը</w:t>
      </w:r>
      <w:r w:rsidRPr="00FE4A6D">
        <w:rPr>
          <w:rFonts w:ascii="Arial LatArm" w:hAnsi="Arial LatArm"/>
          <w:color w:val="000000"/>
          <w:sz w:val="21"/>
          <w:szCs w:val="21"/>
          <w:lang w:val="es-ES"/>
        </w:rPr>
        <w:t>` ____________________________________________________________________________________________</w:t>
      </w:r>
    </w:p>
    <w:p w14:paraId="3DEB282E" w14:textId="77777777" w:rsidR="0038400D" w:rsidRPr="00FE4A6D" w:rsidRDefault="0038400D" w:rsidP="0038400D">
      <w:pPr>
        <w:pStyle w:val="af4"/>
        <w:spacing w:before="0" w:beforeAutospacing="0" w:after="0" w:afterAutospacing="0"/>
        <w:rPr>
          <w:rFonts w:ascii="Arial LatArm" w:hAnsi="Arial LatArm"/>
          <w:color w:val="000000"/>
          <w:sz w:val="21"/>
          <w:szCs w:val="21"/>
          <w:lang w:val="es-ES"/>
        </w:rPr>
      </w:pPr>
      <w:r w:rsidRPr="00FE4A6D">
        <w:rPr>
          <w:rFonts w:ascii="Sylfaen" w:hAnsi="Sylfaen" w:cs="Sylfaen"/>
          <w:color w:val="000000"/>
          <w:sz w:val="21"/>
          <w:szCs w:val="21"/>
        </w:rPr>
        <w:t>Պայմանագրի</w:t>
      </w:r>
      <w:r w:rsidRPr="00FE4A6D">
        <w:rPr>
          <w:rFonts w:ascii="Arial LatArm" w:hAnsi="Arial LatArm"/>
          <w:color w:val="000000"/>
          <w:sz w:val="21"/>
          <w:szCs w:val="21"/>
          <w:lang w:val="es-ES"/>
        </w:rPr>
        <w:t xml:space="preserve"> </w:t>
      </w:r>
      <w:r w:rsidRPr="00FE4A6D">
        <w:rPr>
          <w:rFonts w:ascii="Sylfaen" w:hAnsi="Sylfaen" w:cs="Sylfaen"/>
          <w:color w:val="000000"/>
          <w:sz w:val="21"/>
          <w:szCs w:val="21"/>
        </w:rPr>
        <w:t>կնքման</w:t>
      </w:r>
      <w:r w:rsidRPr="00FE4A6D">
        <w:rPr>
          <w:rFonts w:ascii="Arial LatArm" w:hAnsi="Arial LatArm"/>
          <w:color w:val="000000"/>
          <w:sz w:val="21"/>
          <w:szCs w:val="21"/>
          <w:lang w:val="es-ES"/>
        </w:rPr>
        <w:t xml:space="preserve"> </w:t>
      </w:r>
      <w:r w:rsidRPr="00FE4A6D">
        <w:rPr>
          <w:rFonts w:ascii="Sylfaen" w:hAnsi="Sylfaen" w:cs="Sylfaen"/>
          <w:color w:val="000000"/>
          <w:sz w:val="21"/>
          <w:szCs w:val="21"/>
        </w:rPr>
        <w:t>ամսաթիվը</w:t>
      </w:r>
      <w:r w:rsidRPr="00FE4A6D">
        <w:rPr>
          <w:rFonts w:ascii="Arial LatArm" w:hAnsi="Arial LatArm"/>
          <w:color w:val="000000"/>
          <w:sz w:val="21"/>
          <w:szCs w:val="21"/>
          <w:lang w:val="es-ES"/>
        </w:rPr>
        <w:t xml:space="preserve">` «____» «__________________» 20 </w:t>
      </w:r>
      <w:r w:rsidRPr="00FE4A6D">
        <w:rPr>
          <w:rFonts w:ascii="Sylfaen" w:hAnsi="Sylfaen" w:cs="Sylfaen"/>
          <w:color w:val="000000"/>
          <w:sz w:val="21"/>
          <w:szCs w:val="21"/>
        </w:rPr>
        <w:t>թ</w:t>
      </w:r>
      <w:r w:rsidRPr="00FE4A6D">
        <w:rPr>
          <w:rFonts w:ascii="Arial LatArm" w:hAnsi="Arial LatArm"/>
          <w:color w:val="000000"/>
          <w:sz w:val="21"/>
          <w:szCs w:val="21"/>
          <w:lang w:val="es-ES"/>
        </w:rPr>
        <w:t>.</w:t>
      </w:r>
    </w:p>
    <w:p w14:paraId="017130AD" w14:textId="77777777" w:rsidR="0038400D" w:rsidRPr="00FE4A6D" w:rsidRDefault="0038400D" w:rsidP="0038400D">
      <w:pPr>
        <w:pStyle w:val="af4"/>
        <w:spacing w:before="0" w:beforeAutospacing="0" w:after="0" w:afterAutospacing="0"/>
        <w:rPr>
          <w:rFonts w:ascii="Arial LatArm" w:hAnsi="Arial LatArm"/>
          <w:color w:val="000000"/>
          <w:sz w:val="21"/>
          <w:szCs w:val="21"/>
          <w:lang w:val="es-ES"/>
        </w:rPr>
      </w:pPr>
      <w:r w:rsidRPr="00FE4A6D">
        <w:rPr>
          <w:rFonts w:ascii="Sylfaen" w:hAnsi="Sylfaen" w:cs="Sylfaen"/>
          <w:color w:val="000000"/>
          <w:sz w:val="21"/>
          <w:szCs w:val="21"/>
        </w:rPr>
        <w:t>Պայմանագրի</w:t>
      </w:r>
      <w:r w:rsidRPr="00FE4A6D">
        <w:rPr>
          <w:rFonts w:ascii="Arial LatArm" w:hAnsi="Arial LatArm"/>
          <w:color w:val="000000"/>
          <w:sz w:val="21"/>
          <w:szCs w:val="21"/>
          <w:lang w:val="es-ES"/>
        </w:rPr>
        <w:t xml:space="preserve"> </w:t>
      </w:r>
      <w:r w:rsidRPr="00FE4A6D">
        <w:rPr>
          <w:rFonts w:ascii="Sylfaen" w:hAnsi="Sylfaen" w:cs="Sylfaen"/>
          <w:color w:val="000000"/>
          <w:sz w:val="21"/>
          <w:szCs w:val="21"/>
        </w:rPr>
        <w:t>համարը</w:t>
      </w:r>
      <w:r w:rsidRPr="00FE4A6D">
        <w:rPr>
          <w:rFonts w:ascii="Arial LatArm" w:hAnsi="Arial LatArm"/>
          <w:color w:val="000000"/>
          <w:sz w:val="21"/>
          <w:szCs w:val="21"/>
          <w:lang w:val="es-ES"/>
        </w:rPr>
        <w:t>`    __________</w:t>
      </w:r>
    </w:p>
    <w:p w14:paraId="6E6506A8" w14:textId="77777777" w:rsidR="0038400D" w:rsidRPr="00FE4A6D" w:rsidRDefault="0038400D" w:rsidP="006C1D25">
      <w:pPr>
        <w:jc w:val="both"/>
        <w:rPr>
          <w:rFonts w:ascii="Arial LatArm" w:hAnsi="Arial LatArm" w:cs="Sylfaen"/>
          <w:iCs/>
          <w:lang w:val="es-ES"/>
        </w:rPr>
      </w:pPr>
      <w:r w:rsidRPr="00FE4A6D">
        <w:rPr>
          <w:rFonts w:ascii="Sylfaen" w:hAnsi="Sylfaen" w:cs="Sylfaen"/>
          <w:iCs/>
          <w:color w:val="000000"/>
          <w:sz w:val="21"/>
          <w:szCs w:val="21"/>
        </w:rPr>
        <w:t>Պատվիրատուն</w:t>
      </w:r>
      <w:r w:rsidRPr="00FE4A6D">
        <w:rPr>
          <w:rFonts w:ascii="Arial LatArm" w:hAnsi="Arial LatArm"/>
          <w:iCs/>
          <w:color w:val="000000"/>
          <w:sz w:val="21"/>
          <w:szCs w:val="21"/>
          <w:lang w:val="es-ES"/>
        </w:rPr>
        <w:t xml:space="preserve">  </w:t>
      </w:r>
      <w:r w:rsidRPr="00FE4A6D">
        <w:rPr>
          <w:rFonts w:ascii="Sylfaen" w:hAnsi="Sylfaen" w:cs="Sylfaen"/>
          <w:iCs/>
          <w:color w:val="000000"/>
          <w:sz w:val="21"/>
          <w:szCs w:val="21"/>
        </w:rPr>
        <w:t>և</w:t>
      </w:r>
      <w:r w:rsidRPr="00FE4A6D">
        <w:rPr>
          <w:rFonts w:ascii="Arial LatArm" w:hAnsi="Arial LatArm"/>
          <w:iCs/>
          <w:color w:val="000000"/>
          <w:sz w:val="21"/>
          <w:szCs w:val="21"/>
          <w:lang w:val="es-ES"/>
        </w:rPr>
        <w:t xml:space="preserve">  </w:t>
      </w:r>
      <w:r w:rsidRPr="00FE4A6D">
        <w:rPr>
          <w:rFonts w:ascii="Sylfaen" w:hAnsi="Sylfaen" w:cs="Sylfaen"/>
          <w:color w:val="000000"/>
          <w:sz w:val="21"/>
          <w:szCs w:val="21"/>
        </w:rPr>
        <w:t>Պայմանագրի</w:t>
      </w:r>
      <w:r w:rsidRPr="00FE4A6D">
        <w:rPr>
          <w:rFonts w:ascii="Arial LatArm" w:hAnsi="Arial LatArm"/>
          <w:color w:val="000000"/>
          <w:sz w:val="21"/>
          <w:szCs w:val="21"/>
          <w:lang w:val="es-ES"/>
        </w:rPr>
        <w:t xml:space="preserve"> </w:t>
      </w:r>
      <w:r w:rsidRPr="00FE4A6D">
        <w:rPr>
          <w:rFonts w:ascii="Sylfaen" w:hAnsi="Sylfaen" w:cs="Sylfaen"/>
          <w:color w:val="000000"/>
          <w:sz w:val="21"/>
          <w:szCs w:val="21"/>
        </w:rPr>
        <w:t>կողմը՝</w:t>
      </w:r>
      <w:r w:rsidRPr="00FE4A6D">
        <w:rPr>
          <w:rFonts w:ascii="Arial LatArm" w:hAnsi="Arial LatArm"/>
          <w:color w:val="000000"/>
          <w:sz w:val="21"/>
          <w:szCs w:val="21"/>
          <w:lang w:val="es-ES"/>
        </w:rPr>
        <w:t xml:space="preserve">  </w:t>
      </w:r>
      <w:r w:rsidRPr="00FE4A6D">
        <w:rPr>
          <w:rFonts w:ascii="Sylfaen" w:hAnsi="Sylfaen" w:cs="Sylfaen"/>
          <w:color w:val="000000"/>
          <w:sz w:val="21"/>
          <w:szCs w:val="21"/>
          <w:lang w:val="hy-AM"/>
        </w:rPr>
        <w:t>հիմք</w:t>
      </w:r>
      <w:r w:rsidRPr="00FE4A6D">
        <w:rPr>
          <w:rFonts w:ascii="Arial LatArm" w:hAnsi="Arial LatArm" w:cs="Arial LatArm"/>
          <w:color w:val="000000"/>
          <w:sz w:val="21"/>
          <w:szCs w:val="21"/>
          <w:lang w:val="hy-AM"/>
        </w:rPr>
        <w:t xml:space="preserve"> </w:t>
      </w:r>
      <w:r w:rsidRPr="00FE4A6D">
        <w:rPr>
          <w:rFonts w:ascii="Arial LatArm" w:hAnsi="Arial LatArm"/>
          <w:color w:val="000000"/>
          <w:sz w:val="21"/>
          <w:szCs w:val="21"/>
          <w:lang w:val="es-ES"/>
        </w:rPr>
        <w:t xml:space="preserve"> </w:t>
      </w:r>
      <w:r w:rsidRPr="00FE4A6D">
        <w:rPr>
          <w:rFonts w:ascii="Sylfaen" w:hAnsi="Sylfaen" w:cs="Sylfaen"/>
          <w:color w:val="000000"/>
          <w:sz w:val="21"/>
          <w:szCs w:val="21"/>
          <w:lang w:val="hy-AM"/>
        </w:rPr>
        <w:t>ընդունելով</w:t>
      </w:r>
      <w:r w:rsidRPr="00FE4A6D">
        <w:rPr>
          <w:rFonts w:ascii="Arial LatArm" w:hAnsi="Arial LatArm"/>
          <w:color w:val="000000"/>
          <w:sz w:val="21"/>
          <w:szCs w:val="21"/>
          <w:lang w:val="es-ES"/>
        </w:rPr>
        <w:t xml:space="preserve">  </w:t>
      </w:r>
      <w:r w:rsidRPr="00FE4A6D">
        <w:rPr>
          <w:rFonts w:ascii="Sylfaen" w:hAnsi="Sylfaen" w:cs="Sylfaen"/>
          <w:color w:val="000000"/>
          <w:sz w:val="21"/>
          <w:szCs w:val="21"/>
          <w:lang w:val="hy-AM"/>
        </w:rPr>
        <w:t>պայմանագրի</w:t>
      </w:r>
      <w:r w:rsidRPr="00FE4A6D">
        <w:rPr>
          <w:rFonts w:ascii="Arial LatArm" w:hAnsi="Arial LatArm" w:cs="Arial LatArm"/>
          <w:color w:val="000000"/>
          <w:sz w:val="21"/>
          <w:szCs w:val="21"/>
          <w:lang w:val="hy-AM"/>
        </w:rPr>
        <w:t xml:space="preserve"> </w:t>
      </w:r>
      <w:r w:rsidRPr="00FE4A6D">
        <w:rPr>
          <w:rFonts w:ascii="Arial LatArm" w:hAnsi="Arial LatArm"/>
          <w:color w:val="000000"/>
          <w:sz w:val="21"/>
          <w:szCs w:val="21"/>
          <w:lang w:val="es-ES"/>
        </w:rPr>
        <w:t xml:space="preserve"> </w:t>
      </w:r>
      <w:r w:rsidRPr="00FE4A6D">
        <w:rPr>
          <w:rFonts w:ascii="Sylfaen" w:hAnsi="Sylfaen" w:cs="Sylfaen"/>
          <w:color w:val="000000"/>
          <w:sz w:val="21"/>
          <w:szCs w:val="21"/>
          <w:lang w:val="hy-AM"/>
        </w:rPr>
        <w:t>կատարման</w:t>
      </w:r>
      <w:r w:rsidRPr="00FE4A6D">
        <w:rPr>
          <w:rFonts w:ascii="Arial LatArm" w:hAnsi="Arial LatArm" w:cs="Arial LatArm"/>
          <w:color w:val="000000"/>
          <w:sz w:val="21"/>
          <w:szCs w:val="21"/>
          <w:lang w:val="hy-AM"/>
        </w:rPr>
        <w:t xml:space="preserve"> </w:t>
      </w:r>
      <w:r w:rsidRPr="00FE4A6D">
        <w:rPr>
          <w:rFonts w:ascii="Arial LatArm" w:hAnsi="Arial LatArm"/>
          <w:color w:val="000000"/>
          <w:sz w:val="21"/>
          <w:szCs w:val="21"/>
          <w:lang w:val="es-ES"/>
        </w:rPr>
        <w:t xml:space="preserve"> </w:t>
      </w:r>
      <w:r w:rsidRPr="00FE4A6D">
        <w:rPr>
          <w:rFonts w:ascii="Sylfaen" w:hAnsi="Sylfaen" w:cs="Sylfaen"/>
          <w:color w:val="000000"/>
          <w:sz w:val="21"/>
          <w:szCs w:val="21"/>
          <w:lang w:val="hy-AM"/>
        </w:rPr>
        <w:t>վերաբերյալ</w:t>
      </w:r>
      <w:r w:rsidRPr="00FE4A6D">
        <w:rPr>
          <w:rFonts w:ascii="Arial LatArm" w:hAnsi="Arial LatArm" w:cs="Arial LatArm"/>
          <w:color w:val="000000"/>
          <w:sz w:val="21"/>
          <w:szCs w:val="21"/>
          <w:lang w:val="hy-AM"/>
        </w:rPr>
        <w:t xml:space="preserve"> </w:t>
      </w:r>
      <w:r w:rsidRPr="00FE4A6D">
        <w:rPr>
          <w:rFonts w:ascii="Arial LatArm" w:hAnsi="Arial LatArm"/>
          <w:color w:val="000000"/>
          <w:sz w:val="21"/>
          <w:szCs w:val="21"/>
          <w:lang w:val="es-ES"/>
        </w:rPr>
        <w:t xml:space="preserve">     </w:t>
      </w:r>
      <w:r w:rsidRPr="00FE4A6D">
        <w:rPr>
          <w:rFonts w:ascii="Arial LatArm" w:hAnsi="Arial LatArm"/>
          <w:color w:val="000000"/>
          <w:sz w:val="21"/>
          <w:szCs w:val="21"/>
          <w:lang w:val="hy-AM"/>
        </w:rPr>
        <w:t xml:space="preserve">«   </w:t>
      </w:r>
      <w:r w:rsidRPr="00FE4A6D">
        <w:rPr>
          <w:rFonts w:ascii="Arial LatArm" w:hAnsi="Arial LatArm"/>
          <w:color w:val="000000"/>
          <w:sz w:val="21"/>
          <w:szCs w:val="21"/>
          <w:lang w:val="es-ES"/>
        </w:rPr>
        <w:t xml:space="preserve">    </w:t>
      </w:r>
      <w:r w:rsidRPr="00FE4A6D">
        <w:rPr>
          <w:rFonts w:ascii="Arial LatArm" w:hAnsi="Arial LatArm"/>
          <w:color w:val="000000"/>
          <w:sz w:val="21"/>
          <w:szCs w:val="21"/>
          <w:lang w:val="hy-AM"/>
        </w:rPr>
        <w:t xml:space="preserve">» </w:t>
      </w:r>
      <w:r w:rsidRPr="00FE4A6D">
        <w:rPr>
          <w:rFonts w:ascii="Arial LatArm" w:hAnsi="Arial LatArm"/>
          <w:color w:val="000000"/>
          <w:sz w:val="21"/>
          <w:szCs w:val="21"/>
          <w:lang w:val="es-ES"/>
        </w:rPr>
        <w:t xml:space="preserve">     </w:t>
      </w:r>
      <w:r w:rsidRPr="00FE4A6D">
        <w:rPr>
          <w:rFonts w:ascii="Arial LatArm" w:hAnsi="Arial LatArm"/>
          <w:color w:val="000000"/>
          <w:sz w:val="21"/>
          <w:szCs w:val="21"/>
          <w:lang w:val="hy-AM"/>
        </w:rPr>
        <w:t xml:space="preserve">«      </w:t>
      </w:r>
      <w:r w:rsidRPr="00FE4A6D">
        <w:rPr>
          <w:rFonts w:ascii="Arial LatArm" w:hAnsi="Arial LatArm"/>
          <w:color w:val="000000"/>
          <w:sz w:val="21"/>
          <w:szCs w:val="21"/>
          <w:lang w:val="es-ES"/>
        </w:rPr>
        <w:t xml:space="preserve">               </w:t>
      </w:r>
      <w:r w:rsidRPr="00FE4A6D">
        <w:rPr>
          <w:rFonts w:ascii="Arial LatArm" w:hAnsi="Arial LatArm"/>
          <w:color w:val="000000"/>
          <w:sz w:val="21"/>
          <w:szCs w:val="21"/>
          <w:lang w:val="hy-AM"/>
        </w:rPr>
        <w:t xml:space="preserve"> » </w:t>
      </w:r>
      <w:r w:rsidRPr="00FE4A6D">
        <w:rPr>
          <w:rFonts w:ascii="Arial LatArm" w:hAnsi="Arial LatArm"/>
          <w:color w:val="000000"/>
          <w:sz w:val="21"/>
          <w:szCs w:val="21"/>
          <w:lang w:val="es-ES"/>
        </w:rPr>
        <w:t xml:space="preserve"> </w:t>
      </w:r>
      <w:r w:rsidRPr="00FE4A6D">
        <w:rPr>
          <w:rFonts w:ascii="Arial LatArm" w:hAnsi="Arial LatArm"/>
          <w:color w:val="000000"/>
          <w:sz w:val="21"/>
          <w:szCs w:val="21"/>
          <w:lang w:val="hy-AM"/>
        </w:rPr>
        <w:t xml:space="preserve">20 </w:t>
      </w:r>
      <w:r w:rsidRPr="00FE4A6D">
        <w:rPr>
          <w:rFonts w:ascii="Arial LatArm" w:hAnsi="Arial LatArm"/>
          <w:color w:val="000000"/>
          <w:sz w:val="21"/>
          <w:szCs w:val="21"/>
          <w:lang w:val="es-ES"/>
        </w:rPr>
        <w:t xml:space="preserve">  </w:t>
      </w:r>
      <w:r w:rsidRPr="00FE4A6D">
        <w:rPr>
          <w:rFonts w:ascii="Arial LatArm" w:hAnsi="Arial LatArm"/>
          <w:color w:val="000000"/>
          <w:sz w:val="21"/>
          <w:szCs w:val="21"/>
          <w:lang w:val="hy-AM"/>
        </w:rPr>
        <w:t xml:space="preserve">  </w:t>
      </w:r>
      <w:r w:rsidRPr="00FE4A6D">
        <w:rPr>
          <w:rFonts w:ascii="Sylfaen" w:hAnsi="Sylfaen" w:cs="Sylfaen"/>
          <w:color w:val="000000"/>
          <w:sz w:val="21"/>
          <w:szCs w:val="21"/>
          <w:lang w:val="hy-AM"/>
        </w:rPr>
        <w:t>թ</w:t>
      </w:r>
      <w:r w:rsidRPr="00FE4A6D">
        <w:rPr>
          <w:rFonts w:ascii="Arial LatArm" w:hAnsi="Arial LatArm" w:cs="Arial LatArm"/>
          <w:color w:val="000000"/>
          <w:sz w:val="21"/>
          <w:szCs w:val="21"/>
          <w:lang w:val="hy-AM"/>
        </w:rPr>
        <w:t xml:space="preserve">. </w:t>
      </w:r>
      <w:r w:rsidRPr="00FE4A6D">
        <w:rPr>
          <w:rFonts w:ascii="Sylfaen" w:hAnsi="Sylfaen" w:cs="Sylfaen"/>
          <w:color w:val="000000"/>
          <w:sz w:val="21"/>
          <w:szCs w:val="21"/>
          <w:lang w:val="hy-AM"/>
        </w:rPr>
        <w:t>դուրս</w:t>
      </w:r>
      <w:r w:rsidRPr="00FE4A6D">
        <w:rPr>
          <w:rFonts w:ascii="Arial LatArm" w:hAnsi="Arial LatArm" w:cs="Arial LatArm"/>
          <w:color w:val="000000"/>
          <w:sz w:val="21"/>
          <w:szCs w:val="21"/>
          <w:lang w:val="hy-AM"/>
        </w:rPr>
        <w:t xml:space="preserve"> </w:t>
      </w:r>
      <w:r w:rsidRPr="00FE4A6D">
        <w:rPr>
          <w:rFonts w:ascii="Sylfaen" w:hAnsi="Sylfaen" w:cs="Sylfaen"/>
          <w:color w:val="000000"/>
          <w:sz w:val="21"/>
          <w:szCs w:val="21"/>
          <w:lang w:val="hy-AM"/>
        </w:rPr>
        <w:t>գրված</w:t>
      </w:r>
      <w:r w:rsidRPr="00FE4A6D">
        <w:rPr>
          <w:rFonts w:ascii="Arial LatArm" w:hAnsi="Arial LatArm" w:cs="Arial LatArm"/>
          <w:color w:val="000000"/>
          <w:sz w:val="21"/>
          <w:szCs w:val="21"/>
          <w:lang w:val="hy-AM"/>
        </w:rPr>
        <w:t xml:space="preserve"> </w:t>
      </w:r>
      <w:r w:rsidRPr="00FE4A6D">
        <w:rPr>
          <w:rFonts w:ascii="Arial LatArm" w:hAnsi="Arial LatArm"/>
          <w:color w:val="000000"/>
          <w:sz w:val="21"/>
          <w:szCs w:val="21"/>
          <w:lang w:val="es-ES"/>
        </w:rPr>
        <w:t xml:space="preserve">N ___   </w:t>
      </w:r>
      <w:r w:rsidRPr="00FE4A6D">
        <w:rPr>
          <w:rFonts w:ascii="Sylfaen" w:hAnsi="Sylfaen" w:cs="Sylfaen"/>
          <w:color w:val="000000"/>
          <w:sz w:val="21"/>
          <w:szCs w:val="21"/>
          <w:lang w:val="hy-AM"/>
        </w:rPr>
        <w:t>հաշիվ</w:t>
      </w:r>
      <w:r w:rsidRPr="00FE4A6D">
        <w:rPr>
          <w:rFonts w:ascii="Arial LatArm" w:hAnsi="Arial LatArm" w:cs="Arial LatArm"/>
          <w:color w:val="000000"/>
          <w:sz w:val="21"/>
          <w:szCs w:val="21"/>
          <w:lang w:val="hy-AM"/>
        </w:rPr>
        <w:t xml:space="preserve"> </w:t>
      </w:r>
      <w:r w:rsidRPr="00FE4A6D">
        <w:rPr>
          <w:rFonts w:ascii="Sylfaen" w:hAnsi="Sylfaen" w:cs="Sylfaen"/>
          <w:color w:val="000000"/>
          <w:sz w:val="21"/>
          <w:szCs w:val="21"/>
          <w:lang w:val="hy-AM"/>
        </w:rPr>
        <w:t>ապրանքագիրը</w:t>
      </w:r>
      <w:r w:rsidRPr="00FE4A6D">
        <w:rPr>
          <w:rFonts w:ascii="Arial LatArm" w:hAnsi="Arial LatArm" w:cs="Arial LatArm"/>
          <w:color w:val="000000"/>
          <w:sz w:val="21"/>
          <w:szCs w:val="21"/>
          <w:lang w:val="hy-AM"/>
        </w:rPr>
        <w:t xml:space="preserve">, </w:t>
      </w:r>
      <w:r w:rsidRPr="00FE4A6D">
        <w:rPr>
          <w:rFonts w:ascii="Sylfaen" w:hAnsi="Sylfaen" w:cs="Sylfaen"/>
          <w:color w:val="000000"/>
          <w:sz w:val="21"/>
          <w:szCs w:val="21"/>
          <w:lang w:val="es-ES"/>
        </w:rPr>
        <w:t>կազմեցին</w:t>
      </w:r>
      <w:r w:rsidRPr="00FE4A6D">
        <w:rPr>
          <w:rFonts w:ascii="Arial LatArm" w:hAnsi="Arial LatArm" w:cs="Arial LatArm"/>
          <w:color w:val="000000"/>
          <w:sz w:val="21"/>
          <w:szCs w:val="21"/>
          <w:lang w:val="es-ES"/>
        </w:rPr>
        <w:t xml:space="preserve"> </w:t>
      </w:r>
      <w:r w:rsidRPr="00FE4A6D">
        <w:rPr>
          <w:rFonts w:ascii="Sylfaen" w:hAnsi="Sylfaen" w:cs="Sylfaen"/>
          <w:color w:val="000000"/>
          <w:sz w:val="21"/>
          <w:szCs w:val="21"/>
          <w:lang w:val="es-ES"/>
        </w:rPr>
        <w:t>սույն</w:t>
      </w:r>
      <w:r w:rsidRPr="00FE4A6D">
        <w:rPr>
          <w:rFonts w:ascii="Arial LatArm" w:hAnsi="Arial LatArm" w:cs="Arial LatArm"/>
          <w:color w:val="000000"/>
          <w:sz w:val="21"/>
          <w:szCs w:val="21"/>
          <w:lang w:val="es-ES"/>
        </w:rPr>
        <w:t xml:space="preserve"> </w:t>
      </w:r>
      <w:r w:rsidRPr="00FE4A6D">
        <w:rPr>
          <w:rFonts w:ascii="Sylfaen" w:hAnsi="Sylfaen" w:cs="Sylfaen"/>
          <w:color w:val="000000"/>
          <w:sz w:val="21"/>
          <w:szCs w:val="21"/>
          <w:lang w:val="es-ES"/>
        </w:rPr>
        <w:t>արձանագրությունը</w:t>
      </w:r>
      <w:r w:rsidRPr="00FE4A6D">
        <w:rPr>
          <w:rFonts w:ascii="Arial LatArm" w:hAnsi="Arial LatArm" w:cs="Arial LatArm"/>
          <w:color w:val="000000"/>
          <w:sz w:val="21"/>
          <w:szCs w:val="21"/>
          <w:lang w:val="es-ES"/>
        </w:rPr>
        <w:t xml:space="preserve"> </w:t>
      </w:r>
      <w:r w:rsidRPr="00FE4A6D">
        <w:rPr>
          <w:rFonts w:ascii="Sylfaen" w:hAnsi="Sylfaen" w:cs="Sylfaen"/>
          <w:color w:val="000000"/>
          <w:sz w:val="21"/>
          <w:szCs w:val="21"/>
          <w:lang w:val="es-ES"/>
        </w:rPr>
        <w:t>հետևյալի</w:t>
      </w:r>
      <w:r w:rsidRPr="00FE4A6D">
        <w:rPr>
          <w:rFonts w:ascii="Arial LatArm" w:hAnsi="Arial LatArm" w:cs="Arial LatArm"/>
          <w:color w:val="000000"/>
          <w:sz w:val="21"/>
          <w:szCs w:val="21"/>
          <w:lang w:val="es-ES"/>
        </w:rPr>
        <w:t xml:space="preserve"> </w:t>
      </w:r>
      <w:r w:rsidRPr="00FE4A6D">
        <w:rPr>
          <w:rFonts w:ascii="Sylfaen" w:hAnsi="Sylfaen" w:cs="Sylfaen"/>
          <w:color w:val="000000"/>
          <w:sz w:val="21"/>
          <w:szCs w:val="21"/>
          <w:lang w:val="es-ES"/>
        </w:rPr>
        <w:t>մասին</w:t>
      </w:r>
      <w:r w:rsidRPr="00FE4A6D">
        <w:rPr>
          <w:rFonts w:ascii="Arial LatArm" w:hAnsi="Arial LatArm" w:cs="Arial LatArm"/>
          <w:color w:val="000000"/>
          <w:sz w:val="21"/>
          <w:szCs w:val="21"/>
          <w:lang w:val="es-ES"/>
        </w:rPr>
        <w:t>.</w:t>
      </w:r>
    </w:p>
    <w:p w14:paraId="34BD4282" w14:textId="77777777" w:rsidR="0038400D" w:rsidRPr="00FE4A6D" w:rsidRDefault="0038400D" w:rsidP="0038400D">
      <w:pPr>
        <w:jc w:val="both"/>
        <w:rPr>
          <w:rFonts w:ascii="Arial LatArm" w:hAnsi="Arial LatArm"/>
          <w:iCs/>
          <w:color w:val="000000"/>
          <w:sz w:val="21"/>
          <w:szCs w:val="21"/>
          <w:lang w:val="hy-AM"/>
        </w:rPr>
      </w:pPr>
      <w:r w:rsidRPr="00FE4A6D">
        <w:rPr>
          <w:rFonts w:ascii="Sylfaen" w:hAnsi="Sylfaen" w:cs="Sylfaen"/>
          <w:iCs/>
          <w:color w:val="000000"/>
          <w:sz w:val="21"/>
          <w:szCs w:val="21"/>
        </w:rPr>
        <w:t>Պայմանագրի</w:t>
      </w:r>
      <w:r w:rsidRPr="00FE4A6D">
        <w:rPr>
          <w:rFonts w:ascii="Arial LatArm" w:hAnsi="Arial LatArm"/>
          <w:iCs/>
          <w:color w:val="000000"/>
          <w:sz w:val="21"/>
          <w:szCs w:val="21"/>
          <w:lang w:val="es-ES"/>
        </w:rPr>
        <w:t xml:space="preserve"> </w:t>
      </w:r>
      <w:r w:rsidRPr="00FE4A6D">
        <w:rPr>
          <w:rFonts w:ascii="Sylfaen" w:hAnsi="Sylfaen" w:cs="Sylfaen"/>
          <w:iCs/>
          <w:color w:val="000000"/>
          <w:sz w:val="21"/>
          <w:szCs w:val="21"/>
        </w:rPr>
        <w:t>շրջանակներում</w:t>
      </w:r>
      <w:r w:rsidRPr="00FE4A6D">
        <w:rPr>
          <w:rFonts w:ascii="Arial LatArm" w:hAnsi="Arial LatArm"/>
          <w:iCs/>
          <w:color w:val="000000"/>
          <w:sz w:val="21"/>
          <w:szCs w:val="21"/>
          <w:lang w:val="es-ES"/>
        </w:rPr>
        <w:t xml:space="preserve"> </w:t>
      </w:r>
      <w:r w:rsidRPr="00FE4A6D">
        <w:rPr>
          <w:rFonts w:ascii="Sylfaen" w:hAnsi="Sylfaen" w:cs="Sylfaen"/>
          <w:iCs/>
          <w:snapToGrid w:val="0"/>
          <w:color w:val="000000"/>
          <w:sz w:val="21"/>
          <w:szCs w:val="21"/>
          <w:lang w:val="es-ES"/>
        </w:rPr>
        <w:t>Պայմանագրի</w:t>
      </w:r>
      <w:r w:rsidRPr="00FE4A6D">
        <w:rPr>
          <w:rFonts w:ascii="Arial LatArm" w:hAnsi="Arial LatArm" w:cs="Arial LatArm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FE4A6D">
        <w:rPr>
          <w:rFonts w:ascii="Sylfaen" w:hAnsi="Sylfaen" w:cs="Sylfaen"/>
          <w:iCs/>
          <w:snapToGrid w:val="0"/>
          <w:color w:val="000000"/>
          <w:sz w:val="21"/>
          <w:szCs w:val="21"/>
          <w:lang w:val="es-ES"/>
        </w:rPr>
        <w:t>կողմը</w:t>
      </w:r>
      <w:r w:rsidRPr="00FE4A6D">
        <w:rPr>
          <w:rFonts w:ascii="Arial LatArm" w:hAnsi="Arial LatArm" w:cs="Arial LatArm"/>
          <w:iCs/>
          <w:snapToGrid w:val="0"/>
          <w:color w:val="000000"/>
          <w:sz w:val="21"/>
          <w:szCs w:val="21"/>
          <w:lang w:val="es-ES"/>
        </w:rPr>
        <w:t xml:space="preserve">  </w:t>
      </w:r>
      <w:r w:rsidRPr="00FE4A6D">
        <w:rPr>
          <w:rFonts w:ascii="Sylfaen" w:hAnsi="Sylfaen" w:cs="Sylfaen"/>
          <w:iCs/>
          <w:color w:val="000000"/>
          <w:sz w:val="21"/>
          <w:szCs w:val="21"/>
        </w:rPr>
        <w:t>մատակարարել</w:t>
      </w:r>
      <w:r w:rsidRPr="00FE4A6D">
        <w:rPr>
          <w:rFonts w:ascii="Arial LatArm" w:hAnsi="Arial LatArm"/>
          <w:iCs/>
          <w:color w:val="000000"/>
          <w:sz w:val="21"/>
          <w:szCs w:val="21"/>
          <w:lang w:val="es-ES"/>
        </w:rPr>
        <w:t xml:space="preserve"> </w:t>
      </w:r>
      <w:r w:rsidRPr="00FE4A6D">
        <w:rPr>
          <w:rFonts w:ascii="Sylfaen" w:hAnsi="Sylfaen" w:cs="Sylfaen"/>
          <w:iCs/>
          <w:color w:val="000000"/>
          <w:sz w:val="21"/>
          <w:szCs w:val="21"/>
        </w:rPr>
        <w:t>է</w:t>
      </w:r>
      <w:r w:rsidRPr="00FE4A6D">
        <w:rPr>
          <w:rFonts w:ascii="Arial LatArm" w:hAnsi="Arial LatArm"/>
          <w:iCs/>
          <w:color w:val="000000"/>
          <w:sz w:val="21"/>
          <w:szCs w:val="21"/>
          <w:lang w:val="es-ES"/>
        </w:rPr>
        <w:t xml:space="preserve"> </w:t>
      </w:r>
      <w:r w:rsidRPr="00FE4A6D">
        <w:rPr>
          <w:rFonts w:ascii="Sylfaen" w:hAnsi="Sylfaen" w:cs="Sylfaen"/>
          <w:iCs/>
          <w:color w:val="000000"/>
          <w:sz w:val="21"/>
          <w:szCs w:val="21"/>
        </w:rPr>
        <w:t>հետևյալ</w:t>
      </w:r>
      <w:r w:rsidRPr="00FE4A6D">
        <w:rPr>
          <w:rFonts w:ascii="Arial LatArm" w:hAnsi="Arial LatArm"/>
          <w:iCs/>
          <w:color w:val="000000"/>
          <w:sz w:val="21"/>
          <w:szCs w:val="21"/>
          <w:lang w:val="es-ES"/>
        </w:rPr>
        <w:t xml:space="preserve"> </w:t>
      </w:r>
      <w:r w:rsidRPr="00FE4A6D">
        <w:rPr>
          <w:rFonts w:ascii="Sylfaen" w:hAnsi="Sylfaen" w:cs="Sylfaen"/>
          <w:iCs/>
          <w:color w:val="000000"/>
          <w:sz w:val="21"/>
          <w:szCs w:val="21"/>
        </w:rPr>
        <w:t>ապրանքները՝</w:t>
      </w:r>
    </w:p>
    <w:p w14:paraId="5BAD54C2" w14:textId="77777777" w:rsidR="0038400D" w:rsidRPr="00FE4A6D" w:rsidRDefault="0038400D" w:rsidP="0038400D">
      <w:pPr>
        <w:jc w:val="both"/>
        <w:rPr>
          <w:rFonts w:ascii="Arial LatArm" w:hAnsi="Arial LatArm"/>
          <w:iCs/>
          <w:color w:val="000000"/>
          <w:sz w:val="21"/>
          <w:szCs w:val="21"/>
          <w:lang w:val="hy-AM"/>
        </w:rPr>
      </w:pPr>
    </w:p>
    <w:tbl>
      <w:tblPr>
        <w:tblW w:w="1070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7"/>
        <w:gridCol w:w="1173"/>
        <w:gridCol w:w="1440"/>
        <w:gridCol w:w="1800"/>
        <w:gridCol w:w="1116"/>
        <w:gridCol w:w="1842"/>
        <w:gridCol w:w="1134"/>
        <w:gridCol w:w="1168"/>
        <w:gridCol w:w="675"/>
      </w:tblGrid>
      <w:tr w:rsidR="0038400D" w:rsidRPr="00FE4A6D" w14:paraId="77FFDE57" w14:textId="77777777" w:rsidTr="007A2020">
        <w:trPr>
          <w:jc w:val="right"/>
        </w:trPr>
        <w:tc>
          <w:tcPr>
            <w:tcW w:w="357" w:type="dxa"/>
            <w:vMerge w:val="restart"/>
            <w:shd w:val="clear" w:color="auto" w:fill="auto"/>
            <w:vAlign w:val="center"/>
          </w:tcPr>
          <w:p w14:paraId="23998705" w14:textId="77777777" w:rsidR="0038400D" w:rsidRPr="00FE4A6D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rial LatArm" w:hAnsi="Arial LatArm"/>
                <w:sz w:val="18"/>
                <w:szCs w:val="18"/>
              </w:rPr>
            </w:pPr>
            <w:r w:rsidRPr="00FE4A6D">
              <w:rPr>
                <w:rFonts w:ascii="Arial LatArm" w:hAnsi="Arial LatArm"/>
                <w:sz w:val="18"/>
                <w:szCs w:val="18"/>
              </w:rPr>
              <w:t>N</w:t>
            </w:r>
          </w:p>
        </w:tc>
        <w:tc>
          <w:tcPr>
            <w:tcW w:w="10348" w:type="dxa"/>
            <w:gridSpan w:val="8"/>
            <w:shd w:val="clear" w:color="auto" w:fill="auto"/>
            <w:vAlign w:val="center"/>
          </w:tcPr>
          <w:p w14:paraId="53DD9DE9" w14:textId="77777777" w:rsidR="0038400D" w:rsidRPr="00FE4A6D" w:rsidRDefault="0038400D" w:rsidP="006C1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 LatArm" w:hAnsi="Arial LatArm"/>
                <w:sz w:val="18"/>
                <w:szCs w:val="18"/>
              </w:rPr>
            </w:pPr>
            <w:r w:rsidRPr="00FE4A6D">
              <w:rPr>
                <w:rFonts w:ascii="Sylfaen" w:hAnsi="Sylfaen" w:cs="Sylfaen"/>
                <w:sz w:val="18"/>
                <w:szCs w:val="18"/>
              </w:rPr>
              <w:t>Մատակարարված</w:t>
            </w:r>
            <w:r w:rsidRPr="00FE4A6D">
              <w:rPr>
                <w:rFonts w:ascii="Arial LatArm" w:hAnsi="Arial LatArm" w:cs="Courier New"/>
                <w:sz w:val="18"/>
                <w:szCs w:val="18"/>
              </w:rPr>
              <w:t xml:space="preserve"> </w:t>
            </w:r>
            <w:r w:rsidRPr="00FE4A6D">
              <w:rPr>
                <w:rFonts w:ascii="Sylfaen" w:hAnsi="Sylfaen" w:cs="Sylfaen"/>
                <w:sz w:val="18"/>
                <w:szCs w:val="18"/>
              </w:rPr>
              <w:t>ապրանքների</w:t>
            </w:r>
          </w:p>
        </w:tc>
      </w:tr>
      <w:tr w:rsidR="0038400D" w:rsidRPr="00FE4A6D" w14:paraId="14225814" w14:textId="77777777" w:rsidTr="007A2020">
        <w:trPr>
          <w:jc w:val="right"/>
        </w:trPr>
        <w:tc>
          <w:tcPr>
            <w:tcW w:w="357" w:type="dxa"/>
            <w:vMerge/>
            <w:shd w:val="clear" w:color="auto" w:fill="auto"/>
          </w:tcPr>
          <w:p w14:paraId="2E01A29F" w14:textId="77777777" w:rsidR="0038400D" w:rsidRPr="00FE4A6D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1173" w:type="dxa"/>
            <w:vMerge w:val="restart"/>
            <w:shd w:val="clear" w:color="auto" w:fill="auto"/>
            <w:vAlign w:val="center"/>
          </w:tcPr>
          <w:p w14:paraId="0FC880B6" w14:textId="77777777" w:rsidR="0038400D" w:rsidRPr="00FE4A6D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rial LatArm" w:hAnsi="Arial LatArm"/>
                <w:sz w:val="18"/>
                <w:szCs w:val="18"/>
              </w:rPr>
            </w:pPr>
            <w:r w:rsidRPr="00FE4A6D">
              <w:rPr>
                <w:rFonts w:ascii="Sylfaen" w:hAnsi="Sylfaen" w:cs="Sylfaen"/>
                <w:sz w:val="18"/>
                <w:szCs w:val="18"/>
              </w:rPr>
              <w:t>անվանումը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14:paraId="19FE7C85" w14:textId="77777777" w:rsidR="0038400D" w:rsidRPr="00FE4A6D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rial LatArm" w:hAnsi="Arial LatArm"/>
                <w:sz w:val="18"/>
                <w:szCs w:val="18"/>
              </w:rPr>
            </w:pPr>
            <w:r w:rsidRPr="00FE4A6D">
              <w:rPr>
                <w:rFonts w:ascii="Sylfaen" w:hAnsi="Sylfaen" w:cs="Sylfaen"/>
                <w:sz w:val="18"/>
                <w:szCs w:val="18"/>
              </w:rPr>
              <w:t>տեխնիկական</w:t>
            </w:r>
            <w:r w:rsidRPr="00FE4A6D">
              <w:rPr>
                <w:rFonts w:ascii="Arial LatArm" w:hAnsi="Arial LatArm" w:cs="Arial LatArm"/>
                <w:sz w:val="18"/>
                <w:szCs w:val="18"/>
              </w:rPr>
              <w:t xml:space="preserve">  </w:t>
            </w:r>
            <w:r w:rsidRPr="00FE4A6D">
              <w:rPr>
                <w:rFonts w:ascii="Sylfaen" w:hAnsi="Sylfaen" w:cs="Sylfaen"/>
                <w:sz w:val="18"/>
                <w:szCs w:val="18"/>
              </w:rPr>
              <w:t>բնութագրի</w:t>
            </w:r>
            <w:r w:rsidRPr="00FE4A6D">
              <w:rPr>
                <w:rFonts w:ascii="Arial LatArm" w:hAnsi="Arial LatArm" w:cs="Arial LatArm"/>
                <w:sz w:val="18"/>
                <w:szCs w:val="18"/>
              </w:rPr>
              <w:t xml:space="preserve"> </w:t>
            </w:r>
            <w:r w:rsidRPr="00FE4A6D">
              <w:rPr>
                <w:rFonts w:ascii="Sylfaen" w:hAnsi="Sylfaen" w:cs="Sylfaen"/>
                <w:sz w:val="18"/>
                <w:szCs w:val="18"/>
              </w:rPr>
              <w:t>համառոտ</w:t>
            </w:r>
            <w:r w:rsidRPr="00FE4A6D">
              <w:rPr>
                <w:rFonts w:ascii="Arial LatArm" w:hAnsi="Arial LatArm" w:cs="Arial LatArm"/>
                <w:sz w:val="18"/>
                <w:szCs w:val="18"/>
              </w:rPr>
              <w:t xml:space="preserve"> </w:t>
            </w:r>
            <w:r w:rsidRPr="00FE4A6D">
              <w:rPr>
                <w:rFonts w:ascii="Sylfaen" w:hAnsi="Sylfaen" w:cs="Sylfaen"/>
                <w:sz w:val="18"/>
                <w:szCs w:val="18"/>
              </w:rPr>
              <w:t>շարադրանքը</w:t>
            </w:r>
          </w:p>
        </w:tc>
        <w:tc>
          <w:tcPr>
            <w:tcW w:w="2916" w:type="dxa"/>
            <w:gridSpan w:val="2"/>
            <w:shd w:val="clear" w:color="auto" w:fill="auto"/>
            <w:vAlign w:val="center"/>
          </w:tcPr>
          <w:p w14:paraId="52FBA8D9" w14:textId="77777777" w:rsidR="0038400D" w:rsidRPr="00FE4A6D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rial LatArm" w:hAnsi="Arial LatArm"/>
                <w:sz w:val="18"/>
                <w:szCs w:val="18"/>
              </w:rPr>
            </w:pPr>
            <w:r w:rsidRPr="00FE4A6D">
              <w:rPr>
                <w:rFonts w:ascii="Sylfaen" w:hAnsi="Sylfaen" w:cs="Sylfaen"/>
                <w:sz w:val="18"/>
                <w:szCs w:val="18"/>
              </w:rPr>
              <w:t>քանակական</w:t>
            </w:r>
            <w:r w:rsidRPr="00FE4A6D">
              <w:rPr>
                <w:rFonts w:ascii="Arial LatArm" w:hAnsi="Arial LatArm" w:cs="Arial LatArm"/>
                <w:sz w:val="18"/>
                <w:szCs w:val="18"/>
              </w:rPr>
              <w:t xml:space="preserve"> </w:t>
            </w:r>
            <w:r w:rsidRPr="00FE4A6D">
              <w:rPr>
                <w:rFonts w:ascii="Sylfaen" w:hAnsi="Sylfaen" w:cs="Sylfaen"/>
                <w:sz w:val="18"/>
                <w:szCs w:val="18"/>
              </w:rPr>
              <w:t>ցուցանիշը</w:t>
            </w: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14:paraId="1B895EF5" w14:textId="77777777" w:rsidR="0038400D" w:rsidRPr="00FE4A6D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rial LatArm" w:hAnsi="Arial LatArm"/>
                <w:sz w:val="18"/>
                <w:szCs w:val="18"/>
              </w:rPr>
            </w:pPr>
            <w:r w:rsidRPr="00FE4A6D">
              <w:rPr>
                <w:rFonts w:ascii="Sylfaen" w:hAnsi="Sylfaen" w:cs="Sylfaen"/>
                <w:sz w:val="18"/>
                <w:szCs w:val="18"/>
              </w:rPr>
              <w:t>կատարման</w:t>
            </w:r>
            <w:r w:rsidRPr="00FE4A6D">
              <w:rPr>
                <w:rFonts w:ascii="Arial LatArm" w:hAnsi="Arial LatArm" w:cs="Arial LatArm"/>
                <w:sz w:val="18"/>
                <w:szCs w:val="18"/>
              </w:rPr>
              <w:t xml:space="preserve"> </w:t>
            </w:r>
            <w:r w:rsidRPr="00FE4A6D">
              <w:rPr>
                <w:rFonts w:ascii="Sylfaen" w:hAnsi="Sylfaen" w:cs="Sylfaen"/>
                <w:sz w:val="18"/>
                <w:szCs w:val="18"/>
              </w:rPr>
              <w:t>ժամկետը</w:t>
            </w:r>
          </w:p>
        </w:tc>
        <w:tc>
          <w:tcPr>
            <w:tcW w:w="1168" w:type="dxa"/>
            <w:vMerge w:val="restart"/>
            <w:shd w:val="clear" w:color="auto" w:fill="auto"/>
            <w:vAlign w:val="center"/>
          </w:tcPr>
          <w:p w14:paraId="000C937B" w14:textId="77777777" w:rsidR="0038400D" w:rsidRPr="00FE4A6D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rial LatArm" w:hAnsi="Arial LatArm"/>
                <w:sz w:val="18"/>
                <w:szCs w:val="18"/>
              </w:rPr>
            </w:pPr>
            <w:r w:rsidRPr="00FE4A6D">
              <w:rPr>
                <w:rFonts w:ascii="Sylfaen" w:hAnsi="Sylfaen" w:cs="Sylfaen"/>
                <w:sz w:val="18"/>
                <w:szCs w:val="18"/>
              </w:rPr>
              <w:t>Վճարման</w:t>
            </w:r>
            <w:r w:rsidRPr="00FE4A6D">
              <w:rPr>
                <w:rFonts w:ascii="Arial LatArm" w:hAnsi="Arial LatArm" w:cs="Arial LatArm"/>
                <w:sz w:val="18"/>
                <w:szCs w:val="18"/>
              </w:rPr>
              <w:t xml:space="preserve"> </w:t>
            </w:r>
            <w:r w:rsidRPr="00FE4A6D">
              <w:rPr>
                <w:rFonts w:ascii="Sylfaen" w:hAnsi="Sylfaen" w:cs="Sylfaen"/>
                <w:sz w:val="18"/>
                <w:szCs w:val="18"/>
              </w:rPr>
              <w:t>ենթակա</w:t>
            </w:r>
            <w:r w:rsidRPr="00FE4A6D">
              <w:rPr>
                <w:rFonts w:ascii="Arial LatArm" w:hAnsi="Arial LatArm" w:cs="Arial LatArm"/>
                <w:sz w:val="18"/>
                <w:szCs w:val="18"/>
              </w:rPr>
              <w:t xml:space="preserve"> </w:t>
            </w:r>
            <w:r w:rsidRPr="00FE4A6D">
              <w:rPr>
                <w:rFonts w:ascii="Sylfaen" w:hAnsi="Sylfaen" w:cs="Sylfaen"/>
                <w:sz w:val="18"/>
                <w:szCs w:val="18"/>
              </w:rPr>
              <w:t>գումարը</w:t>
            </w:r>
            <w:r w:rsidRPr="00FE4A6D">
              <w:rPr>
                <w:rFonts w:ascii="Arial LatArm" w:hAnsi="Arial LatArm" w:cs="Arial LatArm"/>
                <w:sz w:val="18"/>
                <w:szCs w:val="18"/>
              </w:rPr>
              <w:t xml:space="preserve"> /</w:t>
            </w:r>
            <w:r w:rsidRPr="00FE4A6D">
              <w:rPr>
                <w:rFonts w:ascii="Sylfaen" w:hAnsi="Sylfaen" w:cs="Sylfaen"/>
                <w:sz w:val="18"/>
                <w:szCs w:val="18"/>
              </w:rPr>
              <w:t>հազար</w:t>
            </w:r>
            <w:r w:rsidRPr="00FE4A6D">
              <w:rPr>
                <w:rFonts w:ascii="Arial LatArm" w:hAnsi="Arial LatArm" w:cs="Arial LatArm"/>
                <w:sz w:val="18"/>
                <w:szCs w:val="18"/>
              </w:rPr>
              <w:t xml:space="preserve"> </w:t>
            </w:r>
            <w:r w:rsidRPr="00FE4A6D">
              <w:rPr>
                <w:rFonts w:ascii="Sylfaen" w:hAnsi="Sylfaen" w:cs="Sylfaen"/>
                <w:sz w:val="18"/>
                <w:szCs w:val="18"/>
              </w:rPr>
              <w:t>դրամ</w:t>
            </w:r>
            <w:r w:rsidRPr="00FE4A6D">
              <w:rPr>
                <w:rFonts w:ascii="Arial LatArm" w:hAnsi="Arial LatArm" w:cs="Arial LatArm"/>
                <w:sz w:val="18"/>
                <w:szCs w:val="18"/>
              </w:rPr>
              <w:t>/</w:t>
            </w:r>
          </w:p>
        </w:tc>
        <w:tc>
          <w:tcPr>
            <w:tcW w:w="675" w:type="dxa"/>
            <w:vMerge w:val="restart"/>
            <w:shd w:val="clear" w:color="auto" w:fill="auto"/>
            <w:vAlign w:val="center"/>
          </w:tcPr>
          <w:p w14:paraId="7D828B2E" w14:textId="77777777" w:rsidR="0038400D" w:rsidRPr="00FE4A6D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rial LatArm" w:hAnsi="Arial LatArm"/>
                <w:sz w:val="18"/>
                <w:szCs w:val="18"/>
              </w:rPr>
            </w:pPr>
            <w:r w:rsidRPr="00FE4A6D">
              <w:rPr>
                <w:rFonts w:ascii="Sylfaen" w:hAnsi="Sylfaen" w:cs="Sylfaen"/>
                <w:sz w:val="18"/>
                <w:szCs w:val="18"/>
              </w:rPr>
              <w:t>Վճարման</w:t>
            </w:r>
            <w:r w:rsidRPr="00FE4A6D">
              <w:rPr>
                <w:rFonts w:ascii="Arial LatArm" w:hAnsi="Arial LatArm" w:cs="Arial LatArm"/>
                <w:sz w:val="18"/>
                <w:szCs w:val="18"/>
              </w:rPr>
              <w:t xml:space="preserve"> </w:t>
            </w:r>
            <w:r w:rsidRPr="00FE4A6D">
              <w:rPr>
                <w:rFonts w:ascii="Sylfaen" w:hAnsi="Sylfaen" w:cs="Sylfaen"/>
                <w:sz w:val="18"/>
                <w:szCs w:val="18"/>
              </w:rPr>
              <w:t>ժամկետը</w:t>
            </w:r>
            <w:r w:rsidRPr="00FE4A6D">
              <w:rPr>
                <w:rFonts w:ascii="Arial LatArm" w:hAnsi="Arial LatArm" w:cs="Arial LatArm"/>
                <w:sz w:val="18"/>
                <w:szCs w:val="18"/>
              </w:rPr>
              <w:t xml:space="preserve"> /</w:t>
            </w:r>
            <w:r w:rsidRPr="00FE4A6D">
              <w:rPr>
                <w:rFonts w:ascii="Sylfaen" w:hAnsi="Sylfaen" w:cs="Sylfaen"/>
                <w:sz w:val="18"/>
                <w:szCs w:val="18"/>
              </w:rPr>
              <w:t>ըստ</w:t>
            </w:r>
            <w:r w:rsidRPr="00FE4A6D">
              <w:rPr>
                <w:rFonts w:ascii="Arial LatArm" w:hAnsi="Arial LatArm" w:cs="Arial LatArm"/>
                <w:sz w:val="18"/>
                <w:szCs w:val="18"/>
              </w:rPr>
              <w:t xml:space="preserve"> </w:t>
            </w:r>
            <w:r w:rsidRPr="00FE4A6D">
              <w:rPr>
                <w:rFonts w:ascii="Sylfaen" w:hAnsi="Sylfaen" w:cs="Sylfaen"/>
                <w:sz w:val="18"/>
                <w:szCs w:val="18"/>
              </w:rPr>
              <w:t>վճարման</w:t>
            </w:r>
            <w:r w:rsidRPr="00FE4A6D">
              <w:rPr>
                <w:rFonts w:ascii="Arial LatArm" w:hAnsi="Arial LatArm" w:cs="Arial LatArm"/>
                <w:sz w:val="18"/>
                <w:szCs w:val="18"/>
              </w:rPr>
              <w:t xml:space="preserve"> </w:t>
            </w:r>
            <w:r w:rsidRPr="00FE4A6D">
              <w:rPr>
                <w:rFonts w:ascii="Sylfaen" w:hAnsi="Sylfaen" w:cs="Sylfaen"/>
                <w:sz w:val="18"/>
                <w:szCs w:val="18"/>
              </w:rPr>
              <w:t>ժամանակացույցի</w:t>
            </w:r>
            <w:r w:rsidRPr="00FE4A6D">
              <w:rPr>
                <w:rFonts w:ascii="Arial LatArm" w:hAnsi="Arial LatArm" w:cs="Arial LatArm"/>
                <w:sz w:val="18"/>
                <w:szCs w:val="18"/>
              </w:rPr>
              <w:t>/</w:t>
            </w:r>
          </w:p>
        </w:tc>
      </w:tr>
      <w:tr w:rsidR="0038400D" w:rsidRPr="00FE4A6D" w14:paraId="4CF39FD8" w14:textId="77777777" w:rsidTr="007A2020">
        <w:trPr>
          <w:trHeight w:val="1105"/>
          <w:jc w:val="right"/>
        </w:trPr>
        <w:tc>
          <w:tcPr>
            <w:tcW w:w="35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499BBD4" w14:textId="77777777" w:rsidR="0038400D" w:rsidRPr="00FE4A6D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117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C76F36" w14:textId="77777777" w:rsidR="0038400D" w:rsidRPr="00FE4A6D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023120" w14:textId="77777777" w:rsidR="0038400D" w:rsidRPr="00FE4A6D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236F8C" w14:textId="77777777" w:rsidR="0038400D" w:rsidRPr="00FE4A6D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rial LatArm" w:hAnsi="Arial LatArm"/>
                <w:sz w:val="18"/>
                <w:szCs w:val="18"/>
              </w:rPr>
            </w:pPr>
            <w:r w:rsidRPr="00FE4A6D">
              <w:rPr>
                <w:rFonts w:ascii="Sylfaen" w:hAnsi="Sylfaen" w:cs="Sylfaen"/>
                <w:sz w:val="18"/>
                <w:szCs w:val="18"/>
              </w:rPr>
              <w:t>ըստ</w:t>
            </w:r>
            <w:r w:rsidRPr="00FE4A6D">
              <w:rPr>
                <w:rFonts w:ascii="Arial LatArm" w:hAnsi="Arial LatArm" w:cs="Arial LatArm"/>
                <w:sz w:val="18"/>
                <w:szCs w:val="18"/>
              </w:rPr>
              <w:t xml:space="preserve"> </w:t>
            </w:r>
            <w:r w:rsidRPr="00FE4A6D">
              <w:rPr>
                <w:rFonts w:ascii="Sylfaen" w:hAnsi="Sylfaen" w:cs="Sylfaen"/>
                <w:sz w:val="18"/>
                <w:szCs w:val="18"/>
              </w:rPr>
              <w:t>պայմանագրով</w:t>
            </w:r>
            <w:r w:rsidRPr="00FE4A6D">
              <w:rPr>
                <w:rFonts w:ascii="Arial LatArm" w:hAnsi="Arial LatArm" w:cs="Arial LatArm"/>
                <w:sz w:val="18"/>
                <w:szCs w:val="18"/>
              </w:rPr>
              <w:t xml:space="preserve"> </w:t>
            </w:r>
            <w:r w:rsidRPr="00FE4A6D">
              <w:rPr>
                <w:rFonts w:ascii="Sylfaen" w:hAnsi="Sylfaen" w:cs="Sylfaen"/>
                <w:sz w:val="18"/>
                <w:szCs w:val="18"/>
              </w:rPr>
              <w:t>հաստատված</w:t>
            </w:r>
            <w:r w:rsidRPr="00FE4A6D">
              <w:rPr>
                <w:rFonts w:ascii="Arial LatArm" w:hAnsi="Arial LatArm" w:cs="Arial LatArm"/>
                <w:sz w:val="18"/>
                <w:szCs w:val="18"/>
              </w:rPr>
              <w:t xml:space="preserve"> </w:t>
            </w:r>
            <w:r w:rsidRPr="00FE4A6D">
              <w:rPr>
                <w:rFonts w:ascii="Sylfaen" w:hAnsi="Sylfaen" w:cs="Sylfaen"/>
                <w:sz w:val="18"/>
                <w:szCs w:val="18"/>
              </w:rPr>
              <w:t>գնման</w:t>
            </w:r>
            <w:r w:rsidRPr="00FE4A6D">
              <w:rPr>
                <w:rFonts w:ascii="Arial LatArm" w:hAnsi="Arial LatArm" w:cs="Arial LatArm"/>
                <w:sz w:val="18"/>
                <w:szCs w:val="18"/>
              </w:rPr>
              <w:t xml:space="preserve"> </w:t>
            </w:r>
            <w:r w:rsidRPr="00FE4A6D">
              <w:rPr>
                <w:rFonts w:ascii="Sylfaen" w:hAnsi="Sylfaen" w:cs="Sylfaen"/>
                <w:sz w:val="18"/>
                <w:szCs w:val="18"/>
              </w:rPr>
              <w:t>ժամանակացույցի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7AF5F3" w14:textId="77777777" w:rsidR="0038400D" w:rsidRPr="00FE4A6D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rial LatArm" w:hAnsi="Arial LatArm"/>
                <w:sz w:val="18"/>
                <w:szCs w:val="18"/>
              </w:rPr>
            </w:pPr>
            <w:r w:rsidRPr="00FE4A6D">
              <w:rPr>
                <w:rFonts w:ascii="Sylfaen" w:hAnsi="Sylfaen" w:cs="Sylfaen"/>
                <w:sz w:val="18"/>
                <w:szCs w:val="18"/>
              </w:rPr>
              <w:t>փաստացի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3A2592" w14:textId="77777777" w:rsidR="0038400D" w:rsidRPr="00FE4A6D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rial LatArm" w:hAnsi="Arial LatArm"/>
                <w:sz w:val="18"/>
                <w:szCs w:val="18"/>
              </w:rPr>
            </w:pPr>
            <w:r w:rsidRPr="00FE4A6D">
              <w:rPr>
                <w:rFonts w:ascii="Sylfaen" w:hAnsi="Sylfaen" w:cs="Sylfaen"/>
                <w:sz w:val="18"/>
                <w:szCs w:val="18"/>
              </w:rPr>
              <w:t>ըստ</w:t>
            </w:r>
            <w:r w:rsidRPr="00FE4A6D">
              <w:rPr>
                <w:rFonts w:ascii="Arial LatArm" w:hAnsi="Arial LatArm" w:cs="Arial LatArm"/>
                <w:sz w:val="18"/>
                <w:szCs w:val="18"/>
              </w:rPr>
              <w:t xml:space="preserve"> </w:t>
            </w:r>
            <w:r w:rsidRPr="00FE4A6D">
              <w:rPr>
                <w:rFonts w:ascii="Sylfaen" w:hAnsi="Sylfaen" w:cs="Sylfaen"/>
                <w:sz w:val="18"/>
                <w:szCs w:val="18"/>
              </w:rPr>
              <w:t>պայմանագրով</w:t>
            </w:r>
            <w:r w:rsidRPr="00FE4A6D">
              <w:rPr>
                <w:rFonts w:ascii="Arial LatArm" w:hAnsi="Arial LatArm"/>
                <w:sz w:val="18"/>
                <w:szCs w:val="18"/>
              </w:rPr>
              <w:t xml:space="preserve"> </w:t>
            </w:r>
            <w:r w:rsidRPr="00FE4A6D">
              <w:rPr>
                <w:rFonts w:ascii="Sylfaen" w:hAnsi="Sylfaen" w:cs="Sylfaen"/>
                <w:sz w:val="18"/>
                <w:szCs w:val="18"/>
              </w:rPr>
              <w:t>հաստատված</w:t>
            </w:r>
            <w:r w:rsidRPr="00FE4A6D">
              <w:rPr>
                <w:rFonts w:ascii="Arial LatArm" w:hAnsi="Arial LatArm" w:cs="Arial LatArm"/>
                <w:sz w:val="18"/>
                <w:szCs w:val="18"/>
              </w:rPr>
              <w:t xml:space="preserve"> </w:t>
            </w:r>
            <w:r w:rsidRPr="00FE4A6D">
              <w:rPr>
                <w:rFonts w:ascii="Sylfaen" w:hAnsi="Sylfaen" w:cs="Sylfaen"/>
                <w:sz w:val="18"/>
                <w:szCs w:val="18"/>
              </w:rPr>
              <w:t>գնման</w:t>
            </w:r>
            <w:r w:rsidRPr="00FE4A6D">
              <w:rPr>
                <w:rFonts w:ascii="Arial LatArm" w:hAnsi="Arial LatArm" w:cs="Arial LatArm"/>
                <w:sz w:val="18"/>
                <w:szCs w:val="18"/>
              </w:rPr>
              <w:t xml:space="preserve"> </w:t>
            </w:r>
            <w:r w:rsidRPr="00FE4A6D">
              <w:rPr>
                <w:rFonts w:ascii="Sylfaen" w:hAnsi="Sylfaen" w:cs="Sylfaen"/>
                <w:sz w:val="18"/>
                <w:szCs w:val="18"/>
              </w:rPr>
              <w:t>ժամանակացույցի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C03804" w14:textId="77777777" w:rsidR="0038400D" w:rsidRPr="00FE4A6D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rial LatArm" w:hAnsi="Arial LatArm"/>
                <w:sz w:val="18"/>
                <w:szCs w:val="18"/>
              </w:rPr>
            </w:pPr>
            <w:r w:rsidRPr="00FE4A6D">
              <w:rPr>
                <w:rFonts w:ascii="Sylfaen" w:hAnsi="Sylfaen" w:cs="Sylfaen"/>
                <w:sz w:val="18"/>
                <w:szCs w:val="18"/>
              </w:rPr>
              <w:t>փաստացի</w:t>
            </w:r>
          </w:p>
        </w:tc>
        <w:tc>
          <w:tcPr>
            <w:tcW w:w="116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31D375" w14:textId="77777777" w:rsidR="0038400D" w:rsidRPr="00FE4A6D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8A1FD3" w14:textId="77777777" w:rsidR="0038400D" w:rsidRPr="00FE4A6D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</w:tr>
      <w:tr w:rsidR="0038400D" w:rsidRPr="00FE4A6D" w14:paraId="42D0BD4D" w14:textId="77777777" w:rsidTr="007A2020">
        <w:trPr>
          <w:jc w:val="right"/>
        </w:trPr>
        <w:tc>
          <w:tcPr>
            <w:tcW w:w="357" w:type="dxa"/>
            <w:shd w:val="clear" w:color="auto" w:fill="auto"/>
            <w:vAlign w:val="center"/>
          </w:tcPr>
          <w:p w14:paraId="3947F22B" w14:textId="77777777" w:rsidR="0038400D" w:rsidRPr="00FE4A6D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18222727" w14:textId="77777777" w:rsidR="0038400D" w:rsidRPr="00FE4A6D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144BA3D" w14:textId="77777777" w:rsidR="0038400D" w:rsidRPr="00FE4A6D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74A9A367" w14:textId="77777777" w:rsidR="0038400D" w:rsidRPr="00FE4A6D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 w14:paraId="2AEEA054" w14:textId="77777777" w:rsidR="0038400D" w:rsidRPr="00FE4A6D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1F897E60" w14:textId="77777777" w:rsidR="0038400D" w:rsidRPr="00FE4A6D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8C1E3C4" w14:textId="77777777" w:rsidR="0038400D" w:rsidRPr="00FE4A6D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 w14:paraId="414BCD90" w14:textId="77777777" w:rsidR="0038400D" w:rsidRPr="00FE4A6D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675" w:type="dxa"/>
            <w:shd w:val="clear" w:color="auto" w:fill="auto"/>
            <w:vAlign w:val="center"/>
          </w:tcPr>
          <w:p w14:paraId="1419F4CB" w14:textId="77777777" w:rsidR="0038400D" w:rsidRPr="00FE4A6D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</w:tr>
      <w:tr w:rsidR="0038400D" w:rsidRPr="00FE4A6D" w14:paraId="0432D81A" w14:textId="77777777" w:rsidTr="007A2020">
        <w:trPr>
          <w:jc w:val="right"/>
        </w:trPr>
        <w:tc>
          <w:tcPr>
            <w:tcW w:w="357" w:type="dxa"/>
            <w:shd w:val="clear" w:color="auto" w:fill="auto"/>
          </w:tcPr>
          <w:p w14:paraId="5CFB1D98" w14:textId="77777777" w:rsidR="0038400D" w:rsidRPr="00FE4A6D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rial LatArm" w:hAnsi="Arial LatArm"/>
              </w:rPr>
            </w:pPr>
          </w:p>
        </w:tc>
        <w:tc>
          <w:tcPr>
            <w:tcW w:w="1173" w:type="dxa"/>
            <w:shd w:val="clear" w:color="auto" w:fill="auto"/>
          </w:tcPr>
          <w:p w14:paraId="28AB3C44" w14:textId="77777777" w:rsidR="0038400D" w:rsidRPr="00FE4A6D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rial LatArm" w:hAnsi="Arial LatArm"/>
              </w:rPr>
            </w:pPr>
          </w:p>
        </w:tc>
        <w:tc>
          <w:tcPr>
            <w:tcW w:w="1440" w:type="dxa"/>
            <w:shd w:val="clear" w:color="auto" w:fill="auto"/>
          </w:tcPr>
          <w:p w14:paraId="4C33D3B2" w14:textId="77777777" w:rsidR="0038400D" w:rsidRPr="00FE4A6D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rial LatArm" w:hAnsi="Arial LatArm"/>
              </w:rPr>
            </w:pPr>
          </w:p>
        </w:tc>
        <w:tc>
          <w:tcPr>
            <w:tcW w:w="1800" w:type="dxa"/>
            <w:shd w:val="clear" w:color="auto" w:fill="auto"/>
          </w:tcPr>
          <w:p w14:paraId="7B4D2914" w14:textId="77777777" w:rsidR="0038400D" w:rsidRPr="00FE4A6D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rial LatArm" w:hAnsi="Arial LatArm"/>
              </w:rPr>
            </w:pPr>
          </w:p>
        </w:tc>
        <w:tc>
          <w:tcPr>
            <w:tcW w:w="1116" w:type="dxa"/>
            <w:shd w:val="clear" w:color="auto" w:fill="auto"/>
          </w:tcPr>
          <w:p w14:paraId="5A2DE72A" w14:textId="77777777" w:rsidR="0038400D" w:rsidRPr="00FE4A6D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rial LatArm" w:hAnsi="Arial LatArm"/>
              </w:rPr>
            </w:pPr>
          </w:p>
        </w:tc>
        <w:tc>
          <w:tcPr>
            <w:tcW w:w="1842" w:type="dxa"/>
            <w:shd w:val="clear" w:color="auto" w:fill="auto"/>
          </w:tcPr>
          <w:p w14:paraId="2E0A1CB0" w14:textId="77777777" w:rsidR="0038400D" w:rsidRPr="00FE4A6D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rial LatArm" w:hAnsi="Arial LatArm"/>
              </w:rPr>
            </w:pPr>
          </w:p>
        </w:tc>
        <w:tc>
          <w:tcPr>
            <w:tcW w:w="1134" w:type="dxa"/>
            <w:shd w:val="clear" w:color="auto" w:fill="auto"/>
          </w:tcPr>
          <w:p w14:paraId="54FB4B07" w14:textId="77777777" w:rsidR="0038400D" w:rsidRPr="00FE4A6D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rial LatArm" w:hAnsi="Arial LatArm"/>
              </w:rPr>
            </w:pPr>
          </w:p>
        </w:tc>
        <w:tc>
          <w:tcPr>
            <w:tcW w:w="1168" w:type="dxa"/>
            <w:shd w:val="clear" w:color="auto" w:fill="auto"/>
          </w:tcPr>
          <w:p w14:paraId="477A2322" w14:textId="77777777" w:rsidR="0038400D" w:rsidRPr="00FE4A6D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rial LatArm" w:hAnsi="Arial LatArm"/>
              </w:rPr>
            </w:pPr>
          </w:p>
        </w:tc>
        <w:tc>
          <w:tcPr>
            <w:tcW w:w="675" w:type="dxa"/>
            <w:shd w:val="clear" w:color="auto" w:fill="auto"/>
          </w:tcPr>
          <w:p w14:paraId="33A2B627" w14:textId="77777777" w:rsidR="0038400D" w:rsidRPr="00FE4A6D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rial LatArm" w:hAnsi="Arial LatArm"/>
              </w:rPr>
            </w:pPr>
          </w:p>
        </w:tc>
      </w:tr>
    </w:tbl>
    <w:p w14:paraId="2D99206F" w14:textId="77777777" w:rsidR="0038400D" w:rsidRPr="00FE4A6D" w:rsidRDefault="0038400D" w:rsidP="0038400D">
      <w:pPr>
        <w:ind w:firstLine="375"/>
        <w:jc w:val="both"/>
        <w:rPr>
          <w:rFonts w:ascii="Arial LatArm" w:hAnsi="Arial LatArm" w:cs="Arial"/>
          <w:iCs/>
          <w:color w:val="000000"/>
          <w:sz w:val="21"/>
          <w:szCs w:val="21"/>
          <w:lang w:val="es-ES"/>
        </w:rPr>
      </w:pPr>
      <w:r w:rsidRPr="00FE4A6D">
        <w:rPr>
          <w:rFonts w:ascii="Arial LatArm" w:hAnsi="Arial LatArm" w:cs="Arial"/>
          <w:iCs/>
          <w:color w:val="000000"/>
          <w:sz w:val="21"/>
          <w:szCs w:val="21"/>
          <w:lang w:val="es-ES"/>
        </w:rPr>
        <w:t> </w:t>
      </w:r>
    </w:p>
    <w:p w14:paraId="667E04A2" w14:textId="77777777" w:rsidR="0038400D" w:rsidRPr="00FE4A6D" w:rsidRDefault="0038400D" w:rsidP="0038400D">
      <w:pPr>
        <w:ind w:firstLine="375"/>
        <w:jc w:val="both"/>
        <w:rPr>
          <w:rFonts w:ascii="Arial LatArm" w:hAnsi="Arial LatArm"/>
          <w:iCs/>
          <w:snapToGrid w:val="0"/>
          <w:color w:val="000000"/>
          <w:sz w:val="21"/>
          <w:szCs w:val="21"/>
          <w:lang w:val="es-ES"/>
        </w:rPr>
      </w:pPr>
      <w:r w:rsidRPr="00FE4A6D">
        <w:rPr>
          <w:rFonts w:ascii="Arial LatArm" w:hAnsi="Arial LatArm" w:cs="Arial"/>
          <w:iCs/>
          <w:color w:val="000000"/>
          <w:sz w:val="21"/>
          <w:szCs w:val="21"/>
          <w:lang w:val="es-ES"/>
        </w:rPr>
        <w:t> </w:t>
      </w:r>
      <w:r w:rsidRPr="00FE4A6D">
        <w:rPr>
          <w:rFonts w:ascii="Sylfaen" w:hAnsi="Sylfaen" w:cs="Sylfaen"/>
          <w:iCs/>
          <w:snapToGrid w:val="0"/>
          <w:color w:val="000000"/>
          <w:sz w:val="21"/>
          <w:szCs w:val="21"/>
          <w:lang w:val="hy-AM"/>
        </w:rPr>
        <w:t>Սույն</w:t>
      </w:r>
      <w:r w:rsidRPr="00FE4A6D">
        <w:rPr>
          <w:rFonts w:ascii="Arial LatArm" w:hAnsi="Arial LatArm" w:cs="Arial LatArm"/>
          <w:iCs/>
          <w:snapToGrid w:val="0"/>
          <w:color w:val="000000"/>
          <w:sz w:val="21"/>
          <w:szCs w:val="21"/>
          <w:lang w:val="hy-AM"/>
        </w:rPr>
        <w:t xml:space="preserve"> </w:t>
      </w:r>
      <w:r w:rsidRPr="00FE4A6D">
        <w:rPr>
          <w:rFonts w:ascii="Sylfaen" w:hAnsi="Sylfaen" w:cs="Sylfaen"/>
          <w:iCs/>
          <w:snapToGrid w:val="0"/>
          <w:color w:val="000000"/>
          <w:sz w:val="21"/>
          <w:szCs w:val="21"/>
        </w:rPr>
        <w:t>արձանագրության</w:t>
      </w:r>
      <w:r w:rsidRPr="00FE4A6D">
        <w:rPr>
          <w:rFonts w:ascii="Arial LatArm" w:hAnsi="Arial LatArm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FE4A6D">
        <w:rPr>
          <w:rFonts w:ascii="Sylfaen" w:hAnsi="Sylfaen" w:cs="Sylfaen"/>
          <w:iCs/>
          <w:snapToGrid w:val="0"/>
          <w:color w:val="000000"/>
          <w:sz w:val="21"/>
          <w:szCs w:val="21"/>
        </w:rPr>
        <w:t>երկկողմ</w:t>
      </w:r>
      <w:r w:rsidRPr="00FE4A6D">
        <w:rPr>
          <w:rFonts w:ascii="Arial LatArm" w:hAnsi="Arial LatArm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FE4A6D">
        <w:rPr>
          <w:rFonts w:ascii="Sylfaen" w:hAnsi="Sylfaen" w:cs="Sylfaen"/>
          <w:iCs/>
          <w:snapToGrid w:val="0"/>
          <w:color w:val="000000"/>
          <w:sz w:val="21"/>
          <w:szCs w:val="21"/>
          <w:lang w:val="hy-AM"/>
        </w:rPr>
        <w:t>հաստատման</w:t>
      </w:r>
      <w:r w:rsidRPr="00FE4A6D">
        <w:rPr>
          <w:rFonts w:ascii="Arial LatArm" w:hAnsi="Arial LatArm" w:cs="Arial LatArm"/>
          <w:iCs/>
          <w:snapToGrid w:val="0"/>
          <w:color w:val="000000"/>
          <w:sz w:val="21"/>
          <w:szCs w:val="21"/>
          <w:lang w:val="hy-AM"/>
        </w:rPr>
        <w:t xml:space="preserve"> </w:t>
      </w:r>
      <w:r w:rsidRPr="00FE4A6D">
        <w:rPr>
          <w:rFonts w:ascii="Sylfaen" w:hAnsi="Sylfaen" w:cs="Sylfaen"/>
          <w:iCs/>
          <w:snapToGrid w:val="0"/>
          <w:color w:val="000000"/>
          <w:sz w:val="21"/>
          <w:szCs w:val="21"/>
          <w:lang w:val="hy-AM"/>
        </w:rPr>
        <w:t>համար</w:t>
      </w:r>
      <w:r w:rsidRPr="00FE4A6D">
        <w:rPr>
          <w:rFonts w:ascii="Arial LatArm" w:hAnsi="Arial LatArm" w:cs="Arial LatArm"/>
          <w:iCs/>
          <w:snapToGrid w:val="0"/>
          <w:color w:val="000000"/>
          <w:sz w:val="21"/>
          <w:szCs w:val="21"/>
          <w:lang w:val="hy-AM"/>
        </w:rPr>
        <w:t xml:space="preserve"> </w:t>
      </w:r>
      <w:r w:rsidRPr="00FE4A6D">
        <w:rPr>
          <w:rFonts w:ascii="Sylfaen" w:hAnsi="Sylfaen" w:cs="Sylfaen"/>
          <w:iCs/>
          <w:snapToGrid w:val="0"/>
          <w:color w:val="000000"/>
          <w:sz w:val="21"/>
          <w:szCs w:val="21"/>
          <w:lang w:val="hy-AM"/>
        </w:rPr>
        <w:t>հիմք</w:t>
      </w:r>
      <w:r w:rsidRPr="00FE4A6D">
        <w:rPr>
          <w:rFonts w:ascii="Arial LatArm" w:hAnsi="Arial LatArm" w:cs="Arial LatArm"/>
          <w:iCs/>
          <w:snapToGrid w:val="0"/>
          <w:color w:val="000000"/>
          <w:sz w:val="21"/>
          <w:szCs w:val="21"/>
          <w:lang w:val="hy-AM"/>
        </w:rPr>
        <w:t xml:space="preserve"> </w:t>
      </w:r>
      <w:r w:rsidRPr="00FE4A6D">
        <w:rPr>
          <w:rFonts w:ascii="Sylfaen" w:hAnsi="Sylfaen" w:cs="Sylfaen"/>
          <w:iCs/>
          <w:snapToGrid w:val="0"/>
          <w:color w:val="000000"/>
          <w:sz w:val="21"/>
          <w:szCs w:val="21"/>
          <w:lang w:val="hy-AM"/>
        </w:rPr>
        <w:t>հանդիսացած</w:t>
      </w:r>
      <w:r w:rsidRPr="00FE4A6D">
        <w:rPr>
          <w:rFonts w:ascii="Arial LatArm" w:hAnsi="Arial LatArm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FE4A6D">
        <w:rPr>
          <w:rFonts w:ascii="Sylfaen" w:hAnsi="Sylfaen" w:cs="Sylfaen"/>
          <w:iCs/>
          <w:snapToGrid w:val="0"/>
          <w:color w:val="000000"/>
          <w:sz w:val="21"/>
          <w:szCs w:val="21"/>
        </w:rPr>
        <w:t>հաշիվ</w:t>
      </w:r>
      <w:r w:rsidRPr="00FE4A6D">
        <w:rPr>
          <w:rFonts w:ascii="Arial LatArm" w:hAnsi="Arial LatArm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FE4A6D">
        <w:rPr>
          <w:rFonts w:ascii="Sylfaen" w:hAnsi="Sylfaen" w:cs="Sylfaen"/>
          <w:iCs/>
          <w:snapToGrid w:val="0"/>
          <w:color w:val="000000"/>
          <w:sz w:val="21"/>
          <w:szCs w:val="21"/>
        </w:rPr>
        <w:t>ապրանքագիրը</w:t>
      </w:r>
      <w:r w:rsidRPr="00FE4A6D">
        <w:rPr>
          <w:rFonts w:ascii="Arial LatArm" w:hAnsi="Arial LatArm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FE4A6D">
        <w:rPr>
          <w:rFonts w:ascii="Sylfaen" w:hAnsi="Sylfaen" w:cs="Sylfaen"/>
          <w:iCs/>
          <w:snapToGrid w:val="0"/>
          <w:color w:val="000000"/>
          <w:sz w:val="21"/>
          <w:szCs w:val="21"/>
        </w:rPr>
        <w:t>և</w:t>
      </w:r>
      <w:r w:rsidRPr="00FE4A6D">
        <w:rPr>
          <w:rFonts w:ascii="Arial LatArm" w:hAnsi="Arial LatArm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FE4A6D">
        <w:rPr>
          <w:rFonts w:ascii="Sylfaen" w:hAnsi="Sylfaen" w:cs="Sylfaen"/>
          <w:iCs/>
          <w:snapToGrid w:val="0"/>
          <w:color w:val="000000"/>
          <w:sz w:val="21"/>
          <w:szCs w:val="21"/>
          <w:lang w:val="hy-AM"/>
        </w:rPr>
        <w:t>դրական</w:t>
      </w:r>
      <w:r w:rsidRPr="00FE4A6D">
        <w:rPr>
          <w:rFonts w:ascii="Arial LatArm" w:hAnsi="Arial LatArm" w:cs="Arial LatArm"/>
          <w:iCs/>
          <w:snapToGrid w:val="0"/>
          <w:color w:val="000000"/>
          <w:sz w:val="21"/>
          <w:szCs w:val="21"/>
          <w:lang w:val="hy-AM"/>
        </w:rPr>
        <w:t xml:space="preserve"> </w:t>
      </w:r>
      <w:r w:rsidRPr="00FE4A6D">
        <w:rPr>
          <w:rFonts w:ascii="Sylfaen" w:hAnsi="Sylfaen" w:cs="Sylfaen"/>
          <w:color w:val="000000"/>
          <w:sz w:val="21"/>
          <w:szCs w:val="21"/>
          <w:lang w:val="es-ES"/>
        </w:rPr>
        <w:t>եզրակացությունը</w:t>
      </w:r>
      <w:r w:rsidRPr="00FE4A6D">
        <w:rPr>
          <w:rFonts w:ascii="Arial LatArm" w:hAnsi="Arial LatArm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FE4A6D">
        <w:rPr>
          <w:rFonts w:ascii="Sylfaen" w:hAnsi="Sylfaen" w:cs="Sylfaen"/>
          <w:iCs/>
          <w:snapToGrid w:val="0"/>
          <w:color w:val="000000"/>
          <w:sz w:val="21"/>
          <w:szCs w:val="21"/>
          <w:lang w:val="es-ES"/>
        </w:rPr>
        <w:t>հանդիսանում</w:t>
      </w:r>
      <w:r w:rsidRPr="00FE4A6D">
        <w:rPr>
          <w:rFonts w:ascii="Arial LatArm" w:hAnsi="Arial LatArm" w:cs="Arial LatArm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FE4A6D">
        <w:rPr>
          <w:rFonts w:ascii="Sylfaen" w:hAnsi="Sylfaen" w:cs="Sylfaen"/>
          <w:iCs/>
          <w:snapToGrid w:val="0"/>
          <w:color w:val="000000"/>
          <w:sz w:val="21"/>
          <w:szCs w:val="21"/>
          <w:lang w:val="es-ES"/>
        </w:rPr>
        <w:t>են</w:t>
      </w:r>
      <w:r w:rsidRPr="00FE4A6D">
        <w:rPr>
          <w:rFonts w:ascii="Arial LatArm" w:hAnsi="Arial LatArm" w:cs="Arial LatArm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FE4A6D">
        <w:rPr>
          <w:rFonts w:ascii="Sylfaen" w:hAnsi="Sylfaen" w:cs="Sylfaen"/>
          <w:iCs/>
          <w:snapToGrid w:val="0"/>
          <w:color w:val="000000"/>
          <w:sz w:val="21"/>
          <w:szCs w:val="21"/>
          <w:lang w:val="es-ES"/>
        </w:rPr>
        <w:t>սույն</w:t>
      </w:r>
      <w:r w:rsidRPr="00FE4A6D">
        <w:rPr>
          <w:rFonts w:ascii="Arial LatArm" w:hAnsi="Arial LatArm" w:cs="Arial LatArm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FE4A6D">
        <w:rPr>
          <w:rFonts w:ascii="Sylfaen" w:hAnsi="Sylfaen" w:cs="Sylfaen"/>
          <w:iCs/>
          <w:snapToGrid w:val="0"/>
          <w:color w:val="000000"/>
          <w:sz w:val="21"/>
          <w:szCs w:val="21"/>
          <w:lang w:val="es-ES"/>
        </w:rPr>
        <w:t>արձանագրության</w:t>
      </w:r>
      <w:r w:rsidRPr="00FE4A6D">
        <w:rPr>
          <w:rFonts w:ascii="Arial LatArm" w:hAnsi="Arial LatArm" w:cs="Arial LatArm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FE4A6D">
        <w:rPr>
          <w:rFonts w:ascii="Sylfaen" w:hAnsi="Sylfaen" w:cs="Sylfaen"/>
          <w:iCs/>
          <w:snapToGrid w:val="0"/>
          <w:color w:val="000000"/>
          <w:sz w:val="21"/>
          <w:szCs w:val="21"/>
          <w:lang w:val="es-ES"/>
        </w:rPr>
        <w:t>բաղկացուցիչ</w:t>
      </w:r>
      <w:r w:rsidRPr="00FE4A6D">
        <w:rPr>
          <w:rFonts w:ascii="Arial LatArm" w:hAnsi="Arial LatArm" w:cs="Arial LatArm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FE4A6D">
        <w:rPr>
          <w:rFonts w:ascii="Sylfaen" w:hAnsi="Sylfaen" w:cs="Sylfaen"/>
          <w:iCs/>
          <w:snapToGrid w:val="0"/>
          <w:color w:val="000000"/>
          <w:sz w:val="21"/>
          <w:szCs w:val="21"/>
          <w:lang w:val="es-ES"/>
        </w:rPr>
        <w:t>մասը</w:t>
      </w:r>
      <w:r w:rsidRPr="00FE4A6D">
        <w:rPr>
          <w:rFonts w:ascii="Arial LatArm" w:hAnsi="Arial LatArm" w:cs="Arial LatArm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FE4A6D">
        <w:rPr>
          <w:rFonts w:ascii="Sylfaen" w:hAnsi="Sylfaen" w:cs="Sylfaen"/>
          <w:iCs/>
          <w:snapToGrid w:val="0"/>
          <w:color w:val="000000"/>
          <w:sz w:val="21"/>
          <w:szCs w:val="21"/>
          <w:lang w:val="es-ES"/>
        </w:rPr>
        <w:t>և</w:t>
      </w:r>
      <w:r w:rsidRPr="00FE4A6D">
        <w:rPr>
          <w:rFonts w:ascii="Arial LatArm" w:hAnsi="Arial LatArm" w:cs="Arial LatArm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FE4A6D">
        <w:rPr>
          <w:rFonts w:ascii="Sylfaen" w:hAnsi="Sylfaen" w:cs="Sylfaen"/>
          <w:iCs/>
          <w:snapToGrid w:val="0"/>
          <w:color w:val="000000"/>
          <w:sz w:val="21"/>
          <w:szCs w:val="21"/>
          <w:lang w:val="es-ES"/>
        </w:rPr>
        <w:t>կցվում</w:t>
      </w:r>
      <w:r w:rsidRPr="00FE4A6D">
        <w:rPr>
          <w:rFonts w:ascii="Arial LatArm" w:hAnsi="Arial LatArm" w:cs="Arial LatArm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FE4A6D">
        <w:rPr>
          <w:rFonts w:ascii="Sylfaen" w:hAnsi="Sylfaen" w:cs="Sylfaen"/>
          <w:iCs/>
          <w:snapToGrid w:val="0"/>
          <w:color w:val="000000"/>
          <w:sz w:val="21"/>
          <w:szCs w:val="21"/>
          <w:lang w:val="es-ES"/>
        </w:rPr>
        <w:t>են</w:t>
      </w:r>
      <w:r w:rsidRPr="00FE4A6D">
        <w:rPr>
          <w:rFonts w:ascii="Arial LatArm" w:hAnsi="Arial LatArm" w:cs="Arial LatArm"/>
          <w:iCs/>
          <w:snapToGrid w:val="0"/>
          <w:color w:val="000000"/>
          <w:sz w:val="21"/>
          <w:szCs w:val="21"/>
          <w:lang w:val="es-ES"/>
        </w:rPr>
        <w:t>:</w:t>
      </w:r>
    </w:p>
    <w:p w14:paraId="0B84B18B" w14:textId="77777777" w:rsidR="0038400D" w:rsidRPr="00FE4A6D" w:rsidRDefault="0038400D" w:rsidP="0038400D">
      <w:pPr>
        <w:ind w:firstLine="375"/>
        <w:jc w:val="both"/>
        <w:rPr>
          <w:rFonts w:ascii="Arial LatArm" w:hAnsi="Arial LatArm"/>
          <w:iCs/>
          <w:snapToGrid w:val="0"/>
          <w:color w:val="000000"/>
          <w:sz w:val="21"/>
          <w:szCs w:val="21"/>
          <w:lang w:val="es-ES"/>
        </w:rPr>
      </w:pPr>
    </w:p>
    <w:p w14:paraId="7C9BCA2E" w14:textId="77777777" w:rsidR="0038400D" w:rsidRPr="00FE4A6D" w:rsidRDefault="0038400D" w:rsidP="0038400D">
      <w:pPr>
        <w:ind w:firstLine="375"/>
        <w:jc w:val="both"/>
        <w:rPr>
          <w:rFonts w:ascii="Arial LatArm" w:hAnsi="Arial LatArm"/>
          <w:iCs/>
          <w:snapToGrid w:val="0"/>
          <w:color w:val="000000"/>
          <w:sz w:val="2"/>
          <w:szCs w:val="21"/>
          <w:lang w:val="es-ES"/>
        </w:rPr>
      </w:pPr>
    </w:p>
    <w:p w14:paraId="7FA838C0" w14:textId="77777777" w:rsidR="0038400D" w:rsidRPr="00FE4A6D" w:rsidRDefault="0038400D" w:rsidP="0038400D">
      <w:pPr>
        <w:ind w:firstLine="375"/>
        <w:rPr>
          <w:rFonts w:ascii="Arial LatArm" w:hAnsi="Arial LatArm"/>
          <w:iCs/>
          <w:snapToGrid w:val="0"/>
          <w:color w:val="000000"/>
          <w:sz w:val="2"/>
          <w:szCs w:val="21"/>
          <w:lang w:val="es-ES"/>
        </w:rPr>
      </w:pPr>
      <w:r w:rsidRPr="00FE4A6D">
        <w:rPr>
          <w:rFonts w:ascii="Arial LatArm" w:hAnsi="Arial LatArm"/>
          <w:iCs/>
          <w:snapToGrid w:val="0"/>
          <w:color w:val="000000"/>
          <w:sz w:val="21"/>
          <w:szCs w:val="21"/>
          <w:lang w:val="es-ES"/>
        </w:rPr>
        <w:t> </w:t>
      </w:r>
    </w:p>
    <w:tbl>
      <w:tblPr>
        <w:tblW w:w="9704" w:type="dxa"/>
        <w:jc w:val="center"/>
        <w:tblCellSpacing w:w="7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52"/>
        <w:gridCol w:w="4852"/>
      </w:tblGrid>
      <w:tr w:rsidR="0038400D" w:rsidRPr="00FE4A6D" w14:paraId="23F3EB94" w14:textId="77777777" w:rsidTr="007A2020">
        <w:trPr>
          <w:trHeight w:val="266"/>
          <w:tblCellSpacing w:w="7" w:type="dxa"/>
          <w:jc w:val="center"/>
        </w:trPr>
        <w:tc>
          <w:tcPr>
            <w:tcW w:w="0" w:type="auto"/>
            <w:vAlign w:val="center"/>
          </w:tcPr>
          <w:p w14:paraId="73960945" w14:textId="77777777" w:rsidR="0038400D" w:rsidRPr="00FE4A6D" w:rsidRDefault="0038400D" w:rsidP="0038400D">
            <w:pPr>
              <w:jc w:val="center"/>
              <w:rPr>
                <w:rFonts w:ascii="Arial LatArm" w:hAnsi="Arial LatArm"/>
                <w:iCs/>
                <w:color w:val="000000"/>
                <w:sz w:val="21"/>
                <w:szCs w:val="21"/>
              </w:rPr>
            </w:pPr>
            <w:r w:rsidRPr="00FE4A6D">
              <w:rPr>
                <w:rFonts w:ascii="Sylfaen" w:hAnsi="Sylfaen" w:cs="Sylfaen"/>
                <w:iCs/>
                <w:color w:val="000000"/>
                <w:sz w:val="21"/>
                <w:szCs w:val="21"/>
              </w:rPr>
              <w:t>Ապրանքը</w:t>
            </w:r>
            <w:r w:rsidRPr="00FE4A6D">
              <w:rPr>
                <w:rFonts w:ascii="Arial LatArm" w:hAnsi="Arial LatArm" w:cs="Arial LatArm"/>
                <w:iCs/>
                <w:color w:val="000000"/>
                <w:sz w:val="21"/>
                <w:szCs w:val="21"/>
              </w:rPr>
              <w:t xml:space="preserve"> </w:t>
            </w:r>
            <w:r w:rsidRPr="00FE4A6D">
              <w:rPr>
                <w:rFonts w:ascii="Sylfaen" w:hAnsi="Sylfaen" w:cs="Sylfaen"/>
                <w:iCs/>
                <w:color w:val="000000"/>
                <w:sz w:val="21"/>
                <w:szCs w:val="21"/>
              </w:rPr>
              <w:t>հանձնեց</w:t>
            </w:r>
            <w:r w:rsidRPr="00FE4A6D">
              <w:rPr>
                <w:rFonts w:ascii="Arial LatArm" w:hAnsi="Arial LatArm" w:cs="Arial LatArm"/>
                <w:iCs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0" w:type="auto"/>
            <w:vAlign w:val="center"/>
          </w:tcPr>
          <w:p w14:paraId="5DEE8F14" w14:textId="77777777" w:rsidR="0038400D" w:rsidRPr="00FE4A6D" w:rsidRDefault="0038400D" w:rsidP="0038400D">
            <w:pPr>
              <w:jc w:val="center"/>
              <w:rPr>
                <w:rFonts w:ascii="Arial LatArm" w:hAnsi="Arial LatArm"/>
                <w:iCs/>
                <w:color w:val="000000"/>
                <w:sz w:val="21"/>
                <w:szCs w:val="21"/>
              </w:rPr>
            </w:pPr>
            <w:r w:rsidRPr="00FE4A6D">
              <w:rPr>
                <w:rFonts w:ascii="Sylfaen" w:hAnsi="Sylfaen" w:cs="Sylfaen"/>
                <w:iCs/>
                <w:color w:val="000000"/>
                <w:sz w:val="21"/>
                <w:szCs w:val="21"/>
              </w:rPr>
              <w:t>Ապրանքը</w:t>
            </w:r>
            <w:r w:rsidRPr="00FE4A6D">
              <w:rPr>
                <w:rFonts w:ascii="Arial LatArm" w:hAnsi="Arial LatArm" w:cs="Arial LatArm"/>
                <w:iCs/>
                <w:color w:val="000000"/>
                <w:sz w:val="21"/>
                <w:szCs w:val="21"/>
              </w:rPr>
              <w:t xml:space="preserve"> </w:t>
            </w:r>
            <w:r w:rsidRPr="00FE4A6D">
              <w:rPr>
                <w:rFonts w:ascii="Sylfaen" w:hAnsi="Sylfaen" w:cs="Sylfaen"/>
                <w:iCs/>
                <w:color w:val="000000"/>
                <w:sz w:val="21"/>
                <w:szCs w:val="21"/>
              </w:rPr>
              <w:t>ընդունեց</w:t>
            </w:r>
          </w:p>
        </w:tc>
      </w:tr>
      <w:tr w:rsidR="0038400D" w:rsidRPr="00FE4A6D" w14:paraId="0D1382B6" w14:textId="77777777" w:rsidTr="007A2020">
        <w:trPr>
          <w:trHeight w:val="473"/>
          <w:tblCellSpacing w:w="7" w:type="dxa"/>
          <w:jc w:val="center"/>
        </w:trPr>
        <w:tc>
          <w:tcPr>
            <w:tcW w:w="0" w:type="auto"/>
            <w:vAlign w:val="center"/>
          </w:tcPr>
          <w:p w14:paraId="5FA14329" w14:textId="77777777" w:rsidR="0038400D" w:rsidRPr="00FE4A6D" w:rsidRDefault="0038400D" w:rsidP="007A2020">
            <w:pPr>
              <w:jc w:val="center"/>
              <w:rPr>
                <w:rFonts w:ascii="Arial LatArm" w:hAnsi="Arial LatArm"/>
                <w:iCs/>
                <w:sz w:val="21"/>
                <w:szCs w:val="21"/>
              </w:rPr>
            </w:pPr>
            <w:r w:rsidRPr="00FE4A6D">
              <w:rPr>
                <w:rFonts w:ascii="Arial LatArm" w:hAnsi="Arial LatArm"/>
                <w:iCs/>
                <w:sz w:val="21"/>
                <w:szCs w:val="21"/>
              </w:rPr>
              <w:t xml:space="preserve">___________________________ </w:t>
            </w:r>
          </w:p>
          <w:p w14:paraId="489A7727" w14:textId="77777777" w:rsidR="0038400D" w:rsidRPr="00FE4A6D" w:rsidRDefault="0038400D" w:rsidP="007A2020">
            <w:pPr>
              <w:jc w:val="center"/>
              <w:rPr>
                <w:rFonts w:ascii="Arial LatArm" w:hAnsi="Arial LatArm"/>
                <w:iCs/>
                <w:sz w:val="21"/>
                <w:szCs w:val="21"/>
              </w:rPr>
            </w:pPr>
            <w:r w:rsidRPr="00FE4A6D">
              <w:rPr>
                <w:rFonts w:ascii="Sylfaen" w:hAnsi="Sylfaen" w:cs="Sylfaen"/>
                <w:iCs/>
                <w:sz w:val="15"/>
                <w:szCs w:val="15"/>
              </w:rPr>
              <w:t>ստորագրություն</w:t>
            </w:r>
            <w:r w:rsidRPr="00FE4A6D">
              <w:rPr>
                <w:rFonts w:ascii="Arial LatArm" w:hAnsi="Arial LatArm" w:cs="Arial LatArm"/>
                <w:iCs/>
                <w:sz w:val="15"/>
                <w:szCs w:val="15"/>
              </w:rPr>
              <w:t xml:space="preserve"> </w:t>
            </w:r>
          </w:p>
        </w:tc>
        <w:tc>
          <w:tcPr>
            <w:tcW w:w="0" w:type="auto"/>
            <w:vAlign w:val="center"/>
          </w:tcPr>
          <w:p w14:paraId="68D9E54A" w14:textId="77777777" w:rsidR="0038400D" w:rsidRPr="00FE4A6D" w:rsidRDefault="0038400D" w:rsidP="007A2020">
            <w:pPr>
              <w:jc w:val="center"/>
              <w:rPr>
                <w:rFonts w:ascii="Arial LatArm" w:hAnsi="Arial LatArm"/>
                <w:iCs/>
                <w:sz w:val="21"/>
                <w:szCs w:val="21"/>
              </w:rPr>
            </w:pPr>
            <w:r w:rsidRPr="00FE4A6D">
              <w:rPr>
                <w:rFonts w:ascii="Arial LatArm" w:hAnsi="Arial LatArm"/>
                <w:iCs/>
                <w:sz w:val="21"/>
                <w:szCs w:val="21"/>
              </w:rPr>
              <w:t>___________________________</w:t>
            </w:r>
          </w:p>
          <w:p w14:paraId="0A3E24B9" w14:textId="77777777" w:rsidR="0038400D" w:rsidRPr="00FE4A6D" w:rsidRDefault="0038400D" w:rsidP="007A2020">
            <w:pPr>
              <w:jc w:val="center"/>
              <w:rPr>
                <w:rFonts w:ascii="Arial LatArm" w:hAnsi="Arial LatArm"/>
                <w:iCs/>
                <w:sz w:val="21"/>
                <w:szCs w:val="21"/>
              </w:rPr>
            </w:pPr>
            <w:r w:rsidRPr="00FE4A6D">
              <w:rPr>
                <w:rFonts w:ascii="Sylfaen" w:hAnsi="Sylfaen" w:cs="Sylfaen"/>
                <w:iCs/>
                <w:sz w:val="15"/>
                <w:szCs w:val="15"/>
              </w:rPr>
              <w:t>ստորագրություն</w:t>
            </w:r>
            <w:r w:rsidRPr="00FE4A6D">
              <w:rPr>
                <w:rFonts w:ascii="Arial LatArm" w:hAnsi="Arial LatArm" w:cs="Arial LatArm"/>
                <w:iCs/>
                <w:sz w:val="15"/>
                <w:szCs w:val="15"/>
              </w:rPr>
              <w:t xml:space="preserve"> </w:t>
            </w:r>
          </w:p>
        </w:tc>
      </w:tr>
      <w:tr w:rsidR="0038400D" w:rsidRPr="00FE4A6D" w14:paraId="53A5A9A4" w14:textId="77777777" w:rsidTr="007A2020">
        <w:trPr>
          <w:trHeight w:val="503"/>
          <w:tblCellSpacing w:w="7" w:type="dxa"/>
          <w:jc w:val="center"/>
        </w:trPr>
        <w:tc>
          <w:tcPr>
            <w:tcW w:w="0" w:type="auto"/>
            <w:vAlign w:val="center"/>
          </w:tcPr>
          <w:p w14:paraId="408A27C1" w14:textId="77777777" w:rsidR="0038400D" w:rsidRPr="00FE4A6D" w:rsidRDefault="0038400D" w:rsidP="007A2020">
            <w:pPr>
              <w:jc w:val="center"/>
              <w:rPr>
                <w:rFonts w:ascii="Arial LatArm" w:hAnsi="Arial LatArm"/>
                <w:iCs/>
                <w:sz w:val="21"/>
                <w:szCs w:val="21"/>
              </w:rPr>
            </w:pPr>
            <w:r w:rsidRPr="00FE4A6D">
              <w:rPr>
                <w:rFonts w:ascii="Arial LatArm" w:hAnsi="Arial LatArm"/>
                <w:iCs/>
                <w:sz w:val="21"/>
                <w:szCs w:val="21"/>
              </w:rPr>
              <w:t xml:space="preserve">___________________________ </w:t>
            </w:r>
          </w:p>
          <w:p w14:paraId="0F23F454" w14:textId="77777777" w:rsidR="0038400D" w:rsidRPr="00FE4A6D" w:rsidRDefault="0038400D" w:rsidP="007A2020">
            <w:pPr>
              <w:jc w:val="center"/>
              <w:rPr>
                <w:rFonts w:ascii="Arial LatArm" w:hAnsi="Arial LatArm"/>
                <w:iCs/>
                <w:sz w:val="21"/>
                <w:szCs w:val="21"/>
              </w:rPr>
            </w:pPr>
            <w:r w:rsidRPr="00FE4A6D">
              <w:rPr>
                <w:rFonts w:ascii="Sylfaen" w:hAnsi="Sylfaen" w:cs="Sylfaen"/>
                <w:iCs/>
                <w:sz w:val="15"/>
                <w:szCs w:val="15"/>
              </w:rPr>
              <w:t>ազգանուն</w:t>
            </w:r>
            <w:r w:rsidRPr="00FE4A6D">
              <w:rPr>
                <w:rFonts w:ascii="Arial LatArm" w:hAnsi="Arial LatArm" w:cs="Arial LatArm"/>
                <w:iCs/>
                <w:sz w:val="15"/>
                <w:szCs w:val="15"/>
              </w:rPr>
              <w:t xml:space="preserve">, </w:t>
            </w:r>
            <w:r w:rsidRPr="00FE4A6D">
              <w:rPr>
                <w:rFonts w:ascii="Sylfaen" w:hAnsi="Sylfaen" w:cs="Sylfaen"/>
                <w:iCs/>
                <w:sz w:val="15"/>
                <w:szCs w:val="15"/>
              </w:rPr>
              <w:t>անուն</w:t>
            </w:r>
          </w:p>
        </w:tc>
        <w:tc>
          <w:tcPr>
            <w:tcW w:w="0" w:type="auto"/>
            <w:vAlign w:val="center"/>
          </w:tcPr>
          <w:p w14:paraId="7160EC7D" w14:textId="77777777" w:rsidR="0038400D" w:rsidRPr="00FE4A6D" w:rsidRDefault="0038400D" w:rsidP="007A2020">
            <w:pPr>
              <w:jc w:val="center"/>
              <w:rPr>
                <w:rFonts w:ascii="Arial LatArm" w:hAnsi="Arial LatArm"/>
                <w:iCs/>
                <w:sz w:val="21"/>
                <w:szCs w:val="21"/>
              </w:rPr>
            </w:pPr>
            <w:r w:rsidRPr="00FE4A6D">
              <w:rPr>
                <w:rFonts w:ascii="Arial LatArm" w:hAnsi="Arial LatArm"/>
                <w:iCs/>
                <w:sz w:val="21"/>
                <w:szCs w:val="21"/>
              </w:rPr>
              <w:t>___________________________</w:t>
            </w:r>
          </w:p>
          <w:p w14:paraId="2E5D7D89" w14:textId="77777777" w:rsidR="0038400D" w:rsidRPr="00FE4A6D" w:rsidRDefault="0038400D" w:rsidP="007A2020">
            <w:pPr>
              <w:jc w:val="center"/>
              <w:rPr>
                <w:rFonts w:ascii="Arial LatArm" w:hAnsi="Arial LatArm"/>
                <w:iCs/>
                <w:sz w:val="21"/>
                <w:szCs w:val="21"/>
              </w:rPr>
            </w:pPr>
            <w:r w:rsidRPr="00FE4A6D">
              <w:rPr>
                <w:rFonts w:ascii="Sylfaen" w:hAnsi="Sylfaen" w:cs="Sylfaen"/>
                <w:iCs/>
                <w:sz w:val="15"/>
                <w:szCs w:val="15"/>
              </w:rPr>
              <w:t>ազգանուն</w:t>
            </w:r>
            <w:r w:rsidRPr="00FE4A6D">
              <w:rPr>
                <w:rFonts w:ascii="Arial LatArm" w:hAnsi="Arial LatArm" w:cs="Arial LatArm"/>
                <w:iCs/>
                <w:sz w:val="15"/>
                <w:szCs w:val="15"/>
              </w:rPr>
              <w:t xml:space="preserve">, </w:t>
            </w:r>
            <w:r w:rsidRPr="00FE4A6D">
              <w:rPr>
                <w:rFonts w:ascii="Sylfaen" w:hAnsi="Sylfaen" w:cs="Sylfaen"/>
                <w:iCs/>
                <w:sz w:val="15"/>
                <w:szCs w:val="15"/>
              </w:rPr>
              <w:t>անուն</w:t>
            </w:r>
          </w:p>
        </w:tc>
      </w:tr>
      <w:tr w:rsidR="0038400D" w:rsidRPr="00FE4A6D" w14:paraId="221E376F" w14:textId="77777777" w:rsidTr="007A2020">
        <w:trPr>
          <w:trHeight w:val="281"/>
          <w:tblCellSpacing w:w="7" w:type="dxa"/>
          <w:jc w:val="center"/>
        </w:trPr>
        <w:tc>
          <w:tcPr>
            <w:tcW w:w="0" w:type="auto"/>
            <w:vAlign w:val="center"/>
          </w:tcPr>
          <w:p w14:paraId="1569CD40" w14:textId="77777777" w:rsidR="0038400D" w:rsidRPr="00FE4A6D" w:rsidRDefault="0038400D" w:rsidP="007A2020">
            <w:pPr>
              <w:rPr>
                <w:rFonts w:ascii="Arial LatArm" w:hAnsi="Arial LatArm"/>
                <w:iCs/>
                <w:color w:val="000000"/>
                <w:sz w:val="21"/>
                <w:szCs w:val="21"/>
              </w:rPr>
            </w:pPr>
            <w:r w:rsidRPr="00FE4A6D">
              <w:rPr>
                <w:rFonts w:ascii="Arial LatArm" w:hAnsi="Arial LatArm"/>
                <w:iCs/>
                <w:color w:val="000000"/>
                <w:sz w:val="21"/>
                <w:szCs w:val="21"/>
              </w:rPr>
              <w:t xml:space="preserve">                              </w:t>
            </w:r>
            <w:r w:rsidRPr="00FE4A6D">
              <w:rPr>
                <w:rFonts w:ascii="Sylfaen" w:hAnsi="Sylfaen" w:cs="Sylfaen"/>
                <w:iCs/>
                <w:color w:val="000000"/>
                <w:sz w:val="21"/>
                <w:szCs w:val="21"/>
              </w:rPr>
              <w:t>Կ</w:t>
            </w:r>
            <w:r w:rsidRPr="00FE4A6D">
              <w:rPr>
                <w:rFonts w:ascii="Arial LatArm" w:hAnsi="Arial LatArm" w:cs="Arial LatArm"/>
                <w:iCs/>
                <w:color w:val="000000"/>
                <w:sz w:val="21"/>
                <w:szCs w:val="21"/>
              </w:rPr>
              <w:t>.</w:t>
            </w:r>
            <w:r w:rsidRPr="00FE4A6D">
              <w:rPr>
                <w:rFonts w:ascii="Sylfaen" w:hAnsi="Sylfaen" w:cs="Sylfaen"/>
                <w:iCs/>
                <w:color w:val="000000"/>
                <w:sz w:val="21"/>
                <w:szCs w:val="21"/>
              </w:rPr>
              <w:t>Տ</w:t>
            </w:r>
            <w:r w:rsidRPr="00FE4A6D">
              <w:rPr>
                <w:rFonts w:ascii="Arial LatArm" w:hAnsi="Arial LatArm" w:cs="Arial LatArm"/>
                <w:iCs/>
                <w:color w:val="000000"/>
                <w:sz w:val="21"/>
                <w:szCs w:val="21"/>
              </w:rPr>
              <w:t>.</w:t>
            </w:r>
            <w:r w:rsidRPr="00FE4A6D">
              <w:rPr>
                <w:rFonts w:ascii="Arial LatArm" w:hAnsi="Arial LatArm" w:cs="Arial"/>
                <w:iCs/>
                <w:color w:val="000000"/>
                <w:sz w:val="21"/>
                <w:szCs w:val="21"/>
              </w:rPr>
              <w:t xml:space="preserve">                                                                                 </w:t>
            </w:r>
          </w:p>
        </w:tc>
        <w:tc>
          <w:tcPr>
            <w:tcW w:w="0" w:type="auto"/>
            <w:vAlign w:val="center"/>
          </w:tcPr>
          <w:p w14:paraId="16F3CD78" w14:textId="77777777" w:rsidR="0038400D" w:rsidRPr="00FE4A6D" w:rsidRDefault="0038400D" w:rsidP="007A2020">
            <w:pPr>
              <w:rPr>
                <w:rFonts w:ascii="Arial LatArm" w:hAnsi="Arial LatArm"/>
                <w:iCs/>
                <w:color w:val="000000"/>
                <w:sz w:val="21"/>
                <w:szCs w:val="21"/>
              </w:rPr>
            </w:pPr>
            <w:r w:rsidRPr="00FE4A6D">
              <w:rPr>
                <w:rFonts w:ascii="Arial LatArm" w:hAnsi="Arial LatArm" w:cs="Arial"/>
                <w:iCs/>
                <w:color w:val="000000"/>
                <w:sz w:val="21"/>
                <w:szCs w:val="21"/>
              </w:rPr>
              <w:t xml:space="preserve">                                     </w:t>
            </w:r>
            <w:r w:rsidRPr="00FE4A6D">
              <w:rPr>
                <w:rFonts w:ascii="Sylfaen" w:hAnsi="Sylfaen" w:cs="Sylfaen"/>
                <w:iCs/>
                <w:color w:val="000000"/>
                <w:sz w:val="21"/>
                <w:szCs w:val="21"/>
              </w:rPr>
              <w:t>Կ</w:t>
            </w:r>
            <w:r w:rsidRPr="00FE4A6D">
              <w:rPr>
                <w:rFonts w:ascii="Arial LatArm" w:hAnsi="Arial LatArm" w:cs="Arial LatArm"/>
                <w:iCs/>
                <w:color w:val="000000"/>
                <w:sz w:val="21"/>
                <w:szCs w:val="21"/>
              </w:rPr>
              <w:t>.</w:t>
            </w:r>
            <w:r w:rsidRPr="00FE4A6D">
              <w:rPr>
                <w:rFonts w:ascii="Sylfaen" w:hAnsi="Sylfaen" w:cs="Sylfaen"/>
                <w:iCs/>
                <w:color w:val="000000"/>
                <w:sz w:val="21"/>
                <w:szCs w:val="21"/>
              </w:rPr>
              <w:t>Տ</w:t>
            </w:r>
            <w:r w:rsidRPr="00FE4A6D">
              <w:rPr>
                <w:rFonts w:ascii="Arial LatArm" w:hAnsi="Arial LatArm" w:cs="Arial LatArm"/>
                <w:iCs/>
                <w:color w:val="000000"/>
                <w:sz w:val="21"/>
                <w:szCs w:val="21"/>
              </w:rPr>
              <w:t>.</w:t>
            </w:r>
          </w:p>
        </w:tc>
      </w:tr>
    </w:tbl>
    <w:p w14:paraId="7C4151B2" w14:textId="77777777" w:rsidR="00071D1C" w:rsidRPr="00FE4A6D" w:rsidRDefault="00071D1C" w:rsidP="00EF3662">
      <w:pPr>
        <w:ind w:left="-142" w:firstLine="142"/>
        <w:jc w:val="center"/>
        <w:rPr>
          <w:rFonts w:ascii="Arial LatArm" w:hAnsi="Arial LatArm" w:cs="Sylfaen"/>
          <w:b/>
        </w:rPr>
      </w:pPr>
    </w:p>
    <w:p w14:paraId="70E81897" w14:textId="77777777" w:rsidR="00071D1C" w:rsidRPr="00FE4A6D" w:rsidRDefault="00071D1C" w:rsidP="00EF3662">
      <w:pPr>
        <w:ind w:left="-142" w:firstLine="142"/>
        <w:jc w:val="center"/>
        <w:rPr>
          <w:rFonts w:ascii="Arial LatArm" w:hAnsi="Arial LatArm" w:cs="Sylfaen"/>
          <w:b/>
        </w:rPr>
      </w:pPr>
    </w:p>
    <w:p w14:paraId="13044DAC" w14:textId="77777777" w:rsidR="0038400D" w:rsidRPr="00FE4A6D" w:rsidRDefault="0038400D" w:rsidP="00EF3662">
      <w:pPr>
        <w:ind w:left="-142" w:firstLine="142"/>
        <w:jc w:val="center"/>
        <w:rPr>
          <w:rFonts w:ascii="Arial LatArm" w:hAnsi="Arial LatArm" w:cs="Sylfaen"/>
          <w:b/>
        </w:rPr>
      </w:pPr>
    </w:p>
    <w:p w14:paraId="272479DB" w14:textId="77777777" w:rsidR="00E74BF6" w:rsidRPr="00FE4A6D" w:rsidRDefault="00E74BF6" w:rsidP="00EF3662">
      <w:pPr>
        <w:jc w:val="right"/>
        <w:rPr>
          <w:rFonts w:ascii="Arial LatArm" w:hAnsi="Arial LatArm" w:cs="Sylfaen"/>
          <w:i/>
          <w:sz w:val="20"/>
          <w:lang w:val="pt-BR"/>
        </w:rPr>
      </w:pPr>
    </w:p>
    <w:p w14:paraId="3D638D24" w14:textId="77777777" w:rsidR="00071D1C" w:rsidRPr="00FE4A6D" w:rsidRDefault="00071D1C" w:rsidP="00EF3662">
      <w:pPr>
        <w:jc w:val="right"/>
        <w:rPr>
          <w:rFonts w:ascii="Arial LatArm" w:hAnsi="Arial LatArm" w:cs="Sylfaen"/>
          <w:i/>
          <w:sz w:val="20"/>
        </w:rPr>
      </w:pPr>
      <w:r w:rsidRPr="00FE4A6D">
        <w:rPr>
          <w:rFonts w:ascii="Sylfaen" w:hAnsi="Sylfaen" w:cs="Sylfaen"/>
          <w:i/>
          <w:sz w:val="20"/>
          <w:lang w:val="pt-BR"/>
        </w:rPr>
        <w:lastRenderedPageBreak/>
        <w:t>Հավելված</w:t>
      </w:r>
      <w:r w:rsidRPr="00FE4A6D">
        <w:rPr>
          <w:rFonts w:ascii="Arial LatArm" w:hAnsi="Arial LatArm" w:cs="Sylfaen"/>
          <w:i/>
          <w:sz w:val="20"/>
        </w:rPr>
        <w:t xml:space="preserve"> </w:t>
      </w:r>
      <w:r w:rsidR="00D320A2" w:rsidRPr="00FE4A6D">
        <w:rPr>
          <w:rFonts w:ascii="Arial LatArm" w:hAnsi="Arial LatArm" w:cs="Sylfaen"/>
          <w:i/>
          <w:sz w:val="20"/>
        </w:rPr>
        <w:t>3</w:t>
      </w:r>
      <w:r w:rsidRPr="00FE4A6D">
        <w:rPr>
          <w:rFonts w:ascii="Arial LatArm" w:hAnsi="Arial LatArm" w:cs="Sylfaen"/>
          <w:i/>
          <w:sz w:val="20"/>
        </w:rPr>
        <w:t>.1</w:t>
      </w:r>
    </w:p>
    <w:p w14:paraId="2F2A7BF7" w14:textId="77777777" w:rsidR="00341A74" w:rsidRPr="00FE4A6D" w:rsidRDefault="00341A74" w:rsidP="00EF3662">
      <w:pPr>
        <w:jc w:val="right"/>
        <w:rPr>
          <w:rFonts w:ascii="Arial LatArm" w:hAnsi="Arial LatArm" w:cs="Sylfaen"/>
          <w:i/>
          <w:sz w:val="20"/>
          <w:lang w:val="pt-BR"/>
        </w:rPr>
      </w:pPr>
      <w:r w:rsidRPr="00FE4A6D">
        <w:rPr>
          <w:rFonts w:ascii="Arial LatArm" w:hAnsi="Arial LatArm" w:cs="Sylfaen"/>
          <w:i/>
          <w:sz w:val="20"/>
          <w:lang w:val="pt-BR"/>
        </w:rPr>
        <w:t xml:space="preserve">«         »              20  </w:t>
      </w:r>
      <w:r w:rsidRPr="00FE4A6D">
        <w:rPr>
          <w:rFonts w:ascii="Sylfaen" w:hAnsi="Sylfaen" w:cs="Sylfaen"/>
          <w:i/>
          <w:sz w:val="20"/>
          <w:lang w:val="pt-BR"/>
        </w:rPr>
        <w:t>թ</w:t>
      </w:r>
      <w:r w:rsidRPr="00FE4A6D">
        <w:rPr>
          <w:rFonts w:ascii="Arial LatArm" w:hAnsi="Arial LatArm" w:cs="Arial LatArm"/>
          <w:i/>
          <w:sz w:val="20"/>
          <w:lang w:val="pt-BR"/>
        </w:rPr>
        <w:t xml:space="preserve">. </w:t>
      </w:r>
      <w:r w:rsidRPr="00FE4A6D">
        <w:rPr>
          <w:rFonts w:ascii="Sylfaen" w:hAnsi="Sylfaen" w:cs="Sylfaen"/>
          <w:i/>
          <w:sz w:val="20"/>
          <w:lang w:val="pt-BR"/>
        </w:rPr>
        <w:t>կնքված</w:t>
      </w:r>
      <w:r w:rsidRPr="00FE4A6D">
        <w:rPr>
          <w:rFonts w:ascii="Arial LatArm" w:hAnsi="Arial LatArm" w:cs="Arial LatArm"/>
          <w:i/>
          <w:sz w:val="20"/>
          <w:lang w:val="pt-BR"/>
        </w:rPr>
        <w:t xml:space="preserve"> </w:t>
      </w:r>
    </w:p>
    <w:p w14:paraId="0BE27D10" w14:textId="77777777" w:rsidR="00341A74" w:rsidRPr="00FE4A6D" w:rsidRDefault="00341A74" w:rsidP="00EF3662">
      <w:pPr>
        <w:jc w:val="right"/>
        <w:rPr>
          <w:rFonts w:ascii="Arial LatArm" w:hAnsi="Arial LatArm" w:cs="Sylfaen"/>
          <w:i/>
          <w:sz w:val="20"/>
          <w:lang w:val="pt-BR"/>
        </w:rPr>
      </w:pPr>
      <w:r w:rsidRPr="00FE4A6D">
        <w:rPr>
          <w:rFonts w:ascii="Arial LatArm" w:hAnsi="Arial LatArm" w:cs="Sylfaen"/>
          <w:i/>
          <w:sz w:val="20"/>
          <w:lang w:val="pt-BR"/>
        </w:rPr>
        <w:t xml:space="preserve">                      </w:t>
      </w:r>
      <w:r w:rsidRPr="00FE4A6D">
        <w:rPr>
          <w:rFonts w:ascii="Sylfaen" w:hAnsi="Sylfaen" w:cs="Sylfaen"/>
          <w:i/>
          <w:sz w:val="20"/>
          <w:lang w:val="pt-BR"/>
        </w:rPr>
        <w:t>ծածկագրով</w:t>
      </w:r>
      <w:r w:rsidRPr="00FE4A6D">
        <w:rPr>
          <w:rFonts w:ascii="Arial LatArm" w:hAnsi="Arial LatArm" w:cs="Arial LatArm"/>
          <w:i/>
          <w:sz w:val="20"/>
          <w:lang w:val="pt-BR"/>
        </w:rPr>
        <w:t xml:space="preserve"> </w:t>
      </w:r>
      <w:r w:rsidRPr="00FE4A6D">
        <w:rPr>
          <w:rFonts w:ascii="Sylfaen" w:hAnsi="Sylfaen" w:cs="Sylfaen"/>
          <w:i/>
          <w:sz w:val="20"/>
          <w:lang w:val="pt-BR"/>
        </w:rPr>
        <w:t>պայմանագրի</w:t>
      </w:r>
    </w:p>
    <w:p w14:paraId="0AE4897C" w14:textId="77777777" w:rsidR="00071D1C" w:rsidRPr="00FE4A6D" w:rsidRDefault="00071D1C" w:rsidP="00EF3662">
      <w:pPr>
        <w:tabs>
          <w:tab w:val="left" w:pos="360"/>
          <w:tab w:val="left" w:pos="540"/>
        </w:tabs>
        <w:jc w:val="center"/>
        <w:rPr>
          <w:rFonts w:ascii="Arial LatArm" w:hAnsi="Arial LatArm" w:cs="Sylfaen"/>
          <w:b/>
          <w:bCs/>
        </w:rPr>
      </w:pPr>
    </w:p>
    <w:p w14:paraId="7C7B1623" w14:textId="77777777" w:rsidR="00071D1C" w:rsidRPr="00FE4A6D" w:rsidRDefault="00071D1C" w:rsidP="00EF3662">
      <w:pPr>
        <w:tabs>
          <w:tab w:val="left" w:pos="360"/>
          <w:tab w:val="left" w:pos="540"/>
        </w:tabs>
        <w:jc w:val="center"/>
        <w:rPr>
          <w:rFonts w:ascii="Arial LatArm" w:hAnsi="Arial LatArm" w:cs="Sylfaen"/>
          <w:b/>
          <w:bCs/>
        </w:rPr>
      </w:pPr>
    </w:p>
    <w:p w14:paraId="190D307B" w14:textId="77777777" w:rsidR="00071D1C" w:rsidRPr="00FE4A6D" w:rsidRDefault="00071D1C" w:rsidP="00EF3662">
      <w:pPr>
        <w:ind w:left="-142" w:firstLine="142"/>
        <w:jc w:val="center"/>
        <w:rPr>
          <w:rFonts w:ascii="Arial LatArm" w:hAnsi="Arial LatArm" w:cs="Sylfaen"/>
        </w:rPr>
      </w:pPr>
    </w:p>
    <w:p w14:paraId="2A09AA96" w14:textId="77777777" w:rsidR="00071D1C" w:rsidRPr="00FE4A6D" w:rsidRDefault="00071D1C" w:rsidP="00EF3662">
      <w:pPr>
        <w:jc w:val="center"/>
        <w:rPr>
          <w:rFonts w:ascii="Arial LatArm" w:hAnsi="Arial LatArm" w:cs="Sylfaen"/>
          <w:bCs/>
          <w:sz w:val="18"/>
          <w:szCs w:val="18"/>
        </w:rPr>
      </w:pPr>
      <w:r w:rsidRPr="00FE4A6D">
        <w:rPr>
          <w:rFonts w:ascii="Sylfaen" w:hAnsi="Sylfaen" w:cs="Sylfaen"/>
          <w:bCs/>
          <w:sz w:val="18"/>
          <w:szCs w:val="18"/>
        </w:rPr>
        <w:t>ԱԿՏ</w:t>
      </w:r>
      <w:r w:rsidRPr="00FE4A6D">
        <w:rPr>
          <w:rFonts w:ascii="Arial LatArm" w:hAnsi="Arial LatArm" w:cs="Arial LatArm"/>
          <w:bCs/>
          <w:sz w:val="18"/>
          <w:szCs w:val="18"/>
        </w:rPr>
        <w:t xml:space="preserve">    N</w:t>
      </w:r>
      <w:r w:rsidR="000F494F" w:rsidRPr="00FE4A6D">
        <w:rPr>
          <w:rFonts w:ascii="Arial LatArm" w:hAnsi="Arial LatArm" w:cs="Sylfaen"/>
          <w:bCs/>
          <w:sz w:val="18"/>
          <w:szCs w:val="18"/>
        </w:rPr>
        <w:t xml:space="preserve"> </w:t>
      </w:r>
      <w:r w:rsidR="000F494F" w:rsidRPr="00FE4A6D">
        <w:rPr>
          <w:rFonts w:ascii="Arial LatArm" w:hAnsi="Arial LatArm" w:cs="Sylfaen"/>
          <w:bCs/>
          <w:sz w:val="18"/>
          <w:szCs w:val="18"/>
          <w:u w:val="single"/>
        </w:rPr>
        <w:tab/>
      </w:r>
      <w:r w:rsidRPr="00FE4A6D">
        <w:rPr>
          <w:rFonts w:ascii="Arial LatArm" w:hAnsi="Arial LatArm" w:cs="Sylfaen"/>
          <w:bCs/>
          <w:sz w:val="18"/>
          <w:szCs w:val="18"/>
        </w:rPr>
        <w:t xml:space="preserve">           </w:t>
      </w:r>
    </w:p>
    <w:p w14:paraId="4FE21668" w14:textId="77777777" w:rsidR="00071D1C" w:rsidRPr="00FE4A6D" w:rsidRDefault="00071D1C" w:rsidP="00EF3662">
      <w:pPr>
        <w:tabs>
          <w:tab w:val="left" w:pos="360"/>
          <w:tab w:val="left" w:pos="540"/>
          <w:tab w:val="left" w:pos="2250"/>
        </w:tabs>
        <w:jc w:val="center"/>
        <w:rPr>
          <w:rFonts w:ascii="Arial LatArm" w:hAnsi="Arial LatArm" w:cs="Sylfaen"/>
          <w:bCs/>
          <w:sz w:val="18"/>
          <w:szCs w:val="18"/>
        </w:rPr>
      </w:pPr>
      <w:r w:rsidRPr="00FE4A6D">
        <w:rPr>
          <w:rFonts w:ascii="Sylfaen" w:hAnsi="Sylfaen" w:cs="Sylfaen"/>
          <w:bCs/>
          <w:sz w:val="18"/>
          <w:szCs w:val="18"/>
        </w:rPr>
        <w:t>պայմանագրի</w:t>
      </w:r>
      <w:r w:rsidRPr="00FE4A6D">
        <w:rPr>
          <w:rFonts w:ascii="Arial LatArm" w:hAnsi="Arial LatArm" w:cs="Arial LatArm"/>
          <w:bCs/>
          <w:sz w:val="18"/>
          <w:szCs w:val="18"/>
        </w:rPr>
        <w:t xml:space="preserve"> </w:t>
      </w:r>
      <w:r w:rsidRPr="00FE4A6D">
        <w:rPr>
          <w:rFonts w:ascii="Sylfaen" w:hAnsi="Sylfaen" w:cs="Sylfaen"/>
          <w:bCs/>
          <w:sz w:val="18"/>
          <w:szCs w:val="18"/>
        </w:rPr>
        <w:t>արդյունքը</w:t>
      </w:r>
      <w:r w:rsidRPr="00FE4A6D">
        <w:rPr>
          <w:rFonts w:ascii="Arial LatArm" w:hAnsi="Arial LatArm" w:cs="Arial LatArm"/>
          <w:bCs/>
          <w:sz w:val="18"/>
          <w:szCs w:val="18"/>
        </w:rPr>
        <w:t xml:space="preserve"> </w:t>
      </w:r>
      <w:r w:rsidRPr="00FE4A6D">
        <w:rPr>
          <w:rFonts w:ascii="Sylfaen" w:hAnsi="Sylfaen" w:cs="Sylfaen"/>
          <w:bCs/>
          <w:sz w:val="18"/>
          <w:szCs w:val="18"/>
        </w:rPr>
        <w:t>Գնորդին</w:t>
      </w:r>
      <w:r w:rsidRPr="00FE4A6D">
        <w:rPr>
          <w:rFonts w:ascii="Arial LatArm" w:hAnsi="Arial LatArm" w:cs="Arial LatArm"/>
          <w:bCs/>
          <w:sz w:val="18"/>
          <w:szCs w:val="18"/>
        </w:rPr>
        <w:t xml:space="preserve"> </w:t>
      </w:r>
      <w:r w:rsidRPr="00FE4A6D">
        <w:rPr>
          <w:rFonts w:ascii="Sylfaen" w:hAnsi="Sylfaen" w:cs="Sylfaen"/>
          <w:bCs/>
          <w:sz w:val="18"/>
          <w:szCs w:val="18"/>
        </w:rPr>
        <w:t>հանձնելու</w:t>
      </w:r>
      <w:r w:rsidRPr="00FE4A6D">
        <w:rPr>
          <w:rFonts w:ascii="Arial LatArm" w:hAnsi="Arial LatArm" w:cs="Arial LatArm"/>
          <w:bCs/>
          <w:sz w:val="18"/>
          <w:szCs w:val="18"/>
        </w:rPr>
        <w:t xml:space="preserve"> </w:t>
      </w:r>
      <w:r w:rsidRPr="00FE4A6D">
        <w:rPr>
          <w:rFonts w:ascii="Sylfaen" w:hAnsi="Sylfaen" w:cs="Sylfaen"/>
          <w:bCs/>
          <w:sz w:val="18"/>
          <w:szCs w:val="18"/>
        </w:rPr>
        <w:t>փաստը</w:t>
      </w:r>
      <w:r w:rsidRPr="00FE4A6D">
        <w:rPr>
          <w:rFonts w:ascii="Arial LatArm" w:hAnsi="Arial LatArm" w:cs="Arial LatArm"/>
          <w:bCs/>
          <w:sz w:val="18"/>
          <w:szCs w:val="18"/>
        </w:rPr>
        <w:t xml:space="preserve"> </w:t>
      </w:r>
      <w:r w:rsidRPr="00FE4A6D">
        <w:rPr>
          <w:rFonts w:ascii="Sylfaen" w:hAnsi="Sylfaen" w:cs="Sylfaen"/>
          <w:bCs/>
          <w:sz w:val="18"/>
          <w:szCs w:val="18"/>
        </w:rPr>
        <w:t>ֆիքսելու</w:t>
      </w:r>
      <w:r w:rsidRPr="00FE4A6D">
        <w:rPr>
          <w:rFonts w:ascii="Arial LatArm" w:hAnsi="Arial LatArm" w:cs="Arial LatArm"/>
          <w:bCs/>
          <w:sz w:val="18"/>
          <w:szCs w:val="18"/>
        </w:rPr>
        <w:t xml:space="preserve"> </w:t>
      </w:r>
      <w:r w:rsidRPr="00FE4A6D">
        <w:rPr>
          <w:rFonts w:ascii="Sylfaen" w:hAnsi="Sylfaen" w:cs="Sylfaen"/>
          <w:bCs/>
          <w:sz w:val="18"/>
          <w:szCs w:val="18"/>
        </w:rPr>
        <w:t>վերաբերյալ</w:t>
      </w:r>
      <w:r w:rsidRPr="00FE4A6D">
        <w:rPr>
          <w:rFonts w:ascii="Arial LatArm" w:hAnsi="Arial LatArm" w:cs="Arial LatArm"/>
          <w:bCs/>
          <w:sz w:val="18"/>
          <w:szCs w:val="18"/>
        </w:rPr>
        <w:t xml:space="preserve">                                                                                                                               </w:t>
      </w:r>
    </w:p>
    <w:p w14:paraId="2F826C6C" w14:textId="77777777" w:rsidR="00071D1C" w:rsidRPr="00FE4A6D" w:rsidRDefault="00071D1C" w:rsidP="00EF3662">
      <w:pPr>
        <w:jc w:val="center"/>
        <w:rPr>
          <w:rFonts w:ascii="Arial LatArm" w:hAnsi="Arial LatArm" w:cs="Sylfaen"/>
          <w:b/>
          <w:bCs/>
          <w:sz w:val="18"/>
          <w:szCs w:val="18"/>
        </w:rPr>
      </w:pPr>
      <w:r w:rsidRPr="00FE4A6D">
        <w:rPr>
          <w:rFonts w:ascii="Arial LatArm" w:hAnsi="Arial LatArm" w:cs="Sylfaen"/>
          <w:bCs/>
          <w:sz w:val="18"/>
          <w:szCs w:val="18"/>
        </w:rPr>
        <w:t xml:space="preserve">                                                                                                                        </w:t>
      </w:r>
    </w:p>
    <w:p w14:paraId="39864081" w14:textId="77777777" w:rsidR="00071D1C" w:rsidRPr="00FE4A6D" w:rsidRDefault="00071D1C" w:rsidP="00EF3662">
      <w:pPr>
        <w:tabs>
          <w:tab w:val="left" w:pos="360"/>
          <w:tab w:val="left" w:pos="540"/>
        </w:tabs>
        <w:rPr>
          <w:rFonts w:ascii="Arial LatArm" w:hAnsi="Arial LatArm" w:cs="Sylfaen"/>
          <w:sz w:val="18"/>
          <w:szCs w:val="22"/>
        </w:rPr>
      </w:pPr>
    </w:p>
    <w:p w14:paraId="6E656376" w14:textId="77777777" w:rsidR="000F494F" w:rsidRPr="00FE4A6D" w:rsidRDefault="00071D1C" w:rsidP="000F494F">
      <w:pPr>
        <w:tabs>
          <w:tab w:val="left" w:pos="360"/>
          <w:tab w:val="left" w:pos="540"/>
        </w:tabs>
        <w:ind w:left="-540" w:firstLine="180"/>
        <w:jc w:val="both"/>
        <w:rPr>
          <w:rFonts w:ascii="Arial LatArm" w:hAnsi="Arial LatArm" w:cs="Sylfaen"/>
          <w:sz w:val="20"/>
        </w:rPr>
      </w:pPr>
      <w:r w:rsidRPr="00FE4A6D">
        <w:rPr>
          <w:rFonts w:ascii="Arial LatArm" w:hAnsi="Arial LatArm" w:cs="Sylfaen"/>
          <w:sz w:val="20"/>
        </w:rPr>
        <w:tab/>
      </w:r>
      <w:r w:rsidRPr="00FE4A6D">
        <w:rPr>
          <w:rFonts w:ascii="Sylfaen" w:hAnsi="Sylfaen" w:cs="Sylfaen"/>
          <w:sz w:val="20"/>
          <w:lang w:val="hy-AM"/>
        </w:rPr>
        <w:t>Սույնով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</w:rPr>
        <w:t>արձանագրվում</w:t>
      </w:r>
      <w:r w:rsidRPr="00FE4A6D">
        <w:rPr>
          <w:rFonts w:ascii="Arial LatArm" w:hAnsi="Arial LatArm" w:cs="Arial LatArm"/>
          <w:sz w:val="20"/>
        </w:rPr>
        <w:t xml:space="preserve"> </w:t>
      </w:r>
      <w:r w:rsidRPr="00FE4A6D">
        <w:rPr>
          <w:rFonts w:ascii="Sylfaen" w:hAnsi="Sylfaen" w:cs="Sylfaen"/>
          <w:sz w:val="20"/>
        </w:rPr>
        <w:t>է</w:t>
      </w:r>
      <w:r w:rsidRPr="00FE4A6D">
        <w:rPr>
          <w:rFonts w:ascii="Arial LatArm" w:hAnsi="Arial LatArm" w:cs="Sylfaen"/>
          <w:sz w:val="20"/>
          <w:lang w:val="hy-AM"/>
        </w:rPr>
        <w:t xml:space="preserve">, </w:t>
      </w:r>
      <w:r w:rsidRPr="00FE4A6D">
        <w:rPr>
          <w:rFonts w:ascii="Sylfaen" w:hAnsi="Sylfaen" w:cs="Sylfaen"/>
          <w:sz w:val="20"/>
          <w:lang w:val="hy-AM"/>
        </w:rPr>
        <w:t>որ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="000F494F" w:rsidRPr="00FE4A6D">
        <w:rPr>
          <w:rFonts w:ascii="Arial LatArm" w:hAnsi="Arial LatArm" w:cs="Sylfaen"/>
          <w:sz w:val="20"/>
          <w:u w:val="single"/>
        </w:rPr>
        <w:tab/>
      </w:r>
      <w:r w:rsidR="000F494F" w:rsidRPr="00FE4A6D">
        <w:rPr>
          <w:rFonts w:ascii="Arial LatArm" w:hAnsi="Arial LatArm" w:cs="Sylfaen"/>
          <w:sz w:val="20"/>
          <w:u w:val="single"/>
        </w:rPr>
        <w:tab/>
        <w:t xml:space="preserve">        </w:t>
      </w:r>
      <w:r w:rsidR="000F494F" w:rsidRPr="00FE4A6D">
        <w:rPr>
          <w:rFonts w:ascii="Arial LatArm" w:hAnsi="Arial LatArm" w:cs="Sylfaen"/>
          <w:sz w:val="20"/>
        </w:rPr>
        <w:t>-</w:t>
      </w:r>
      <w:r w:rsidRPr="00FE4A6D">
        <w:rPr>
          <w:rFonts w:ascii="Sylfaen" w:hAnsi="Sylfaen" w:cs="Sylfaen"/>
          <w:sz w:val="20"/>
        </w:rPr>
        <w:t>ի</w:t>
      </w:r>
      <w:r w:rsidRPr="00FE4A6D">
        <w:rPr>
          <w:rFonts w:ascii="Arial LatArm" w:hAnsi="Arial LatArm" w:cs="Arial LatArm"/>
          <w:sz w:val="20"/>
        </w:rPr>
        <w:t xml:space="preserve"> (</w:t>
      </w:r>
      <w:r w:rsidRPr="00FE4A6D">
        <w:rPr>
          <w:rFonts w:ascii="Sylfaen" w:hAnsi="Sylfaen" w:cs="Sylfaen"/>
          <w:sz w:val="20"/>
        </w:rPr>
        <w:t>այսուհետ</w:t>
      </w:r>
      <w:r w:rsidRPr="00FE4A6D">
        <w:rPr>
          <w:rFonts w:ascii="Arial LatArm" w:hAnsi="Arial LatArm" w:cs="Arial LatArm"/>
          <w:sz w:val="20"/>
        </w:rPr>
        <w:t xml:space="preserve">` </w:t>
      </w:r>
      <w:r w:rsidRPr="00FE4A6D">
        <w:rPr>
          <w:rFonts w:ascii="Sylfaen" w:hAnsi="Sylfaen" w:cs="Sylfaen"/>
          <w:sz w:val="20"/>
        </w:rPr>
        <w:t>Գնորդ</w:t>
      </w:r>
      <w:r w:rsidRPr="00FE4A6D">
        <w:rPr>
          <w:rFonts w:ascii="Arial LatArm" w:hAnsi="Arial LatArm" w:cs="Arial LatArm"/>
          <w:sz w:val="20"/>
        </w:rPr>
        <w:t xml:space="preserve">) </w:t>
      </w:r>
      <w:r w:rsidRPr="00FE4A6D">
        <w:rPr>
          <w:rFonts w:ascii="Sylfaen" w:hAnsi="Sylfaen" w:cs="Sylfaen"/>
          <w:sz w:val="20"/>
          <w:lang w:val="hy-AM"/>
        </w:rPr>
        <w:t>և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="000F494F" w:rsidRPr="00FE4A6D">
        <w:rPr>
          <w:rFonts w:ascii="Arial LatArm" w:hAnsi="Arial LatArm" w:cs="Sylfaen"/>
          <w:sz w:val="20"/>
        </w:rPr>
        <w:t xml:space="preserve"> </w:t>
      </w:r>
      <w:r w:rsidR="000F494F" w:rsidRPr="00FE4A6D">
        <w:rPr>
          <w:rFonts w:ascii="Arial LatArm" w:hAnsi="Arial LatArm" w:cs="Sylfaen"/>
          <w:sz w:val="20"/>
          <w:u w:val="single"/>
        </w:rPr>
        <w:tab/>
      </w:r>
      <w:r w:rsidR="000F494F" w:rsidRPr="00FE4A6D">
        <w:rPr>
          <w:rFonts w:ascii="Arial LatArm" w:hAnsi="Arial LatArm" w:cs="Sylfaen"/>
          <w:sz w:val="20"/>
          <w:u w:val="single"/>
        </w:rPr>
        <w:tab/>
      </w:r>
      <w:r w:rsidR="000F494F" w:rsidRPr="00FE4A6D">
        <w:rPr>
          <w:rFonts w:ascii="Arial LatArm" w:hAnsi="Arial LatArm" w:cs="Sylfaen"/>
          <w:sz w:val="20"/>
          <w:u w:val="single"/>
        </w:rPr>
        <w:tab/>
      </w:r>
      <w:r w:rsidR="000F494F" w:rsidRPr="00FE4A6D">
        <w:rPr>
          <w:rFonts w:ascii="Arial LatArm" w:hAnsi="Arial LatArm" w:cs="Sylfaen"/>
          <w:sz w:val="20"/>
          <w:u w:val="single"/>
        </w:rPr>
        <w:tab/>
      </w:r>
    </w:p>
    <w:p w14:paraId="42A59476" w14:textId="77777777" w:rsidR="00071D1C" w:rsidRPr="00FE4A6D" w:rsidRDefault="000F494F" w:rsidP="000F494F">
      <w:pPr>
        <w:tabs>
          <w:tab w:val="left" w:pos="360"/>
          <w:tab w:val="left" w:pos="540"/>
        </w:tabs>
        <w:ind w:left="-540" w:firstLine="180"/>
        <w:jc w:val="both"/>
        <w:rPr>
          <w:rFonts w:ascii="Arial LatArm" w:hAnsi="Arial LatArm" w:cs="Sylfaen"/>
          <w:sz w:val="12"/>
          <w:szCs w:val="16"/>
        </w:rPr>
      </w:pPr>
      <w:r w:rsidRPr="00FE4A6D">
        <w:rPr>
          <w:rFonts w:ascii="Arial LatArm" w:hAnsi="Arial LatArm" w:cs="Sylfaen"/>
          <w:sz w:val="20"/>
        </w:rPr>
        <w:tab/>
      </w:r>
      <w:r w:rsidRPr="00FE4A6D">
        <w:rPr>
          <w:rFonts w:ascii="Arial LatArm" w:hAnsi="Arial LatArm" w:cs="Sylfaen"/>
          <w:sz w:val="20"/>
        </w:rPr>
        <w:tab/>
      </w:r>
      <w:r w:rsidRPr="00FE4A6D">
        <w:rPr>
          <w:rFonts w:ascii="Arial LatArm" w:hAnsi="Arial LatArm" w:cs="Sylfaen"/>
          <w:sz w:val="20"/>
        </w:rPr>
        <w:tab/>
      </w:r>
      <w:r w:rsidRPr="00FE4A6D">
        <w:rPr>
          <w:rFonts w:ascii="Arial LatArm" w:hAnsi="Arial LatArm" w:cs="Sylfaen"/>
          <w:sz w:val="20"/>
        </w:rPr>
        <w:tab/>
      </w:r>
      <w:r w:rsidRPr="00FE4A6D">
        <w:rPr>
          <w:rFonts w:ascii="Arial LatArm" w:hAnsi="Arial LatArm" w:cs="Sylfaen"/>
          <w:sz w:val="20"/>
        </w:rPr>
        <w:tab/>
      </w:r>
      <w:r w:rsidRPr="00FE4A6D">
        <w:rPr>
          <w:rFonts w:ascii="Arial LatArm" w:hAnsi="Arial LatArm" w:cs="Sylfaen"/>
          <w:sz w:val="20"/>
        </w:rPr>
        <w:tab/>
        <w:t xml:space="preserve">       </w:t>
      </w:r>
      <w:r w:rsidR="00071D1C" w:rsidRPr="00FE4A6D">
        <w:rPr>
          <w:rFonts w:ascii="Arial LatArm" w:hAnsi="Arial LatArm" w:cs="Sylfaen"/>
          <w:sz w:val="20"/>
        </w:rPr>
        <w:t xml:space="preserve"> </w:t>
      </w:r>
      <w:r w:rsidRPr="00FE4A6D">
        <w:rPr>
          <w:rFonts w:ascii="Sylfaen" w:hAnsi="Sylfaen" w:cs="Sylfaen"/>
          <w:sz w:val="12"/>
          <w:szCs w:val="16"/>
        </w:rPr>
        <w:t>Գնորդի</w:t>
      </w:r>
      <w:r w:rsidRPr="00FE4A6D">
        <w:rPr>
          <w:rFonts w:ascii="Arial LatArm" w:hAnsi="Arial LatArm" w:cs="Arial LatArm"/>
          <w:sz w:val="12"/>
          <w:szCs w:val="16"/>
        </w:rPr>
        <w:t xml:space="preserve"> </w:t>
      </w:r>
      <w:r w:rsidRPr="00FE4A6D">
        <w:rPr>
          <w:rFonts w:ascii="Sylfaen" w:hAnsi="Sylfaen" w:cs="Sylfaen"/>
          <w:sz w:val="12"/>
          <w:szCs w:val="16"/>
        </w:rPr>
        <w:t>անվանումը</w:t>
      </w:r>
      <w:r w:rsidR="00071D1C" w:rsidRPr="00FE4A6D">
        <w:rPr>
          <w:rFonts w:ascii="Arial LatArm" w:hAnsi="Arial LatArm" w:cs="Sylfaen"/>
          <w:sz w:val="12"/>
          <w:szCs w:val="16"/>
        </w:rPr>
        <w:t xml:space="preserve">     </w:t>
      </w:r>
      <w:r w:rsidRPr="00FE4A6D">
        <w:rPr>
          <w:rFonts w:ascii="Arial LatArm" w:hAnsi="Arial LatArm" w:cs="Sylfaen"/>
          <w:sz w:val="12"/>
          <w:szCs w:val="16"/>
        </w:rPr>
        <w:tab/>
      </w:r>
      <w:r w:rsidRPr="00FE4A6D">
        <w:rPr>
          <w:rFonts w:ascii="Arial LatArm" w:hAnsi="Arial LatArm" w:cs="Sylfaen"/>
          <w:sz w:val="12"/>
          <w:szCs w:val="16"/>
        </w:rPr>
        <w:tab/>
      </w:r>
      <w:r w:rsidRPr="00FE4A6D">
        <w:rPr>
          <w:rFonts w:ascii="Arial LatArm" w:hAnsi="Arial LatArm" w:cs="Sylfaen"/>
          <w:sz w:val="12"/>
          <w:szCs w:val="16"/>
        </w:rPr>
        <w:tab/>
      </w:r>
      <w:r w:rsidRPr="00FE4A6D">
        <w:rPr>
          <w:rFonts w:ascii="Arial LatArm" w:hAnsi="Arial LatArm" w:cs="Sylfaen"/>
          <w:sz w:val="12"/>
          <w:szCs w:val="16"/>
        </w:rPr>
        <w:tab/>
        <w:t xml:space="preserve">            </w:t>
      </w:r>
      <w:r w:rsidRPr="00FE4A6D">
        <w:rPr>
          <w:rFonts w:ascii="Sylfaen" w:hAnsi="Sylfaen" w:cs="Sylfaen"/>
          <w:sz w:val="12"/>
          <w:szCs w:val="16"/>
        </w:rPr>
        <w:t>Վաճառողի</w:t>
      </w:r>
      <w:r w:rsidRPr="00FE4A6D">
        <w:rPr>
          <w:rFonts w:ascii="Arial LatArm" w:hAnsi="Arial LatArm" w:cs="Arial LatArm"/>
          <w:sz w:val="12"/>
          <w:szCs w:val="16"/>
        </w:rPr>
        <w:t xml:space="preserve"> </w:t>
      </w:r>
      <w:r w:rsidRPr="00FE4A6D">
        <w:rPr>
          <w:rFonts w:ascii="Sylfaen" w:hAnsi="Sylfaen" w:cs="Sylfaen"/>
          <w:sz w:val="12"/>
          <w:szCs w:val="16"/>
        </w:rPr>
        <w:t>անվանումը</w:t>
      </w:r>
      <w:r w:rsidRPr="00FE4A6D">
        <w:rPr>
          <w:rFonts w:ascii="Arial LatArm" w:hAnsi="Arial LatArm" w:cs="Arial LatArm"/>
          <w:sz w:val="12"/>
          <w:szCs w:val="16"/>
        </w:rPr>
        <w:tab/>
      </w:r>
    </w:p>
    <w:p w14:paraId="653D509A" w14:textId="77777777" w:rsidR="00071D1C" w:rsidRPr="00FE4A6D" w:rsidRDefault="00071D1C" w:rsidP="00EF3662">
      <w:pPr>
        <w:tabs>
          <w:tab w:val="left" w:pos="360"/>
          <w:tab w:val="left" w:pos="540"/>
        </w:tabs>
        <w:ind w:right="-360"/>
        <w:jc w:val="both"/>
        <w:rPr>
          <w:rFonts w:ascii="Arial LatArm" w:hAnsi="Arial LatArm" w:cs="Sylfaen"/>
          <w:sz w:val="20"/>
          <w:u w:val="single"/>
          <w:lang w:val="hy-AM"/>
        </w:rPr>
      </w:pPr>
      <w:r w:rsidRPr="00FE4A6D">
        <w:rPr>
          <w:rFonts w:ascii="Arial LatArm" w:hAnsi="Arial LatArm" w:cs="Sylfaen"/>
          <w:sz w:val="20"/>
          <w:lang w:val="hy-AM"/>
        </w:rPr>
        <w:t>(</w:t>
      </w:r>
      <w:r w:rsidRPr="00FE4A6D">
        <w:rPr>
          <w:rFonts w:ascii="Sylfaen" w:hAnsi="Sylfaen" w:cs="Sylfaen"/>
          <w:sz w:val="20"/>
          <w:lang w:val="hy-AM"/>
        </w:rPr>
        <w:t>այսուհետ</w:t>
      </w:r>
      <w:r w:rsidRPr="00FE4A6D">
        <w:rPr>
          <w:rFonts w:ascii="Arial LatArm" w:hAnsi="Arial LatArm" w:cs="Arial LatArm"/>
          <w:sz w:val="20"/>
          <w:lang w:val="hy-AM"/>
        </w:rPr>
        <w:t xml:space="preserve">` </w:t>
      </w:r>
      <w:r w:rsidRPr="00FE4A6D">
        <w:rPr>
          <w:rFonts w:ascii="Sylfaen" w:hAnsi="Sylfaen" w:cs="Sylfaen"/>
          <w:sz w:val="20"/>
        </w:rPr>
        <w:t>Վաճառող</w:t>
      </w:r>
      <w:r w:rsidRPr="00FE4A6D">
        <w:rPr>
          <w:rFonts w:ascii="Arial LatArm" w:hAnsi="Arial LatArm" w:cs="Sylfaen"/>
          <w:sz w:val="20"/>
          <w:lang w:val="hy-AM"/>
        </w:rPr>
        <w:t>)</w:t>
      </w:r>
      <w:r w:rsidRPr="00FE4A6D">
        <w:rPr>
          <w:rFonts w:ascii="Arial LatArm" w:hAnsi="Arial LatArm" w:cs="Sylfaen"/>
          <w:sz w:val="20"/>
        </w:rPr>
        <w:t xml:space="preserve"> </w:t>
      </w:r>
      <w:r w:rsidRPr="00FE4A6D">
        <w:rPr>
          <w:rFonts w:ascii="Sylfaen" w:hAnsi="Sylfaen" w:cs="Sylfaen"/>
          <w:sz w:val="20"/>
        </w:rPr>
        <w:t>միջև</w:t>
      </w:r>
      <w:r w:rsidRPr="00FE4A6D">
        <w:rPr>
          <w:rFonts w:ascii="Arial LatArm" w:hAnsi="Arial LatArm" w:cs="Arial LatArm"/>
          <w:sz w:val="20"/>
        </w:rPr>
        <w:t xml:space="preserve"> 20     </w:t>
      </w:r>
      <w:r w:rsidRPr="00FE4A6D">
        <w:rPr>
          <w:rFonts w:ascii="Sylfaen" w:hAnsi="Sylfaen" w:cs="Sylfaen"/>
          <w:sz w:val="20"/>
        </w:rPr>
        <w:t>թ</w:t>
      </w:r>
      <w:r w:rsidRPr="00FE4A6D">
        <w:rPr>
          <w:rFonts w:ascii="Arial LatArm" w:hAnsi="Arial LatArm" w:cs="Arial LatArm"/>
          <w:sz w:val="20"/>
        </w:rPr>
        <w:t xml:space="preserve">. </w:t>
      </w:r>
      <w:r w:rsidR="000F494F" w:rsidRPr="00FE4A6D">
        <w:rPr>
          <w:rFonts w:ascii="Arial LatArm" w:hAnsi="Arial LatArm" w:cs="Sylfaen"/>
          <w:sz w:val="20"/>
          <w:u w:val="single"/>
        </w:rPr>
        <w:tab/>
      </w:r>
      <w:r w:rsidR="000F494F" w:rsidRPr="00FE4A6D">
        <w:rPr>
          <w:rFonts w:ascii="Arial LatArm" w:hAnsi="Arial LatArm" w:cs="Sylfaen"/>
          <w:sz w:val="20"/>
          <w:u w:val="single"/>
        </w:rPr>
        <w:tab/>
      </w:r>
      <w:r w:rsidR="000F494F" w:rsidRPr="00FE4A6D">
        <w:rPr>
          <w:rFonts w:ascii="Arial LatArm" w:hAnsi="Arial LatArm" w:cs="Sylfaen"/>
          <w:sz w:val="20"/>
          <w:u w:val="single"/>
        </w:rPr>
        <w:tab/>
      </w:r>
      <w:r w:rsidR="000F494F" w:rsidRPr="00FE4A6D">
        <w:rPr>
          <w:rFonts w:ascii="Arial LatArm" w:hAnsi="Arial LatArm" w:cs="Sylfaen"/>
          <w:sz w:val="20"/>
          <w:u w:val="single"/>
        </w:rPr>
        <w:tab/>
      </w:r>
      <w:r w:rsidRPr="00FE4A6D">
        <w:rPr>
          <w:rFonts w:ascii="Arial LatArm" w:hAnsi="Arial LatArm" w:cs="Sylfaen"/>
          <w:sz w:val="20"/>
          <w:lang w:val="hy-AM"/>
        </w:rPr>
        <w:t xml:space="preserve"> -</w:t>
      </w:r>
      <w:r w:rsidRPr="00FE4A6D">
        <w:rPr>
          <w:rFonts w:ascii="Sylfaen" w:hAnsi="Sylfaen" w:cs="Sylfaen"/>
          <w:sz w:val="20"/>
          <w:lang w:val="hy-AM"/>
        </w:rPr>
        <w:t>ին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կնքված</w:t>
      </w:r>
      <w:r w:rsidRPr="00FE4A6D">
        <w:rPr>
          <w:rFonts w:ascii="Arial LatArm" w:hAnsi="Arial LatArm" w:cs="Arial LatArm"/>
          <w:sz w:val="20"/>
          <w:lang w:val="hy-AM"/>
        </w:rPr>
        <w:t xml:space="preserve"> N</w:t>
      </w:r>
      <w:r w:rsidR="000F494F" w:rsidRPr="00FE4A6D">
        <w:rPr>
          <w:rFonts w:ascii="Arial LatArm" w:hAnsi="Arial LatArm" w:cs="Sylfaen"/>
          <w:sz w:val="20"/>
          <w:lang w:val="hy-AM"/>
        </w:rPr>
        <w:t xml:space="preserve"> </w:t>
      </w:r>
      <w:r w:rsidR="000F494F" w:rsidRPr="00FE4A6D">
        <w:rPr>
          <w:rFonts w:ascii="Arial LatArm" w:hAnsi="Arial LatArm" w:cs="Sylfaen"/>
          <w:sz w:val="20"/>
          <w:u w:val="single"/>
          <w:lang w:val="hy-AM"/>
        </w:rPr>
        <w:tab/>
      </w:r>
      <w:r w:rsidR="000F494F" w:rsidRPr="00FE4A6D">
        <w:rPr>
          <w:rFonts w:ascii="Arial LatArm" w:hAnsi="Arial LatArm" w:cs="Sylfaen"/>
          <w:sz w:val="20"/>
          <w:u w:val="single"/>
          <w:lang w:val="hy-AM"/>
        </w:rPr>
        <w:tab/>
      </w:r>
      <w:r w:rsidR="000F494F" w:rsidRPr="00FE4A6D">
        <w:rPr>
          <w:rFonts w:ascii="Arial LatArm" w:hAnsi="Arial LatArm" w:cs="Sylfaen"/>
          <w:sz w:val="20"/>
          <w:u w:val="single"/>
          <w:lang w:val="hy-AM"/>
        </w:rPr>
        <w:tab/>
      </w:r>
      <w:r w:rsidR="000F494F" w:rsidRPr="00FE4A6D">
        <w:rPr>
          <w:rFonts w:ascii="Arial LatArm" w:hAnsi="Arial LatArm" w:cs="Sylfaen"/>
          <w:sz w:val="20"/>
          <w:u w:val="single"/>
          <w:lang w:val="hy-AM"/>
        </w:rPr>
        <w:tab/>
      </w:r>
    </w:p>
    <w:p w14:paraId="7C4A06B3" w14:textId="77777777" w:rsidR="000F494F" w:rsidRPr="00FE4A6D" w:rsidRDefault="000F494F" w:rsidP="00EF3662">
      <w:pPr>
        <w:tabs>
          <w:tab w:val="left" w:pos="360"/>
          <w:tab w:val="left" w:pos="540"/>
        </w:tabs>
        <w:ind w:right="-360"/>
        <w:jc w:val="both"/>
        <w:rPr>
          <w:rFonts w:ascii="Arial LatArm" w:hAnsi="Arial LatArm" w:cs="Sylfaen"/>
          <w:sz w:val="12"/>
          <w:szCs w:val="16"/>
          <w:lang w:val="hy-AM"/>
        </w:rPr>
      </w:pPr>
      <w:r w:rsidRPr="00FE4A6D">
        <w:rPr>
          <w:rFonts w:ascii="Arial LatArm" w:hAnsi="Arial LatArm" w:cs="Sylfaen"/>
          <w:sz w:val="12"/>
          <w:szCs w:val="16"/>
          <w:lang w:val="hy-AM"/>
        </w:rPr>
        <w:tab/>
      </w:r>
      <w:r w:rsidRPr="00FE4A6D">
        <w:rPr>
          <w:rFonts w:ascii="Arial LatArm" w:hAnsi="Arial LatArm" w:cs="Sylfaen"/>
          <w:sz w:val="12"/>
          <w:szCs w:val="16"/>
          <w:lang w:val="hy-AM"/>
        </w:rPr>
        <w:tab/>
      </w:r>
      <w:r w:rsidRPr="00FE4A6D">
        <w:rPr>
          <w:rFonts w:ascii="Arial LatArm" w:hAnsi="Arial LatArm" w:cs="Sylfaen"/>
          <w:sz w:val="12"/>
          <w:szCs w:val="16"/>
          <w:lang w:val="hy-AM"/>
        </w:rPr>
        <w:tab/>
      </w:r>
      <w:r w:rsidRPr="00FE4A6D">
        <w:rPr>
          <w:rFonts w:ascii="Arial LatArm" w:hAnsi="Arial LatArm" w:cs="Sylfaen"/>
          <w:sz w:val="12"/>
          <w:szCs w:val="16"/>
          <w:lang w:val="hy-AM"/>
        </w:rPr>
        <w:tab/>
      </w:r>
      <w:r w:rsidRPr="00FE4A6D">
        <w:rPr>
          <w:rFonts w:ascii="Arial LatArm" w:hAnsi="Arial LatArm" w:cs="Sylfaen"/>
          <w:sz w:val="12"/>
          <w:szCs w:val="16"/>
          <w:lang w:val="hy-AM"/>
        </w:rPr>
        <w:tab/>
      </w:r>
      <w:r w:rsidRPr="00FE4A6D">
        <w:rPr>
          <w:rFonts w:ascii="Arial LatArm" w:hAnsi="Arial LatArm" w:cs="Sylfaen"/>
          <w:sz w:val="12"/>
          <w:szCs w:val="16"/>
          <w:lang w:val="hy-AM"/>
        </w:rPr>
        <w:tab/>
      </w:r>
      <w:r w:rsidRPr="00FE4A6D">
        <w:rPr>
          <w:rFonts w:ascii="Arial LatArm" w:hAnsi="Arial LatArm" w:cs="Sylfaen"/>
          <w:sz w:val="12"/>
          <w:szCs w:val="16"/>
          <w:lang w:val="hy-AM"/>
        </w:rPr>
        <w:tab/>
      </w:r>
      <w:r w:rsidRPr="00FE4A6D">
        <w:rPr>
          <w:rFonts w:ascii="Sylfaen" w:hAnsi="Sylfaen" w:cs="Sylfaen"/>
          <w:sz w:val="12"/>
          <w:szCs w:val="16"/>
          <w:lang w:val="hy-AM"/>
        </w:rPr>
        <w:t>պայմանագրի</w:t>
      </w:r>
      <w:r w:rsidRPr="00FE4A6D">
        <w:rPr>
          <w:rFonts w:ascii="Arial LatArm" w:hAnsi="Arial LatArm" w:cs="Arial LatArm"/>
          <w:sz w:val="12"/>
          <w:szCs w:val="16"/>
          <w:lang w:val="hy-AM"/>
        </w:rPr>
        <w:t xml:space="preserve"> </w:t>
      </w:r>
      <w:r w:rsidRPr="00FE4A6D">
        <w:rPr>
          <w:rFonts w:ascii="Sylfaen" w:hAnsi="Sylfaen" w:cs="Sylfaen"/>
          <w:sz w:val="12"/>
          <w:szCs w:val="16"/>
          <w:lang w:val="hy-AM"/>
        </w:rPr>
        <w:t>կնքման</w:t>
      </w:r>
      <w:r w:rsidRPr="00FE4A6D">
        <w:rPr>
          <w:rFonts w:ascii="Arial LatArm" w:hAnsi="Arial LatArm" w:cs="Arial LatArm"/>
          <w:sz w:val="12"/>
          <w:szCs w:val="16"/>
          <w:lang w:val="hy-AM"/>
        </w:rPr>
        <w:t xml:space="preserve"> </w:t>
      </w:r>
      <w:r w:rsidRPr="00FE4A6D">
        <w:rPr>
          <w:rFonts w:ascii="Sylfaen" w:hAnsi="Sylfaen" w:cs="Sylfaen"/>
          <w:sz w:val="12"/>
          <w:szCs w:val="16"/>
          <w:lang w:val="hy-AM"/>
        </w:rPr>
        <w:t>ամսաթիվը</w:t>
      </w:r>
      <w:r w:rsidRPr="00FE4A6D">
        <w:rPr>
          <w:rFonts w:ascii="Arial LatArm" w:hAnsi="Arial LatArm" w:cs="Arial LatArm"/>
          <w:sz w:val="12"/>
          <w:szCs w:val="16"/>
          <w:lang w:val="hy-AM"/>
        </w:rPr>
        <w:tab/>
      </w:r>
      <w:r w:rsidRPr="00FE4A6D">
        <w:rPr>
          <w:rFonts w:ascii="Arial LatArm" w:hAnsi="Arial LatArm" w:cs="Arial LatArm"/>
          <w:sz w:val="12"/>
          <w:szCs w:val="16"/>
          <w:lang w:val="hy-AM"/>
        </w:rPr>
        <w:tab/>
      </w:r>
      <w:r w:rsidRPr="00FE4A6D">
        <w:rPr>
          <w:rFonts w:ascii="Arial LatArm" w:hAnsi="Arial LatArm" w:cs="Arial LatArm"/>
          <w:sz w:val="12"/>
          <w:szCs w:val="16"/>
          <w:lang w:val="hy-AM"/>
        </w:rPr>
        <w:tab/>
        <w:t xml:space="preserve">      </w:t>
      </w:r>
      <w:r w:rsidRPr="00FE4A6D">
        <w:rPr>
          <w:rFonts w:ascii="Sylfaen" w:hAnsi="Sylfaen" w:cs="Sylfaen"/>
          <w:sz w:val="12"/>
          <w:szCs w:val="16"/>
          <w:lang w:val="hy-AM"/>
        </w:rPr>
        <w:t>պայմանագրի</w:t>
      </w:r>
      <w:r w:rsidRPr="00FE4A6D">
        <w:rPr>
          <w:rFonts w:ascii="Arial LatArm" w:hAnsi="Arial LatArm" w:cs="Arial LatArm"/>
          <w:sz w:val="12"/>
          <w:szCs w:val="16"/>
          <w:lang w:val="hy-AM"/>
        </w:rPr>
        <w:t xml:space="preserve"> </w:t>
      </w:r>
      <w:r w:rsidRPr="00FE4A6D">
        <w:rPr>
          <w:rFonts w:ascii="Sylfaen" w:hAnsi="Sylfaen" w:cs="Sylfaen"/>
          <w:sz w:val="12"/>
          <w:szCs w:val="16"/>
          <w:lang w:val="hy-AM"/>
        </w:rPr>
        <w:t>համարը</w:t>
      </w:r>
      <w:r w:rsidRPr="00FE4A6D">
        <w:rPr>
          <w:rFonts w:ascii="Arial LatArm" w:hAnsi="Arial LatArm" w:cs="Arial LatArm"/>
          <w:sz w:val="12"/>
          <w:szCs w:val="16"/>
          <w:lang w:val="hy-AM"/>
        </w:rPr>
        <w:tab/>
      </w:r>
      <w:r w:rsidRPr="00FE4A6D">
        <w:rPr>
          <w:rFonts w:ascii="Arial LatArm" w:hAnsi="Arial LatArm" w:cs="Arial LatArm"/>
          <w:sz w:val="12"/>
          <w:szCs w:val="16"/>
          <w:lang w:val="hy-AM"/>
        </w:rPr>
        <w:tab/>
      </w:r>
    </w:p>
    <w:p w14:paraId="3EEFEA4D" w14:textId="77777777" w:rsidR="00071D1C" w:rsidRPr="00FE4A6D" w:rsidRDefault="00071D1C" w:rsidP="00EF3662">
      <w:pPr>
        <w:tabs>
          <w:tab w:val="left" w:pos="360"/>
          <w:tab w:val="left" w:pos="540"/>
        </w:tabs>
        <w:jc w:val="both"/>
        <w:rPr>
          <w:rFonts w:ascii="Arial LatArm" w:hAnsi="Arial LatArm" w:cs="Sylfaen"/>
          <w:sz w:val="20"/>
          <w:lang w:val="hy-AM"/>
        </w:rPr>
      </w:pPr>
      <w:r w:rsidRPr="00FE4A6D">
        <w:rPr>
          <w:rFonts w:ascii="Sylfaen" w:hAnsi="Sylfaen" w:cs="Sylfaen"/>
          <w:sz w:val="20"/>
          <w:lang w:val="hy-AM"/>
        </w:rPr>
        <w:t>պայմանագրի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շրջանակներում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Վաճառողը</w:t>
      </w:r>
      <w:r w:rsidRPr="00FE4A6D">
        <w:rPr>
          <w:rFonts w:ascii="Arial LatArm" w:hAnsi="Arial LatArm" w:cs="Arial LatArm"/>
          <w:sz w:val="20"/>
          <w:lang w:val="hy-AM"/>
        </w:rPr>
        <w:t xml:space="preserve">  20  </w:t>
      </w:r>
      <w:r w:rsidRPr="00FE4A6D">
        <w:rPr>
          <w:rFonts w:ascii="Sylfaen" w:hAnsi="Sylfaen" w:cs="Sylfaen"/>
          <w:sz w:val="20"/>
          <w:lang w:val="hy-AM"/>
        </w:rPr>
        <w:t>թ</w:t>
      </w:r>
      <w:r w:rsidRPr="00FE4A6D">
        <w:rPr>
          <w:rFonts w:ascii="Arial LatArm" w:hAnsi="Arial LatArm" w:cs="Arial LatArm"/>
          <w:sz w:val="20"/>
          <w:lang w:val="hy-AM"/>
        </w:rPr>
        <w:t xml:space="preserve">. </w:t>
      </w:r>
      <w:r w:rsidR="000F494F" w:rsidRPr="00FE4A6D">
        <w:rPr>
          <w:rFonts w:ascii="Arial LatArm" w:hAnsi="Arial LatArm" w:cs="Sylfaen"/>
          <w:sz w:val="20"/>
          <w:u w:val="single"/>
          <w:lang w:val="hy-AM"/>
        </w:rPr>
        <w:tab/>
      </w:r>
      <w:r w:rsidR="000F494F" w:rsidRPr="00FE4A6D">
        <w:rPr>
          <w:rFonts w:ascii="Arial LatArm" w:hAnsi="Arial LatArm" w:cs="Sylfaen"/>
          <w:sz w:val="20"/>
          <w:u w:val="single"/>
          <w:lang w:val="hy-AM"/>
        </w:rPr>
        <w:tab/>
      </w:r>
      <w:r w:rsidR="000F494F" w:rsidRPr="00FE4A6D">
        <w:rPr>
          <w:rFonts w:ascii="Arial LatArm" w:hAnsi="Arial LatArm" w:cs="Sylfaen"/>
          <w:sz w:val="20"/>
          <w:u w:val="single"/>
          <w:lang w:val="hy-AM"/>
        </w:rPr>
        <w:tab/>
      </w:r>
      <w:r w:rsidRPr="00FE4A6D">
        <w:rPr>
          <w:rFonts w:ascii="Arial LatArm" w:hAnsi="Arial LatArm" w:cs="Sylfaen"/>
          <w:sz w:val="20"/>
          <w:lang w:val="hy-AM"/>
        </w:rPr>
        <w:t>-</w:t>
      </w:r>
      <w:r w:rsidRPr="00FE4A6D">
        <w:rPr>
          <w:rFonts w:ascii="Sylfaen" w:hAnsi="Sylfaen" w:cs="Sylfaen"/>
          <w:sz w:val="20"/>
          <w:lang w:val="hy-AM"/>
        </w:rPr>
        <w:t>ին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հանձնման</w:t>
      </w:r>
      <w:r w:rsidRPr="00FE4A6D">
        <w:rPr>
          <w:rFonts w:ascii="Arial LatArm" w:hAnsi="Arial LatArm" w:cs="Arial LatArm"/>
          <w:sz w:val="20"/>
          <w:lang w:val="hy-AM"/>
        </w:rPr>
        <w:t>-</w:t>
      </w:r>
      <w:r w:rsidRPr="00FE4A6D">
        <w:rPr>
          <w:rFonts w:ascii="Sylfaen" w:hAnsi="Sylfaen" w:cs="Sylfaen"/>
          <w:sz w:val="20"/>
          <w:lang w:val="hy-AM"/>
        </w:rPr>
        <w:t>ընդունման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նպատակով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Գնորդին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հանձնեց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ստորև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նշված</w:t>
      </w:r>
      <w:r w:rsidRPr="00FE4A6D">
        <w:rPr>
          <w:rFonts w:ascii="Arial LatArm" w:hAnsi="Arial LatArm" w:cs="Arial LatArm"/>
          <w:sz w:val="20"/>
          <w:lang w:val="hy-AM"/>
        </w:rPr>
        <w:t xml:space="preserve"> </w:t>
      </w:r>
      <w:r w:rsidRPr="00FE4A6D">
        <w:rPr>
          <w:rFonts w:ascii="Sylfaen" w:hAnsi="Sylfaen" w:cs="Sylfaen"/>
          <w:sz w:val="20"/>
          <w:lang w:val="hy-AM"/>
        </w:rPr>
        <w:t>ապրանքները</w:t>
      </w:r>
      <w:r w:rsidRPr="00FE4A6D">
        <w:rPr>
          <w:rFonts w:ascii="Arial LatArm" w:hAnsi="Arial LatArm" w:cs="Arial LatArm"/>
          <w:sz w:val="20"/>
          <w:lang w:val="hy-AM"/>
        </w:rPr>
        <w:t>.</w:t>
      </w:r>
    </w:p>
    <w:p w14:paraId="14FC6DC2" w14:textId="77777777" w:rsidR="00071D1C" w:rsidRPr="00FE4A6D" w:rsidRDefault="00071D1C" w:rsidP="00EF3662">
      <w:pPr>
        <w:tabs>
          <w:tab w:val="left" w:pos="2972"/>
        </w:tabs>
        <w:jc w:val="both"/>
        <w:rPr>
          <w:rFonts w:ascii="Arial LatArm" w:hAnsi="Arial LatArm" w:cs="Sylfaen"/>
          <w:sz w:val="20"/>
          <w:lang w:val="hy-AM"/>
        </w:rPr>
      </w:pPr>
      <w:r w:rsidRPr="00FE4A6D">
        <w:rPr>
          <w:rFonts w:ascii="Arial LatArm" w:hAnsi="Arial LatArm" w:cs="Sylfaen"/>
          <w:sz w:val="20"/>
          <w:lang w:val="hy-AM"/>
        </w:rPr>
        <w:tab/>
      </w:r>
    </w:p>
    <w:tbl>
      <w:tblPr>
        <w:tblW w:w="7698" w:type="dxa"/>
        <w:tblInd w:w="1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852"/>
        <w:gridCol w:w="2062"/>
        <w:gridCol w:w="1784"/>
      </w:tblGrid>
      <w:tr w:rsidR="00071D1C" w:rsidRPr="00FE4A6D" w14:paraId="5682E598" w14:textId="77777777" w:rsidTr="00E22E51">
        <w:trPr>
          <w:trHeight w:val="273"/>
        </w:trPr>
        <w:tc>
          <w:tcPr>
            <w:tcW w:w="7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B6087" w14:textId="77777777" w:rsidR="00071D1C" w:rsidRPr="00FE4A6D" w:rsidRDefault="00071D1C" w:rsidP="00EF3662">
            <w:pPr>
              <w:jc w:val="center"/>
              <w:rPr>
                <w:rFonts w:ascii="Arial LatArm" w:hAnsi="Arial LatArm" w:cs="Sylfaen"/>
                <w:bCs/>
                <w:sz w:val="18"/>
                <w:szCs w:val="18"/>
                <w:lang w:eastAsia="ru-RU"/>
              </w:rPr>
            </w:pPr>
            <w:r w:rsidRPr="00FE4A6D">
              <w:rPr>
                <w:rFonts w:ascii="Sylfaen" w:hAnsi="Sylfaen" w:cs="Sylfaen"/>
                <w:bCs/>
                <w:sz w:val="18"/>
                <w:szCs w:val="18"/>
                <w:lang w:eastAsia="ru-RU"/>
              </w:rPr>
              <w:t>Ապրանքի</w:t>
            </w:r>
          </w:p>
        </w:tc>
      </w:tr>
      <w:tr w:rsidR="00071D1C" w:rsidRPr="00FE4A6D" w14:paraId="66DC69CD" w14:textId="77777777" w:rsidTr="0016519F">
        <w:trPr>
          <w:trHeight w:val="273"/>
        </w:trPr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EEE27" w14:textId="77777777" w:rsidR="00071D1C" w:rsidRPr="00FE4A6D" w:rsidRDefault="0016519F" w:rsidP="00EF3662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 w:rsidRPr="00FE4A6D">
              <w:rPr>
                <w:rFonts w:ascii="Sylfaen" w:hAnsi="Sylfaen" w:cs="Sylfaen"/>
                <w:sz w:val="18"/>
                <w:szCs w:val="18"/>
              </w:rPr>
              <w:t>ա</w:t>
            </w:r>
            <w:r w:rsidR="00071D1C" w:rsidRPr="00FE4A6D">
              <w:rPr>
                <w:rFonts w:ascii="Sylfaen" w:hAnsi="Sylfaen" w:cs="Sylfaen"/>
                <w:sz w:val="18"/>
                <w:szCs w:val="18"/>
              </w:rPr>
              <w:t>նվանումը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FF34AA0" w14:textId="77777777" w:rsidR="00071D1C" w:rsidRPr="00FE4A6D" w:rsidRDefault="000F494F" w:rsidP="000F494F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 w:rsidRPr="00FE4A6D">
              <w:rPr>
                <w:rFonts w:ascii="Sylfaen" w:hAnsi="Sylfaen" w:cs="Sylfaen"/>
                <w:sz w:val="18"/>
                <w:szCs w:val="18"/>
              </w:rPr>
              <w:t>չափման</w:t>
            </w:r>
            <w:r w:rsidRPr="00FE4A6D">
              <w:rPr>
                <w:rFonts w:ascii="Arial LatArm" w:hAnsi="Arial LatArm" w:cs="Arial LatArm"/>
                <w:sz w:val="18"/>
                <w:szCs w:val="18"/>
              </w:rPr>
              <w:t xml:space="preserve"> </w:t>
            </w:r>
            <w:r w:rsidRPr="00FE4A6D">
              <w:rPr>
                <w:rFonts w:ascii="Sylfaen" w:hAnsi="Sylfaen" w:cs="Sylfaen"/>
                <w:sz w:val="18"/>
                <w:szCs w:val="18"/>
              </w:rPr>
              <w:t>միավորը</w:t>
            </w:r>
            <w:r w:rsidRPr="00FE4A6D">
              <w:rPr>
                <w:rFonts w:ascii="Arial LatArm" w:hAnsi="Arial LatArm" w:cs="Arial LatArm"/>
                <w:sz w:val="18"/>
                <w:szCs w:val="18"/>
              </w:rPr>
              <w:t xml:space="preserve">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382AABA" w14:textId="77777777" w:rsidR="00071D1C" w:rsidRPr="00FE4A6D" w:rsidRDefault="000F494F" w:rsidP="000F494F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 w:rsidRPr="00FE4A6D">
              <w:rPr>
                <w:rFonts w:ascii="Sylfaen" w:hAnsi="Sylfaen" w:cs="Sylfaen"/>
                <w:sz w:val="18"/>
                <w:szCs w:val="18"/>
              </w:rPr>
              <w:t>քանակը</w:t>
            </w:r>
            <w:r w:rsidRPr="00FE4A6D">
              <w:rPr>
                <w:rFonts w:ascii="Arial LatArm" w:hAnsi="Arial LatArm"/>
                <w:sz w:val="18"/>
                <w:szCs w:val="18"/>
              </w:rPr>
              <w:t xml:space="preserve"> (</w:t>
            </w:r>
            <w:r w:rsidRPr="00FE4A6D">
              <w:rPr>
                <w:rFonts w:ascii="Sylfaen" w:hAnsi="Sylfaen" w:cs="Sylfaen"/>
                <w:sz w:val="18"/>
                <w:szCs w:val="18"/>
              </w:rPr>
              <w:t>փաստացի</w:t>
            </w:r>
            <w:r w:rsidRPr="00FE4A6D">
              <w:rPr>
                <w:rFonts w:ascii="Arial LatArm" w:hAnsi="Arial LatArm"/>
                <w:sz w:val="18"/>
                <w:szCs w:val="18"/>
              </w:rPr>
              <w:t>)</w:t>
            </w:r>
          </w:p>
        </w:tc>
      </w:tr>
      <w:tr w:rsidR="00071D1C" w:rsidRPr="00FE4A6D" w14:paraId="33F69AB5" w14:textId="77777777" w:rsidTr="0016519F">
        <w:trPr>
          <w:trHeight w:val="273"/>
        </w:trPr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D3BB36" w14:textId="77777777" w:rsidR="00071D1C" w:rsidRPr="00FE4A6D" w:rsidRDefault="00071D1C" w:rsidP="00EF3662">
            <w:pPr>
              <w:jc w:val="center"/>
              <w:rPr>
                <w:rFonts w:ascii="Arial LatArm" w:hAnsi="Arial LatArm" w:cs="Sylfaen"/>
                <w:sz w:val="18"/>
                <w:szCs w:val="18"/>
                <w:lang w:val="ru-RU" w:eastAsia="ru-RU"/>
              </w:rPr>
            </w:pP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5C1C302" w14:textId="77777777" w:rsidR="00071D1C" w:rsidRPr="00FE4A6D" w:rsidRDefault="00071D1C" w:rsidP="00EF3662">
            <w:pPr>
              <w:jc w:val="center"/>
              <w:rPr>
                <w:rFonts w:ascii="Arial LatArm" w:hAnsi="Arial LatArm" w:cs="Sylfaen"/>
                <w:sz w:val="18"/>
                <w:szCs w:val="18"/>
                <w:lang w:val="ru-RU" w:eastAsia="ru-RU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5630D00" w14:textId="77777777" w:rsidR="00071D1C" w:rsidRPr="00FE4A6D" w:rsidRDefault="00071D1C" w:rsidP="00EF3662">
            <w:pPr>
              <w:jc w:val="center"/>
              <w:rPr>
                <w:rFonts w:ascii="Arial LatArm" w:hAnsi="Arial LatArm" w:cs="Sylfaen"/>
                <w:sz w:val="18"/>
                <w:szCs w:val="18"/>
                <w:lang w:val="ru-RU" w:eastAsia="ru-RU"/>
              </w:rPr>
            </w:pPr>
          </w:p>
        </w:tc>
      </w:tr>
      <w:tr w:rsidR="00071D1C" w:rsidRPr="00FE4A6D" w14:paraId="680F06F8" w14:textId="77777777" w:rsidTr="0016519F">
        <w:trPr>
          <w:trHeight w:val="273"/>
        </w:trPr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99E633" w14:textId="77777777" w:rsidR="00071D1C" w:rsidRPr="00FE4A6D" w:rsidRDefault="00071D1C" w:rsidP="00EF3662">
            <w:pPr>
              <w:jc w:val="center"/>
              <w:rPr>
                <w:rFonts w:ascii="Arial LatArm" w:hAnsi="Arial LatArm" w:cs="Sylfaen"/>
                <w:sz w:val="18"/>
                <w:szCs w:val="18"/>
                <w:lang w:val="ru-RU" w:eastAsia="ru-RU"/>
              </w:rPr>
            </w:pP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9210134" w14:textId="77777777" w:rsidR="00071D1C" w:rsidRPr="00FE4A6D" w:rsidRDefault="00071D1C" w:rsidP="00EF3662">
            <w:pPr>
              <w:jc w:val="center"/>
              <w:rPr>
                <w:rFonts w:ascii="Arial LatArm" w:hAnsi="Arial LatArm" w:cs="Sylfaen"/>
                <w:sz w:val="18"/>
                <w:szCs w:val="18"/>
                <w:lang w:val="ru-RU" w:eastAsia="ru-RU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237F716" w14:textId="77777777" w:rsidR="00071D1C" w:rsidRPr="00FE4A6D" w:rsidRDefault="00071D1C" w:rsidP="00EF3662">
            <w:pPr>
              <w:jc w:val="center"/>
              <w:rPr>
                <w:rFonts w:ascii="Arial LatArm" w:hAnsi="Arial LatArm" w:cs="Sylfaen"/>
                <w:sz w:val="18"/>
                <w:szCs w:val="18"/>
                <w:lang w:val="ru-RU" w:eastAsia="ru-RU"/>
              </w:rPr>
            </w:pPr>
          </w:p>
        </w:tc>
      </w:tr>
    </w:tbl>
    <w:p w14:paraId="238B3B3A" w14:textId="77777777" w:rsidR="00071D1C" w:rsidRPr="00FE4A6D" w:rsidRDefault="00071D1C" w:rsidP="00EF3662">
      <w:pPr>
        <w:tabs>
          <w:tab w:val="left" w:pos="360"/>
          <w:tab w:val="left" w:pos="540"/>
        </w:tabs>
        <w:jc w:val="both"/>
        <w:rPr>
          <w:rFonts w:ascii="Arial LatArm" w:hAnsi="Arial LatArm" w:cs="Sylfaen"/>
          <w:lang w:eastAsia="ru-RU"/>
        </w:rPr>
      </w:pPr>
    </w:p>
    <w:p w14:paraId="2F6BDF76" w14:textId="77777777" w:rsidR="00071D1C" w:rsidRPr="00FE4A6D" w:rsidRDefault="00071D1C" w:rsidP="00EF3662">
      <w:pPr>
        <w:tabs>
          <w:tab w:val="left" w:pos="360"/>
          <w:tab w:val="left" w:pos="540"/>
        </w:tabs>
        <w:jc w:val="both"/>
        <w:rPr>
          <w:rFonts w:ascii="Arial LatArm" w:hAnsi="Arial LatArm" w:cs="Sylfaen"/>
          <w:sz w:val="20"/>
        </w:rPr>
      </w:pPr>
      <w:r w:rsidRPr="00FE4A6D">
        <w:rPr>
          <w:rFonts w:ascii="Sylfaen" w:hAnsi="Sylfaen" w:cs="Sylfaen"/>
          <w:sz w:val="20"/>
        </w:rPr>
        <w:t>Սույն</w:t>
      </w:r>
      <w:r w:rsidRPr="00FE4A6D">
        <w:rPr>
          <w:rFonts w:ascii="Arial LatArm" w:hAnsi="Arial LatArm" w:cs="Arial LatArm"/>
          <w:sz w:val="20"/>
        </w:rPr>
        <w:t xml:space="preserve"> </w:t>
      </w:r>
      <w:r w:rsidRPr="00FE4A6D">
        <w:rPr>
          <w:rFonts w:ascii="Sylfaen" w:hAnsi="Sylfaen" w:cs="Sylfaen"/>
          <w:sz w:val="20"/>
        </w:rPr>
        <w:t>ակտը</w:t>
      </w:r>
      <w:r w:rsidRPr="00FE4A6D">
        <w:rPr>
          <w:rFonts w:ascii="Arial LatArm" w:hAnsi="Arial LatArm" w:cs="Arial LatArm"/>
          <w:sz w:val="20"/>
        </w:rPr>
        <w:t xml:space="preserve"> </w:t>
      </w:r>
      <w:r w:rsidRPr="00FE4A6D">
        <w:rPr>
          <w:rFonts w:ascii="Sylfaen" w:hAnsi="Sylfaen" w:cs="Sylfaen"/>
          <w:sz w:val="20"/>
        </w:rPr>
        <w:t>կազմված</w:t>
      </w:r>
      <w:r w:rsidRPr="00FE4A6D">
        <w:rPr>
          <w:rFonts w:ascii="Arial LatArm" w:hAnsi="Arial LatArm" w:cs="Arial LatArm"/>
          <w:sz w:val="20"/>
        </w:rPr>
        <w:t xml:space="preserve"> </w:t>
      </w:r>
      <w:r w:rsidRPr="00FE4A6D">
        <w:rPr>
          <w:rFonts w:ascii="Sylfaen" w:hAnsi="Sylfaen" w:cs="Sylfaen"/>
          <w:sz w:val="20"/>
        </w:rPr>
        <w:t>է</w:t>
      </w:r>
      <w:r w:rsidRPr="00FE4A6D">
        <w:rPr>
          <w:rFonts w:ascii="Arial LatArm" w:hAnsi="Arial LatArm" w:cs="Arial LatArm"/>
          <w:sz w:val="20"/>
        </w:rPr>
        <w:t xml:space="preserve"> 2 </w:t>
      </w:r>
      <w:r w:rsidRPr="00FE4A6D">
        <w:rPr>
          <w:rFonts w:ascii="Sylfaen" w:hAnsi="Sylfaen" w:cs="Sylfaen"/>
          <w:sz w:val="20"/>
        </w:rPr>
        <w:t>օրինակից</w:t>
      </w:r>
      <w:r w:rsidRPr="00FE4A6D">
        <w:rPr>
          <w:rFonts w:ascii="Arial LatArm" w:hAnsi="Arial LatArm" w:cs="Arial LatArm"/>
          <w:sz w:val="20"/>
        </w:rPr>
        <w:t xml:space="preserve">, </w:t>
      </w:r>
      <w:r w:rsidRPr="00FE4A6D">
        <w:rPr>
          <w:rFonts w:ascii="Sylfaen" w:hAnsi="Sylfaen" w:cs="Sylfaen"/>
          <w:sz w:val="20"/>
        </w:rPr>
        <w:t>յուրաքանչյուր</w:t>
      </w:r>
      <w:r w:rsidRPr="00FE4A6D">
        <w:rPr>
          <w:rFonts w:ascii="Arial LatArm" w:hAnsi="Arial LatArm" w:cs="Arial LatArm"/>
          <w:sz w:val="20"/>
        </w:rPr>
        <w:t xml:space="preserve"> </w:t>
      </w:r>
      <w:r w:rsidRPr="00FE4A6D">
        <w:rPr>
          <w:rFonts w:ascii="Sylfaen" w:hAnsi="Sylfaen" w:cs="Sylfaen"/>
          <w:sz w:val="20"/>
        </w:rPr>
        <w:t>կողմին</w:t>
      </w:r>
      <w:r w:rsidRPr="00FE4A6D">
        <w:rPr>
          <w:rFonts w:ascii="Arial LatArm" w:hAnsi="Arial LatArm" w:cs="Arial LatArm"/>
          <w:sz w:val="20"/>
        </w:rPr>
        <w:t xml:space="preserve"> </w:t>
      </w:r>
      <w:r w:rsidRPr="00FE4A6D">
        <w:rPr>
          <w:rFonts w:ascii="Sylfaen" w:hAnsi="Sylfaen" w:cs="Sylfaen"/>
          <w:sz w:val="20"/>
        </w:rPr>
        <w:t>տրամադրվում</w:t>
      </w:r>
      <w:r w:rsidRPr="00FE4A6D">
        <w:rPr>
          <w:rFonts w:ascii="Arial LatArm" w:hAnsi="Arial LatArm" w:cs="Arial LatArm"/>
          <w:sz w:val="20"/>
        </w:rPr>
        <w:t xml:space="preserve"> </w:t>
      </w:r>
      <w:r w:rsidRPr="00FE4A6D">
        <w:rPr>
          <w:rFonts w:ascii="Sylfaen" w:hAnsi="Sylfaen" w:cs="Sylfaen"/>
          <w:sz w:val="20"/>
        </w:rPr>
        <w:t>է</w:t>
      </w:r>
      <w:r w:rsidRPr="00FE4A6D">
        <w:rPr>
          <w:rFonts w:ascii="Arial LatArm" w:hAnsi="Arial LatArm" w:cs="Arial LatArm"/>
          <w:sz w:val="20"/>
        </w:rPr>
        <w:t xml:space="preserve"> </w:t>
      </w:r>
      <w:r w:rsidRPr="00FE4A6D">
        <w:rPr>
          <w:rFonts w:ascii="Sylfaen" w:hAnsi="Sylfaen" w:cs="Sylfaen"/>
          <w:sz w:val="20"/>
        </w:rPr>
        <w:t>մեկական</w:t>
      </w:r>
      <w:r w:rsidRPr="00FE4A6D">
        <w:rPr>
          <w:rFonts w:ascii="Arial LatArm" w:hAnsi="Arial LatArm" w:cs="Arial LatArm"/>
          <w:sz w:val="20"/>
        </w:rPr>
        <w:t xml:space="preserve"> </w:t>
      </w:r>
      <w:r w:rsidRPr="00FE4A6D">
        <w:rPr>
          <w:rFonts w:ascii="Sylfaen" w:hAnsi="Sylfaen" w:cs="Sylfaen"/>
          <w:sz w:val="20"/>
        </w:rPr>
        <w:t>օրինակ</w:t>
      </w:r>
      <w:r w:rsidRPr="00FE4A6D">
        <w:rPr>
          <w:rFonts w:ascii="Arial LatArm" w:hAnsi="Arial LatArm" w:cs="Arial LatArm"/>
          <w:sz w:val="20"/>
        </w:rPr>
        <w:t>:</w:t>
      </w:r>
    </w:p>
    <w:p w14:paraId="58687EF8" w14:textId="77777777" w:rsidR="00071D1C" w:rsidRPr="00FE4A6D" w:rsidRDefault="00071D1C" w:rsidP="00EF3662">
      <w:pPr>
        <w:tabs>
          <w:tab w:val="left" w:pos="360"/>
          <w:tab w:val="left" w:pos="540"/>
        </w:tabs>
        <w:rPr>
          <w:rFonts w:ascii="Arial LatArm" w:hAnsi="Arial LatArm" w:cs="Sylfaen"/>
          <w:sz w:val="22"/>
          <w:szCs w:val="22"/>
          <w:lang w:val="hy-AM"/>
        </w:rPr>
      </w:pPr>
    </w:p>
    <w:p w14:paraId="3BDBC669" w14:textId="77777777" w:rsidR="00071D1C" w:rsidRPr="00FE4A6D" w:rsidRDefault="00071D1C" w:rsidP="00EF3662">
      <w:pPr>
        <w:jc w:val="center"/>
        <w:rPr>
          <w:rFonts w:ascii="Arial LatArm" w:hAnsi="Arial LatArm" w:cs="Sylfaen"/>
          <w:sz w:val="22"/>
          <w:szCs w:val="22"/>
          <w:lang w:val="hy-AM"/>
        </w:rPr>
      </w:pPr>
    </w:p>
    <w:p w14:paraId="79578D92" w14:textId="77777777" w:rsidR="00071D1C" w:rsidRPr="00FE4A6D" w:rsidRDefault="00071D1C" w:rsidP="00EF3662">
      <w:pPr>
        <w:jc w:val="center"/>
        <w:rPr>
          <w:rFonts w:ascii="Arial LatArm" w:hAnsi="Arial LatArm" w:cs="Sylfaen"/>
          <w:sz w:val="14"/>
          <w:szCs w:val="14"/>
          <w:lang w:val="hy-AM"/>
        </w:rPr>
      </w:pPr>
    </w:p>
    <w:p w14:paraId="2EDF1BAB" w14:textId="77777777" w:rsidR="00071D1C" w:rsidRPr="00FE4A6D" w:rsidRDefault="00071D1C" w:rsidP="00EF3662">
      <w:pPr>
        <w:jc w:val="center"/>
        <w:rPr>
          <w:rFonts w:ascii="Arial LatArm" w:hAnsi="Arial LatArm" w:cs="Sylfaen"/>
          <w:sz w:val="22"/>
          <w:szCs w:val="22"/>
          <w:lang w:val="hy-AM"/>
        </w:rPr>
      </w:pPr>
    </w:p>
    <w:p w14:paraId="40352BE3" w14:textId="77777777" w:rsidR="00071D1C" w:rsidRPr="00FE4A6D" w:rsidRDefault="00071D1C" w:rsidP="00EF3662">
      <w:pPr>
        <w:jc w:val="center"/>
        <w:rPr>
          <w:rFonts w:ascii="Arial LatArm" w:hAnsi="Arial LatArm" w:cs="Sylfaen"/>
          <w:sz w:val="22"/>
          <w:szCs w:val="22"/>
        </w:rPr>
      </w:pPr>
      <w:r w:rsidRPr="00FE4A6D">
        <w:rPr>
          <w:rFonts w:ascii="Sylfaen" w:hAnsi="Sylfaen" w:cs="Sylfaen"/>
          <w:sz w:val="22"/>
          <w:szCs w:val="22"/>
        </w:rPr>
        <w:t>ԿՈՂՄԵՐԸ</w:t>
      </w:r>
    </w:p>
    <w:p w14:paraId="52E18937" w14:textId="77777777" w:rsidR="00071D1C" w:rsidRPr="00FE4A6D" w:rsidRDefault="00071D1C" w:rsidP="00EF3662">
      <w:pPr>
        <w:jc w:val="center"/>
        <w:rPr>
          <w:rFonts w:ascii="Arial LatArm" w:hAnsi="Arial LatArm" w:cs="Sylfaen"/>
          <w:sz w:val="22"/>
          <w:szCs w:val="22"/>
        </w:rPr>
      </w:pPr>
    </w:p>
    <w:p w14:paraId="3159F672" w14:textId="77777777" w:rsidR="00071D1C" w:rsidRPr="00FE4A6D" w:rsidRDefault="00071D1C" w:rsidP="00EF3662">
      <w:pPr>
        <w:tabs>
          <w:tab w:val="left" w:pos="360"/>
          <w:tab w:val="left" w:pos="540"/>
        </w:tabs>
        <w:rPr>
          <w:rFonts w:ascii="Arial LatArm" w:hAnsi="Arial LatArm" w:cs="Sylfaen"/>
          <w:sz w:val="22"/>
          <w:szCs w:val="22"/>
        </w:rPr>
      </w:pPr>
    </w:p>
    <w:p w14:paraId="635049BB" w14:textId="77777777" w:rsidR="00071D1C" w:rsidRPr="00FE4A6D" w:rsidRDefault="00071D1C" w:rsidP="00EF3662">
      <w:pPr>
        <w:tabs>
          <w:tab w:val="left" w:pos="360"/>
          <w:tab w:val="left" w:pos="540"/>
        </w:tabs>
        <w:rPr>
          <w:rFonts w:ascii="Arial LatArm" w:hAnsi="Arial LatArm" w:cs="Sylfaen"/>
          <w:sz w:val="22"/>
          <w:szCs w:val="22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5223"/>
      </w:tblGrid>
      <w:tr w:rsidR="00071D1C" w:rsidRPr="00FE4A6D" w14:paraId="20A9CC58" w14:textId="77777777" w:rsidTr="00E22E51">
        <w:tc>
          <w:tcPr>
            <w:tcW w:w="4785" w:type="dxa"/>
          </w:tcPr>
          <w:p w14:paraId="1A296E5E" w14:textId="77777777" w:rsidR="00071D1C" w:rsidRPr="00FE4A6D" w:rsidRDefault="00071D1C" w:rsidP="00EF3662">
            <w:pPr>
              <w:tabs>
                <w:tab w:val="left" w:pos="360"/>
                <w:tab w:val="left" w:pos="540"/>
              </w:tabs>
              <w:jc w:val="center"/>
              <w:rPr>
                <w:rFonts w:ascii="Arial LatArm" w:hAnsi="Arial LatArm" w:cs="Sylfaen"/>
                <w:b/>
                <w:bCs/>
                <w:sz w:val="22"/>
                <w:szCs w:val="22"/>
                <w:lang w:eastAsia="ru-RU"/>
              </w:rPr>
            </w:pPr>
            <w:r w:rsidRPr="00FE4A6D">
              <w:rPr>
                <w:rFonts w:ascii="Sylfaen" w:hAnsi="Sylfaen" w:cs="Sylfaen"/>
                <w:b/>
                <w:bCs/>
                <w:sz w:val="22"/>
                <w:szCs w:val="22"/>
              </w:rPr>
              <w:t>Հանձնեց</w:t>
            </w:r>
          </w:p>
        </w:tc>
        <w:tc>
          <w:tcPr>
            <w:tcW w:w="5223" w:type="dxa"/>
          </w:tcPr>
          <w:p w14:paraId="427BC10C" w14:textId="77777777" w:rsidR="00071D1C" w:rsidRPr="00FE4A6D" w:rsidRDefault="00071D1C" w:rsidP="00EF3662">
            <w:pPr>
              <w:tabs>
                <w:tab w:val="left" w:pos="360"/>
                <w:tab w:val="left" w:pos="540"/>
              </w:tabs>
              <w:jc w:val="center"/>
              <w:rPr>
                <w:rFonts w:ascii="Arial LatArm" w:hAnsi="Arial LatArm" w:cs="Sylfaen"/>
                <w:b/>
                <w:bCs/>
                <w:sz w:val="22"/>
                <w:szCs w:val="22"/>
                <w:lang w:eastAsia="ru-RU"/>
              </w:rPr>
            </w:pPr>
            <w:r w:rsidRPr="00FE4A6D">
              <w:rPr>
                <w:rFonts w:ascii="Arial LatArm" w:hAnsi="Arial LatArm" w:cs="Sylfaen"/>
                <w:b/>
                <w:bCs/>
                <w:sz w:val="22"/>
                <w:szCs w:val="22"/>
              </w:rPr>
              <w:t xml:space="preserve">        </w:t>
            </w:r>
            <w:r w:rsidRPr="00FE4A6D">
              <w:rPr>
                <w:rFonts w:ascii="Sylfaen" w:hAnsi="Sylfaen" w:cs="Sylfaen"/>
                <w:b/>
                <w:bCs/>
                <w:sz w:val="22"/>
                <w:szCs w:val="22"/>
              </w:rPr>
              <w:t>Ընդունեց</w:t>
            </w:r>
          </w:p>
        </w:tc>
      </w:tr>
    </w:tbl>
    <w:p w14:paraId="2D10FD6C" w14:textId="77777777" w:rsidR="00071D1C" w:rsidRPr="00FE4A6D" w:rsidRDefault="00071D1C" w:rsidP="00EF3662">
      <w:pPr>
        <w:tabs>
          <w:tab w:val="left" w:pos="360"/>
          <w:tab w:val="left" w:pos="540"/>
        </w:tabs>
        <w:rPr>
          <w:rFonts w:ascii="Arial LatArm" w:hAnsi="Arial LatArm" w:cs="Sylfaen"/>
          <w:sz w:val="20"/>
          <w:szCs w:val="20"/>
          <w:lang w:eastAsia="ru-RU"/>
        </w:rPr>
      </w:pPr>
      <w:r w:rsidRPr="00FE4A6D">
        <w:rPr>
          <w:rFonts w:ascii="Arial LatArm" w:hAnsi="Arial LatArm" w:cs="Sylfaen"/>
          <w:sz w:val="20"/>
          <w:szCs w:val="20"/>
          <w:lang w:eastAsia="ru-RU"/>
        </w:rPr>
        <w:t xml:space="preserve">                                                                                                  </w:t>
      </w:r>
      <w:r w:rsidRPr="00FE4A6D">
        <w:rPr>
          <w:rFonts w:ascii="Sylfaen" w:hAnsi="Sylfaen" w:cs="Sylfaen"/>
          <w:sz w:val="20"/>
          <w:szCs w:val="20"/>
          <w:lang w:eastAsia="ru-RU"/>
        </w:rPr>
        <w:t>հայտը</w:t>
      </w:r>
      <w:r w:rsidRPr="00FE4A6D">
        <w:rPr>
          <w:rFonts w:ascii="Arial LatArm" w:hAnsi="Arial LatArm" w:cs="Arial LatArm"/>
          <w:sz w:val="20"/>
          <w:szCs w:val="20"/>
          <w:lang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eastAsia="ru-RU"/>
        </w:rPr>
        <w:t>նախագծած</w:t>
      </w:r>
      <w:r w:rsidRPr="00FE4A6D">
        <w:rPr>
          <w:rFonts w:ascii="Arial LatArm" w:hAnsi="Arial LatArm" w:cs="Arial LatArm"/>
          <w:sz w:val="20"/>
          <w:szCs w:val="20"/>
          <w:lang w:eastAsia="ru-RU"/>
        </w:rPr>
        <w:t xml:space="preserve"> </w:t>
      </w:r>
      <w:r w:rsidRPr="00FE4A6D">
        <w:rPr>
          <w:rFonts w:ascii="Sylfaen" w:hAnsi="Sylfaen" w:cs="Sylfaen"/>
          <w:sz w:val="20"/>
          <w:szCs w:val="20"/>
          <w:lang w:eastAsia="ru-RU"/>
        </w:rPr>
        <w:t>ներկայացուցիչ</w:t>
      </w:r>
      <w:r w:rsidRPr="00FE4A6D">
        <w:rPr>
          <w:rFonts w:ascii="Arial LatArm" w:hAnsi="Arial LatArm" w:cs="Arial LatArm"/>
          <w:sz w:val="20"/>
          <w:szCs w:val="20"/>
          <w:lang w:eastAsia="ru-RU"/>
        </w:rPr>
        <w:t>`</w:t>
      </w:r>
    </w:p>
    <w:p w14:paraId="7FD6ED93" w14:textId="77777777" w:rsidR="00071D1C" w:rsidRPr="00FE4A6D" w:rsidRDefault="00071D1C" w:rsidP="00EF3662">
      <w:pPr>
        <w:tabs>
          <w:tab w:val="left" w:pos="360"/>
          <w:tab w:val="left" w:pos="540"/>
        </w:tabs>
        <w:rPr>
          <w:rFonts w:ascii="Arial LatArm" w:hAnsi="Arial LatArm" w:cs="Sylfaen"/>
          <w:sz w:val="20"/>
          <w:szCs w:val="20"/>
          <w:lang w:eastAsia="ru-RU"/>
        </w:rPr>
      </w:pPr>
    </w:p>
    <w:tbl>
      <w:tblPr>
        <w:tblW w:w="9750" w:type="dxa"/>
        <w:jc w:val="center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75"/>
        <w:gridCol w:w="4875"/>
      </w:tblGrid>
      <w:tr w:rsidR="00071D1C" w:rsidRPr="00FE4A6D" w14:paraId="69F16081" w14:textId="77777777" w:rsidTr="00E22E51">
        <w:trPr>
          <w:tblCellSpacing w:w="7" w:type="dxa"/>
          <w:jc w:val="center"/>
        </w:trPr>
        <w:tc>
          <w:tcPr>
            <w:tcW w:w="0" w:type="auto"/>
            <w:vAlign w:val="center"/>
          </w:tcPr>
          <w:p w14:paraId="73651C55" w14:textId="77777777" w:rsidR="00071D1C" w:rsidRPr="00FE4A6D" w:rsidRDefault="00071D1C" w:rsidP="00EF3662">
            <w:pPr>
              <w:jc w:val="center"/>
              <w:rPr>
                <w:rFonts w:ascii="Arial LatArm" w:hAnsi="Arial LatArm" w:cs="GHEA Grapalat"/>
                <w:color w:val="000000"/>
                <w:sz w:val="21"/>
                <w:szCs w:val="21"/>
                <w:lang w:val="ru-RU" w:eastAsia="ru-RU"/>
              </w:rPr>
            </w:pPr>
            <w:r w:rsidRPr="00FE4A6D">
              <w:rPr>
                <w:rFonts w:ascii="Arial LatArm" w:hAnsi="Arial LatArm" w:cs="GHEA Grapalat"/>
                <w:color w:val="000000"/>
                <w:sz w:val="21"/>
                <w:szCs w:val="21"/>
              </w:rPr>
              <w:t xml:space="preserve">___________________________ </w:t>
            </w:r>
          </w:p>
          <w:p w14:paraId="08FCD381" w14:textId="77777777" w:rsidR="00071D1C" w:rsidRPr="00FE4A6D" w:rsidRDefault="00071D1C" w:rsidP="00EF3662">
            <w:pPr>
              <w:jc w:val="center"/>
              <w:rPr>
                <w:rFonts w:ascii="Arial LatArm" w:hAnsi="Arial LatArm" w:cs="GHEA Grapalat"/>
                <w:color w:val="000000"/>
                <w:sz w:val="21"/>
                <w:szCs w:val="21"/>
                <w:lang w:val="ru-RU" w:eastAsia="ru-RU"/>
              </w:rPr>
            </w:pPr>
            <w:r w:rsidRPr="00FE4A6D">
              <w:rPr>
                <w:rFonts w:ascii="Sylfaen" w:hAnsi="Sylfaen" w:cs="Sylfaen"/>
                <w:color w:val="000000"/>
                <w:sz w:val="15"/>
                <w:szCs w:val="15"/>
              </w:rPr>
              <w:t>ազգանուն</w:t>
            </w:r>
            <w:r w:rsidRPr="00FE4A6D">
              <w:rPr>
                <w:rFonts w:ascii="Arial LatArm" w:hAnsi="Arial LatArm" w:cs="Arial LatArm"/>
                <w:color w:val="000000"/>
                <w:sz w:val="15"/>
                <w:szCs w:val="15"/>
              </w:rPr>
              <w:t xml:space="preserve">, </w:t>
            </w:r>
            <w:r w:rsidRPr="00FE4A6D">
              <w:rPr>
                <w:rFonts w:ascii="Sylfaen" w:hAnsi="Sylfaen" w:cs="Sylfaen"/>
                <w:color w:val="000000"/>
                <w:sz w:val="15"/>
                <w:szCs w:val="15"/>
              </w:rPr>
              <w:t>անուն</w:t>
            </w:r>
          </w:p>
        </w:tc>
        <w:tc>
          <w:tcPr>
            <w:tcW w:w="0" w:type="auto"/>
            <w:vAlign w:val="center"/>
          </w:tcPr>
          <w:p w14:paraId="664AC19F" w14:textId="77777777" w:rsidR="00071D1C" w:rsidRPr="00FE4A6D" w:rsidRDefault="00071D1C" w:rsidP="00EF3662">
            <w:pPr>
              <w:jc w:val="center"/>
              <w:rPr>
                <w:rFonts w:ascii="Arial LatArm" w:hAnsi="Arial LatArm" w:cs="GHEA Grapalat"/>
                <w:color w:val="000000"/>
                <w:sz w:val="21"/>
                <w:szCs w:val="21"/>
                <w:lang w:val="ru-RU" w:eastAsia="ru-RU"/>
              </w:rPr>
            </w:pPr>
            <w:r w:rsidRPr="00FE4A6D">
              <w:rPr>
                <w:rFonts w:ascii="Arial LatArm" w:hAnsi="Arial LatArm" w:cs="GHEA Grapalat"/>
                <w:color w:val="000000"/>
                <w:sz w:val="21"/>
                <w:szCs w:val="21"/>
              </w:rPr>
              <w:t>___________________________</w:t>
            </w:r>
          </w:p>
          <w:p w14:paraId="5CF2CEB8" w14:textId="77777777" w:rsidR="00071D1C" w:rsidRPr="00FE4A6D" w:rsidRDefault="00071D1C" w:rsidP="00EF3662">
            <w:pPr>
              <w:jc w:val="center"/>
              <w:rPr>
                <w:rFonts w:ascii="Arial LatArm" w:hAnsi="Arial LatArm" w:cs="GHEA Grapalat"/>
                <w:color w:val="000000"/>
                <w:sz w:val="21"/>
                <w:szCs w:val="21"/>
                <w:lang w:val="ru-RU" w:eastAsia="ru-RU"/>
              </w:rPr>
            </w:pPr>
            <w:r w:rsidRPr="00FE4A6D">
              <w:rPr>
                <w:rFonts w:ascii="Sylfaen" w:hAnsi="Sylfaen" w:cs="Sylfaen"/>
                <w:color w:val="000000"/>
                <w:sz w:val="15"/>
                <w:szCs w:val="15"/>
              </w:rPr>
              <w:t>ազգանուն</w:t>
            </w:r>
            <w:r w:rsidRPr="00FE4A6D">
              <w:rPr>
                <w:rFonts w:ascii="Arial LatArm" w:hAnsi="Arial LatArm" w:cs="Arial LatArm"/>
                <w:color w:val="000000"/>
                <w:sz w:val="15"/>
                <w:szCs w:val="15"/>
              </w:rPr>
              <w:t xml:space="preserve">, </w:t>
            </w:r>
            <w:r w:rsidRPr="00FE4A6D">
              <w:rPr>
                <w:rFonts w:ascii="Sylfaen" w:hAnsi="Sylfaen" w:cs="Sylfaen"/>
                <w:color w:val="000000"/>
                <w:sz w:val="15"/>
                <w:szCs w:val="15"/>
              </w:rPr>
              <w:t>անուն</w:t>
            </w:r>
          </w:p>
        </w:tc>
      </w:tr>
      <w:tr w:rsidR="00071D1C" w:rsidRPr="00FE4A6D" w14:paraId="5DE3A3AB" w14:textId="77777777" w:rsidTr="00E22E51">
        <w:trPr>
          <w:tblCellSpacing w:w="7" w:type="dxa"/>
          <w:jc w:val="center"/>
        </w:trPr>
        <w:tc>
          <w:tcPr>
            <w:tcW w:w="0" w:type="auto"/>
            <w:vAlign w:val="center"/>
          </w:tcPr>
          <w:p w14:paraId="6C1011C6" w14:textId="77777777" w:rsidR="00071D1C" w:rsidRPr="00FE4A6D" w:rsidRDefault="00071D1C" w:rsidP="00EF3662">
            <w:pPr>
              <w:jc w:val="center"/>
              <w:rPr>
                <w:rFonts w:ascii="Arial LatArm" w:hAnsi="Arial LatArm" w:cs="GHEA Grapalat"/>
                <w:color w:val="000000"/>
                <w:sz w:val="21"/>
                <w:szCs w:val="21"/>
                <w:lang w:val="ru-RU" w:eastAsia="ru-RU"/>
              </w:rPr>
            </w:pPr>
            <w:r w:rsidRPr="00FE4A6D">
              <w:rPr>
                <w:rFonts w:ascii="Arial LatArm" w:hAnsi="Arial LatArm" w:cs="GHEA Grapalat"/>
                <w:color w:val="000000"/>
                <w:sz w:val="21"/>
                <w:szCs w:val="21"/>
              </w:rPr>
              <w:t xml:space="preserve">___________________________ </w:t>
            </w:r>
          </w:p>
          <w:p w14:paraId="3F86BBC3" w14:textId="77777777" w:rsidR="00071D1C" w:rsidRPr="00FE4A6D" w:rsidRDefault="00071D1C" w:rsidP="00EF3662">
            <w:pPr>
              <w:jc w:val="center"/>
              <w:rPr>
                <w:rFonts w:ascii="Arial LatArm" w:hAnsi="Arial LatArm" w:cs="GHEA Grapalat"/>
                <w:color w:val="000000"/>
                <w:sz w:val="21"/>
                <w:szCs w:val="21"/>
                <w:lang w:val="ru-RU" w:eastAsia="ru-RU"/>
              </w:rPr>
            </w:pPr>
            <w:r w:rsidRPr="00FE4A6D">
              <w:rPr>
                <w:rFonts w:ascii="Sylfaen" w:hAnsi="Sylfaen" w:cs="Sylfaen"/>
                <w:color w:val="000000"/>
                <w:sz w:val="15"/>
                <w:szCs w:val="15"/>
              </w:rPr>
              <w:t>Ստորագրություն</w:t>
            </w:r>
          </w:p>
        </w:tc>
        <w:tc>
          <w:tcPr>
            <w:tcW w:w="0" w:type="auto"/>
            <w:vAlign w:val="center"/>
          </w:tcPr>
          <w:p w14:paraId="2EDDF1CC" w14:textId="77777777" w:rsidR="00071D1C" w:rsidRPr="00FE4A6D" w:rsidRDefault="00071D1C" w:rsidP="00EF3662">
            <w:pPr>
              <w:jc w:val="center"/>
              <w:rPr>
                <w:rFonts w:ascii="Arial LatArm" w:hAnsi="Arial LatArm" w:cs="GHEA Grapalat"/>
                <w:color w:val="000000"/>
                <w:sz w:val="21"/>
                <w:szCs w:val="21"/>
                <w:lang w:val="ru-RU" w:eastAsia="ru-RU"/>
              </w:rPr>
            </w:pPr>
            <w:r w:rsidRPr="00FE4A6D">
              <w:rPr>
                <w:rFonts w:ascii="Arial LatArm" w:hAnsi="Arial LatArm" w:cs="GHEA Grapalat"/>
                <w:color w:val="000000"/>
                <w:sz w:val="21"/>
                <w:szCs w:val="21"/>
              </w:rPr>
              <w:t>___________________________</w:t>
            </w:r>
          </w:p>
          <w:p w14:paraId="1391DD4E" w14:textId="77777777" w:rsidR="00071D1C" w:rsidRPr="00FE4A6D" w:rsidRDefault="00071D1C" w:rsidP="00EF3662">
            <w:pPr>
              <w:jc w:val="center"/>
              <w:rPr>
                <w:rFonts w:ascii="Arial LatArm" w:hAnsi="Arial LatArm" w:cs="GHEA Grapalat"/>
                <w:color w:val="000000"/>
                <w:sz w:val="21"/>
                <w:szCs w:val="21"/>
                <w:lang w:val="ru-RU" w:eastAsia="ru-RU"/>
              </w:rPr>
            </w:pPr>
            <w:r w:rsidRPr="00FE4A6D">
              <w:rPr>
                <w:rFonts w:ascii="Sylfaen" w:hAnsi="Sylfaen" w:cs="Sylfaen"/>
                <w:color w:val="000000"/>
                <w:sz w:val="15"/>
                <w:szCs w:val="15"/>
              </w:rPr>
              <w:t>ստորագրություն</w:t>
            </w:r>
          </w:p>
        </w:tc>
      </w:tr>
      <w:tr w:rsidR="00071D1C" w:rsidRPr="00FE4A6D" w14:paraId="27B3E2EE" w14:textId="77777777" w:rsidTr="00E22E51">
        <w:trPr>
          <w:tblCellSpacing w:w="7" w:type="dxa"/>
          <w:jc w:val="center"/>
        </w:trPr>
        <w:tc>
          <w:tcPr>
            <w:tcW w:w="0" w:type="auto"/>
            <w:vAlign w:val="center"/>
          </w:tcPr>
          <w:p w14:paraId="010AC904" w14:textId="77777777" w:rsidR="00071D1C" w:rsidRPr="00FE4A6D" w:rsidRDefault="00071D1C" w:rsidP="00EF3662">
            <w:pPr>
              <w:rPr>
                <w:rFonts w:ascii="Arial LatArm" w:hAnsi="Arial LatArm" w:cs="GHEA Grapalat"/>
                <w:color w:val="000000"/>
                <w:sz w:val="21"/>
                <w:szCs w:val="21"/>
                <w:lang w:val="ru-RU" w:eastAsia="ru-RU"/>
              </w:rPr>
            </w:pPr>
            <w:r w:rsidRPr="00FE4A6D">
              <w:rPr>
                <w:rFonts w:ascii="Arial LatArm" w:hAnsi="Arial LatArm" w:cs="GHEA Grapalat"/>
                <w:color w:val="000000"/>
                <w:sz w:val="21"/>
                <w:szCs w:val="21"/>
              </w:rPr>
              <w:t xml:space="preserve">                              </w:t>
            </w:r>
          </w:p>
        </w:tc>
        <w:tc>
          <w:tcPr>
            <w:tcW w:w="0" w:type="auto"/>
            <w:vAlign w:val="center"/>
          </w:tcPr>
          <w:p w14:paraId="15CE5587" w14:textId="77777777" w:rsidR="00071D1C" w:rsidRPr="00FE4A6D" w:rsidRDefault="00071D1C" w:rsidP="00EF3662">
            <w:pPr>
              <w:rPr>
                <w:rFonts w:ascii="Arial LatArm" w:hAnsi="Arial LatArm" w:cs="GHEA Grapalat"/>
                <w:color w:val="000000"/>
                <w:sz w:val="21"/>
                <w:szCs w:val="21"/>
                <w:lang w:val="ru-RU" w:eastAsia="ru-RU"/>
              </w:rPr>
            </w:pPr>
          </w:p>
        </w:tc>
      </w:tr>
    </w:tbl>
    <w:p w14:paraId="3B157CFF" w14:textId="77777777" w:rsidR="00140600" w:rsidRPr="00FE4A6D" w:rsidRDefault="00140600" w:rsidP="007E2F6D">
      <w:pPr>
        <w:rPr>
          <w:rFonts w:ascii="Arial LatArm" w:hAnsi="Arial LatArm" w:cs="Sylfaen"/>
          <w:b/>
        </w:rPr>
      </w:pPr>
    </w:p>
    <w:p w14:paraId="42690B21" w14:textId="77777777" w:rsidR="00140600" w:rsidRPr="00FE4A6D" w:rsidRDefault="00140600" w:rsidP="00140600">
      <w:pPr>
        <w:rPr>
          <w:rFonts w:ascii="Arial LatArm" w:hAnsi="Arial LatArm" w:cs="Sylfaen"/>
        </w:rPr>
      </w:pPr>
    </w:p>
    <w:p w14:paraId="52DCD3E5" w14:textId="77777777" w:rsidR="00140600" w:rsidRPr="00FE4A6D" w:rsidRDefault="00140600" w:rsidP="00140600">
      <w:pPr>
        <w:rPr>
          <w:rFonts w:ascii="Arial LatArm" w:hAnsi="Arial LatArm" w:cs="Sylfaen"/>
        </w:rPr>
      </w:pPr>
    </w:p>
    <w:p w14:paraId="7CB9C909" w14:textId="77777777" w:rsidR="00140600" w:rsidRPr="00FE4A6D" w:rsidRDefault="00140600" w:rsidP="00140600">
      <w:pPr>
        <w:rPr>
          <w:rFonts w:ascii="Arial LatArm" w:hAnsi="Arial LatArm" w:cs="Sylfaen"/>
        </w:rPr>
      </w:pPr>
    </w:p>
    <w:p w14:paraId="7E625E18" w14:textId="77777777" w:rsidR="00140600" w:rsidRPr="00FE4A6D" w:rsidRDefault="00140600" w:rsidP="00140600">
      <w:pPr>
        <w:rPr>
          <w:rFonts w:ascii="Arial LatArm" w:hAnsi="Arial LatArm" w:cs="Sylfaen"/>
        </w:rPr>
      </w:pPr>
    </w:p>
    <w:p w14:paraId="1EC0BA6D" w14:textId="77777777" w:rsidR="00B2572B" w:rsidRPr="00FE4A6D" w:rsidRDefault="00140600" w:rsidP="00140600">
      <w:pPr>
        <w:tabs>
          <w:tab w:val="left" w:pos="8640"/>
        </w:tabs>
        <w:rPr>
          <w:rFonts w:ascii="Arial LatArm" w:hAnsi="Arial LatArm" w:cs="GHEA Grapalat"/>
          <w:sz w:val="22"/>
          <w:szCs w:val="22"/>
          <w:lang w:val="hy-AM"/>
        </w:rPr>
      </w:pPr>
      <w:r w:rsidRPr="00FE4A6D">
        <w:rPr>
          <w:rFonts w:ascii="Arial LatArm" w:hAnsi="Arial LatArm" w:cs="Sylfaen"/>
        </w:rPr>
        <w:tab/>
      </w:r>
    </w:p>
    <w:p w14:paraId="62BCBD3D" w14:textId="77777777" w:rsidR="00FE4A6D" w:rsidRPr="00FE4A6D" w:rsidRDefault="00FE4A6D">
      <w:pPr>
        <w:tabs>
          <w:tab w:val="left" w:pos="8640"/>
        </w:tabs>
        <w:rPr>
          <w:rFonts w:ascii="Arial LatArm" w:hAnsi="Arial LatArm" w:cs="GHEA Grapalat"/>
          <w:sz w:val="22"/>
          <w:szCs w:val="22"/>
          <w:lang w:val="hy-AM"/>
        </w:rPr>
      </w:pPr>
    </w:p>
    <w:sectPr w:rsidR="00FE4A6D" w:rsidRPr="00FE4A6D" w:rsidSect="00140600">
      <w:pgSz w:w="11906" w:h="16838" w:code="9"/>
      <w:pgMar w:top="720" w:right="662" w:bottom="533" w:left="1138" w:header="562" w:footer="56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DAC005" w14:textId="77777777" w:rsidR="002E49C9" w:rsidRDefault="002E49C9">
      <w:r>
        <w:separator/>
      </w:r>
    </w:p>
  </w:endnote>
  <w:endnote w:type="continuationSeparator" w:id="0">
    <w:p w14:paraId="32C359E9" w14:textId="77777777" w:rsidR="002E49C9" w:rsidRDefault="002E49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Baltica">
    <w:altName w:val="Calibri"/>
    <w:charset w:val="00"/>
    <w:family w:val="auto"/>
    <w:pitch w:val="variable"/>
    <w:sig w:usb0="00000003" w:usb1="00000000" w:usb2="00000000" w:usb3="00000000" w:csb0="00000001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altName w:val="Calibri"/>
    <w:charset w:val="CC"/>
    <w:family w:val="swiss"/>
    <w:pitch w:val="variable"/>
    <w:sig w:usb0="E00002EF" w:usb1="4000205B" w:usb2="00000028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C48785" w14:textId="77777777" w:rsidR="002E49C9" w:rsidRDefault="002E49C9">
      <w:r>
        <w:separator/>
      </w:r>
    </w:p>
  </w:footnote>
  <w:footnote w:type="continuationSeparator" w:id="0">
    <w:p w14:paraId="477268E8" w14:textId="77777777" w:rsidR="002E49C9" w:rsidRDefault="002E49C9">
      <w:r>
        <w:continuationSeparator/>
      </w:r>
    </w:p>
  </w:footnote>
  <w:footnote w:id="1">
    <w:p w14:paraId="62CC34B8" w14:textId="77777777" w:rsidR="00FE4A6D" w:rsidRPr="00AE74A0" w:rsidRDefault="00FE4A6D" w:rsidP="003850A0">
      <w:pPr>
        <w:pStyle w:val="af2"/>
        <w:jc w:val="both"/>
        <w:rPr>
          <w:rFonts w:ascii="GHEA Grapalat" w:hAnsi="GHEA Grapalat"/>
          <w:i/>
          <w:sz w:val="16"/>
          <w:szCs w:val="16"/>
          <w:lang w:val="hy-AM" w:eastAsia="en-US"/>
        </w:rPr>
      </w:pPr>
      <w:r>
        <w:rPr>
          <w:rFonts w:ascii="GHEA Grapalat" w:hAnsi="GHEA Grapalat"/>
          <w:i/>
          <w:sz w:val="16"/>
          <w:szCs w:val="16"/>
          <w:vertAlign w:val="superscript"/>
          <w:lang w:val="af-ZA" w:eastAsia="en-US"/>
        </w:rPr>
        <w:t xml:space="preserve">7 </w:t>
      </w:r>
      <w:r w:rsidRPr="00AE74A0">
        <w:rPr>
          <w:rFonts w:ascii="GHEA Grapalat" w:hAnsi="GHEA Grapalat"/>
          <w:i/>
          <w:sz w:val="16"/>
          <w:szCs w:val="16"/>
          <w:lang w:val="af-ZA" w:eastAsia="en-US"/>
        </w:rPr>
        <w:t xml:space="preserve">Եթե սույն հրավերով չի նախատեսվում մասնակցի կողմից առաջարկվող ապրանքի ապրանքային նշանի, ֆիրմային անվանման, </w:t>
      </w:r>
      <w:r w:rsidRPr="00AE74A0">
        <w:rPr>
          <w:rFonts w:ascii="GHEA Grapalat" w:hAnsi="GHEA Grapalat"/>
          <w:i/>
          <w:sz w:val="16"/>
          <w:szCs w:val="16"/>
          <w:lang w:val="hy-AM" w:eastAsia="en-US"/>
        </w:rPr>
        <w:t>մոդելի</w:t>
      </w:r>
      <w:r w:rsidRPr="00AE74A0">
        <w:rPr>
          <w:rFonts w:ascii="GHEA Grapalat" w:hAnsi="GHEA Grapalat"/>
          <w:i/>
          <w:sz w:val="16"/>
          <w:szCs w:val="16"/>
          <w:lang w:val="af-ZA" w:eastAsia="en-US"/>
        </w:rPr>
        <w:t xml:space="preserve"> և արտադրողի անվանման վերաբերյալ տեղեկատվության ներկայացում, ապա ենթակետից հանվում են «ինչպես նաև առաջարկվող ապրանքի ապրանքային նշանը, ֆիրմային անվանումը, </w:t>
      </w:r>
      <w:r w:rsidRPr="00AE74A0">
        <w:rPr>
          <w:rFonts w:ascii="GHEA Grapalat" w:hAnsi="GHEA Grapalat"/>
          <w:i/>
          <w:sz w:val="16"/>
          <w:szCs w:val="16"/>
          <w:lang w:val="hy-AM" w:eastAsia="en-US"/>
        </w:rPr>
        <w:t>մոդելը</w:t>
      </w:r>
      <w:r w:rsidRPr="00AE74A0">
        <w:rPr>
          <w:rFonts w:ascii="GHEA Grapalat" w:hAnsi="GHEA Grapalat"/>
          <w:i/>
          <w:sz w:val="16"/>
          <w:szCs w:val="16"/>
          <w:lang w:val="af-ZA" w:eastAsia="en-US"/>
        </w:rPr>
        <w:t xml:space="preserve"> և արտադրողի անվանումը</w:t>
      </w:r>
      <w:r w:rsidRPr="00AE74A0">
        <w:rPr>
          <w:rFonts w:ascii="GHEA Grapalat" w:hAnsi="GHEA Grapalat"/>
          <w:i/>
          <w:sz w:val="16"/>
          <w:szCs w:val="16"/>
          <w:lang w:val="hy-AM" w:eastAsia="en-US"/>
        </w:rPr>
        <w:t>:</w:t>
      </w:r>
      <w:r w:rsidRPr="00AE74A0">
        <w:rPr>
          <w:rFonts w:ascii="GHEA Grapalat" w:hAnsi="GHEA Grapalat" w:cs="Sylfaen"/>
          <w:lang w:val="hy-AM"/>
        </w:rPr>
        <w:t xml:space="preserve"> </w:t>
      </w:r>
      <w:r w:rsidRPr="00AE74A0">
        <w:rPr>
          <w:rFonts w:ascii="GHEA Grapalat" w:hAnsi="GHEA Grapalat"/>
          <w:i/>
          <w:sz w:val="16"/>
          <w:szCs w:val="16"/>
          <w:lang w:val="af-ZA" w:eastAsia="en-US"/>
        </w:rPr>
        <w:t xml:space="preserve"> Ընդ որում մասնակիցը կարող է ներկայացնել մեկից ավելի արտադրողների կողմից արտադրված, ինչպես նաև տարբեր ապրանքային նշան, ֆիրմային անվանում և մոդելունեցող ապրանքներ, եթե չի կիրառվում սույն մասի 1.1 կետի վերջին նախադասությամբ սահմանված պայմանը:»</w:t>
      </w:r>
      <w:r w:rsidRPr="006265F4">
        <w:rPr>
          <w:rFonts w:ascii="GHEA Grapalat" w:hAnsi="GHEA Grapalat"/>
          <w:i/>
          <w:sz w:val="16"/>
          <w:szCs w:val="16"/>
          <w:lang w:val="af-ZA" w:eastAsia="en-US"/>
        </w:rPr>
        <w:t xml:space="preserve"> բառերը:</w:t>
      </w:r>
    </w:p>
  </w:footnote>
  <w:footnote w:id="2">
    <w:p w14:paraId="4F0F5182" w14:textId="77777777" w:rsidR="00FE4A6D" w:rsidRPr="00674676" w:rsidRDefault="00FE4A6D">
      <w:pPr>
        <w:pStyle w:val="af2"/>
        <w:rPr>
          <w:lang w:val="hy-AM"/>
        </w:rPr>
      </w:pPr>
      <w:r w:rsidRPr="006265F4">
        <w:rPr>
          <w:rStyle w:val="af6"/>
          <w:color w:val="FFFFFF"/>
        </w:rPr>
        <w:footnoteRef/>
      </w:r>
      <w:r w:rsidRPr="00674676">
        <w:rPr>
          <w:lang w:val="hy-AM"/>
        </w:rPr>
        <w:t xml:space="preserve"> </w:t>
      </w:r>
      <w:r w:rsidRPr="008F1434">
        <w:rPr>
          <w:vertAlign w:val="superscript"/>
          <w:lang w:val="hy-AM"/>
        </w:rPr>
        <w:t xml:space="preserve">10 </w:t>
      </w:r>
      <w:r w:rsidRPr="00674676">
        <w:rPr>
          <w:rFonts w:ascii="GHEA Grapalat" w:hAnsi="GHEA Grapalat" w:cs="Sylfaen"/>
          <w:i/>
          <w:sz w:val="16"/>
          <w:szCs w:val="16"/>
          <w:lang w:val="hy-AM"/>
        </w:rPr>
        <w:t xml:space="preserve">Սահմանվում է </w:t>
      </w:r>
      <w:r w:rsidRPr="008F1434">
        <w:rPr>
          <w:rFonts w:ascii="GHEA Grapalat" w:hAnsi="GHEA Grapalat" w:cs="Sylfaen"/>
          <w:i/>
          <w:sz w:val="16"/>
          <w:szCs w:val="16"/>
          <w:lang w:val="hy-AM"/>
        </w:rPr>
        <w:t>պ</w:t>
      </w:r>
      <w:r w:rsidRPr="00674676">
        <w:rPr>
          <w:rFonts w:ascii="GHEA Grapalat" w:hAnsi="GHEA Grapalat" w:cs="Sylfaen"/>
          <w:i/>
          <w:sz w:val="16"/>
          <w:szCs w:val="16"/>
          <w:lang w:val="hy-AM"/>
        </w:rPr>
        <w:t>ատվիրատուի կողմից:</w:t>
      </w:r>
    </w:p>
  </w:footnote>
  <w:footnote w:id="3">
    <w:p w14:paraId="19B6B9D3" w14:textId="77777777" w:rsidR="00FE4A6D" w:rsidRPr="008F1434" w:rsidRDefault="00FE4A6D" w:rsidP="00571F29">
      <w:pPr>
        <w:pStyle w:val="af2"/>
        <w:rPr>
          <w:rFonts w:ascii="Sylfaen" w:hAnsi="Sylfaen"/>
          <w:lang w:val="hy-AM"/>
        </w:rPr>
      </w:pPr>
      <w:r w:rsidRPr="006265F4">
        <w:rPr>
          <w:rFonts w:ascii="GHEA Grapalat" w:hAnsi="GHEA Grapalat" w:cs="Sylfaen"/>
          <w:i/>
          <w:color w:val="FFFFFF"/>
          <w:sz w:val="16"/>
          <w:szCs w:val="16"/>
          <w:vertAlign w:val="superscript"/>
        </w:rPr>
        <w:footnoteRef/>
      </w:r>
      <w:r w:rsidRPr="00674676">
        <w:rPr>
          <w:rFonts w:ascii="GHEA Grapalat" w:hAnsi="GHEA Grapalat" w:cs="Sylfaen"/>
          <w:i/>
          <w:sz w:val="16"/>
          <w:szCs w:val="16"/>
          <w:lang w:val="hy-AM"/>
        </w:rPr>
        <w:t xml:space="preserve"> </w:t>
      </w:r>
      <w:r w:rsidRPr="008F1434">
        <w:rPr>
          <w:rFonts w:ascii="GHEA Grapalat" w:hAnsi="GHEA Grapalat" w:cs="Sylfaen"/>
          <w:i/>
          <w:sz w:val="16"/>
          <w:szCs w:val="16"/>
          <w:vertAlign w:val="superscript"/>
          <w:lang w:val="hy-AM"/>
        </w:rPr>
        <w:t>1 1</w:t>
      </w:r>
      <w:r w:rsidRPr="00674676">
        <w:rPr>
          <w:rFonts w:ascii="GHEA Grapalat" w:hAnsi="GHEA Grapalat" w:cs="Sylfaen"/>
          <w:i/>
          <w:sz w:val="16"/>
          <w:szCs w:val="16"/>
          <w:lang w:val="hy-AM"/>
        </w:rPr>
        <w:t>Սույն նախադասությունը հրավերից հանվում է, եթե գնման ընթացակարգը չի կազմակերպվում չափաբաժիններով:</w:t>
      </w:r>
    </w:p>
  </w:footnote>
  <w:footnote w:id="4">
    <w:p w14:paraId="1203A614" w14:textId="77777777" w:rsidR="00FE4A6D" w:rsidRPr="008F1434" w:rsidRDefault="00FE4A6D" w:rsidP="0047790C">
      <w:pPr>
        <w:pStyle w:val="af2"/>
        <w:jc w:val="both"/>
        <w:rPr>
          <w:rFonts w:ascii="GHEA Grapalat" w:hAnsi="GHEA Grapalat" w:cs="Sylfaen"/>
          <w:i/>
          <w:sz w:val="16"/>
          <w:szCs w:val="16"/>
          <w:lang w:val="hy-AM"/>
        </w:rPr>
      </w:pPr>
    </w:p>
  </w:footnote>
  <w:footnote w:id="5">
    <w:p w14:paraId="3106F940" w14:textId="77777777" w:rsidR="00FE4A6D" w:rsidRPr="008F1434" w:rsidRDefault="00FE4A6D">
      <w:pPr>
        <w:pStyle w:val="af2"/>
        <w:rPr>
          <w:rFonts w:ascii="GHEA Grapalat" w:hAnsi="GHEA Grapalat"/>
          <w:lang w:val="hy-AM"/>
        </w:rPr>
      </w:pPr>
    </w:p>
  </w:footnote>
  <w:footnote w:id="6">
    <w:p w14:paraId="7394D7A0" w14:textId="77777777" w:rsidR="00FE4A6D" w:rsidRPr="006265F4" w:rsidRDefault="00FE4A6D" w:rsidP="00EF4630">
      <w:pPr>
        <w:pStyle w:val="af2"/>
        <w:jc w:val="both"/>
        <w:rPr>
          <w:rFonts w:ascii="Sylfaen" w:hAnsi="Sylfaen" w:cs="Sylfaen"/>
          <w:lang w:val="af-ZA"/>
        </w:rPr>
      </w:pPr>
      <w:r>
        <w:rPr>
          <w:rFonts w:ascii="GHEA Grapalat" w:hAnsi="GHEA Grapalat" w:cs="Sylfaen"/>
          <w:i/>
          <w:sz w:val="16"/>
          <w:szCs w:val="16"/>
          <w:vertAlign w:val="superscript"/>
          <w:lang w:val="es-ES" w:eastAsia="en-US"/>
        </w:rPr>
        <w:t xml:space="preserve">15 </w:t>
      </w:r>
      <w:r w:rsidRPr="006265F4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Համատեղ </w:t>
      </w:r>
      <w:r w:rsidRPr="00674676">
        <w:rPr>
          <w:rFonts w:ascii="GHEA Grapalat" w:hAnsi="GHEA Grapalat" w:cs="Sylfaen"/>
          <w:i/>
          <w:sz w:val="16"/>
          <w:szCs w:val="16"/>
          <w:lang w:val="hy-AM"/>
        </w:rPr>
        <w:t>գործունեության կարգով (կոնսորցիումով) մասնակցելու դեպքում հայտում ներառվող` մասնակցի կողմից հաստատվող փաստաթղթերը պետք է հաստատված լինեն կոնսորցիումի բոլոր անդամների կողմից:</w:t>
      </w:r>
    </w:p>
  </w:footnote>
  <w:footnote w:id="7">
    <w:p w14:paraId="30210AFD" w14:textId="77777777" w:rsidR="00FE4A6D" w:rsidRPr="000B7538" w:rsidRDefault="00FE4A6D" w:rsidP="00734132">
      <w:pPr>
        <w:pStyle w:val="af4"/>
        <w:spacing w:before="0" w:beforeAutospacing="0" w:after="0" w:afterAutospacing="0"/>
        <w:ind w:firstLine="708"/>
        <w:jc w:val="both"/>
        <w:rPr>
          <w:rFonts w:ascii="GHEA Grapalat" w:hAnsi="GHEA Grapalat"/>
          <w:i/>
          <w:sz w:val="16"/>
          <w:szCs w:val="16"/>
          <w:lang w:val="hy-AM" w:eastAsia="ru-RU"/>
        </w:rPr>
      </w:pPr>
      <w:r w:rsidRPr="000B7538">
        <w:rPr>
          <w:rFonts w:ascii="GHEA Grapalat" w:hAnsi="GHEA Grapalat"/>
          <w:i/>
          <w:sz w:val="16"/>
          <w:szCs w:val="16"/>
          <w:lang w:val="hy-AM" w:eastAsia="ru-RU"/>
        </w:rPr>
        <w:footnoteRef/>
      </w:r>
      <w:r w:rsidRPr="000B7538">
        <w:rPr>
          <w:rFonts w:ascii="GHEA Grapalat" w:hAnsi="GHEA Grapalat"/>
          <w:i/>
          <w:sz w:val="16"/>
          <w:szCs w:val="16"/>
          <w:lang w:val="hy-AM" w:eastAsia="ru-RU"/>
        </w:rPr>
        <w:t xml:space="preserve"> Եթե կիրառվում է սույն հրավերի 1-ին մասի 2․4 կետի 2-րդ նախադասությամբ նախատեսված կարգավորումը, ապա &lt;&lt; պարտավորվում ընտրված մասնակից ճանաչվելու դեպքում, հրավերով սահմանված կարգով և ժամկետում, ներկայացնել որակավորման ապահովում</w:t>
      </w:r>
      <w:r>
        <w:rPr>
          <w:rFonts w:ascii="GHEA Grapalat" w:hAnsi="GHEA Grapalat"/>
          <w:i/>
          <w:sz w:val="16"/>
          <w:szCs w:val="16"/>
          <w:lang w:val="hy-AM" w:eastAsia="ru-RU"/>
        </w:rPr>
        <w:t>.&gt;&gt; բառերը փոխարինվում են &lt;&lt;</w:t>
      </w:r>
      <w:r w:rsidRPr="000B7538">
        <w:rPr>
          <w:rFonts w:ascii="GHEA Grapalat" w:hAnsi="GHEA Grapalat"/>
          <w:i/>
          <w:sz w:val="16"/>
          <w:szCs w:val="16"/>
          <w:lang w:val="hy-AM" w:eastAsia="ru-RU"/>
        </w:rPr>
        <w:t xml:space="preserve">կամ սույն ընթացակարգի շրջանակում վերջինիս կողմից` որպես պաշտոնական ներկայացուցիչ, մատակարարվող ապրանքներն արտադրող կազմակերությունը, հայտերը բացելու օրվա դրությամբ ունի միջազգային հեղինակավոր կազմակերպությունների (Fitch, Moodys, </w:t>
      </w:r>
      <w:hyperlink r:id="rId1" w:tgtFrame="_blank" w:history="1">
        <w:r w:rsidRPr="000B7538">
          <w:rPr>
            <w:rFonts w:ascii="GHEA Grapalat" w:hAnsi="GHEA Grapalat"/>
            <w:i/>
            <w:sz w:val="16"/>
            <w:szCs w:val="16"/>
            <w:lang w:val="hy-AM" w:eastAsia="ru-RU"/>
          </w:rPr>
          <w:t>Standard &amp; Poor’s</w:t>
        </w:r>
      </w:hyperlink>
      <w:r w:rsidRPr="000B7538">
        <w:rPr>
          <w:rFonts w:ascii="GHEA Grapalat" w:hAnsi="GHEA Grapalat"/>
          <w:i/>
          <w:sz w:val="16"/>
          <w:szCs w:val="16"/>
          <w:lang w:val="hy-AM" w:eastAsia="ru-RU"/>
        </w:rPr>
        <w:t> ) կողմից շնորհված վարկունակության վարկանիշ առնվազն Հայաստանի Հանրապետությանը շնորհված սուվերեն վարկանիշի չափով:</w:t>
      </w:r>
    </w:p>
    <w:p w14:paraId="7EAF5B1B" w14:textId="77777777" w:rsidR="00FE4A6D" w:rsidRPr="00674676" w:rsidRDefault="00FE4A6D" w:rsidP="00734132">
      <w:pPr>
        <w:pStyle w:val="af2"/>
        <w:rPr>
          <w:rFonts w:ascii="Calibri" w:hAnsi="Calibri"/>
          <w:lang w:val="hy-AM"/>
        </w:rPr>
      </w:pPr>
      <w:r w:rsidRPr="000B7538">
        <w:rPr>
          <w:rFonts w:ascii="GHEA Grapalat" w:hAnsi="GHEA Grapalat"/>
          <w:i/>
          <w:sz w:val="16"/>
          <w:szCs w:val="16"/>
          <w:lang w:val="hy-AM"/>
        </w:rPr>
        <w:t>&gt;&gt; բառերով։Ընդ որում  նշվում է նաև վարկանիշի չափը և վարկունակության վարկանիշ ունեցող կազմակերպության անվանումը։</w:t>
      </w:r>
    </w:p>
  </w:footnote>
  <w:footnote w:id="8">
    <w:p w14:paraId="28471ACA" w14:textId="77777777" w:rsidR="00FE4A6D" w:rsidRPr="005F1C06" w:rsidRDefault="00FE4A6D" w:rsidP="00B2572B">
      <w:pPr>
        <w:pStyle w:val="af2"/>
        <w:rPr>
          <w:rFonts w:ascii="GHEA Grapalat" w:hAnsi="GHEA Grapalat"/>
          <w:i/>
          <w:lang w:val="af-ZA"/>
        </w:rPr>
      </w:pPr>
      <w:r w:rsidRPr="005F1C06">
        <w:rPr>
          <w:rFonts w:ascii="GHEA Grapalat" w:hAnsi="GHEA Grapalat"/>
          <w:i/>
          <w:lang w:val="hy-AM"/>
        </w:rPr>
        <w:t>*</w:t>
      </w:r>
      <w:r w:rsidRPr="00674676">
        <w:rPr>
          <w:rFonts w:ascii="GHEA Grapalat" w:hAnsi="GHEA Grapalat"/>
          <w:i/>
          <w:lang w:val="hy-AM"/>
        </w:rPr>
        <w:t>լրացվում</w:t>
      </w:r>
      <w:r w:rsidRPr="005F1C06">
        <w:rPr>
          <w:rFonts w:ascii="GHEA Grapalat" w:hAnsi="GHEA Grapalat"/>
          <w:i/>
          <w:lang w:val="af-ZA"/>
        </w:rPr>
        <w:t xml:space="preserve"> </w:t>
      </w:r>
      <w:r w:rsidRPr="00674676">
        <w:rPr>
          <w:rFonts w:ascii="GHEA Grapalat" w:hAnsi="GHEA Grapalat"/>
          <w:i/>
          <w:lang w:val="hy-AM"/>
        </w:rPr>
        <w:t>է</w:t>
      </w:r>
      <w:r w:rsidRPr="005F1C06">
        <w:rPr>
          <w:rFonts w:ascii="GHEA Grapalat" w:hAnsi="GHEA Grapalat"/>
          <w:i/>
          <w:lang w:val="af-ZA"/>
        </w:rPr>
        <w:t xml:space="preserve"> </w:t>
      </w:r>
      <w:r w:rsidRPr="00674676">
        <w:rPr>
          <w:rFonts w:ascii="GHEA Grapalat" w:hAnsi="GHEA Grapalat"/>
          <w:i/>
          <w:lang w:val="hy-AM"/>
        </w:rPr>
        <w:t>հանձնաժողովի</w:t>
      </w:r>
      <w:r w:rsidRPr="005F1C06">
        <w:rPr>
          <w:rFonts w:ascii="GHEA Grapalat" w:hAnsi="GHEA Grapalat"/>
          <w:i/>
          <w:lang w:val="af-ZA"/>
        </w:rPr>
        <w:t xml:space="preserve"> </w:t>
      </w:r>
      <w:r w:rsidRPr="00674676">
        <w:rPr>
          <w:rFonts w:ascii="GHEA Grapalat" w:hAnsi="GHEA Grapalat"/>
          <w:i/>
          <w:lang w:val="hy-AM"/>
        </w:rPr>
        <w:t>քարտուղարի</w:t>
      </w:r>
      <w:r w:rsidRPr="005F1C06">
        <w:rPr>
          <w:rFonts w:ascii="GHEA Grapalat" w:hAnsi="GHEA Grapalat"/>
          <w:i/>
          <w:lang w:val="af-ZA"/>
        </w:rPr>
        <w:t xml:space="preserve"> </w:t>
      </w:r>
      <w:r w:rsidRPr="00674676">
        <w:rPr>
          <w:rFonts w:ascii="GHEA Grapalat" w:hAnsi="GHEA Grapalat"/>
          <w:i/>
          <w:lang w:val="hy-AM"/>
        </w:rPr>
        <w:t>կողմից</w:t>
      </w:r>
      <w:r w:rsidRPr="005F1C06">
        <w:rPr>
          <w:rFonts w:ascii="GHEA Grapalat" w:hAnsi="GHEA Grapalat"/>
          <w:i/>
          <w:lang w:val="af-ZA"/>
        </w:rPr>
        <w:t xml:space="preserve">` </w:t>
      </w:r>
      <w:r w:rsidRPr="00674676">
        <w:rPr>
          <w:rFonts w:ascii="GHEA Grapalat" w:hAnsi="GHEA Grapalat"/>
          <w:i/>
          <w:lang w:val="hy-AM"/>
        </w:rPr>
        <w:t>մինչև</w:t>
      </w:r>
      <w:r w:rsidRPr="005F1C06">
        <w:rPr>
          <w:rFonts w:ascii="GHEA Grapalat" w:hAnsi="GHEA Grapalat"/>
          <w:i/>
          <w:lang w:val="af-ZA"/>
        </w:rPr>
        <w:t xml:space="preserve"> </w:t>
      </w:r>
      <w:r w:rsidRPr="00674676">
        <w:rPr>
          <w:rFonts w:ascii="GHEA Grapalat" w:hAnsi="GHEA Grapalat"/>
          <w:i/>
          <w:lang w:val="hy-AM"/>
        </w:rPr>
        <w:t>հրավերը</w:t>
      </w:r>
      <w:r w:rsidRPr="005F1C06">
        <w:rPr>
          <w:rFonts w:ascii="GHEA Grapalat" w:hAnsi="GHEA Grapalat"/>
          <w:i/>
          <w:lang w:val="af-ZA"/>
        </w:rPr>
        <w:t xml:space="preserve"> </w:t>
      </w:r>
      <w:r w:rsidRPr="00674676">
        <w:rPr>
          <w:rFonts w:ascii="GHEA Grapalat" w:hAnsi="GHEA Grapalat"/>
          <w:i/>
          <w:lang w:val="hy-AM"/>
        </w:rPr>
        <w:t>տեղեկագրում</w:t>
      </w:r>
      <w:r w:rsidRPr="005F1C06">
        <w:rPr>
          <w:rFonts w:ascii="GHEA Grapalat" w:hAnsi="GHEA Grapalat"/>
          <w:i/>
          <w:lang w:val="af-ZA"/>
        </w:rPr>
        <w:t xml:space="preserve"> </w:t>
      </w:r>
      <w:r w:rsidRPr="00674676">
        <w:rPr>
          <w:rFonts w:ascii="GHEA Grapalat" w:hAnsi="GHEA Grapalat"/>
          <w:i/>
          <w:lang w:val="hy-AM"/>
        </w:rPr>
        <w:t>հրապարակելը</w:t>
      </w:r>
      <w:r w:rsidRPr="005F1C06">
        <w:rPr>
          <w:rFonts w:ascii="GHEA Grapalat" w:hAnsi="GHEA Grapalat"/>
          <w:i/>
          <w:lang w:val="hy-AM"/>
        </w:rPr>
        <w:t>:</w:t>
      </w:r>
    </w:p>
    <w:p w14:paraId="4ADB7426" w14:textId="77777777" w:rsidR="00FE4A6D" w:rsidRPr="008C7473" w:rsidRDefault="00FE4A6D" w:rsidP="005F1C06">
      <w:pPr>
        <w:pStyle w:val="31"/>
        <w:spacing w:line="240" w:lineRule="auto"/>
        <w:ind w:left="142" w:firstLine="0"/>
        <w:rPr>
          <w:rFonts w:ascii="GHEA Grapalat" w:hAnsi="GHEA Grapalat"/>
          <w:i/>
          <w:lang w:val="af-ZA" w:eastAsia="ru-RU"/>
        </w:rPr>
      </w:pPr>
      <w:r w:rsidRPr="008C7473">
        <w:rPr>
          <w:rFonts w:ascii="GHEA Grapalat" w:hAnsi="GHEA Grapalat"/>
          <w:i/>
          <w:lang w:val="af-ZA" w:eastAsia="ru-RU"/>
        </w:rPr>
        <w:t xml:space="preserve">** - </w:t>
      </w:r>
      <w:r w:rsidRPr="005F1C06">
        <w:rPr>
          <w:rFonts w:ascii="GHEA Grapalat" w:hAnsi="GHEA Grapalat"/>
          <w:i/>
          <w:lang w:eastAsia="ru-RU"/>
        </w:rPr>
        <w:t>մասնակիցը</w:t>
      </w:r>
      <w:r w:rsidRPr="008C7473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դիմում</w:t>
      </w:r>
      <w:r w:rsidRPr="008C7473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հայտարարությունը</w:t>
      </w:r>
      <w:r w:rsidRPr="008C7473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լրացնելիս</w:t>
      </w:r>
      <w:r w:rsidRPr="008C7473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նշում</w:t>
      </w:r>
      <w:r w:rsidRPr="008C7473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է</w:t>
      </w:r>
      <w:r w:rsidRPr="008C7473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իր</w:t>
      </w:r>
      <w:r w:rsidRPr="008C7473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իրական</w:t>
      </w:r>
      <w:r w:rsidRPr="008C7473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շահառուների</w:t>
      </w:r>
      <w:r w:rsidRPr="008C7473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վերաբերյալ</w:t>
      </w:r>
      <w:r w:rsidRPr="008C7473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տեղեկություններ</w:t>
      </w:r>
      <w:r w:rsidRPr="008C7473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պարունակող</w:t>
      </w:r>
      <w:r w:rsidRPr="008C7473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կայքէջի</w:t>
      </w:r>
      <w:r w:rsidRPr="008C7473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հղումը</w:t>
      </w:r>
      <w:r w:rsidRPr="008C7473">
        <w:rPr>
          <w:rFonts w:ascii="GHEA Grapalat" w:hAnsi="GHEA Grapalat"/>
          <w:i/>
          <w:lang w:val="af-ZA" w:eastAsia="ru-RU"/>
        </w:rPr>
        <w:t xml:space="preserve">, </w:t>
      </w:r>
      <w:r w:rsidRPr="005F1C06">
        <w:rPr>
          <w:rFonts w:ascii="GHEA Grapalat" w:hAnsi="GHEA Grapalat"/>
          <w:i/>
          <w:lang w:eastAsia="ru-RU"/>
        </w:rPr>
        <w:t>եթե</w:t>
      </w:r>
      <w:r w:rsidRPr="008C7473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այդ</w:t>
      </w:r>
      <w:r w:rsidRPr="008C7473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մասնակիցը</w:t>
      </w:r>
      <w:r w:rsidRPr="008C7473">
        <w:rPr>
          <w:rFonts w:ascii="GHEA Grapalat" w:hAnsi="GHEA Grapalat"/>
          <w:i/>
          <w:lang w:val="af-ZA" w:eastAsia="ru-RU"/>
        </w:rPr>
        <w:t xml:space="preserve"> «</w:t>
      </w:r>
      <w:r w:rsidRPr="005F1C06">
        <w:rPr>
          <w:rFonts w:ascii="GHEA Grapalat" w:hAnsi="GHEA Grapalat"/>
          <w:i/>
          <w:lang w:eastAsia="ru-RU"/>
        </w:rPr>
        <w:t>Իրավաբանական</w:t>
      </w:r>
      <w:r w:rsidRPr="008C7473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անձանց</w:t>
      </w:r>
      <w:r w:rsidRPr="008C7473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պետական</w:t>
      </w:r>
      <w:r w:rsidRPr="008C7473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գրանցման</w:t>
      </w:r>
      <w:r w:rsidRPr="008C7473">
        <w:rPr>
          <w:rFonts w:ascii="GHEA Grapalat" w:hAnsi="GHEA Grapalat"/>
          <w:i/>
          <w:lang w:val="af-ZA" w:eastAsia="ru-RU"/>
        </w:rPr>
        <w:t xml:space="preserve">, </w:t>
      </w:r>
      <w:r w:rsidRPr="005F1C06">
        <w:rPr>
          <w:rFonts w:ascii="GHEA Grapalat" w:hAnsi="GHEA Grapalat"/>
          <w:i/>
          <w:lang w:eastAsia="ru-RU"/>
        </w:rPr>
        <w:t>իրավաբանական</w:t>
      </w:r>
      <w:r w:rsidRPr="008C7473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անձանց</w:t>
      </w:r>
      <w:r w:rsidRPr="008C7473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ստորաբաժանումների</w:t>
      </w:r>
      <w:r w:rsidRPr="008C7473">
        <w:rPr>
          <w:rFonts w:ascii="GHEA Grapalat" w:hAnsi="GHEA Grapalat"/>
          <w:i/>
          <w:lang w:val="af-ZA" w:eastAsia="ru-RU"/>
        </w:rPr>
        <w:t xml:space="preserve">, </w:t>
      </w:r>
      <w:r w:rsidRPr="005F1C06">
        <w:rPr>
          <w:rFonts w:ascii="GHEA Grapalat" w:hAnsi="GHEA Grapalat"/>
          <w:i/>
          <w:lang w:eastAsia="ru-RU"/>
        </w:rPr>
        <w:t>հիմնարկների</w:t>
      </w:r>
      <w:r w:rsidRPr="008C7473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և</w:t>
      </w:r>
      <w:r w:rsidRPr="008C7473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անհատ</w:t>
      </w:r>
      <w:r w:rsidRPr="008C7473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ձեռնարկատերերի</w:t>
      </w:r>
      <w:r w:rsidRPr="008C7473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պետական</w:t>
      </w:r>
      <w:r w:rsidRPr="008C7473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հաշվառման</w:t>
      </w:r>
      <w:r w:rsidRPr="008C7473">
        <w:rPr>
          <w:rFonts w:ascii="Calibri" w:hAnsi="Calibri" w:cs="Calibri"/>
          <w:i/>
          <w:lang w:val="af-ZA" w:eastAsia="ru-RU"/>
        </w:rPr>
        <w:t> </w:t>
      </w:r>
      <w:r w:rsidRPr="005F1C06">
        <w:rPr>
          <w:rFonts w:ascii="GHEA Grapalat" w:hAnsi="GHEA Grapalat" w:cs="GHEA Grapalat"/>
          <w:i/>
          <w:lang w:eastAsia="ru-RU"/>
        </w:rPr>
        <w:t>մասին</w:t>
      </w:r>
      <w:r w:rsidRPr="008C7473">
        <w:rPr>
          <w:rFonts w:ascii="GHEA Grapalat" w:hAnsi="GHEA Grapalat" w:cs="GHEA Grapalat"/>
          <w:i/>
          <w:lang w:val="af-ZA" w:eastAsia="ru-RU"/>
        </w:rPr>
        <w:t>»</w:t>
      </w:r>
      <w:r w:rsidRPr="008C7473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օրենքի</w:t>
      </w:r>
      <w:r w:rsidRPr="008C7473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հիման</w:t>
      </w:r>
      <w:r w:rsidRPr="008C7473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վրա</w:t>
      </w:r>
      <w:r w:rsidRPr="008C7473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իրական</w:t>
      </w:r>
      <w:r w:rsidRPr="008C7473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շահառուների</w:t>
      </w:r>
      <w:r w:rsidRPr="008C7473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վերաբերյալ</w:t>
      </w:r>
      <w:r w:rsidRPr="008C7473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հայտարարագիր</w:t>
      </w:r>
      <w:r w:rsidRPr="008C7473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ներկայացնելու</w:t>
      </w:r>
      <w:r w:rsidRPr="008C7473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պարտականություն</w:t>
      </w:r>
      <w:r w:rsidRPr="008C7473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ունեցող</w:t>
      </w:r>
      <w:r w:rsidRPr="008C7473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իրավաբանական</w:t>
      </w:r>
      <w:r w:rsidRPr="008C7473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անձ</w:t>
      </w:r>
      <w:r w:rsidRPr="008C7473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է</w:t>
      </w:r>
      <w:r w:rsidRPr="008C7473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և</w:t>
      </w:r>
      <w:r w:rsidRPr="008C7473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հայտը</w:t>
      </w:r>
      <w:r w:rsidRPr="008C7473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ներկայացնելու</w:t>
      </w:r>
      <w:r w:rsidRPr="008C7473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օրվա</w:t>
      </w:r>
      <w:r w:rsidRPr="008C7473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դրությամբ</w:t>
      </w:r>
      <w:r w:rsidRPr="008C7473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սահմանված</w:t>
      </w:r>
      <w:r w:rsidRPr="008C7473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կարգով</w:t>
      </w:r>
      <w:r w:rsidRPr="008C7473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պետք</w:t>
      </w:r>
      <w:r w:rsidRPr="008C7473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է</w:t>
      </w:r>
      <w:r w:rsidRPr="008C7473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ի</w:t>
      </w:r>
      <w:r w:rsidRPr="005F1C06">
        <w:rPr>
          <w:rFonts w:ascii="GHEA Grapalat" w:hAnsi="GHEA Grapalat"/>
          <w:i/>
          <w:lang w:eastAsia="ru-RU"/>
        </w:rPr>
        <w:t>րավաբանական</w:t>
      </w:r>
      <w:r w:rsidRPr="008C7473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անձանց</w:t>
      </w:r>
      <w:r w:rsidRPr="008C7473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պետական</w:t>
      </w:r>
      <w:r w:rsidRPr="008C7473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ռեգիստրի</w:t>
      </w:r>
      <w:r w:rsidRPr="008C7473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գործակալությունում</w:t>
      </w:r>
      <w:r w:rsidRPr="008C7473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գրանցված</w:t>
      </w:r>
      <w:r w:rsidRPr="008C7473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լիներ</w:t>
      </w:r>
      <w:r w:rsidRPr="008C7473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իր</w:t>
      </w:r>
      <w:r w:rsidRPr="008C7473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իրական</w:t>
      </w:r>
      <w:r w:rsidRPr="008C7473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շահառուների</w:t>
      </w:r>
      <w:r w:rsidRPr="008C7473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վերաբերյալ</w:t>
      </w:r>
      <w:r w:rsidRPr="008C7473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տեղեկությունները</w:t>
      </w:r>
      <w:r w:rsidRPr="008C7473">
        <w:rPr>
          <w:rFonts w:ascii="GHEA Grapalat" w:hAnsi="GHEA Grapalat"/>
          <w:i/>
          <w:lang w:val="af-ZA" w:eastAsia="ru-RU"/>
        </w:rPr>
        <w:t xml:space="preserve">, </w:t>
      </w:r>
    </w:p>
    <w:p w14:paraId="6003BB8E" w14:textId="77777777" w:rsidR="00FE4A6D" w:rsidRPr="008C7473" w:rsidRDefault="00FE4A6D" w:rsidP="005F1C06">
      <w:pPr>
        <w:pStyle w:val="31"/>
        <w:spacing w:line="240" w:lineRule="auto"/>
        <w:ind w:left="142" w:firstLine="0"/>
        <w:rPr>
          <w:rFonts w:ascii="GHEA Grapalat" w:hAnsi="GHEA Grapalat"/>
          <w:i/>
          <w:lang w:val="af-ZA" w:eastAsia="ru-RU"/>
        </w:rPr>
      </w:pPr>
    </w:p>
    <w:p w14:paraId="0A3F2A0E" w14:textId="77777777" w:rsidR="00FE4A6D" w:rsidRPr="008C7473" w:rsidRDefault="00FE4A6D" w:rsidP="005A765C">
      <w:pPr>
        <w:pStyle w:val="31"/>
        <w:spacing w:line="240" w:lineRule="auto"/>
        <w:ind w:left="142" w:firstLine="218"/>
        <w:rPr>
          <w:rFonts w:ascii="GHEA Grapalat" w:hAnsi="GHEA Grapalat"/>
          <w:i/>
          <w:lang w:val="af-ZA" w:eastAsia="ru-RU"/>
        </w:rPr>
      </w:pPr>
      <w:r w:rsidRPr="008C7473">
        <w:rPr>
          <w:rFonts w:ascii="GHEA Grapalat" w:hAnsi="GHEA Grapalat"/>
          <w:i/>
          <w:lang w:val="af-ZA" w:eastAsia="ru-RU"/>
        </w:rPr>
        <w:t xml:space="preserve">-  </w:t>
      </w:r>
      <w:r w:rsidRPr="005F1C06">
        <w:rPr>
          <w:rFonts w:ascii="GHEA Grapalat" w:hAnsi="GHEA Grapalat"/>
          <w:i/>
          <w:lang w:eastAsia="ru-RU"/>
        </w:rPr>
        <w:t>Եթե</w:t>
      </w:r>
      <w:r w:rsidRPr="008C7473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մասնակիցը</w:t>
      </w:r>
      <w:r w:rsidRPr="008C7473">
        <w:rPr>
          <w:rFonts w:ascii="GHEA Grapalat" w:hAnsi="GHEA Grapalat"/>
          <w:i/>
          <w:lang w:val="af-ZA" w:eastAsia="ru-RU"/>
        </w:rPr>
        <w:t xml:space="preserve"> «</w:t>
      </w:r>
      <w:r w:rsidRPr="005F1C06">
        <w:rPr>
          <w:rFonts w:ascii="GHEA Grapalat" w:hAnsi="GHEA Grapalat"/>
          <w:i/>
          <w:lang w:eastAsia="ru-RU"/>
        </w:rPr>
        <w:t>Իրավաբանական</w:t>
      </w:r>
      <w:r w:rsidRPr="008C7473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անձանց</w:t>
      </w:r>
      <w:r w:rsidRPr="008C7473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պետական</w:t>
      </w:r>
      <w:r w:rsidRPr="008C7473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գրանցման</w:t>
      </w:r>
      <w:r w:rsidRPr="008C7473">
        <w:rPr>
          <w:rFonts w:ascii="GHEA Grapalat" w:hAnsi="GHEA Grapalat"/>
          <w:i/>
          <w:lang w:val="af-ZA" w:eastAsia="ru-RU"/>
        </w:rPr>
        <w:t xml:space="preserve">, </w:t>
      </w:r>
      <w:r w:rsidRPr="005F1C06">
        <w:rPr>
          <w:rFonts w:ascii="GHEA Grapalat" w:hAnsi="GHEA Grapalat"/>
          <w:i/>
          <w:lang w:eastAsia="ru-RU"/>
        </w:rPr>
        <w:t>իրավաբանական</w:t>
      </w:r>
      <w:r w:rsidRPr="008C7473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անձանց</w:t>
      </w:r>
      <w:r w:rsidRPr="008C7473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ստորաբաժանումների</w:t>
      </w:r>
      <w:r w:rsidRPr="008C7473">
        <w:rPr>
          <w:rFonts w:ascii="GHEA Grapalat" w:hAnsi="GHEA Grapalat"/>
          <w:i/>
          <w:lang w:val="af-ZA" w:eastAsia="ru-RU"/>
        </w:rPr>
        <w:t xml:space="preserve">, </w:t>
      </w:r>
      <w:r w:rsidRPr="005F1C06">
        <w:rPr>
          <w:rFonts w:ascii="GHEA Grapalat" w:hAnsi="GHEA Grapalat"/>
          <w:i/>
          <w:lang w:eastAsia="ru-RU"/>
        </w:rPr>
        <w:t>հիմնարկների</w:t>
      </w:r>
      <w:r w:rsidRPr="008C7473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և</w:t>
      </w:r>
      <w:r w:rsidRPr="008C7473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անհատ</w:t>
      </w:r>
      <w:r w:rsidRPr="008C7473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ձեռնարկատերերի</w:t>
      </w:r>
      <w:r w:rsidRPr="008C7473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պետական</w:t>
      </w:r>
      <w:r w:rsidRPr="008C7473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հաշվառման</w:t>
      </w:r>
      <w:r w:rsidRPr="008C7473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մասին</w:t>
      </w:r>
      <w:r w:rsidRPr="008C7473">
        <w:rPr>
          <w:rFonts w:ascii="GHEA Grapalat" w:hAnsi="GHEA Grapalat"/>
          <w:i/>
          <w:lang w:val="af-ZA" w:eastAsia="ru-RU"/>
        </w:rPr>
        <w:t xml:space="preserve">» </w:t>
      </w:r>
      <w:r w:rsidRPr="005F1C06">
        <w:rPr>
          <w:rFonts w:ascii="GHEA Grapalat" w:hAnsi="GHEA Grapalat"/>
          <w:i/>
          <w:lang w:eastAsia="ru-RU"/>
        </w:rPr>
        <w:t>օրենքի</w:t>
      </w:r>
      <w:r w:rsidRPr="008C7473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հիման</w:t>
      </w:r>
      <w:r w:rsidRPr="008C7473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վրա</w:t>
      </w:r>
      <w:r w:rsidRPr="008C7473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իրական</w:t>
      </w:r>
      <w:r w:rsidRPr="008C7473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շահառուների</w:t>
      </w:r>
      <w:r w:rsidRPr="008C7473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վերաբերյալ</w:t>
      </w:r>
      <w:r w:rsidRPr="008C7473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հայտարարագիր</w:t>
      </w:r>
      <w:r w:rsidRPr="008C7473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ներկայացնելու</w:t>
      </w:r>
      <w:r w:rsidRPr="008C7473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պարտականություն</w:t>
      </w:r>
      <w:r w:rsidRPr="008C7473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ունեցող</w:t>
      </w:r>
      <w:r w:rsidRPr="008C7473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իրավաբանական</w:t>
      </w:r>
      <w:r w:rsidRPr="008C7473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անձ</w:t>
      </w:r>
      <w:r w:rsidRPr="008C7473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չէ</w:t>
      </w:r>
      <w:r w:rsidRPr="008C7473">
        <w:rPr>
          <w:rFonts w:ascii="GHEA Grapalat" w:hAnsi="GHEA Grapalat"/>
          <w:i/>
          <w:lang w:val="af-ZA" w:eastAsia="ru-RU"/>
        </w:rPr>
        <w:t xml:space="preserve">, </w:t>
      </w:r>
      <w:r w:rsidRPr="005F1C06">
        <w:rPr>
          <w:rFonts w:ascii="GHEA Grapalat" w:hAnsi="GHEA Grapalat"/>
          <w:i/>
          <w:lang w:eastAsia="ru-RU"/>
        </w:rPr>
        <w:t>կամ</w:t>
      </w:r>
      <w:r w:rsidRPr="008C7473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եթե</w:t>
      </w:r>
      <w:r w:rsidRPr="008C7473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այդպիսի</w:t>
      </w:r>
      <w:r w:rsidRPr="008C7473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իրավաբանական</w:t>
      </w:r>
      <w:r w:rsidRPr="008C7473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անձ</w:t>
      </w:r>
      <w:r w:rsidRPr="008C7473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է</w:t>
      </w:r>
      <w:r w:rsidRPr="008C7473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սակայն</w:t>
      </w:r>
      <w:r w:rsidRPr="008C7473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հայտը</w:t>
      </w:r>
      <w:r w:rsidRPr="008C7473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ներկայացնելու</w:t>
      </w:r>
      <w:r w:rsidRPr="008C7473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օրվա</w:t>
      </w:r>
      <w:r w:rsidRPr="008C7473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դրությամբ</w:t>
      </w:r>
      <w:r w:rsidRPr="008C7473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պարտավոր</w:t>
      </w:r>
      <w:r w:rsidRPr="008C7473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չէր</w:t>
      </w:r>
      <w:r w:rsidRPr="008C7473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իրավաբանական</w:t>
      </w:r>
      <w:r w:rsidRPr="008C7473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անձանց</w:t>
      </w:r>
      <w:r w:rsidRPr="008C7473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պետական</w:t>
      </w:r>
      <w:r w:rsidRPr="008C7473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ռեգիստրի</w:t>
      </w:r>
      <w:r w:rsidRPr="008C7473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գործակալությունում</w:t>
      </w:r>
      <w:r w:rsidRPr="008C7473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գրանցել</w:t>
      </w:r>
      <w:r w:rsidRPr="008C7473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իր</w:t>
      </w:r>
      <w:r w:rsidRPr="008C7473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իրական</w:t>
      </w:r>
      <w:r w:rsidRPr="008C7473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շահառուների</w:t>
      </w:r>
      <w:r w:rsidRPr="008C7473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վերաբերյալ</w:t>
      </w:r>
      <w:r w:rsidRPr="008C7473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տեղեկությունները</w:t>
      </w:r>
      <w:r>
        <w:rPr>
          <w:rFonts w:ascii="GHEA Grapalat" w:hAnsi="GHEA Grapalat"/>
          <w:i/>
          <w:lang w:val="hy-AM" w:eastAsia="ru-RU"/>
        </w:rPr>
        <w:t>,</w:t>
      </w:r>
      <w:r w:rsidRPr="008C7473">
        <w:rPr>
          <w:rFonts w:ascii="GHEA Grapalat" w:hAnsi="GHEA Grapalat"/>
          <w:i/>
          <w:lang w:val="af-ZA"/>
        </w:rPr>
        <w:t xml:space="preserve"> </w:t>
      </w:r>
      <w:r w:rsidRPr="005F1C06">
        <w:rPr>
          <w:rFonts w:ascii="GHEA Grapalat" w:hAnsi="GHEA Grapalat"/>
          <w:i/>
        </w:rPr>
        <w:t>ապա</w:t>
      </w:r>
      <w:r w:rsidRPr="008C7473">
        <w:rPr>
          <w:rFonts w:ascii="GHEA Grapalat" w:hAnsi="GHEA Grapalat"/>
          <w:i/>
          <w:lang w:val="af-ZA"/>
        </w:rPr>
        <w:t xml:space="preserve"> </w:t>
      </w:r>
      <w:r w:rsidRPr="005F1C06">
        <w:rPr>
          <w:rFonts w:ascii="GHEA Grapalat" w:hAnsi="GHEA Grapalat"/>
          <w:i/>
        </w:rPr>
        <w:t>դիմում</w:t>
      </w:r>
      <w:r w:rsidRPr="008C7473">
        <w:rPr>
          <w:rFonts w:ascii="GHEA Grapalat" w:hAnsi="GHEA Grapalat"/>
          <w:i/>
          <w:lang w:val="af-ZA"/>
        </w:rPr>
        <w:t xml:space="preserve">- </w:t>
      </w:r>
      <w:r w:rsidRPr="005F1C06">
        <w:rPr>
          <w:rFonts w:ascii="GHEA Grapalat" w:hAnsi="GHEA Grapalat"/>
          <w:i/>
        </w:rPr>
        <w:t>հայտարարությունը</w:t>
      </w:r>
      <w:r w:rsidRPr="008C7473">
        <w:rPr>
          <w:rFonts w:ascii="GHEA Grapalat" w:hAnsi="GHEA Grapalat"/>
          <w:i/>
          <w:lang w:val="af-ZA"/>
        </w:rPr>
        <w:t xml:space="preserve"> </w:t>
      </w:r>
      <w:r w:rsidRPr="005F1C06">
        <w:rPr>
          <w:rFonts w:ascii="GHEA Grapalat" w:hAnsi="GHEA Grapalat"/>
          <w:i/>
        </w:rPr>
        <w:t>լրացնելիս</w:t>
      </w:r>
      <w:r w:rsidRPr="008C7473">
        <w:rPr>
          <w:rFonts w:ascii="GHEA Grapalat" w:hAnsi="GHEA Grapalat"/>
          <w:i/>
          <w:lang w:val="af-ZA"/>
        </w:rPr>
        <w:t xml:space="preserve"> &lt;&lt; </w:t>
      </w:r>
      <w:r w:rsidRPr="005F1C06">
        <w:rPr>
          <w:rFonts w:ascii="GHEA Grapalat" w:hAnsi="GHEA Grapalat"/>
          <w:i/>
        </w:rPr>
        <w:t>տեղեկություններ</w:t>
      </w:r>
      <w:r w:rsidRPr="008C7473">
        <w:rPr>
          <w:rFonts w:ascii="GHEA Grapalat" w:hAnsi="GHEA Grapalat"/>
          <w:i/>
          <w:lang w:val="af-ZA"/>
        </w:rPr>
        <w:t xml:space="preserve"> </w:t>
      </w:r>
      <w:r w:rsidRPr="005F1C06">
        <w:rPr>
          <w:rFonts w:ascii="GHEA Grapalat" w:hAnsi="GHEA Grapalat"/>
          <w:i/>
        </w:rPr>
        <w:t>պարունակող</w:t>
      </w:r>
      <w:r w:rsidRPr="008C7473">
        <w:rPr>
          <w:rFonts w:ascii="GHEA Grapalat" w:hAnsi="GHEA Grapalat"/>
          <w:i/>
          <w:lang w:val="af-ZA"/>
        </w:rPr>
        <w:t xml:space="preserve"> </w:t>
      </w:r>
      <w:r w:rsidRPr="005F1C06">
        <w:rPr>
          <w:rFonts w:ascii="GHEA Grapalat" w:hAnsi="GHEA Grapalat"/>
          <w:i/>
        </w:rPr>
        <w:t>կայքէջի</w:t>
      </w:r>
      <w:r w:rsidRPr="008C7473">
        <w:rPr>
          <w:rFonts w:ascii="GHEA Grapalat" w:hAnsi="GHEA Grapalat"/>
          <w:i/>
          <w:lang w:val="af-ZA"/>
        </w:rPr>
        <w:t xml:space="preserve"> </w:t>
      </w:r>
      <w:r w:rsidRPr="005F1C06">
        <w:rPr>
          <w:rFonts w:ascii="GHEA Grapalat" w:hAnsi="GHEA Grapalat"/>
          <w:i/>
        </w:rPr>
        <w:t>հղումը՝</w:t>
      </w:r>
      <w:r w:rsidRPr="008C7473">
        <w:rPr>
          <w:rFonts w:ascii="GHEA Grapalat" w:hAnsi="GHEA Grapalat"/>
          <w:i/>
          <w:lang w:val="af-ZA"/>
        </w:rPr>
        <w:t xml:space="preserve"> &gt;&gt; </w:t>
      </w:r>
      <w:r w:rsidRPr="005F1C06">
        <w:rPr>
          <w:rFonts w:ascii="GHEA Grapalat" w:hAnsi="GHEA Grapalat"/>
          <w:i/>
        </w:rPr>
        <w:t>բառերը</w:t>
      </w:r>
      <w:r w:rsidRPr="008C7473">
        <w:rPr>
          <w:rFonts w:ascii="GHEA Grapalat" w:hAnsi="GHEA Grapalat"/>
          <w:i/>
          <w:lang w:val="af-ZA"/>
        </w:rPr>
        <w:t xml:space="preserve"> </w:t>
      </w:r>
      <w:r w:rsidRPr="005F1C06">
        <w:rPr>
          <w:rFonts w:ascii="GHEA Grapalat" w:hAnsi="GHEA Grapalat"/>
          <w:i/>
        </w:rPr>
        <w:t>փոխարինում</w:t>
      </w:r>
      <w:r w:rsidRPr="008C7473">
        <w:rPr>
          <w:rFonts w:ascii="GHEA Grapalat" w:hAnsi="GHEA Grapalat"/>
          <w:i/>
          <w:lang w:val="af-ZA"/>
        </w:rPr>
        <w:t xml:space="preserve"> </w:t>
      </w:r>
      <w:r w:rsidRPr="005F1C06">
        <w:rPr>
          <w:rFonts w:ascii="GHEA Grapalat" w:hAnsi="GHEA Grapalat"/>
          <w:i/>
        </w:rPr>
        <w:t>է</w:t>
      </w:r>
      <w:r w:rsidRPr="008C7473">
        <w:rPr>
          <w:rFonts w:ascii="GHEA Grapalat" w:hAnsi="GHEA Grapalat"/>
          <w:i/>
          <w:lang w:val="af-ZA"/>
        </w:rPr>
        <w:t xml:space="preserve"> &lt;&lt;</w:t>
      </w:r>
      <w:r w:rsidRPr="005F1C06">
        <w:rPr>
          <w:rFonts w:ascii="GHEA Grapalat" w:hAnsi="GHEA Grapalat"/>
          <w:i/>
        </w:rPr>
        <w:t>հայտարարագիր՝</w:t>
      </w:r>
      <w:r w:rsidRPr="008C7473">
        <w:rPr>
          <w:rFonts w:ascii="GHEA Grapalat" w:hAnsi="GHEA Grapalat"/>
          <w:i/>
          <w:lang w:val="af-ZA"/>
        </w:rPr>
        <w:t xml:space="preserve"> </w:t>
      </w:r>
      <w:r w:rsidRPr="005F1C06">
        <w:rPr>
          <w:rFonts w:ascii="GHEA Grapalat" w:hAnsi="GHEA Grapalat"/>
          <w:i/>
        </w:rPr>
        <w:t>համ</w:t>
      </w:r>
      <w:r>
        <w:rPr>
          <w:rFonts w:ascii="GHEA Grapalat" w:hAnsi="GHEA Grapalat"/>
          <w:i/>
        </w:rPr>
        <w:t>աձայն</w:t>
      </w:r>
      <w:r w:rsidRPr="008C7473">
        <w:rPr>
          <w:rFonts w:ascii="GHEA Grapalat" w:hAnsi="GHEA Grapalat"/>
          <w:i/>
          <w:lang w:val="af-ZA"/>
        </w:rPr>
        <w:t xml:space="preserve">  </w:t>
      </w:r>
      <w:r>
        <w:rPr>
          <w:rFonts w:ascii="GHEA Grapalat" w:hAnsi="GHEA Grapalat"/>
          <w:i/>
        </w:rPr>
        <w:t>հավելված</w:t>
      </w:r>
      <w:r w:rsidRPr="008C7473">
        <w:rPr>
          <w:rFonts w:ascii="GHEA Grapalat" w:hAnsi="GHEA Grapalat"/>
          <w:i/>
          <w:lang w:val="af-ZA"/>
        </w:rPr>
        <w:t xml:space="preserve"> 1․2-</w:t>
      </w:r>
      <w:r w:rsidRPr="005F1C06">
        <w:rPr>
          <w:rFonts w:ascii="GHEA Grapalat" w:hAnsi="GHEA Grapalat"/>
          <w:i/>
        </w:rPr>
        <w:t>ի</w:t>
      </w:r>
      <w:r w:rsidRPr="008C7473">
        <w:rPr>
          <w:rFonts w:ascii="GHEA Grapalat" w:hAnsi="GHEA Grapalat"/>
          <w:i/>
          <w:lang w:val="af-ZA"/>
        </w:rPr>
        <w:t xml:space="preserve">&gt;&gt; </w:t>
      </w:r>
      <w:r w:rsidRPr="005F1C06">
        <w:rPr>
          <w:rFonts w:ascii="GHEA Grapalat" w:hAnsi="GHEA Grapalat"/>
          <w:i/>
        </w:rPr>
        <w:t>բառերով</w:t>
      </w:r>
      <w:r w:rsidRPr="008C7473">
        <w:rPr>
          <w:rFonts w:ascii="GHEA Grapalat" w:hAnsi="GHEA Grapalat"/>
          <w:i/>
          <w:lang w:val="af-ZA"/>
        </w:rPr>
        <w:t>,</w:t>
      </w:r>
    </w:p>
    <w:p w14:paraId="343D0B0B" w14:textId="77777777" w:rsidR="00FE4A6D" w:rsidRPr="008C7473" w:rsidRDefault="00FE4A6D" w:rsidP="005F1C06">
      <w:pPr>
        <w:pStyle w:val="af2"/>
        <w:jc w:val="both"/>
        <w:rPr>
          <w:rFonts w:ascii="GHEA Grapalat" w:hAnsi="GHEA Grapalat"/>
          <w:i/>
          <w:lang w:val="af-ZA"/>
        </w:rPr>
      </w:pPr>
    </w:p>
    <w:p w14:paraId="24DD6211" w14:textId="77777777" w:rsidR="00FE4A6D" w:rsidRPr="008C7473" w:rsidRDefault="00FE4A6D" w:rsidP="005F1C06">
      <w:pPr>
        <w:pStyle w:val="af2"/>
        <w:jc w:val="both"/>
        <w:rPr>
          <w:rFonts w:ascii="GHEA Grapalat" w:hAnsi="GHEA Grapalat"/>
          <w:i/>
          <w:lang w:val="af-ZA"/>
        </w:rPr>
      </w:pPr>
      <w:r w:rsidRPr="008C7473">
        <w:rPr>
          <w:rFonts w:ascii="GHEA Grapalat" w:hAnsi="GHEA Grapalat"/>
          <w:i/>
          <w:lang w:val="af-ZA"/>
        </w:rPr>
        <w:tab/>
        <w:t>-</w:t>
      </w:r>
      <w:r w:rsidRPr="005F1C06">
        <w:rPr>
          <w:rFonts w:ascii="GHEA Grapalat" w:hAnsi="GHEA Grapalat"/>
          <w:i/>
        </w:rPr>
        <w:t>եթե</w:t>
      </w:r>
      <w:r w:rsidRPr="008C7473">
        <w:rPr>
          <w:rFonts w:ascii="GHEA Grapalat" w:hAnsi="GHEA Grapalat"/>
          <w:i/>
          <w:lang w:val="af-ZA"/>
        </w:rPr>
        <w:t xml:space="preserve"> </w:t>
      </w:r>
      <w:r w:rsidRPr="005F1C06">
        <w:rPr>
          <w:rFonts w:ascii="GHEA Grapalat" w:hAnsi="GHEA Grapalat"/>
          <w:i/>
        </w:rPr>
        <w:t>մասնակիցը</w:t>
      </w:r>
      <w:r w:rsidRPr="008C7473">
        <w:rPr>
          <w:rFonts w:ascii="GHEA Grapalat" w:hAnsi="GHEA Grapalat"/>
          <w:i/>
          <w:lang w:val="af-ZA"/>
        </w:rPr>
        <w:t xml:space="preserve"> </w:t>
      </w:r>
      <w:r w:rsidRPr="005F1C06">
        <w:rPr>
          <w:rFonts w:ascii="GHEA Grapalat" w:hAnsi="GHEA Grapalat"/>
          <w:i/>
        </w:rPr>
        <w:t>անհատ</w:t>
      </w:r>
      <w:r w:rsidRPr="008C7473">
        <w:rPr>
          <w:rFonts w:ascii="GHEA Grapalat" w:hAnsi="GHEA Grapalat"/>
          <w:i/>
          <w:lang w:val="af-ZA"/>
        </w:rPr>
        <w:t xml:space="preserve"> </w:t>
      </w:r>
      <w:r w:rsidRPr="005F1C06">
        <w:rPr>
          <w:rFonts w:ascii="GHEA Grapalat" w:hAnsi="GHEA Grapalat"/>
          <w:i/>
        </w:rPr>
        <w:t>ձեռնարկատեր</w:t>
      </w:r>
      <w:r w:rsidRPr="008C7473">
        <w:rPr>
          <w:rFonts w:ascii="GHEA Grapalat" w:hAnsi="GHEA Grapalat"/>
          <w:i/>
          <w:lang w:val="af-ZA"/>
        </w:rPr>
        <w:t xml:space="preserve">  </w:t>
      </w:r>
      <w:r w:rsidRPr="005F1C06">
        <w:rPr>
          <w:rFonts w:ascii="GHEA Grapalat" w:hAnsi="GHEA Grapalat"/>
          <w:i/>
        </w:rPr>
        <w:t>է</w:t>
      </w:r>
      <w:r w:rsidRPr="008C7473">
        <w:rPr>
          <w:rFonts w:ascii="GHEA Grapalat" w:hAnsi="GHEA Grapalat"/>
          <w:i/>
          <w:lang w:val="af-ZA"/>
        </w:rPr>
        <w:t xml:space="preserve"> </w:t>
      </w:r>
      <w:r w:rsidRPr="005F1C06">
        <w:rPr>
          <w:rFonts w:ascii="GHEA Grapalat" w:hAnsi="GHEA Grapalat"/>
          <w:i/>
        </w:rPr>
        <w:t>կամ</w:t>
      </w:r>
      <w:r w:rsidRPr="008C7473">
        <w:rPr>
          <w:rFonts w:ascii="GHEA Grapalat" w:hAnsi="GHEA Grapalat"/>
          <w:i/>
          <w:lang w:val="af-ZA"/>
        </w:rPr>
        <w:t xml:space="preserve"> </w:t>
      </w:r>
      <w:r w:rsidRPr="005F1C06">
        <w:rPr>
          <w:rFonts w:ascii="GHEA Grapalat" w:hAnsi="GHEA Grapalat"/>
          <w:i/>
        </w:rPr>
        <w:t>ֆիզիկական</w:t>
      </w:r>
      <w:r w:rsidRPr="008C7473">
        <w:rPr>
          <w:rFonts w:ascii="GHEA Grapalat" w:hAnsi="GHEA Grapalat"/>
          <w:i/>
          <w:lang w:val="af-ZA"/>
        </w:rPr>
        <w:t xml:space="preserve"> </w:t>
      </w:r>
      <w:r w:rsidRPr="005F1C06">
        <w:rPr>
          <w:rFonts w:ascii="GHEA Grapalat" w:hAnsi="GHEA Grapalat"/>
          <w:i/>
        </w:rPr>
        <w:t>անձ</w:t>
      </w:r>
      <w:r w:rsidRPr="008C7473">
        <w:rPr>
          <w:rFonts w:ascii="GHEA Grapalat" w:hAnsi="GHEA Grapalat"/>
          <w:i/>
          <w:lang w:val="af-ZA"/>
        </w:rPr>
        <w:t xml:space="preserve">, </w:t>
      </w:r>
      <w:r w:rsidRPr="005F1C06">
        <w:rPr>
          <w:rFonts w:ascii="GHEA Grapalat" w:hAnsi="GHEA Grapalat"/>
          <w:i/>
        </w:rPr>
        <w:t>ապա</w:t>
      </w:r>
      <w:r w:rsidRPr="008C7473">
        <w:rPr>
          <w:rFonts w:ascii="GHEA Grapalat" w:hAnsi="GHEA Grapalat"/>
          <w:i/>
          <w:lang w:val="af-ZA"/>
        </w:rPr>
        <w:t xml:space="preserve"> </w:t>
      </w:r>
      <w:r w:rsidRPr="005F1C06">
        <w:rPr>
          <w:rFonts w:ascii="GHEA Grapalat" w:hAnsi="GHEA Grapalat"/>
          <w:i/>
        </w:rPr>
        <w:t>իրական</w:t>
      </w:r>
      <w:r w:rsidRPr="008C7473">
        <w:rPr>
          <w:rFonts w:ascii="GHEA Grapalat" w:hAnsi="GHEA Grapalat"/>
          <w:i/>
          <w:lang w:val="af-ZA"/>
        </w:rPr>
        <w:t xml:space="preserve"> </w:t>
      </w:r>
      <w:r w:rsidRPr="005F1C06">
        <w:rPr>
          <w:rFonts w:ascii="GHEA Grapalat" w:hAnsi="GHEA Grapalat"/>
          <w:i/>
        </w:rPr>
        <w:t>շահառուների</w:t>
      </w:r>
      <w:r w:rsidRPr="008C7473">
        <w:rPr>
          <w:rFonts w:ascii="GHEA Grapalat" w:hAnsi="GHEA Grapalat"/>
          <w:i/>
          <w:lang w:val="af-ZA"/>
        </w:rPr>
        <w:t xml:space="preserve"> </w:t>
      </w:r>
      <w:r w:rsidRPr="005F1C06">
        <w:rPr>
          <w:rFonts w:ascii="GHEA Grapalat" w:hAnsi="GHEA Grapalat"/>
          <w:i/>
        </w:rPr>
        <w:t>վերաբերյալ</w:t>
      </w:r>
      <w:r w:rsidRPr="008C7473">
        <w:rPr>
          <w:rFonts w:ascii="GHEA Grapalat" w:hAnsi="GHEA Grapalat"/>
          <w:i/>
          <w:lang w:val="af-ZA"/>
        </w:rPr>
        <w:t xml:space="preserve"> </w:t>
      </w:r>
      <w:r w:rsidRPr="005F1C06">
        <w:rPr>
          <w:rFonts w:ascii="GHEA Grapalat" w:hAnsi="GHEA Grapalat"/>
          <w:i/>
        </w:rPr>
        <w:t>տեղեկատվություն</w:t>
      </w:r>
      <w:r w:rsidRPr="008C7473">
        <w:rPr>
          <w:rFonts w:ascii="GHEA Grapalat" w:hAnsi="GHEA Grapalat"/>
          <w:i/>
          <w:lang w:val="af-ZA"/>
        </w:rPr>
        <w:t xml:space="preserve"> </w:t>
      </w:r>
      <w:r w:rsidRPr="005F1C06">
        <w:rPr>
          <w:rFonts w:ascii="GHEA Grapalat" w:hAnsi="GHEA Grapalat"/>
          <w:i/>
        </w:rPr>
        <w:t>չի</w:t>
      </w:r>
      <w:r w:rsidRPr="008C7473">
        <w:rPr>
          <w:rFonts w:ascii="GHEA Grapalat" w:hAnsi="GHEA Grapalat"/>
          <w:i/>
          <w:lang w:val="af-ZA"/>
        </w:rPr>
        <w:t xml:space="preserve"> </w:t>
      </w:r>
      <w:r w:rsidRPr="005F1C06">
        <w:rPr>
          <w:rFonts w:ascii="GHEA Grapalat" w:hAnsi="GHEA Grapalat"/>
          <w:i/>
        </w:rPr>
        <w:t>ներկայացնում</w:t>
      </w:r>
      <w:r w:rsidRPr="008C7473">
        <w:rPr>
          <w:rFonts w:ascii="GHEA Grapalat" w:hAnsi="GHEA Grapalat"/>
          <w:i/>
          <w:lang w:val="af-ZA"/>
        </w:rPr>
        <w:t>:</w:t>
      </w:r>
    </w:p>
    <w:p w14:paraId="5C07DB13" w14:textId="77777777" w:rsidR="00FE4A6D" w:rsidRPr="00BF58CA" w:rsidRDefault="00FE4A6D" w:rsidP="005F1C06">
      <w:pPr>
        <w:pStyle w:val="af2"/>
        <w:jc w:val="both"/>
        <w:rPr>
          <w:rFonts w:ascii="GHEA Grapalat" w:hAnsi="GHEA Grapalat"/>
          <w:i/>
          <w:sz w:val="16"/>
          <w:szCs w:val="16"/>
          <w:lang w:val="hy-AM"/>
        </w:rPr>
      </w:pPr>
    </w:p>
    <w:p w14:paraId="346C4AE2" w14:textId="77777777" w:rsidR="00FE4A6D" w:rsidRPr="00B20703" w:rsidDel="006C3873" w:rsidRDefault="00FE4A6D" w:rsidP="00CE3A99">
      <w:pPr>
        <w:jc w:val="both"/>
        <w:rPr>
          <w:del w:id="5" w:author="User" w:date="2019-05-26T09:52:00Z"/>
          <w:rFonts w:ascii="GHEA Grapalat" w:hAnsi="GHEA Grapalat" w:cs="Sylfaen"/>
          <w:sz w:val="20"/>
          <w:lang w:val="hy-AM"/>
        </w:rPr>
      </w:pPr>
    </w:p>
  </w:footnote>
  <w:footnote w:id="9">
    <w:p w14:paraId="398197EB" w14:textId="77777777" w:rsidR="00FE4A6D" w:rsidRPr="006265F4" w:rsidRDefault="00FE4A6D" w:rsidP="00B2572B">
      <w:pPr>
        <w:pStyle w:val="31"/>
        <w:spacing w:line="240" w:lineRule="auto"/>
        <w:ind w:firstLine="0"/>
        <w:rPr>
          <w:rFonts w:ascii="GHEA Grapalat" w:hAnsi="GHEA Grapalat" w:cs="Sylfaen"/>
          <w:i/>
          <w:sz w:val="16"/>
          <w:szCs w:val="16"/>
          <w:lang w:val="af-ZA" w:eastAsia="ru-RU"/>
        </w:rPr>
      </w:pPr>
      <w:r w:rsidRPr="006265F4">
        <w:rPr>
          <w:rFonts w:ascii="GHEA Grapalat" w:hAnsi="GHEA Grapalat" w:cs="Sylfaen"/>
          <w:i/>
          <w:sz w:val="16"/>
          <w:szCs w:val="16"/>
          <w:lang w:val="hy-AM" w:eastAsia="ru-RU"/>
        </w:rPr>
        <w:t>*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5F1C06">
        <w:rPr>
          <w:rFonts w:ascii="GHEA Grapalat" w:hAnsi="GHEA Grapalat"/>
          <w:i/>
          <w:sz w:val="16"/>
          <w:szCs w:val="16"/>
          <w:lang w:val="hy-AM"/>
        </w:rPr>
        <w:t>լրացվում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5F1C06">
        <w:rPr>
          <w:rFonts w:ascii="GHEA Grapalat" w:hAnsi="GHEA Grapalat"/>
          <w:i/>
          <w:sz w:val="16"/>
          <w:szCs w:val="16"/>
          <w:lang w:val="hy-AM"/>
        </w:rPr>
        <w:t>է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5F1C06">
        <w:rPr>
          <w:rFonts w:ascii="GHEA Grapalat" w:hAnsi="GHEA Grapalat"/>
          <w:i/>
          <w:sz w:val="16"/>
          <w:szCs w:val="16"/>
          <w:lang w:val="hy-AM"/>
        </w:rPr>
        <w:t>հանձնաժողովի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5F1C06">
        <w:rPr>
          <w:rFonts w:ascii="GHEA Grapalat" w:hAnsi="GHEA Grapalat"/>
          <w:i/>
          <w:sz w:val="16"/>
          <w:szCs w:val="16"/>
          <w:lang w:val="hy-AM"/>
        </w:rPr>
        <w:t>քարտուղարի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5F1C06">
        <w:rPr>
          <w:rFonts w:ascii="GHEA Grapalat" w:hAnsi="GHEA Grapalat"/>
          <w:i/>
          <w:sz w:val="16"/>
          <w:szCs w:val="16"/>
          <w:lang w:val="hy-AM"/>
        </w:rPr>
        <w:t>կողմից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` </w:t>
      </w:r>
      <w:r w:rsidRPr="005F1C06">
        <w:rPr>
          <w:rFonts w:ascii="GHEA Grapalat" w:hAnsi="GHEA Grapalat"/>
          <w:i/>
          <w:sz w:val="16"/>
          <w:szCs w:val="16"/>
          <w:lang w:val="hy-AM"/>
        </w:rPr>
        <w:t>մինչև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5F1C06">
        <w:rPr>
          <w:rFonts w:ascii="GHEA Grapalat" w:hAnsi="GHEA Grapalat"/>
          <w:i/>
          <w:sz w:val="16"/>
          <w:szCs w:val="16"/>
          <w:lang w:val="hy-AM"/>
        </w:rPr>
        <w:t>հրավերը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5F1C06">
        <w:rPr>
          <w:rFonts w:ascii="GHEA Grapalat" w:hAnsi="GHEA Grapalat"/>
          <w:i/>
          <w:sz w:val="16"/>
          <w:szCs w:val="16"/>
          <w:lang w:val="hy-AM"/>
        </w:rPr>
        <w:t>տեղեկագրում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5F1C06">
        <w:rPr>
          <w:rFonts w:ascii="GHEA Grapalat" w:hAnsi="GHEA Grapalat"/>
          <w:i/>
          <w:sz w:val="16"/>
          <w:szCs w:val="16"/>
          <w:lang w:val="hy-AM"/>
        </w:rPr>
        <w:t>հրապարակելը</w:t>
      </w:r>
      <w:r w:rsidRPr="006265F4">
        <w:rPr>
          <w:rFonts w:ascii="GHEA Grapalat" w:hAnsi="GHEA Grapalat"/>
          <w:i/>
          <w:sz w:val="16"/>
          <w:szCs w:val="16"/>
          <w:lang w:val="hy-AM"/>
        </w:rPr>
        <w:t>:</w:t>
      </w:r>
    </w:p>
    <w:p w14:paraId="3BADE7B7" w14:textId="77777777" w:rsidR="00FE4A6D" w:rsidRPr="006265F4" w:rsidRDefault="00FE4A6D" w:rsidP="00B2572B">
      <w:pPr>
        <w:ind w:right="309"/>
        <w:jc w:val="both"/>
        <w:rPr>
          <w:rFonts w:ascii="GHEA Grapalat" w:hAnsi="GHEA Grapalat"/>
          <w:bCs/>
          <w:i/>
          <w:iCs/>
          <w:sz w:val="20"/>
          <w:lang w:val="es-ES"/>
        </w:rPr>
      </w:pPr>
      <w:r w:rsidRPr="006265F4">
        <w:rPr>
          <w:rFonts w:ascii="GHEA Grapalat" w:hAnsi="GHEA Grapalat"/>
          <w:bCs/>
          <w:i/>
          <w:sz w:val="18"/>
          <w:szCs w:val="18"/>
          <w:lang w:val="es-ES"/>
        </w:rPr>
        <w:t>**</w:t>
      </w:r>
      <w:r w:rsidRPr="006265F4">
        <w:rPr>
          <w:rFonts w:ascii="GHEA Grapalat" w:hAnsi="GHEA Grapalat"/>
          <w:i/>
          <w:sz w:val="16"/>
          <w:szCs w:val="16"/>
        </w:rPr>
        <w:t>եթե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մասնակիցն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ավելացված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արժեքի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հարկ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վճարող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է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, </w:t>
      </w:r>
      <w:r w:rsidRPr="006265F4">
        <w:rPr>
          <w:rFonts w:ascii="GHEA Grapalat" w:hAnsi="GHEA Grapalat"/>
          <w:i/>
          <w:sz w:val="16"/>
          <w:szCs w:val="16"/>
        </w:rPr>
        <w:t>ապա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տվյալ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պայմանագրի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գծով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Հայաստանի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Հանրապետության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պետական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բյուջե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վճարվելիք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ավելացված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արժեքի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հարկի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գումարը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նշվում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է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>
        <w:rPr>
          <w:rFonts w:ascii="GHEA Grapalat" w:hAnsi="GHEA Grapalat"/>
          <w:i/>
          <w:sz w:val="16"/>
          <w:szCs w:val="16"/>
          <w:lang w:val="hy-AM"/>
        </w:rPr>
        <w:t>4</w:t>
      </w:r>
      <w:r w:rsidRPr="006265F4">
        <w:rPr>
          <w:rFonts w:ascii="GHEA Grapalat" w:hAnsi="GHEA Grapalat"/>
          <w:i/>
          <w:sz w:val="16"/>
          <w:szCs w:val="16"/>
          <w:lang w:val="af-ZA"/>
        </w:rPr>
        <w:t>-</w:t>
      </w:r>
      <w:r w:rsidRPr="006265F4">
        <w:rPr>
          <w:rFonts w:ascii="GHEA Grapalat" w:hAnsi="GHEA Grapalat"/>
          <w:i/>
          <w:sz w:val="16"/>
          <w:szCs w:val="16"/>
        </w:rPr>
        <w:t>րդ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սյունակում։</w:t>
      </w:r>
    </w:p>
    <w:p w14:paraId="199F2D0D" w14:textId="77777777" w:rsidR="00FE4A6D" w:rsidRPr="006265F4" w:rsidDel="00856FDE" w:rsidRDefault="00FE4A6D" w:rsidP="00B2572B">
      <w:pPr>
        <w:pStyle w:val="af2"/>
        <w:rPr>
          <w:del w:id="8" w:author="User" w:date="2019-05-26T09:57:00Z"/>
          <w:i/>
          <w:lang w:val="af-ZA"/>
        </w:rPr>
      </w:pPr>
    </w:p>
  </w:footnote>
  <w:footnote w:id="10">
    <w:p w14:paraId="0A900FD6" w14:textId="77777777" w:rsidR="00FE4A6D" w:rsidRPr="00C65A05" w:rsidRDefault="00FE4A6D" w:rsidP="00385051">
      <w:pPr>
        <w:rPr>
          <w:rFonts w:ascii="GHEA Grapalat" w:hAnsi="GHEA Grapalat"/>
          <w:i/>
          <w:sz w:val="16"/>
          <w:lang w:val="hy-AM"/>
        </w:rPr>
      </w:pPr>
      <w:r w:rsidRPr="006265F4">
        <w:rPr>
          <w:color w:val="FFFFFF"/>
          <w:vertAlign w:val="superscript"/>
          <w:lang w:val="af-ZA"/>
        </w:rPr>
        <w:t>29</w:t>
      </w:r>
      <w:r w:rsidRPr="006265F4">
        <w:rPr>
          <w:vertAlign w:val="superscript"/>
          <w:lang w:val="af-ZA"/>
        </w:rPr>
        <w:t xml:space="preserve"> </w:t>
      </w:r>
      <w:r>
        <w:rPr>
          <w:vertAlign w:val="superscript"/>
          <w:lang w:val="af-ZA"/>
        </w:rPr>
        <w:t>17</w:t>
      </w:r>
      <w:r w:rsidRPr="006265F4">
        <w:rPr>
          <w:rFonts w:ascii="GHEA Grapalat" w:hAnsi="GHEA Grapalat"/>
          <w:i/>
          <w:sz w:val="16"/>
          <w:lang w:val="hy-AM"/>
        </w:rPr>
        <w:t xml:space="preserve">Եթե </w:t>
      </w:r>
      <w:r w:rsidRPr="006265F4">
        <w:rPr>
          <w:rFonts w:ascii="GHEA Grapalat" w:hAnsi="GHEA Grapalat"/>
          <w:i/>
          <w:sz w:val="16"/>
        </w:rPr>
        <w:t>Վ</w:t>
      </w:r>
      <w:r w:rsidRPr="006265F4">
        <w:rPr>
          <w:rFonts w:ascii="GHEA Grapalat" w:hAnsi="GHEA Grapalat"/>
          <w:i/>
          <w:sz w:val="16"/>
          <w:lang w:val="hy-AM"/>
        </w:rPr>
        <w:t>աճառողի կողմից գնային ա</w:t>
      </w:r>
      <w:r w:rsidRPr="006265F4">
        <w:rPr>
          <w:rFonts w:ascii="GHEA Grapalat" w:hAnsi="GHEA Grapalat"/>
          <w:i/>
          <w:sz w:val="16"/>
        </w:rPr>
        <w:t>ռաջարկը</w:t>
      </w:r>
      <w:r w:rsidRPr="006265F4">
        <w:rPr>
          <w:rFonts w:ascii="GHEA Grapalat" w:hAnsi="GHEA Grapalat"/>
          <w:i/>
          <w:sz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</w:rPr>
        <w:t>ներկայացվել</w:t>
      </w:r>
      <w:r w:rsidRPr="006265F4">
        <w:rPr>
          <w:rFonts w:ascii="GHEA Grapalat" w:hAnsi="GHEA Grapalat"/>
          <w:i/>
          <w:sz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</w:rPr>
        <w:t>է</w:t>
      </w:r>
      <w:r w:rsidRPr="006265F4">
        <w:rPr>
          <w:rFonts w:ascii="GHEA Grapalat" w:hAnsi="GHEA Grapalat"/>
          <w:i/>
          <w:sz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</w:rPr>
        <w:t>առանց</w:t>
      </w:r>
      <w:r w:rsidRPr="006265F4">
        <w:rPr>
          <w:rFonts w:ascii="GHEA Grapalat" w:hAnsi="GHEA Grapalat"/>
          <w:i/>
          <w:sz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</w:rPr>
        <w:t>ԱԱՀ</w:t>
      </w:r>
      <w:r w:rsidRPr="006265F4">
        <w:rPr>
          <w:rFonts w:ascii="GHEA Grapalat" w:hAnsi="GHEA Grapalat"/>
          <w:i/>
          <w:sz w:val="16"/>
          <w:lang w:val="af-ZA"/>
        </w:rPr>
        <w:t>-</w:t>
      </w:r>
      <w:r w:rsidRPr="006265F4">
        <w:rPr>
          <w:rFonts w:ascii="GHEA Grapalat" w:hAnsi="GHEA Grapalat"/>
          <w:i/>
          <w:sz w:val="16"/>
        </w:rPr>
        <w:t>ի</w:t>
      </w:r>
      <w:r w:rsidRPr="006265F4">
        <w:rPr>
          <w:rFonts w:ascii="GHEA Grapalat" w:hAnsi="GHEA Grapalat"/>
          <w:i/>
          <w:sz w:val="16"/>
          <w:lang w:val="af-ZA"/>
        </w:rPr>
        <w:t xml:space="preserve">, </w:t>
      </w:r>
      <w:r w:rsidRPr="006265F4">
        <w:rPr>
          <w:rFonts w:ascii="GHEA Grapalat" w:hAnsi="GHEA Grapalat"/>
          <w:i/>
          <w:sz w:val="16"/>
        </w:rPr>
        <w:t>ապա</w:t>
      </w:r>
      <w:r w:rsidRPr="006265F4">
        <w:rPr>
          <w:rFonts w:ascii="GHEA Grapalat" w:hAnsi="GHEA Grapalat"/>
          <w:i/>
          <w:sz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</w:rPr>
        <w:t>պայմանագիրը</w:t>
      </w:r>
      <w:r w:rsidRPr="006265F4">
        <w:rPr>
          <w:rFonts w:ascii="GHEA Grapalat" w:hAnsi="GHEA Grapalat"/>
          <w:i/>
          <w:sz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</w:rPr>
        <w:t>կնքելիս</w:t>
      </w:r>
      <w:r w:rsidRPr="006265F4">
        <w:rPr>
          <w:rFonts w:ascii="GHEA Grapalat" w:hAnsi="GHEA Grapalat"/>
          <w:i/>
          <w:sz w:val="16"/>
          <w:lang w:val="af-ZA"/>
        </w:rPr>
        <w:t xml:space="preserve"> «</w:t>
      </w:r>
      <w:r w:rsidRPr="006265F4">
        <w:rPr>
          <w:rFonts w:ascii="GHEA Grapalat" w:hAnsi="GHEA Grapalat"/>
          <w:i/>
          <w:sz w:val="16"/>
        </w:rPr>
        <w:t>ներառյալ</w:t>
      </w:r>
      <w:r w:rsidRPr="006265F4">
        <w:rPr>
          <w:rFonts w:ascii="GHEA Grapalat" w:hAnsi="GHEA Grapalat"/>
          <w:i/>
          <w:sz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</w:rPr>
        <w:t>ԱԱՀ</w:t>
      </w:r>
      <w:r w:rsidRPr="006265F4">
        <w:rPr>
          <w:rFonts w:ascii="GHEA Grapalat" w:hAnsi="GHEA Grapalat"/>
          <w:i/>
          <w:sz w:val="16"/>
          <w:lang w:val="af-ZA"/>
        </w:rPr>
        <w:t>-</w:t>
      </w:r>
      <w:r w:rsidRPr="006265F4">
        <w:rPr>
          <w:rFonts w:ascii="GHEA Grapalat" w:hAnsi="GHEA Grapalat"/>
          <w:i/>
          <w:sz w:val="16"/>
        </w:rPr>
        <w:t>ն</w:t>
      </w:r>
      <w:r w:rsidRPr="006265F4">
        <w:rPr>
          <w:rFonts w:ascii="GHEA Grapalat" w:hAnsi="GHEA Grapalat"/>
          <w:i/>
          <w:sz w:val="16"/>
          <w:lang w:val="af-ZA"/>
        </w:rPr>
        <w:t xml:space="preserve">» </w:t>
      </w:r>
      <w:r w:rsidRPr="006265F4">
        <w:rPr>
          <w:rFonts w:ascii="GHEA Grapalat" w:hAnsi="GHEA Grapalat"/>
          <w:i/>
          <w:sz w:val="16"/>
        </w:rPr>
        <w:t>բառերը</w:t>
      </w:r>
      <w:r w:rsidRPr="006265F4">
        <w:rPr>
          <w:rFonts w:ascii="GHEA Grapalat" w:hAnsi="GHEA Grapalat"/>
          <w:i/>
          <w:sz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</w:rPr>
        <w:t>հանվում</w:t>
      </w:r>
      <w:r w:rsidRPr="006265F4">
        <w:rPr>
          <w:rFonts w:ascii="GHEA Grapalat" w:hAnsi="GHEA Grapalat"/>
          <w:i/>
          <w:sz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</w:rPr>
        <w:t>են</w:t>
      </w:r>
      <w:r>
        <w:rPr>
          <w:rFonts w:ascii="GHEA Grapalat" w:hAnsi="GHEA Grapalat"/>
          <w:i/>
          <w:sz w:val="16"/>
          <w:lang w:val="hy-AM"/>
        </w:rPr>
        <w:t>:</w:t>
      </w:r>
    </w:p>
    <w:p w14:paraId="53BC3C7D" w14:textId="77777777" w:rsidR="00FE4A6D" w:rsidRPr="00C65A05" w:rsidRDefault="00FE4A6D" w:rsidP="00C65A05">
      <w:pPr>
        <w:rPr>
          <w:rFonts w:ascii="GHEA Grapalat" w:hAnsi="GHEA Grapalat"/>
          <w:i/>
          <w:sz w:val="16"/>
          <w:lang w:val="hy-AM"/>
        </w:rPr>
      </w:pPr>
      <w:r>
        <w:rPr>
          <w:rFonts w:ascii="GHEA Grapalat" w:hAnsi="GHEA Grapalat"/>
          <w:i/>
          <w:sz w:val="16"/>
          <w:vertAlign w:val="superscript"/>
          <w:lang w:val="hy-AM"/>
        </w:rPr>
        <w:t>17.</w:t>
      </w:r>
      <w:r w:rsidRPr="00385051">
        <w:rPr>
          <w:rFonts w:ascii="GHEA Grapalat" w:hAnsi="GHEA Grapalat"/>
          <w:i/>
          <w:sz w:val="16"/>
          <w:vertAlign w:val="superscript"/>
          <w:lang w:val="hy-AM"/>
        </w:rPr>
        <w:t xml:space="preserve">.1 </w:t>
      </w:r>
      <w:r w:rsidRPr="00385051">
        <w:rPr>
          <w:rFonts w:ascii="GHEA Grapalat" w:hAnsi="GHEA Grapalat"/>
          <w:i/>
          <w:sz w:val="16"/>
          <w:lang w:val="hy-AM"/>
        </w:rPr>
        <w:t>Գանձապետարանում հաշիվներ չունեցող պատվիրատուների դեպքում սույն կետի վերջին պարբերությունը խմբագրվում է հետևյալ բովանդակությամբ. «Ընդ որում գնման դիմաց վճարումն իրականացվում է սույն պայմանագրի վճարման ժամանակացույցով սահմանված ժամկետում, հինգ աշխատանքային օրվա ընթացքում:»</w:t>
      </w:r>
    </w:p>
  </w:footnote>
  <w:footnote w:id="11">
    <w:p w14:paraId="776966A4" w14:textId="77777777" w:rsidR="00FE4A6D" w:rsidRPr="006265F4" w:rsidDel="007942E8" w:rsidRDefault="00FE4A6D" w:rsidP="00071D1C">
      <w:pPr>
        <w:pStyle w:val="af2"/>
        <w:jc w:val="both"/>
        <w:rPr>
          <w:del w:id="9" w:author="User" w:date="2019-05-26T10:01:00Z"/>
          <w:lang w:val="hy-AM"/>
        </w:rPr>
      </w:pPr>
      <w:r w:rsidRPr="006265F4">
        <w:rPr>
          <w:color w:val="FFFFFF"/>
          <w:vertAlign w:val="superscript"/>
          <w:lang w:val="af-ZA"/>
        </w:rPr>
        <w:t>30</w:t>
      </w:r>
      <w:r w:rsidRPr="006265F4">
        <w:rPr>
          <w:vertAlign w:val="superscript"/>
          <w:lang w:val="af-ZA"/>
        </w:rPr>
        <w:t xml:space="preserve"> </w:t>
      </w:r>
      <w:r>
        <w:rPr>
          <w:vertAlign w:val="superscript"/>
          <w:lang w:val="af-ZA"/>
        </w:rPr>
        <w:t>18</w:t>
      </w:r>
      <w:r w:rsidRPr="006265F4">
        <w:rPr>
          <w:rFonts w:ascii="GHEA Grapalat" w:hAnsi="GHEA Grapalat"/>
          <w:i/>
          <w:sz w:val="16"/>
          <w:szCs w:val="24"/>
          <w:lang w:val="hy-AM" w:eastAsia="en-US"/>
        </w:rPr>
        <w:t xml:space="preserve">Վաճառողը կարող է հրաժարվել առաջարկված կանխավճարից կամ դրա մի մասից: Ընդ որում </w:t>
      </w:r>
      <w:r w:rsidRPr="00C65A05">
        <w:rPr>
          <w:rFonts w:ascii="GHEA Grapalat" w:hAnsi="GHEA Grapalat"/>
          <w:i/>
          <w:sz w:val="16"/>
          <w:szCs w:val="24"/>
          <w:lang w:val="hy-AM" w:eastAsia="en-US"/>
        </w:rPr>
        <w:t>կնքվելիք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C65A05">
        <w:rPr>
          <w:rFonts w:ascii="GHEA Grapalat" w:hAnsi="GHEA Grapalat"/>
          <w:i/>
          <w:sz w:val="16"/>
          <w:szCs w:val="24"/>
          <w:lang w:val="hy-AM" w:eastAsia="en-US"/>
        </w:rPr>
        <w:t>պ</w:t>
      </w:r>
      <w:r w:rsidRPr="006265F4">
        <w:rPr>
          <w:rFonts w:ascii="GHEA Grapalat" w:hAnsi="GHEA Grapalat"/>
          <w:i/>
          <w:sz w:val="16"/>
          <w:szCs w:val="24"/>
          <w:lang w:val="hy-AM" w:eastAsia="en-US"/>
        </w:rPr>
        <w:t>այմանագր</w:t>
      </w:r>
      <w:r w:rsidRPr="00C65A05">
        <w:rPr>
          <w:rFonts w:ascii="GHEA Grapalat" w:hAnsi="GHEA Grapalat"/>
          <w:i/>
          <w:sz w:val="16"/>
          <w:szCs w:val="24"/>
          <w:lang w:val="hy-AM" w:eastAsia="en-US"/>
        </w:rPr>
        <w:t>ում</w:t>
      </w:r>
      <w:r w:rsidRPr="006265F4">
        <w:rPr>
          <w:rFonts w:ascii="GHEA Grapalat" w:hAnsi="GHEA Grapalat"/>
          <w:i/>
          <w:sz w:val="16"/>
          <w:szCs w:val="24"/>
          <w:lang w:val="hy-AM" w:eastAsia="en-US"/>
        </w:rPr>
        <w:t xml:space="preserve"> կանխավճարը սահմանվում է Գնորդի և Վաճառողի միջև համաձայնեցված չափով: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C65A05">
        <w:rPr>
          <w:rFonts w:ascii="GHEA Grapalat" w:hAnsi="GHEA Grapalat"/>
          <w:i/>
          <w:sz w:val="16"/>
          <w:szCs w:val="24"/>
          <w:lang w:val="hy-AM" w:eastAsia="en-US"/>
        </w:rPr>
        <w:t>Եթե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C65A05">
        <w:rPr>
          <w:rFonts w:ascii="GHEA Grapalat" w:hAnsi="GHEA Grapalat"/>
          <w:i/>
          <w:sz w:val="16"/>
          <w:szCs w:val="24"/>
          <w:lang w:val="hy-AM" w:eastAsia="en-US"/>
        </w:rPr>
        <w:t>պայմանագրով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C65A05">
        <w:rPr>
          <w:rFonts w:ascii="GHEA Grapalat" w:hAnsi="GHEA Grapalat"/>
          <w:i/>
          <w:sz w:val="16"/>
          <w:szCs w:val="24"/>
          <w:lang w:val="hy-AM" w:eastAsia="en-US"/>
        </w:rPr>
        <w:t>չի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C65A05">
        <w:rPr>
          <w:rFonts w:ascii="GHEA Grapalat" w:hAnsi="GHEA Grapalat"/>
          <w:i/>
          <w:sz w:val="16"/>
          <w:szCs w:val="24"/>
          <w:lang w:val="hy-AM" w:eastAsia="en-US"/>
        </w:rPr>
        <w:t>նախատեսվում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C65A05">
        <w:rPr>
          <w:rFonts w:ascii="GHEA Grapalat" w:hAnsi="GHEA Grapalat"/>
          <w:i/>
          <w:sz w:val="16"/>
          <w:szCs w:val="24"/>
          <w:lang w:val="hy-AM" w:eastAsia="en-US"/>
        </w:rPr>
        <w:t>կանխավճարի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C65A05">
        <w:rPr>
          <w:rFonts w:ascii="GHEA Grapalat" w:hAnsi="GHEA Grapalat"/>
          <w:i/>
          <w:sz w:val="16"/>
          <w:szCs w:val="24"/>
          <w:lang w:val="hy-AM" w:eastAsia="en-US"/>
        </w:rPr>
        <w:t>հատկացում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, </w:t>
      </w:r>
      <w:r w:rsidRPr="00C65A05">
        <w:rPr>
          <w:rFonts w:ascii="GHEA Grapalat" w:hAnsi="GHEA Grapalat"/>
          <w:i/>
          <w:sz w:val="16"/>
          <w:szCs w:val="24"/>
          <w:lang w:val="hy-AM" w:eastAsia="en-US"/>
        </w:rPr>
        <w:t>ապա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C65A05">
        <w:rPr>
          <w:rFonts w:ascii="GHEA Grapalat" w:hAnsi="GHEA Grapalat"/>
          <w:i/>
          <w:sz w:val="16"/>
          <w:szCs w:val="24"/>
          <w:lang w:val="hy-AM" w:eastAsia="en-US"/>
        </w:rPr>
        <w:t>սույն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C65A05">
        <w:rPr>
          <w:rFonts w:ascii="GHEA Grapalat" w:hAnsi="GHEA Grapalat"/>
          <w:i/>
          <w:sz w:val="16"/>
          <w:szCs w:val="24"/>
          <w:lang w:val="hy-AM" w:eastAsia="en-US"/>
        </w:rPr>
        <w:t>կետը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C65A05">
        <w:rPr>
          <w:rFonts w:ascii="GHEA Grapalat" w:hAnsi="GHEA Grapalat"/>
          <w:i/>
          <w:sz w:val="16"/>
          <w:szCs w:val="24"/>
          <w:lang w:val="hy-AM" w:eastAsia="en-US"/>
        </w:rPr>
        <w:t>հանվում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C65A05">
        <w:rPr>
          <w:rFonts w:ascii="GHEA Grapalat" w:hAnsi="GHEA Grapalat"/>
          <w:i/>
          <w:sz w:val="16"/>
          <w:szCs w:val="24"/>
          <w:lang w:val="hy-AM" w:eastAsia="en-US"/>
        </w:rPr>
        <w:t>է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C65A05">
        <w:rPr>
          <w:rFonts w:ascii="GHEA Grapalat" w:hAnsi="GHEA Grapalat"/>
          <w:i/>
          <w:sz w:val="16"/>
          <w:szCs w:val="24"/>
          <w:lang w:val="hy-AM" w:eastAsia="en-US"/>
        </w:rPr>
        <w:t>նախագծից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>:</w:t>
      </w:r>
    </w:p>
  </w:footnote>
  <w:footnote w:id="12">
    <w:p w14:paraId="21939C9D" w14:textId="77777777" w:rsidR="00FE4A6D" w:rsidRPr="006265F4" w:rsidDel="007942E8" w:rsidRDefault="00FE4A6D" w:rsidP="00071D1C">
      <w:pPr>
        <w:pStyle w:val="af2"/>
        <w:rPr>
          <w:del w:id="10" w:author="User" w:date="2019-05-26T10:02:00Z"/>
          <w:lang w:val="hy-AM"/>
        </w:rPr>
      </w:pPr>
      <w:r w:rsidRPr="006265F4">
        <w:rPr>
          <w:color w:val="FFFFFF"/>
          <w:vertAlign w:val="superscript"/>
          <w:lang w:val="hy-AM"/>
        </w:rPr>
        <w:t>31</w:t>
      </w:r>
      <w:r w:rsidRPr="006265F4">
        <w:rPr>
          <w:vertAlign w:val="superscript"/>
          <w:lang w:val="hy-AM"/>
        </w:rPr>
        <w:t xml:space="preserve"> </w:t>
      </w:r>
      <w:r w:rsidRPr="00AB6289">
        <w:rPr>
          <w:vertAlign w:val="superscript"/>
          <w:lang w:val="hy-AM"/>
        </w:rPr>
        <w:t>19</w:t>
      </w:r>
      <w:r w:rsidRPr="006265F4">
        <w:rPr>
          <w:rFonts w:ascii="GHEA Grapalat" w:hAnsi="GHEA Grapalat"/>
          <w:i/>
          <w:sz w:val="16"/>
          <w:szCs w:val="24"/>
          <w:lang w:val="hy-AM" w:eastAsia="en-US"/>
        </w:rPr>
        <w:t>Սույն կետը հանվում է պայմանագրի նախագծից, եթե գնվելիք ապրանքը չի հանդիսանում հիմնական միջոց:Իսկ եթե գնվելիք ապրանքը հանդիսանում է հիմնական միջոց, ապա երաշխքային ժամկետը չպետք է պակաս լինի 365 օրացուցային օրից</w:t>
      </w:r>
    </w:p>
  </w:footnote>
  <w:footnote w:id="13">
    <w:p w14:paraId="36EBF067" w14:textId="77777777" w:rsidR="00FE4A6D" w:rsidRPr="006265F4" w:rsidRDefault="00FE4A6D" w:rsidP="009123CA">
      <w:pPr>
        <w:pStyle w:val="af2"/>
        <w:jc w:val="both"/>
        <w:rPr>
          <w:rFonts w:ascii="GHEA Grapalat" w:hAnsi="GHEA Grapalat"/>
          <w:i/>
          <w:sz w:val="16"/>
          <w:szCs w:val="24"/>
          <w:lang w:val="hy-AM" w:eastAsia="en-US"/>
        </w:rPr>
      </w:pPr>
      <w:r w:rsidRPr="00AB6289">
        <w:rPr>
          <w:vertAlign w:val="superscript"/>
          <w:lang w:val="hy-AM"/>
        </w:rPr>
        <w:t>20</w:t>
      </w:r>
      <w:r w:rsidRPr="006265F4">
        <w:rPr>
          <w:vertAlign w:val="superscript"/>
          <w:lang w:val="hy-AM"/>
        </w:rPr>
        <w:t xml:space="preserve"> </w:t>
      </w:r>
      <w:r w:rsidRPr="006265F4">
        <w:rPr>
          <w:rFonts w:ascii="GHEA Grapalat" w:hAnsi="GHEA Grapalat"/>
          <w:i/>
          <w:sz w:val="16"/>
          <w:szCs w:val="24"/>
          <w:lang w:val="hy-AM" w:eastAsia="en-US"/>
        </w:rPr>
        <w:t xml:space="preserve">Եթե պայմանագիրը կնքվել է «Գնումների մասին» ՀՀ օրենքի 15-րդ հոդվածի 6-րդ կետի հիման վրա, ապա տուգանքը հաշվարկվում է այն համաձայնագրի գնի նկատմամբ, որի շրջանակում արձանագրվել է ստանձնված պարտավորությունների չկատարման կամ ոչ պատշաճ կատարման հանգամանքը: </w:t>
      </w:r>
    </w:p>
    <w:p w14:paraId="14727032" w14:textId="77777777" w:rsidR="00FE4A6D" w:rsidRPr="006265F4" w:rsidDel="007942E8" w:rsidRDefault="00FE4A6D" w:rsidP="009123CA">
      <w:pPr>
        <w:pStyle w:val="af2"/>
        <w:jc w:val="both"/>
        <w:rPr>
          <w:del w:id="11" w:author="User" w:date="2019-05-26T10:03:00Z"/>
          <w:lang w:val="hy-AM"/>
        </w:rPr>
      </w:pPr>
      <w:r w:rsidRPr="006265F4">
        <w:rPr>
          <w:rFonts w:ascii="GHEA Grapalat" w:hAnsi="GHEA Grapalat"/>
          <w:i/>
          <w:sz w:val="16"/>
          <w:szCs w:val="24"/>
          <w:lang w:val="hy-AM" w:eastAsia="en-US"/>
        </w:rPr>
        <w:t>Եթե պայմանագիրը ներառում է մեկից ավել չափաբաժին, ապա տուգանքը հաշվարկվում է պայմանագրով այդ չափաբաժնի համար սահմանված ընդհանուր գնի նկատմամբ:</w:t>
      </w:r>
    </w:p>
  </w:footnote>
  <w:footnote w:id="14">
    <w:p w14:paraId="0546DA4D" w14:textId="77777777" w:rsidR="00FE4A6D" w:rsidRPr="006265F4" w:rsidDel="007942E8" w:rsidRDefault="00FE4A6D" w:rsidP="00071D1C">
      <w:pPr>
        <w:pStyle w:val="af2"/>
        <w:jc w:val="both"/>
        <w:rPr>
          <w:del w:id="12" w:author="User" w:date="2019-05-26T10:04:00Z"/>
          <w:sz w:val="16"/>
          <w:szCs w:val="16"/>
          <w:lang w:val="hy-AM"/>
        </w:rPr>
      </w:pPr>
      <w:r w:rsidRPr="00AB6289">
        <w:rPr>
          <w:vertAlign w:val="superscript"/>
          <w:lang w:val="hy-AM"/>
        </w:rPr>
        <w:t>21</w:t>
      </w:r>
      <w:r w:rsidRPr="006265F4">
        <w:rPr>
          <w:vertAlign w:val="superscript"/>
          <w:lang w:val="hy-AM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val="hy-AM"/>
        </w:rPr>
        <w:t>Պետական բյուջեի միջոցների հաշվին պարտավորություններ չառաջացնող գնումների դեպքում սույն նախադասությունը պայմանագրից հանվում է:</w:t>
      </w:r>
    </w:p>
  </w:footnote>
  <w:footnote w:id="15">
    <w:p w14:paraId="0A316EED" w14:textId="77777777" w:rsidR="00FE4A6D" w:rsidRPr="006265F4" w:rsidDel="002877FC" w:rsidRDefault="00FE4A6D" w:rsidP="00071D1C">
      <w:pPr>
        <w:pStyle w:val="af2"/>
        <w:jc w:val="both"/>
        <w:rPr>
          <w:del w:id="13" w:author="User" w:date="2019-05-26T10:04:00Z"/>
          <w:lang w:val="hy-AM"/>
        </w:rPr>
      </w:pPr>
      <w:r w:rsidRPr="00AB6289">
        <w:rPr>
          <w:vertAlign w:val="superscript"/>
          <w:lang w:val="hy-AM"/>
        </w:rPr>
        <w:t>22</w:t>
      </w:r>
      <w:r w:rsidRPr="006265F4">
        <w:rPr>
          <w:vertAlign w:val="superscript"/>
          <w:lang w:val="hy-AM"/>
        </w:rPr>
        <w:t xml:space="preserve"> </w:t>
      </w:r>
      <w:r w:rsidRPr="006265F4">
        <w:rPr>
          <w:rFonts w:ascii="GHEA Grapalat" w:hAnsi="GHEA Grapalat"/>
          <w:i/>
          <w:sz w:val="16"/>
          <w:szCs w:val="24"/>
          <w:lang w:val="hy-AM" w:eastAsia="en-US"/>
        </w:rPr>
        <w:t>Սույն կետը հանվում է պայմանագրից, եթե պայմանագիրը չի իրականացվում գործակալության պայմանագիր կնքելու միջոցով:</w:t>
      </w:r>
    </w:p>
  </w:footnote>
  <w:footnote w:id="16">
    <w:p w14:paraId="2579415B" w14:textId="77777777" w:rsidR="00FE4A6D" w:rsidRPr="006265F4" w:rsidDel="002877FC" w:rsidRDefault="00FE4A6D" w:rsidP="00071D1C">
      <w:pPr>
        <w:pStyle w:val="af2"/>
        <w:jc w:val="both"/>
        <w:rPr>
          <w:del w:id="14" w:author="User" w:date="2019-05-26T10:04:00Z"/>
          <w:lang w:val="hy-AM"/>
        </w:rPr>
      </w:pPr>
      <w:r w:rsidRPr="00AB6289">
        <w:rPr>
          <w:vertAlign w:val="superscript"/>
          <w:lang w:val="hy-AM"/>
        </w:rPr>
        <w:t>23</w:t>
      </w:r>
      <w:r w:rsidRPr="006265F4">
        <w:rPr>
          <w:vertAlign w:val="superscript"/>
          <w:lang w:val="hy-AM"/>
        </w:rPr>
        <w:t xml:space="preserve"> </w:t>
      </w:r>
      <w:r w:rsidRPr="006265F4">
        <w:rPr>
          <w:rFonts w:ascii="GHEA Grapalat" w:hAnsi="GHEA Grapalat"/>
          <w:i/>
          <w:sz w:val="16"/>
          <w:szCs w:val="24"/>
          <w:lang w:val="hy-AM" w:eastAsia="en-US"/>
        </w:rPr>
        <w:t>Սույն կետը հանվում է պայմանագրից, եթե պայմանագիրը չի իրականացվում համատեղ գործունեության (կոնսորցիումի) պայմանագիր կնքելու միջոցով:</w:t>
      </w:r>
    </w:p>
  </w:footnote>
  <w:footnote w:id="17">
    <w:p w14:paraId="37CD0FEF" w14:textId="77777777" w:rsidR="00FE4A6D" w:rsidRPr="008C7473" w:rsidRDefault="00FE4A6D">
      <w:pPr>
        <w:rPr>
          <w:lang w:val="hy-AM"/>
        </w:rPr>
      </w:pPr>
      <w:r w:rsidRPr="00AB6289">
        <w:rPr>
          <w:vertAlign w:val="superscript"/>
          <w:lang w:val="hy-AM"/>
        </w:rPr>
        <w:t>24</w:t>
      </w:r>
      <w:r w:rsidRPr="006265F4">
        <w:rPr>
          <w:vertAlign w:val="superscript"/>
          <w:lang w:val="hy-AM"/>
        </w:rPr>
        <w:t xml:space="preserve"> </w:t>
      </w:r>
      <w:r w:rsidRPr="006265F4">
        <w:rPr>
          <w:rFonts w:ascii="GHEA Grapalat" w:hAnsi="GHEA Grapalat"/>
          <w:i/>
          <w:sz w:val="16"/>
          <w:lang w:val="hy-AM"/>
        </w:rPr>
        <w:t xml:space="preserve">Եթե պայմանագիրը կնքվում է "Գնումների մասին" ՀՀ օրենքի 15-րդ հոդվածի 6-րդ մասի հիման վրա և պայմանագրի գինը չի գերազանցում գնումների բազային միավորի </w:t>
      </w:r>
      <w:r>
        <w:rPr>
          <w:rFonts w:ascii="GHEA Grapalat" w:hAnsi="GHEA Grapalat"/>
          <w:i/>
          <w:sz w:val="16"/>
          <w:lang w:val="hy-AM"/>
        </w:rPr>
        <w:t>քսանհինգ</w:t>
      </w:r>
      <w:r w:rsidRPr="006265F4">
        <w:rPr>
          <w:rFonts w:ascii="GHEA Grapalat" w:hAnsi="GHEA Grapalat"/>
          <w:i/>
          <w:sz w:val="16"/>
          <w:lang w:val="hy-AM"/>
        </w:rPr>
        <w:t xml:space="preserve">ապատիկը, ապա սույն կետը </w:t>
      </w:r>
      <w:r>
        <w:rPr>
          <w:rFonts w:ascii="GHEA Grapalat" w:hAnsi="GHEA Grapalat"/>
          <w:i/>
          <w:sz w:val="16"/>
          <w:lang w:val="hy-AM"/>
        </w:rPr>
        <w:t>խմբագրվում է` վերջինից հանելով 4-րդ նախադասությունը, իսկ 5</w:t>
      </w:r>
      <w:r w:rsidRPr="006265F4">
        <w:rPr>
          <w:rFonts w:ascii="GHEA Grapalat" w:hAnsi="GHEA Grapalat"/>
          <w:i/>
          <w:sz w:val="16"/>
          <w:lang w:val="hy-AM"/>
        </w:rPr>
        <w:t>-րդ նախադասությունը խմբագրվում է` «, իսկ տուժանքի ձևով ներկայացված որակավորման և պայմանագրի ապահովումների փոխարինման դեպքում նաև նոր ապահովումներ» բառերը փոխարինելով «և» բառով:</w:t>
      </w:r>
      <w:r w:rsidRPr="006265F4">
        <w:rPr>
          <w:rFonts w:ascii="GHEA Grapalat" w:hAnsi="GHEA Grapalat"/>
          <w:lang w:val="hy-AM"/>
        </w:rPr>
        <w:t xml:space="preserve"> </w:t>
      </w:r>
      <w:r w:rsidRPr="006265F4">
        <w:rPr>
          <w:rFonts w:ascii="GHEA Grapalat" w:hAnsi="GHEA Grapalat"/>
          <w:i/>
          <w:sz w:val="16"/>
          <w:lang w:val="hy-AM"/>
        </w:rPr>
        <w:t>Սույն կետը հանվում է պայմանագրից, եթե պայմանագիրը չի կնքվում "Գնումների մասին" ՀՀ օրենքի 15-րդ հոդվածի 6-րդ մասի հիման վրա: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62323F0"/>
    <w:multiLevelType w:val="multilevel"/>
    <w:tmpl w:val="E674970C"/>
    <w:lvl w:ilvl="0">
      <w:start w:val="1"/>
      <w:numFmt w:val="decimal"/>
      <w:lvlText w:val="%1"/>
      <w:lvlJc w:val="left"/>
      <w:pPr>
        <w:ind w:left="360" w:hanging="360"/>
      </w:pPr>
      <w:rPr>
        <w:rFonts w:cs="Sylfaen"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Sylfaen" w:hint="default"/>
      </w:rPr>
    </w:lvl>
  </w:abstractNum>
  <w:abstractNum w:abstractNumId="2" w15:restartNumberingAfterBreak="0">
    <w:nsid w:val="069F2A7A"/>
    <w:multiLevelType w:val="multilevel"/>
    <w:tmpl w:val="02EEE2AE"/>
    <w:lvl w:ilvl="0">
      <w:start w:val="1"/>
      <w:numFmt w:val="decimal"/>
      <w:lvlText w:val="%1"/>
      <w:lvlJc w:val="left"/>
      <w:pPr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2" w:hanging="8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19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86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06DF5A58"/>
    <w:multiLevelType w:val="hybridMultilevel"/>
    <w:tmpl w:val="BF70C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F849CD"/>
    <w:multiLevelType w:val="hybridMultilevel"/>
    <w:tmpl w:val="0ED676F0"/>
    <w:lvl w:ilvl="0" w:tplc="218EC85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0" w15:restartNumberingAfterBreak="0">
    <w:nsid w:val="189C5D5C"/>
    <w:multiLevelType w:val="hybridMultilevel"/>
    <w:tmpl w:val="C0E21B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6997E7E"/>
    <w:multiLevelType w:val="multilevel"/>
    <w:tmpl w:val="D304F84A"/>
    <w:lvl w:ilvl="0">
      <w:start w:val="1"/>
      <w:numFmt w:val="decimal"/>
      <w:lvlText w:val="%1"/>
      <w:lvlJc w:val="left"/>
      <w:pPr>
        <w:ind w:left="375" w:hanging="375"/>
      </w:pPr>
      <w:rPr>
        <w:rFonts w:cs="Sylfaen"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Sylfaen" w:hint="default"/>
      </w:rPr>
    </w:lvl>
  </w:abstractNum>
  <w:abstractNum w:abstractNumId="14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36A2921"/>
    <w:multiLevelType w:val="multilevel"/>
    <w:tmpl w:val="1C72A3C0"/>
    <w:lvl w:ilvl="0">
      <w:start w:val="1"/>
      <w:numFmt w:val="decimal"/>
      <w:lvlText w:val="%1"/>
      <w:lvlJc w:val="left"/>
      <w:pPr>
        <w:ind w:left="360" w:hanging="360"/>
      </w:pPr>
      <w:rPr>
        <w:rFonts w:cs="Sylfaen"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Sylfaen" w:hint="default"/>
      </w:rPr>
    </w:lvl>
  </w:abstractNum>
  <w:abstractNum w:abstractNumId="16" w15:restartNumberingAfterBreak="0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7" w15:restartNumberingAfterBreak="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8" w15:restartNumberingAfterBreak="0">
    <w:nsid w:val="370A44F5"/>
    <w:multiLevelType w:val="hybridMultilevel"/>
    <w:tmpl w:val="A3FA3F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1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2" w15:restartNumberingAfterBreak="0">
    <w:nsid w:val="42BC6541"/>
    <w:multiLevelType w:val="hybridMultilevel"/>
    <w:tmpl w:val="490EF8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5F57E3"/>
    <w:multiLevelType w:val="multilevel"/>
    <w:tmpl w:val="B742D34A"/>
    <w:lvl w:ilvl="0">
      <w:start w:val="1"/>
      <w:numFmt w:val="decimal"/>
      <w:lvlText w:val="%1"/>
      <w:lvlJc w:val="left"/>
      <w:pPr>
        <w:ind w:left="375" w:hanging="375"/>
      </w:pPr>
      <w:rPr>
        <w:rFonts w:cs="Sylfaen"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Sylfaen" w:hint="default"/>
      </w:rPr>
    </w:lvl>
  </w:abstractNum>
  <w:abstractNum w:abstractNumId="25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C13419D"/>
    <w:multiLevelType w:val="multilevel"/>
    <w:tmpl w:val="A64E81A6"/>
    <w:lvl w:ilvl="0">
      <w:start w:val="1"/>
      <w:numFmt w:val="decimal"/>
      <w:lvlText w:val="%1"/>
      <w:lvlJc w:val="left"/>
      <w:pPr>
        <w:ind w:left="360" w:hanging="360"/>
      </w:pPr>
      <w:rPr>
        <w:rFonts w:cs="Sylfae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Sylfaen" w:hint="default"/>
      </w:rPr>
    </w:lvl>
  </w:abstractNum>
  <w:abstractNum w:abstractNumId="27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8" w15:restartNumberingAfterBreak="0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30" w15:restartNumberingAfterBreak="0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1" w15:restartNumberingAfterBreak="0">
    <w:nsid w:val="5F592EAD"/>
    <w:multiLevelType w:val="hybridMultilevel"/>
    <w:tmpl w:val="251E4D90"/>
    <w:lvl w:ilvl="0" w:tplc="32D43D76">
      <w:start w:val="1"/>
      <w:numFmt w:val="decimal"/>
      <w:lvlText w:val="%1-"/>
      <w:lvlJc w:val="left"/>
      <w:pPr>
        <w:ind w:left="108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34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7" w15:restartNumberingAfterBreak="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1"/>
  </w:num>
  <w:num w:numId="3">
    <w:abstractNumId w:val="27"/>
  </w:num>
  <w:num w:numId="4">
    <w:abstractNumId w:val="21"/>
  </w:num>
  <w:num w:numId="5">
    <w:abstractNumId w:val="32"/>
  </w:num>
  <w:num w:numId="6">
    <w:abstractNumId w:val="2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5"/>
  </w:num>
  <w:num w:numId="10">
    <w:abstractNumId w:val="7"/>
  </w:num>
  <w:num w:numId="11">
    <w:abstractNumId w:val="9"/>
  </w:num>
  <w:num w:numId="12">
    <w:abstractNumId w:val="36"/>
  </w:num>
  <w:num w:numId="13">
    <w:abstractNumId w:val="33"/>
  </w:num>
  <w:num w:numId="14">
    <w:abstractNumId w:val="14"/>
  </w:num>
  <w:num w:numId="15">
    <w:abstractNumId w:val="34"/>
  </w:num>
  <w:num w:numId="16">
    <w:abstractNumId w:val="19"/>
  </w:num>
  <w:num w:numId="17">
    <w:abstractNumId w:val="8"/>
  </w:num>
  <w:num w:numId="18">
    <w:abstractNumId w:val="3"/>
  </w:num>
  <w:num w:numId="19">
    <w:abstractNumId w:val="6"/>
  </w:num>
  <w:num w:numId="20">
    <w:abstractNumId w:val="5"/>
  </w:num>
  <w:num w:numId="21">
    <w:abstractNumId w:val="37"/>
  </w:num>
  <w:num w:numId="22">
    <w:abstractNumId w:val="35"/>
  </w:num>
  <w:num w:numId="23">
    <w:abstractNumId w:val="30"/>
  </w:num>
  <w:num w:numId="24">
    <w:abstractNumId w:val="0"/>
  </w:num>
  <w:num w:numId="25">
    <w:abstractNumId w:val="17"/>
  </w:num>
  <w:num w:numId="26">
    <w:abstractNumId w:val="23"/>
  </w:num>
  <w:num w:numId="27">
    <w:abstractNumId w:val="20"/>
  </w:num>
  <w:num w:numId="28">
    <w:abstractNumId w:val="12"/>
  </w:num>
  <w:num w:numId="29">
    <w:abstractNumId w:val="16"/>
  </w:num>
  <w:num w:numId="30">
    <w:abstractNumId w:val="28"/>
  </w:num>
  <w:num w:numId="31">
    <w:abstractNumId w:val="4"/>
  </w:num>
  <w:num w:numId="32">
    <w:abstractNumId w:val="31"/>
  </w:num>
  <w:num w:numId="33">
    <w:abstractNumId w:val="2"/>
  </w:num>
  <w:num w:numId="34">
    <w:abstractNumId w:val="15"/>
  </w:num>
  <w:num w:numId="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</w:num>
  <w:num w:numId="37">
    <w:abstractNumId w:val="1"/>
  </w:num>
  <w:num w:numId="38">
    <w:abstractNumId w:val="13"/>
  </w:num>
  <w:num w:numId="39">
    <w:abstractNumId w:val="24"/>
  </w:num>
  <w:num w:numId="40">
    <w:abstractNumId w:val="10"/>
  </w:num>
  <w:num w:numId="41">
    <w:abstractNumId w:val="26"/>
  </w:num>
  <w:numIdMacAtCleanup w:val="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5570"/>
    <w:rsid w:val="00000071"/>
    <w:rsid w:val="0000026C"/>
    <w:rsid w:val="00000345"/>
    <w:rsid w:val="0000037D"/>
    <w:rsid w:val="00000958"/>
    <w:rsid w:val="000013D6"/>
    <w:rsid w:val="000016BB"/>
    <w:rsid w:val="00002C23"/>
    <w:rsid w:val="000031E3"/>
    <w:rsid w:val="000033BC"/>
    <w:rsid w:val="00003DF0"/>
    <w:rsid w:val="000058CF"/>
    <w:rsid w:val="00005D30"/>
    <w:rsid w:val="000076A1"/>
    <w:rsid w:val="0000776B"/>
    <w:rsid w:val="00011ED0"/>
    <w:rsid w:val="00012347"/>
    <w:rsid w:val="00012E2C"/>
    <w:rsid w:val="00013093"/>
    <w:rsid w:val="000132F3"/>
    <w:rsid w:val="00013C24"/>
    <w:rsid w:val="000149F3"/>
    <w:rsid w:val="00014B97"/>
    <w:rsid w:val="00014D2F"/>
    <w:rsid w:val="00017484"/>
    <w:rsid w:val="000206DA"/>
    <w:rsid w:val="00020C83"/>
    <w:rsid w:val="00021831"/>
    <w:rsid w:val="00021C2E"/>
    <w:rsid w:val="00022E84"/>
    <w:rsid w:val="00023384"/>
    <w:rsid w:val="000238FE"/>
    <w:rsid w:val="00024482"/>
    <w:rsid w:val="000246E6"/>
    <w:rsid w:val="00025353"/>
    <w:rsid w:val="00026351"/>
    <w:rsid w:val="00026FA4"/>
    <w:rsid w:val="000275BF"/>
    <w:rsid w:val="00030D40"/>
    <w:rsid w:val="00031141"/>
    <w:rsid w:val="000312D9"/>
    <w:rsid w:val="000313A6"/>
    <w:rsid w:val="000329AC"/>
    <w:rsid w:val="000330A3"/>
    <w:rsid w:val="00033946"/>
    <w:rsid w:val="00033B20"/>
    <w:rsid w:val="0003466E"/>
    <w:rsid w:val="00034CED"/>
    <w:rsid w:val="000356CC"/>
    <w:rsid w:val="00037DDE"/>
    <w:rsid w:val="00037F3F"/>
    <w:rsid w:val="000408D8"/>
    <w:rsid w:val="00041323"/>
    <w:rsid w:val="0004387F"/>
    <w:rsid w:val="00045B10"/>
    <w:rsid w:val="00045D01"/>
    <w:rsid w:val="00046BAC"/>
    <w:rsid w:val="00051490"/>
    <w:rsid w:val="00051B7F"/>
    <w:rsid w:val="0005202C"/>
    <w:rsid w:val="00052AF7"/>
    <w:rsid w:val="00052F61"/>
    <w:rsid w:val="000537FF"/>
    <w:rsid w:val="00053BFB"/>
    <w:rsid w:val="000545B4"/>
    <w:rsid w:val="000550DA"/>
    <w:rsid w:val="00055129"/>
    <w:rsid w:val="00055195"/>
    <w:rsid w:val="00055CC2"/>
    <w:rsid w:val="0005629A"/>
    <w:rsid w:val="00056516"/>
    <w:rsid w:val="00056AB4"/>
    <w:rsid w:val="00057264"/>
    <w:rsid w:val="000604CF"/>
    <w:rsid w:val="00060FB1"/>
    <w:rsid w:val="0006107F"/>
    <w:rsid w:val="000610FD"/>
    <w:rsid w:val="0006220B"/>
    <w:rsid w:val="0006311D"/>
    <w:rsid w:val="00065C3B"/>
    <w:rsid w:val="00066403"/>
    <w:rsid w:val="000677B2"/>
    <w:rsid w:val="000704B9"/>
    <w:rsid w:val="00070DBB"/>
    <w:rsid w:val="00071D1C"/>
    <w:rsid w:val="00073430"/>
    <w:rsid w:val="000735B0"/>
    <w:rsid w:val="00073A04"/>
    <w:rsid w:val="00073A09"/>
    <w:rsid w:val="00074278"/>
    <w:rsid w:val="00075997"/>
    <w:rsid w:val="00076C2C"/>
    <w:rsid w:val="00077062"/>
    <w:rsid w:val="00077BB9"/>
    <w:rsid w:val="00080C4E"/>
    <w:rsid w:val="00080E73"/>
    <w:rsid w:val="000822C1"/>
    <w:rsid w:val="00082ADC"/>
    <w:rsid w:val="00082DE0"/>
    <w:rsid w:val="00082E96"/>
    <w:rsid w:val="000831B3"/>
    <w:rsid w:val="00083558"/>
    <w:rsid w:val="000845F6"/>
    <w:rsid w:val="00085931"/>
    <w:rsid w:val="00085A58"/>
    <w:rsid w:val="000878DB"/>
    <w:rsid w:val="00087A30"/>
    <w:rsid w:val="000911CA"/>
    <w:rsid w:val="00091EBC"/>
    <w:rsid w:val="00092D0A"/>
    <w:rsid w:val="0009380C"/>
    <w:rsid w:val="0009449B"/>
    <w:rsid w:val="000946A3"/>
    <w:rsid w:val="000952D8"/>
    <w:rsid w:val="00095EB1"/>
    <w:rsid w:val="00096865"/>
    <w:rsid w:val="00097DE8"/>
    <w:rsid w:val="000A37CE"/>
    <w:rsid w:val="000A382D"/>
    <w:rsid w:val="000A5B16"/>
    <w:rsid w:val="000A6477"/>
    <w:rsid w:val="000A6B75"/>
    <w:rsid w:val="000A72AD"/>
    <w:rsid w:val="000A7528"/>
    <w:rsid w:val="000B033F"/>
    <w:rsid w:val="000B1088"/>
    <w:rsid w:val="000B259E"/>
    <w:rsid w:val="000B5AE5"/>
    <w:rsid w:val="000B700B"/>
    <w:rsid w:val="000B7538"/>
    <w:rsid w:val="000B7641"/>
    <w:rsid w:val="000B7C54"/>
    <w:rsid w:val="000C0396"/>
    <w:rsid w:val="000C062F"/>
    <w:rsid w:val="000C0A9D"/>
    <w:rsid w:val="000C165F"/>
    <w:rsid w:val="000C36C6"/>
    <w:rsid w:val="000C5A09"/>
    <w:rsid w:val="000C5CB2"/>
    <w:rsid w:val="000C6F81"/>
    <w:rsid w:val="000C78C9"/>
    <w:rsid w:val="000D07E4"/>
    <w:rsid w:val="000D10F1"/>
    <w:rsid w:val="000D16B6"/>
    <w:rsid w:val="000D2054"/>
    <w:rsid w:val="000D2527"/>
    <w:rsid w:val="000D3188"/>
    <w:rsid w:val="000D34C8"/>
    <w:rsid w:val="000D3B6D"/>
    <w:rsid w:val="000D4471"/>
    <w:rsid w:val="000D52A5"/>
    <w:rsid w:val="000D5766"/>
    <w:rsid w:val="000D590A"/>
    <w:rsid w:val="000D6A89"/>
    <w:rsid w:val="000D6C21"/>
    <w:rsid w:val="000D701E"/>
    <w:rsid w:val="000D7502"/>
    <w:rsid w:val="000D77C1"/>
    <w:rsid w:val="000E1C31"/>
    <w:rsid w:val="000E21E6"/>
    <w:rsid w:val="000E2416"/>
    <w:rsid w:val="000E2427"/>
    <w:rsid w:val="000E267C"/>
    <w:rsid w:val="000E2D7B"/>
    <w:rsid w:val="000E308B"/>
    <w:rsid w:val="000E3900"/>
    <w:rsid w:val="000E3D1E"/>
    <w:rsid w:val="000E3F9A"/>
    <w:rsid w:val="000E426E"/>
    <w:rsid w:val="000E442D"/>
    <w:rsid w:val="000E4C35"/>
    <w:rsid w:val="000E5257"/>
    <w:rsid w:val="000E7612"/>
    <w:rsid w:val="000E79BD"/>
    <w:rsid w:val="000F008F"/>
    <w:rsid w:val="000F109E"/>
    <w:rsid w:val="000F3257"/>
    <w:rsid w:val="000F332D"/>
    <w:rsid w:val="000F338E"/>
    <w:rsid w:val="000F3939"/>
    <w:rsid w:val="000F3B31"/>
    <w:rsid w:val="000F3D76"/>
    <w:rsid w:val="000F494F"/>
    <w:rsid w:val="000F4B86"/>
    <w:rsid w:val="000F4D7B"/>
    <w:rsid w:val="000F5032"/>
    <w:rsid w:val="000F5900"/>
    <w:rsid w:val="000F6E48"/>
    <w:rsid w:val="000F7026"/>
    <w:rsid w:val="000F7A6D"/>
    <w:rsid w:val="000F7AE0"/>
    <w:rsid w:val="0010050E"/>
    <w:rsid w:val="00100997"/>
    <w:rsid w:val="00101445"/>
    <w:rsid w:val="00101C9A"/>
    <w:rsid w:val="00101F06"/>
    <w:rsid w:val="00102291"/>
    <w:rsid w:val="0010323D"/>
    <w:rsid w:val="00104861"/>
    <w:rsid w:val="00106365"/>
    <w:rsid w:val="00106D44"/>
    <w:rsid w:val="00106DEE"/>
    <w:rsid w:val="00106F3B"/>
    <w:rsid w:val="00110D13"/>
    <w:rsid w:val="0011131D"/>
    <w:rsid w:val="00113F0D"/>
    <w:rsid w:val="00115905"/>
    <w:rsid w:val="001159FA"/>
    <w:rsid w:val="0011611E"/>
    <w:rsid w:val="00116E47"/>
    <w:rsid w:val="00117020"/>
    <w:rsid w:val="00117964"/>
    <w:rsid w:val="00117DAA"/>
    <w:rsid w:val="00122684"/>
    <w:rsid w:val="001241F6"/>
    <w:rsid w:val="001242C4"/>
    <w:rsid w:val="00124461"/>
    <w:rsid w:val="001276C9"/>
    <w:rsid w:val="00130202"/>
    <w:rsid w:val="001305C6"/>
    <w:rsid w:val="0013139F"/>
    <w:rsid w:val="00131E9C"/>
    <w:rsid w:val="00132FA8"/>
    <w:rsid w:val="00133A5A"/>
    <w:rsid w:val="00133A7E"/>
    <w:rsid w:val="00133CE4"/>
    <w:rsid w:val="00134D6E"/>
    <w:rsid w:val="00134DC5"/>
    <w:rsid w:val="0013529E"/>
    <w:rsid w:val="001355F9"/>
    <w:rsid w:val="00135840"/>
    <w:rsid w:val="001369CB"/>
    <w:rsid w:val="001377BA"/>
    <w:rsid w:val="00137A5C"/>
    <w:rsid w:val="001404FA"/>
    <w:rsid w:val="00140600"/>
    <w:rsid w:val="00142496"/>
    <w:rsid w:val="00143BD7"/>
    <w:rsid w:val="00143E8C"/>
    <w:rsid w:val="0014472E"/>
    <w:rsid w:val="00144F73"/>
    <w:rsid w:val="001458D6"/>
    <w:rsid w:val="00145CC3"/>
    <w:rsid w:val="00147CD0"/>
    <w:rsid w:val="00147F14"/>
    <w:rsid w:val="00150CBE"/>
    <w:rsid w:val="001514D1"/>
    <w:rsid w:val="001515DE"/>
    <w:rsid w:val="001522CE"/>
    <w:rsid w:val="00152564"/>
    <w:rsid w:val="00153A85"/>
    <w:rsid w:val="00153C87"/>
    <w:rsid w:val="00154FCB"/>
    <w:rsid w:val="001557AE"/>
    <w:rsid w:val="0015583C"/>
    <w:rsid w:val="0015589E"/>
    <w:rsid w:val="00155C35"/>
    <w:rsid w:val="001561A5"/>
    <w:rsid w:val="001561BB"/>
    <w:rsid w:val="001578A1"/>
    <w:rsid w:val="001578D4"/>
    <w:rsid w:val="001600FF"/>
    <w:rsid w:val="0016055A"/>
    <w:rsid w:val="001609F6"/>
    <w:rsid w:val="00160AE4"/>
    <w:rsid w:val="00160BB4"/>
    <w:rsid w:val="0016111C"/>
    <w:rsid w:val="00161428"/>
    <w:rsid w:val="00161FE4"/>
    <w:rsid w:val="001635B8"/>
    <w:rsid w:val="00164BBC"/>
    <w:rsid w:val="0016519F"/>
    <w:rsid w:val="001669C1"/>
    <w:rsid w:val="001679A6"/>
    <w:rsid w:val="001724D7"/>
    <w:rsid w:val="00172BD7"/>
    <w:rsid w:val="0017323F"/>
    <w:rsid w:val="001732FB"/>
    <w:rsid w:val="00174FE1"/>
    <w:rsid w:val="00175F8F"/>
    <w:rsid w:val="00175FDC"/>
    <w:rsid w:val="001763F5"/>
    <w:rsid w:val="00176A38"/>
    <w:rsid w:val="00176A92"/>
    <w:rsid w:val="00177245"/>
    <w:rsid w:val="00177A5C"/>
    <w:rsid w:val="00177D71"/>
    <w:rsid w:val="001808AF"/>
    <w:rsid w:val="00180EB9"/>
    <w:rsid w:val="00180EE9"/>
    <w:rsid w:val="00181C60"/>
    <w:rsid w:val="00181F0F"/>
    <w:rsid w:val="00181F75"/>
    <w:rsid w:val="00183004"/>
    <w:rsid w:val="0018301A"/>
    <w:rsid w:val="001830FF"/>
    <w:rsid w:val="00183FEA"/>
    <w:rsid w:val="00184D18"/>
    <w:rsid w:val="00184F17"/>
    <w:rsid w:val="00185684"/>
    <w:rsid w:val="0018591C"/>
    <w:rsid w:val="00185DF9"/>
    <w:rsid w:val="00191D5F"/>
    <w:rsid w:val="00192606"/>
    <w:rsid w:val="00192A1F"/>
    <w:rsid w:val="001932A7"/>
    <w:rsid w:val="00193871"/>
    <w:rsid w:val="00194598"/>
    <w:rsid w:val="00194DBD"/>
    <w:rsid w:val="00195835"/>
    <w:rsid w:val="00195F24"/>
    <w:rsid w:val="00196487"/>
    <w:rsid w:val="00197D76"/>
    <w:rsid w:val="001A23A6"/>
    <w:rsid w:val="001A2579"/>
    <w:rsid w:val="001A2F72"/>
    <w:rsid w:val="001A3FEC"/>
    <w:rsid w:val="001A43A4"/>
    <w:rsid w:val="001A4EF7"/>
    <w:rsid w:val="001A5BC8"/>
    <w:rsid w:val="001A5C02"/>
    <w:rsid w:val="001A5E16"/>
    <w:rsid w:val="001B0D9A"/>
    <w:rsid w:val="001B1370"/>
    <w:rsid w:val="001B1FC4"/>
    <w:rsid w:val="001B21A3"/>
    <w:rsid w:val="001B37D2"/>
    <w:rsid w:val="001B45A9"/>
    <w:rsid w:val="001B478E"/>
    <w:rsid w:val="001B6FCF"/>
    <w:rsid w:val="001B7698"/>
    <w:rsid w:val="001C07C6"/>
    <w:rsid w:val="001C0849"/>
    <w:rsid w:val="001C0B2D"/>
    <w:rsid w:val="001C3D83"/>
    <w:rsid w:val="001C3F6C"/>
    <w:rsid w:val="001C76F7"/>
    <w:rsid w:val="001C7C1A"/>
    <w:rsid w:val="001D1139"/>
    <w:rsid w:val="001D1D00"/>
    <w:rsid w:val="001D2D62"/>
    <w:rsid w:val="001D5FF7"/>
    <w:rsid w:val="001D6531"/>
    <w:rsid w:val="001D718C"/>
    <w:rsid w:val="001D7228"/>
    <w:rsid w:val="001D74FA"/>
    <w:rsid w:val="001D78C5"/>
    <w:rsid w:val="001E0216"/>
    <w:rsid w:val="001E17BA"/>
    <w:rsid w:val="001E2794"/>
    <w:rsid w:val="001E2814"/>
    <w:rsid w:val="001E55B2"/>
    <w:rsid w:val="001E5866"/>
    <w:rsid w:val="001E7733"/>
    <w:rsid w:val="001F0335"/>
    <w:rsid w:val="001F0371"/>
    <w:rsid w:val="001F1DF0"/>
    <w:rsid w:val="001F3094"/>
    <w:rsid w:val="001F3237"/>
    <w:rsid w:val="001F386B"/>
    <w:rsid w:val="001F5FDE"/>
    <w:rsid w:val="001F6578"/>
    <w:rsid w:val="001F760C"/>
    <w:rsid w:val="00201683"/>
    <w:rsid w:val="002017CB"/>
    <w:rsid w:val="00201DA0"/>
    <w:rsid w:val="00201F2E"/>
    <w:rsid w:val="00202F4D"/>
    <w:rsid w:val="002032CE"/>
    <w:rsid w:val="00203917"/>
    <w:rsid w:val="00204B03"/>
    <w:rsid w:val="00204E53"/>
    <w:rsid w:val="00205689"/>
    <w:rsid w:val="00206DC6"/>
    <w:rsid w:val="0020701A"/>
    <w:rsid w:val="00207CF7"/>
    <w:rsid w:val="002100B3"/>
    <w:rsid w:val="002101F2"/>
    <w:rsid w:val="002106E6"/>
    <w:rsid w:val="002106FC"/>
    <w:rsid w:val="00210CBE"/>
    <w:rsid w:val="00210F0C"/>
    <w:rsid w:val="00211425"/>
    <w:rsid w:val="002115A9"/>
    <w:rsid w:val="00211682"/>
    <w:rsid w:val="002137E6"/>
    <w:rsid w:val="00213EB8"/>
    <w:rsid w:val="00217710"/>
    <w:rsid w:val="00220491"/>
    <w:rsid w:val="00220ACB"/>
    <w:rsid w:val="00220C7C"/>
    <w:rsid w:val="002218FE"/>
    <w:rsid w:val="00222819"/>
    <w:rsid w:val="002240AB"/>
    <w:rsid w:val="002250D8"/>
    <w:rsid w:val="0022515E"/>
    <w:rsid w:val="002252CD"/>
    <w:rsid w:val="00226412"/>
    <w:rsid w:val="002273AD"/>
    <w:rsid w:val="0022770A"/>
    <w:rsid w:val="00227C9F"/>
    <w:rsid w:val="00230B12"/>
    <w:rsid w:val="00230C8F"/>
    <w:rsid w:val="0023354E"/>
    <w:rsid w:val="002351E6"/>
    <w:rsid w:val="0023571C"/>
    <w:rsid w:val="00236B75"/>
    <w:rsid w:val="00237957"/>
    <w:rsid w:val="0024027D"/>
    <w:rsid w:val="00240289"/>
    <w:rsid w:val="0024041A"/>
    <w:rsid w:val="0024186B"/>
    <w:rsid w:val="0024205E"/>
    <w:rsid w:val="00244642"/>
    <w:rsid w:val="00244B38"/>
    <w:rsid w:val="00246F46"/>
    <w:rsid w:val="0025145E"/>
    <w:rsid w:val="00251E84"/>
    <w:rsid w:val="00252C72"/>
    <w:rsid w:val="00252C9C"/>
    <w:rsid w:val="002542AE"/>
    <w:rsid w:val="00254A36"/>
    <w:rsid w:val="002559B9"/>
    <w:rsid w:val="00255D6A"/>
    <w:rsid w:val="00257773"/>
    <w:rsid w:val="00260569"/>
    <w:rsid w:val="00260E64"/>
    <w:rsid w:val="00261272"/>
    <w:rsid w:val="0026158D"/>
    <w:rsid w:val="00263035"/>
    <w:rsid w:val="00263094"/>
    <w:rsid w:val="00263D72"/>
    <w:rsid w:val="00263E28"/>
    <w:rsid w:val="0026426F"/>
    <w:rsid w:val="0026557B"/>
    <w:rsid w:val="00265D18"/>
    <w:rsid w:val="002665A4"/>
    <w:rsid w:val="00266B8B"/>
    <w:rsid w:val="00266BD2"/>
    <w:rsid w:val="0027052A"/>
    <w:rsid w:val="00270AF6"/>
    <w:rsid w:val="00270D59"/>
    <w:rsid w:val="00271DF6"/>
    <w:rsid w:val="0027208C"/>
    <w:rsid w:val="002737E0"/>
    <w:rsid w:val="002738E8"/>
    <w:rsid w:val="00273A88"/>
    <w:rsid w:val="00273B4F"/>
    <w:rsid w:val="00274353"/>
    <w:rsid w:val="0027499F"/>
    <w:rsid w:val="00274BDF"/>
    <w:rsid w:val="00274F0E"/>
    <w:rsid w:val="002754C4"/>
    <w:rsid w:val="00275E14"/>
    <w:rsid w:val="00276441"/>
    <w:rsid w:val="00276B03"/>
    <w:rsid w:val="002770B9"/>
    <w:rsid w:val="00277F14"/>
    <w:rsid w:val="0028014C"/>
    <w:rsid w:val="002802F1"/>
    <w:rsid w:val="00280E91"/>
    <w:rsid w:val="00281740"/>
    <w:rsid w:val="00281D16"/>
    <w:rsid w:val="00282B03"/>
    <w:rsid w:val="00283198"/>
    <w:rsid w:val="00283E26"/>
    <w:rsid w:val="00283F0A"/>
    <w:rsid w:val="002846B1"/>
    <w:rsid w:val="00285D2B"/>
    <w:rsid w:val="00286AD3"/>
    <w:rsid w:val="0028726A"/>
    <w:rsid w:val="002877FC"/>
    <w:rsid w:val="00287968"/>
    <w:rsid w:val="00291919"/>
    <w:rsid w:val="00291EFF"/>
    <w:rsid w:val="002926D4"/>
    <w:rsid w:val="002929EF"/>
    <w:rsid w:val="00293A25"/>
    <w:rsid w:val="00293A76"/>
    <w:rsid w:val="002941F2"/>
    <w:rsid w:val="00294BD5"/>
    <w:rsid w:val="00294FFF"/>
    <w:rsid w:val="0029515A"/>
    <w:rsid w:val="00296466"/>
    <w:rsid w:val="002966C4"/>
    <w:rsid w:val="00296A9F"/>
    <w:rsid w:val="00296F9E"/>
    <w:rsid w:val="002A058F"/>
    <w:rsid w:val="002A10B2"/>
    <w:rsid w:val="002A1FAC"/>
    <w:rsid w:val="002A2401"/>
    <w:rsid w:val="002A26AE"/>
    <w:rsid w:val="002A2C2E"/>
    <w:rsid w:val="002A3785"/>
    <w:rsid w:val="002A4619"/>
    <w:rsid w:val="002A464D"/>
    <w:rsid w:val="002A5BDB"/>
    <w:rsid w:val="002A7380"/>
    <w:rsid w:val="002A76C6"/>
    <w:rsid w:val="002A7A40"/>
    <w:rsid w:val="002B01B8"/>
    <w:rsid w:val="002B0631"/>
    <w:rsid w:val="002B0AEA"/>
    <w:rsid w:val="002B103D"/>
    <w:rsid w:val="002B121D"/>
    <w:rsid w:val="002B155B"/>
    <w:rsid w:val="002B1ABE"/>
    <w:rsid w:val="002B1FC7"/>
    <w:rsid w:val="002B24A4"/>
    <w:rsid w:val="002B24E8"/>
    <w:rsid w:val="002B2829"/>
    <w:rsid w:val="002B32D6"/>
    <w:rsid w:val="002B3E53"/>
    <w:rsid w:val="002B4FD9"/>
    <w:rsid w:val="002B50DB"/>
    <w:rsid w:val="002B5F87"/>
    <w:rsid w:val="002B7388"/>
    <w:rsid w:val="002B7594"/>
    <w:rsid w:val="002C071B"/>
    <w:rsid w:val="002C0AE1"/>
    <w:rsid w:val="002C0DD6"/>
    <w:rsid w:val="002C0F2C"/>
    <w:rsid w:val="002C1050"/>
    <w:rsid w:val="002C1AE5"/>
    <w:rsid w:val="002C205F"/>
    <w:rsid w:val="002C27EB"/>
    <w:rsid w:val="002C2AAB"/>
    <w:rsid w:val="002C3CAA"/>
    <w:rsid w:val="002C4DBF"/>
    <w:rsid w:val="002C565E"/>
    <w:rsid w:val="002C5BE1"/>
    <w:rsid w:val="002C5EA7"/>
    <w:rsid w:val="002C6CF7"/>
    <w:rsid w:val="002C6EB8"/>
    <w:rsid w:val="002C7037"/>
    <w:rsid w:val="002D02FE"/>
    <w:rsid w:val="002D1AAA"/>
    <w:rsid w:val="002D20E8"/>
    <w:rsid w:val="002D236D"/>
    <w:rsid w:val="002D3C61"/>
    <w:rsid w:val="002D4250"/>
    <w:rsid w:val="002D4575"/>
    <w:rsid w:val="002D5CF0"/>
    <w:rsid w:val="002D601F"/>
    <w:rsid w:val="002E0768"/>
    <w:rsid w:val="002E0877"/>
    <w:rsid w:val="002E0966"/>
    <w:rsid w:val="002E3165"/>
    <w:rsid w:val="002E33D8"/>
    <w:rsid w:val="002E4305"/>
    <w:rsid w:val="002E49C9"/>
    <w:rsid w:val="002E530A"/>
    <w:rsid w:val="002E531D"/>
    <w:rsid w:val="002E571A"/>
    <w:rsid w:val="002E67D3"/>
    <w:rsid w:val="002E7EE1"/>
    <w:rsid w:val="002F1AB3"/>
    <w:rsid w:val="002F2B23"/>
    <w:rsid w:val="002F2C5F"/>
    <w:rsid w:val="002F2CE0"/>
    <w:rsid w:val="002F35FE"/>
    <w:rsid w:val="002F6164"/>
    <w:rsid w:val="002F6FA0"/>
    <w:rsid w:val="002F7A7E"/>
    <w:rsid w:val="00301193"/>
    <w:rsid w:val="0030129D"/>
    <w:rsid w:val="00303732"/>
    <w:rsid w:val="003041A8"/>
    <w:rsid w:val="00304436"/>
    <w:rsid w:val="00304D64"/>
    <w:rsid w:val="003053EF"/>
    <w:rsid w:val="00305E59"/>
    <w:rsid w:val="00305F6D"/>
    <w:rsid w:val="003064D4"/>
    <w:rsid w:val="00307F3C"/>
    <w:rsid w:val="003101E4"/>
    <w:rsid w:val="00310A82"/>
    <w:rsid w:val="00310B6E"/>
    <w:rsid w:val="00310ED2"/>
    <w:rsid w:val="00311076"/>
    <w:rsid w:val="003141B6"/>
    <w:rsid w:val="00316381"/>
    <w:rsid w:val="003169A4"/>
    <w:rsid w:val="0032071C"/>
    <w:rsid w:val="00321A56"/>
    <w:rsid w:val="00321B20"/>
    <w:rsid w:val="003235D1"/>
    <w:rsid w:val="00323B33"/>
    <w:rsid w:val="00324445"/>
    <w:rsid w:val="00324B04"/>
    <w:rsid w:val="00325546"/>
    <w:rsid w:val="00325647"/>
    <w:rsid w:val="003257F0"/>
    <w:rsid w:val="003259C5"/>
    <w:rsid w:val="00325CC0"/>
    <w:rsid w:val="00326507"/>
    <w:rsid w:val="00327433"/>
    <w:rsid w:val="00327436"/>
    <w:rsid w:val="003275D4"/>
    <w:rsid w:val="003304BD"/>
    <w:rsid w:val="00332561"/>
    <w:rsid w:val="00332EE7"/>
    <w:rsid w:val="00333314"/>
    <w:rsid w:val="00334564"/>
    <w:rsid w:val="00334B2F"/>
    <w:rsid w:val="0033571F"/>
    <w:rsid w:val="00335C2A"/>
    <w:rsid w:val="00336907"/>
    <w:rsid w:val="00336F9A"/>
    <w:rsid w:val="00340083"/>
    <w:rsid w:val="003414F9"/>
    <w:rsid w:val="003415DE"/>
    <w:rsid w:val="00341A74"/>
    <w:rsid w:val="00341D7A"/>
    <w:rsid w:val="00341DB9"/>
    <w:rsid w:val="00341ED4"/>
    <w:rsid w:val="003427DF"/>
    <w:rsid w:val="003436A5"/>
    <w:rsid w:val="00345909"/>
    <w:rsid w:val="003465D8"/>
    <w:rsid w:val="003468B8"/>
    <w:rsid w:val="00347499"/>
    <w:rsid w:val="0034769E"/>
    <w:rsid w:val="0034777A"/>
    <w:rsid w:val="00350018"/>
    <w:rsid w:val="003500D1"/>
    <w:rsid w:val="00350C85"/>
    <w:rsid w:val="00352DB8"/>
    <w:rsid w:val="00353890"/>
    <w:rsid w:val="00355533"/>
    <w:rsid w:val="0035555B"/>
    <w:rsid w:val="003572A0"/>
    <w:rsid w:val="003579C1"/>
    <w:rsid w:val="00357A33"/>
    <w:rsid w:val="00357AA2"/>
    <w:rsid w:val="00357D48"/>
    <w:rsid w:val="00357E1B"/>
    <w:rsid w:val="00361308"/>
    <w:rsid w:val="00362238"/>
    <w:rsid w:val="0036230B"/>
    <w:rsid w:val="00363298"/>
    <w:rsid w:val="00363335"/>
    <w:rsid w:val="00363627"/>
    <w:rsid w:val="00363E98"/>
    <w:rsid w:val="00364E7A"/>
    <w:rsid w:val="003650C5"/>
    <w:rsid w:val="00365FCC"/>
    <w:rsid w:val="003675B2"/>
    <w:rsid w:val="00370ECD"/>
    <w:rsid w:val="0037177E"/>
    <w:rsid w:val="003717D2"/>
    <w:rsid w:val="00372C2B"/>
    <w:rsid w:val="00372C67"/>
    <w:rsid w:val="00372FAD"/>
    <w:rsid w:val="0037329F"/>
    <w:rsid w:val="003738F3"/>
    <w:rsid w:val="00373EC9"/>
    <w:rsid w:val="00374964"/>
    <w:rsid w:val="003755FD"/>
    <w:rsid w:val="00375D38"/>
    <w:rsid w:val="00375FD2"/>
    <w:rsid w:val="003760B7"/>
    <w:rsid w:val="00376D5B"/>
    <w:rsid w:val="00380094"/>
    <w:rsid w:val="00380721"/>
    <w:rsid w:val="00381658"/>
    <w:rsid w:val="0038317B"/>
    <w:rsid w:val="00383BC3"/>
    <w:rsid w:val="0038400D"/>
    <w:rsid w:val="0038438D"/>
    <w:rsid w:val="00385051"/>
    <w:rsid w:val="003850A0"/>
    <w:rsid w:val="0038517B"/>
    <w:rsid w:val="0038579B"/>
    <w:rsid w:val="003862E0"/>
    <w:rsid w:val="00386369"/>
    <w:rsid w:val="00386E4B"/>
    <w:rsid w:val="003871DA"/>
    <w:rsid w:val="003873E6"/>
    <w:rsid w:val="00387F66"/>
    <w:rsid w:val="00390155"/>
    <w:rsid w:val="00391E56"/>
    <w:rsid w:val="00392525"/>
    <w:rsid w:val="0039338D"/>
    <w:rsid w:val="003946B4"/>
    <w:rsid w:val="003949A5"/>
    <w:rsid w:val="00395D6D"/>
    <w:rsid w:val="00395F9B"/>
    <w:rsid w:val="0039646A"/>
    <w:rsid w:val="003967A8"/>
    <w:rsid w:val="00396D60"/>
    <w:rsid w:val="003972CC"/>
    <w:rsid w:val="0039754F"/>
    <w:rsid w:val="00397DC0"/>
    <w:rsid w:val="003A0A31"/>
    <w:rsid w:val="003A145D"/>
    <w:rsid w:val="003A2BE0"/>
    <w:rsid w:val="003A377C"/>
    <w:rsid w:val="003A5049"/>
    <w:rsid w:val="003A5533"/>
    <w:rsid w:val="003A57F0"/>
    <w:rsid w:val="003A62A4"/>
    <w:rsid w:val="003A645E"/>
    <w:rsid w:val="003A7A32"/>
    <w:rsid w:val="003A7FC7"/>
    <w:rsid w:val="003B0939"/>
    <w:rsid w:val="003B0D6E"/>
    <w:rsid w:val="003B1FC0"/>
    <w:rsid w:val="003B269F"/>
    <w:rsid w:val="003B3A13"/>
    <w:rsid w:val="003B4A74"/>
    <w:rsid w:val="003B585C"/>
    <w:rsid w:val="003B5AE9"/>
    <w:rsid w:val="003B60D5"/>
    <w:rsid w:val="003B6791"/>
    <w:rsid w:val="003B681E"/>
    <w:rsid w:val="003B6ABB"/>
    <w:rsid w:val="003B7086"/>
    <w:rsid w:val="003B7D9D"/>
    <w:rsid w:val="003C11FC"/>
    <w:rsid w:val="003C1322"/>
    <w:rsid w:val="003C14BE"/>
    <w:rsid w:val="003C1A7E"/>
    <w:rsid w:val="003C29C6"/>
    <w:rsid w:val="003C2B7E"/>
    <w:rsid w:val="003C2BAE"/>
    <w:rsid w:val="003C2BDB"/>
    <w:rsid w:val="003C2BDC"/>
    <w:rsid w:val="003C3660"/>
    <w:rsid w:val="003C3E7A"/>
    <w:rsid w:val="003C4576"/>
    <w:rsid w:val="003C53D4"/>
    <w:rsid w:val="003C5E16"/>
    <w:rsid w:val="003C66CF"/>
    <w:rsid w:val="003C6A92"/>
    <w:rsid w:val="003C7160"/>
    <w:rsid w:val="003D0075"/>
    <w:rsid w:val="003D0940"/>
    <w:rsid w:val="003D14E9"/>
    <w:rsid w:val="003D1CF4"/>
    <w:rsid w:val="003D1FE3"/>
    <w:rsid w:val="003D3352"/>
    <w:rsid w:val="003D39F7"/>
    <w:rsid w:val="003D4374"/>
    <w:rsid w:val="003D56A5"/>
    <w:rsid w:val="003D7720"/>
    <w:rsid w:val="003D7F8E"/>
    <w:rsid w:val="003E01D5"/>
    <w:rsid w:val="003E029A"/>
    <w:rsid w:val="003E093F"/>
    <w:rsid w:val="003E1421"/>
    <w:rsid w:val="003E1BE2"/>
    <w:rsid w:val="003E246C"/>
    <w:rsid w:val="003E2931"/>
    <w:rsid w:val="003E316E"/>
    <w:rsid w:val="003E3996"/>
    <w:rsid w:val="003E3B26"/>
    <w:rsid w:val="003E3FD0"/>
    <w:rsid w:val="003E4184"/>
    <w:rsid w:val="003E63F7"/>
    <w:rsid w:val="003E6971"/>
    <w:rsid w:val="003E7802"/>
    <w:rsid w:val="003E7941"/>
    <w:rsid w:val="003F1EEA"/>
    <w:rsid w:val="003F208A"/>
    <w:rsid w:val="003F264A"/>
    <w:rsid w:val="003F288F"/>
    <w:rsid w:val="003F300B"/>
    <w:rsid w:val="003F3613"/>
    <w:rsid w:val="003F3AE8"/>
    <w:rsid w:val="003F4C5E"/>
    <w:rsid w:val="003F6CF8"/>
    <w:rsid w:val="003F7B41"/>
    <w:rsid w:val="0040112D"/>
    <w:rsid w:val="00401BA5"/>
    <w:rsid w:val="004021AA"/>
    <w:rsid w:val="00402941"/>
    <w:rsid w:val="00402AD9"/>
    <w:rsid w:val="00403109"/>
    <w:rsid w:val="004055C1"/>
    <w:rsid w:val="00405996"/>
    <w:rsid w:val="004064ED"/>
    <w:rsid w:val="004068F5"/>
    <w:rsid w:val="00406C77"/>
    <w:rsid w:val="004072C8"/>
    <w:rsid w:val="0040761D"/>
    <w:rsid w:val="0040799E"/>
    <w:rsid w:val="00407CC7"/>
    <w:rsid w:val="00407F37"/>
    <w:rsid w:val="004107A0"/>
    <w:rsid w:val="00410B68"/>
    <w:rsid w:val="00410FAF"/>
    <w:rsid w:val="004110AC"/>
    <w:rsid w:val="00411D9D"/>
    <w:rsid w:val="004134BB"/>
    <w:rsid w:val="00413A8A"/>
    <w:rsid w:val="00416F1E"/>
    <w:rsid w:val="00417553"/>
    <w:rsid w:val="004175B6"/>
    <w:rsid w:val="004177EC"/>
    <w:rsid w:val="0042084B"/>
    <w:rsid w:val="0042376F"/>
    <w:rsid w:val="00427EAA"/>
    <w:rsid w:val="004306D6"/>
    <w:rsid w:val="00430D59"/>
    <w:rsid w:val="004313D4"/>
    <w:rsid w:val="00431998"/>
    <w:rsid w:val="00431A05"/>
    <w:rsid w:val="004320F2"/>
    <w:rsid w:val="00433F39"/>
    <w:rsid w:val="004348F9"/>
    <w:rsid w:val="00434D1C"/>
    <w:rsid w:val="0043558D"/>
    <w:rsid w:val="004361D6"/>
    <w:rsid w:val="0043641B"/>
    <w:rsid w:val="00436DF8"/>
    <w:rsid w:val="00436F47"/>
    <w:rsid w:val="00437CDB"/>
    <w:rsid w:val="00440390"/>
    <w:rsid w:val="00441C20"/>
    <w:rsid w:val="00441CC1"/>
    <w:rsid w:val="00441D04"/>
    <w:rsid w:val="00443208"/>
    <w:rsid w:val="00443B7A"/>
    <w:rsid w:val="00444069"/>
    <w:rsid w:val="004449A4"/>
    <w:rsid w:val="004454D8"/>
    <w:rsid w:val="0044556F"/>
    <w:rsid w:val="004460B1"/>
    <w:rsid w:val="0044660E"/>
    <w:rsid w:val="00446FD1"/>
    <w:rsid w:val="00447808"/>
    <w:rsid w:val="00447FFD"/>
    <w:rsid w:val="004504F0"/>
    <w:rsid w:val="00452896"/>
    <w:rsid w:val="00454D73"/>
    <w:rsid w:val="0045525D"/>
    <w:rsid w:val="004553DE"/>
    <w:rsid w:val="00455EC9"/>
    <w:rsid w:val="00457745"/>
    <w:rsid w:val="00460CA5"/>
    <w:rsid w:val="0046188C"/>
    <w:rsid w:val="00463606"/>
    <w:rsid w:val="004636DA"/>
    <w:rsid w:val="00463808"/>
    <w:rsid w:val="00463B0B"/>
    <w:rsid w:val="0046481A"/>
    <w:rsid w:val="004648BD"/>
    <w:rsid w:val="00464BB8"/>
    <w:rsid w:val="00464D3A"/>
    <w:rsid w:val="00464DA7"/>
    <w:rsid w:val="0046522E"/>
    <w:rsid w:val="0046586E"/>
    <w:rsid w:val="00466714"/>
    <w:rsid w:val="00466BE6"/>
    <w:rsid w:val="004672FC"/>
    <w:rsid w:val="00467B47"/>
    <w:rsid w:val="0047117B"/>
    <w:rsid w:val="00471867"/>
    <w:rsid w:val="004722BC"/>
    <w:rsid w:val="00472963"/>
    <w:rsid w:val="00472E68"/>
    <w:rsid w:val="00473CF5"/>
    <w:rsid w:val="004749BD"/>
    <w:rsid w:val="00475591"/>
    <w:rsid w:val="0047619C"/>
    <w:rsid w:val="00476579"/>
    <w:rsid w:val="00476A47"/>
    <w:rsid w:val="00477354"/>
    <w:rsid w:val="0047790C"/>
    <w:rsid w:val="00480162"/>
    <w:rsid w:val="004813B3"/>
    <w:rsid w:val="00482EBE"/>
    <w:rsid w:val="00482F6F"/>
    <w:rsid w:val="00483944"/>
    <w:rsid w:val="0048419C"/>
    <w:rsid w:val="00484FED"/>
    <w:rsid w:val="004859E2"/>
    <w:rsid w:val="004863E1"/>
    <w:rsid w:val="00486B55"/>
    <w:rsid w:val="004874EC"/>
    <w:rsid w:val="0049223B"/>
    <w:rsid w:val="004929E4"/>
    <w:rsid w:val="00493AF9"/>
    <w:rsid w:val="00496E18"/>
    <w:rsid w:val="004974D8"/>
    <w:rsid w:val="004A08CB"/>
    <w:rsid w:val="004A1734"/>
    <w:rsid w:val="004A1C5D"/>
    <w:rsid w:val="004A3051"/>
    <w:rsid w:val="004A3A81"/>
    <w:rsid w:val="004A40B4"/>
    <w:rsid w:val="004A712A"/>
    <w:rsid w:val="004A7722"/>
    <w:rsid w:val="004B1786"/>
    <w:rsid w:val="004B2363"/>
    <w:rsid w:val="004B28E1"/>
    <w:rsid w:val="004B2F56"/>
    <w:rsid w:val="004B383E"/>
    <w:rsid w:val="004B4580"/>
    <w:rsid w:val="004B5522"/>
    <w:rsid w:val="004B61C2"/>
    <w:rsid w:val="004B6D52"/>
    <w:rsid w:val="004B7B69"/>
    <w:rsid w:val="004B7C30"/>
    <w:rsid w:val="004B7C9F"/>
    <w:rsid w:val="004C090C"/>
    <w:rsid w:val="004C17D2"/>
    <w:rsid w:val="004C1958"/>
    <w:rsid w:val="004C1D9B"/>
    <w:rsid w:val="004C217A"/>
    <w:rsid w:val="004C3803"/>
    <w:rsid w:val="004C5CF3"/>
    <w:rsid w:val="004C6D52"/>
    <w:rsid w:val="004C77DB"/>
    <w:rsid w:val="004D0281"/>
    <w:rsid w:val="004D0AE2"/>
    <w:rsid w:val="004D1C32"/>
    <w:rsid w:val="004D1E87"/>
    <w:rsid w:val="004D2727"/>
    <w:rsid w:val="004D28BA"/>
    <w:rsid w:val="004D2B4B"/>
    <w:rsid w:val="004D304E"/>
    <w:rsid w:val="004D5333"/>
    <w:rsid w:val="004D557A"/>
    <w:rsid w:val="004D5671"/>
    <w:rsid w:val="004D5D9B"/>
    <w:rsid w:val="004D6073"/>
    <w:rsid w:val="004D7784"/>
    <w:rsid w:val="004D77AD"/>
    <w:rsid w:val="004D7B90"/>
    <w:rsid w:val="004E0603"/>
    <w:rsid w:val="004E144F"/>
    <w:rsid w:val="004E1503"/>
    <w:rsid w:val="004E1957"/>
    <w:rsid w:val="004E1977"/>
    <w:rsid w:val="004E1B0A"/>
    <w:rsid w:val="004E1C8E"/>
    <w:rsid w:val="004E27C5"/>
    <w:rsid w:val="004E2FC6"/>
    <w:rsid w:val="004E386A"/>
    <w:rsid w:val="004E4706"/>
    <w:rsid w:val="004E54F5"/>
    <w:rsid w:val="004E5843"/>
    <w:rsid w:val="004E6A12"/>
    <w:rsid w:val="004E6E9A"/>
    <w:rsid w:val="004F1DB0"/>
    <w:rsid w:val="004F2130"/>
    <w:rsid w:val="004F262B"/>
    <w:rsid w:val="004F2639"/>
    <w:rsid w:val="004F2E2A"/>
    <w:rsid w:val="004F30DA"/>
    <w:rsid w:val="004F3B83"/>
    <w:rsid w:val="004F48B3"/>
    <w:rsid w:val="004F4D14"/>
    <w:rsid w:val="004F5190"/>
    <w:rsid w:val="004F5518"/>
    <w:rsid w:val="004F5616"/>
    <w:rsid w:val="004F78EF"/>
    <w:rsid w:val="00501516"/>
    <w:rsid w:val="0050161D"/>
    <w:rsid w:val="00501A05"/>
    <w:rsid w:val="00502330"/>
    <w:rsid w:val="00502397"/>
    <w:rsid w:val="005024D2"/>
    <w:rsid w:val="00503AE1"/>
    <w:rsid w:val="00503BFB"/>
    <w:rsid w:val="00504841"/>
    <w:rsid w:val="00504862"/>
    <w:rsid w:val="00505AD4"/>
    <w:rsid w:val="00505C33"/>
    <w:rsid w:val="00506639"/>
    <w:rsid w:val="005070DF"/>
    <w:rsid w:val="00507A08"/>
    <w:rsid w:val="00507CF0"/>
    <w:rsid w:val="00507FEA"/>
    <w:rsid w:val="00510110"/>
    <w:rsid w:val="00510176"/>
    <w:rsid w:val="005106CC"/>
    <w:rsid w:val="00510CB7"/>
    <w:rsid w:val="005111C3"/>
    <w:rsid w:val="00511D8D"/>
    <w:rsid w:val="00512292"/>
    <w:rsid w:val="0051283A"/>
    <w:rsid w:val="00512D1F"/>
    <w:rsid w:val="0051341E"/>
    <w:rsid w:val="00513C9C"/>
    <w:rsid w:val="00513EF6"/>
    <w:rsid w:val="00514B2A"/>
    <w:rsid w:val="005150EC"/>
    <w:rsid w:val="0051520A"/>
    <w:rsid w:val="005162B1"/>
    <w:rsid w:val="005167C7"/>
    <w:rsid w:val="00516DDC"/>
    <w:rsid w:val="005170F3"/>
    <w:rsid w:val="005200E2"/>
    <w:rsid w:val="0052053A"/>
    <w:rsid w:val="005209B0"/>
    <w:rsid w:val="00520BDB"/>
    <w:rsid w:val="005215E3"/>
    <w:rsid w:val="005216EB"/>
    <w:rsid w:val="005230A8"/>
    <w:rsid w:val="00523563"/>
    <w:rsid w:val="005236FD"/>
    <w:rsid w:val="00524982"/>
    <w:rsid w:val="00524995"/>
    <w:rsid w:val="00524DDF"/>
    <w:rsid w:val="00524EFA"/>
    <w:rsid w:val="005250B5"/>
    <w:rsid w:val="0052546C"/>
    <w:rsid w:val="00525BD2"/>
    <w:rsid w:val="00530B6A"/>
    <w:rsid w:val="00530C17"/>
    <w:rsid w:val="00530DA1"/>
    <w:rsid w:val="00530F97"/>
    <w:rsid w:val="00532617"/>
    <w:rsid w:val="0053262C"/>
    <w:rsid w:val="00533989"/>
    <w:rsid w:val="00534395"/>
    <w:rsid w:val="00534468"/>
    <w:rsid w:val="005358F5"/>
    <w:rsid w:val="00536021"/>
    <w:rsid w:val="00536BFB"/>
    <w:rsid w:val="00536CCF"/>
    <w:rsid w:val="00536FD1"/>
    <w:rsid w:val="005370DC"/>
    <w:rsid w:val="00537173"/>
    <w:rsid w:val="00537694"/>
    <w:rsid w:val="005378EA"/>
    <w:rsid w:val="00537D28"/>
    <w:rsid w:val="00537E15"/>
    <w:rsid w:val="00540468"/>
    <w:rsid w:val="005409F4"/>
    <w:rsid w:val="00540D68"/>
    <w:rsid w:val="00540EA9"/>
    <w:rsid w:val="005422AF"/>
    <w:rsid w:val="00542491"/>
    <w:rsid w:val="00543250"/>
    <w:rsid w:val="00543262"/>
    <w:rsid w:val="00544728"/>
    <w:rsid w:val="0054575E"/>
    <w:rsid w:val="005457B4"/>
    <w:rsid w:val="00545F4E"/>
    <w:rsid w:val="0054752B"/>
    <w:rsid w:val="00551E52"/>
    <w:rsid w:val="005525A4"/>
    <w:rsid w:val="00552D6E"/>
    <w:rsid w:val="00553DFD"/>
    <w:rsid w:val="00556113"/>
    <w:rsid w:val="0055623A"/>
    <w:rsid w:val="005562ED"/>
    <w:rsid w:val="005563D9"/>
    <w:rsid w:val="00557E3D"/>
    <w:rsid w:val="00560961"/>
    <w:rsid w:val="00561FCA"/>
    <w:rsid w:val="00562EB1"/>
    <w:rsid w:val="00563192"/>
    <w:rsid w:val="0056331A"/>
    <w:rsid w:val="005639B0"/>
    <w:rsid w:val="00564FB7"/>
    <w:rsid w:val="00565307"/>
    <w:rsid w:val="0056625A"/>
    <w:rsid w:val="00566EDB"/>
    <w:rsid w:val="00567040"/>
    <w:rsid w:val="005670AA"/>
    <w:rsid w:val="005716B8"/>
    <w:rsid w:val="00571702"/>
    <w:rsid w:val="00571F29"/>
    <w:rsid w:val="00571F77"/>
    <w:rsid w:val="005739AB"/>
    <w:rsid w:val="005754F7"/>
    <w:rsid w:val="00575C75"/>
    <w:rsid w:val="00577582"/>
    <w:rsid w:val="00581057"/>
    <w:rsid w:val="005812BE"/>
    <w:rsid w:val="00581DC3"/>
    <w:rsid w:val="005821CF"/>
    <w:rsid w:val="0058298C"/>
    <w:rsid w:val="00582FEB"/>
    <w:rsid w:val="00583092"/>
    <w:rsid w:val="00583117"/>
    <w:rsid w:val="0058324C"/>
    <w:rsid w:val="005840A7"/>
    <w:rsid w:val="00584A70"/>
    <w:rsid w:val="005856C5"/>
    <w:rsid w:val="00585DD4"/>
    <w:rsid w:val="00585E16"/>
    <w:rsid w:val="0058649C"/>
    <w:rsid w:val="00586CD2"/>
    <w:rsid w:val="00587072"/>
    <w:rsid w:val="005900F2"/>
    <w:rsid w:val="005918A4"/>
    <w:rsid w:val="00592A50"/>
    <w:rsid w:val="005939DE"/>
    <w:rsid w:val="0059404D"/>
    <w:rsid w:val="00594FEE"/>
    <w:rsid w:val="00595213"/>
    <w:rsid w:val="005953F4"/>
    <w:rsid w:val="005960B4"/>
    <w:rsid w:val="0059636E"/>
    <w:rsid w:val="005A1236"/>
    <w:rsid w:val="005A16C6"/>
    <w:rsid w:val="005A1D54"/>
    <w:rsid w:val="005A3A35"/>
    <w:rsid w:val="005A3DC6"/>
    <w:rsid w:val="005A3EB8"/>
    <w:rsid w:val="005A3EDC"/>
    <w:rsid w:val="005A51C8"/>
    <w:rsid w:val="005A5B64"/>
    <w:rsid w:val="005A64FF"/>
    <w:rsid w:val="005A72DB"/>
    <w:rsid w:val="005A765C"/>
    <w:rsid w:val="005A7FD2"/>
    <w:rsid w:val="005B1797"/>
    <w:rsid w:val="005B18D8"/>
    <w:rsid w:val="005B1CFC"/>
    <w:rsid w:val="005B1DD6"/>
    <w:rsid w:val="005B1E95"/>
    <w:rsid w:val="005B20E7"/>
    <w:rsid w:val="005B46B6"/>
    <w:rsid w:val="005B598A"/>
    <w:rsid w:val="005B6B3E"/>
    <w:rsid w:val="005B7350"/>
    <w:rsid w:val="005C1C00"/>
    <w:rsid w:val="005C4C12"/>
    <w:rsid w:val="005C4EBF"/>
    <w:rsid w:val="005C6159"/>
    <w:rsid w:val="005D00A5"/>
    <w:rsid w:val="005D00D6"/>
    <w:rsid w:val="005D07B2"/>
    <w:rsid w:val="005D0D93"/>
    <w:rsid w:val="005D1A14"/>
    <w:rsid w:val="005D26DF"/>
    <w:rsid w:val="005D2EDB"/>
    <w:rsid w:val="005D3674"/>
    <w:rsid w:val="005D4D30"/>
    <w:rsid w:val="005D4D37"/>
    <w:rsid w:val="005D5D7D"/>
    <w:rsid w:val="005D6138"/>
    <w:rsid w:val="005D71EF"/>
    <w:rsid w:val="005D7469"/>
    <w:rsid w:val="005E0E50"/>
    <w:rsid w:val="005E1F72"/>
    <w:rsid w:val="005E24FD"/>
    <w:rsid w:val="005E2581"/>
    <w:rsid w:val="005E2F4D"/>
    <w:rsid w:val="005E2FA5"/>
    <w:rsid w:val="005E3097"/>
    <w:rsid w:val="005E3501"/>
    <w:rsid w:val="005E3FC4"/>
    <w:rsid w:val="005E4C8D"/>
    <w:rsid w:val="005E573E"/>
    <w:rsid w:val="005E6606"/>
    <w:rsid w:val="005E6D42"/>
    <w:rsid w:val="005E7286"/>
    <w:rsid w:val="005F0CA9"/>
    <w:rsid w:val="005F1793"/>
    <w:rsid w:val="005F1B96"/>
    <w:rsid w:val="005F1C06"/>
    <w:rsid w:val="005F1DBB"/>
    <w:rsid w:val="005F1F95"/>
    <w:rsid w:val="005F35FC"/>
    <w:rsid w:val="005F425D"/>
    <w:rsid w:val="005F53F2"/>
    <w:rsid w:val="005F7C1D"/>
    <w:rsid w:val="00600DD3"/>
    <w:rsid w:val="00603A61"/>
    <w:rsid w:val="0060505A"/>
    <w:rsid w:val="0060526C"/>
    <w:rsid w:val="00606328"/>
    <w:rsid w:val="0060652B"/>
    <w:rsid w:val="00606B84"/>
    <w:rsid w:val="0060715C"/>
    <w:rsid w:val="006112B2"/>
    <w:rsid w:val="00613C1B"/>
    <w:rsid w:val="00614934"/>
    <w:rsid w:val="00615570"/>
    <w:rsid w:val="006158AD"/>
    <w:rsid w:val="00616808"/>
    <w:rsid w:val="006175DC"/>
    <w:rsid w:val="00617A6E"/>
    <w:rsid w:val="00620934"/>
    <w:rsid w:val="00620AB7"/>
    <w:rsid w:val="0062101F"/>
    <w:rsid w:val="00621350"/>
    <w:rsid w:val="00621D3B"/>
    <w:rsid w:val="00621E4B"/>
    <w:rsid w:val="00621FDC"/>
    <w:rsid w:val="006237BD"/>
    <w:rsid w:val="00623998"/>
    <w:rsid w:val="006265F4"/>
    <w:rsid w:val="00627101"/>
    <w:rsid w:val="0062728A"/>
    <w:rsid w:val="00627351"/>
    <w:rsid w:val="00627E00"/>
    <w:rsid w:val="00630BF1"/>
    <w:rsid w:val="00630CC3"/>
    <w:rsid w:val="0063101C"/>
    <w:rsid w:val="00631658"/>
    <w:rsid w:val="00631744"/>
    <w:rsid w:val="00633389"/>
    <w:rsid w:val="00633E1E"/>
    <w:rsid w:val="00634DC9"/>
    <w:rsid w:val="00635D52"/>
    <w:rsid w:val="00637DAB"/>
    <w:rsid w:val="00641AD5"/>
    <w:rsid w:val="00642402"/>
    <w:rsid w:val="00642EFE"/>
    <w:rsid w:val="00644CE2"/>
    <w:rsid w:val="00646D19"/>
    <w:rsid w:val="00647B5C"/>
    <w:rsid w:val="00650073"/>
    <w:rsid w:val="00650458"/>
    <w:rsid w:val="006505D2"/>
    <w:rsid w:val="00651408"/>
    <w:rsid w:val="00651E02"/>
    <w:rsid w:val="00651E10"/>
    <w:rsid w:val="006521E5"/>
    <w:rsid w:val="00653219"/>
    <w:rsid w:val="00654ADD"/>
    <w:rsid w:val="00654D3D"/>
    <w:rsid w:val="00655E71"/>
    <w:rsid w:val="00655EBD"/>
    <w:rsid w:val="006568C9"/>
    <w:rsid w:val="00657201"/>
    <w:rsid w:val="00657F32"/>
    <w:rsid w:val="006607D5"/>
    <w:rsid w:val="006608AD"/>
    <w:rsid w:val="006618DE"/>
    <w:rsid w:val="00662165"/>
    <w:rsid w:val="00662623"/>
    <w:rsid w:val="0066349B"/>
    <w:rsid w:val="006657A3"/>
    <w:rsid w:val="006657EE"/>
    <w:rsid w:val="006675F2"/>
    <w:rsid w:val="00667A56"/>
    <w:rsid w:val="006701D0"/>
    <w:rsid w:val="0067102D"/>
    <w:rsid w:val="00671A82"/>
    <w:rsid w:val="0067229B"/>
    <w:rsid w:val="00674676"/>
    <w:rsid w:val="0067579A"/>
    <w:rsid w:val="00675DB0"/>
    <w:rsid w:val="00676178"/>
    <w:rsid w:val="00677658"/>
    <w:rsid w:val="00677C72"/>
    <w:rsid w:val="006818C6"/>
    <w:rsid w:val="00685962"/>
    <w:rsid w:val="00685A30"/>
    <w:rsid w:val="00685C48"/>
    <w:rsid w:val="00691009"/>
    <w:rsid w:val="006912BB"/>
    <w:rsid w:val="0069263C"/>
    <w:rsid w:val="00692C09"/>
    <w:rsid w:val="00692FA3"/>
    <w:rsid w:val="00693C4E"/>
    <w:rsid w:val="00694F6D"/>
    <w:rsid w:val="006953B6"/>
    <w:rsid w:val="0069568D"/>
    <w:rsid w:val="006968E8"/>
    <w:rsid w:val="00697C38"/>
    <w:rsid w:val="006A0C17"/>
    <w:rsid w:val="006A0D8B"/>
    <w:rsid w:val="006A0F27"/>
    <w:rsid w:val="006A134C"/>
    <w:rsid w:val="006A14B3"/>
    <w:rsid w:val="006A1922"/>
    <w:rsid w:val="006A1F61"/>
    <w:rsid w:val="006A200B"/>
    <w:rsid w:val="006A26BE"/>
    <w:rsid w:val="006A2D46"/>
    <w:rsid w:val="006A475C"/>
    <w:rsid w:val="006A6D19"/>
    <w:rsid w:val="006A7B7A"/>
    <w:rsid w:val="006B0116"/>
    <w:rsid w:val="006B0566"/>
    <w:rsid w:val="006B2824"/>
    <w:rsid w:val="006B2F02"/>
    <w:rsid w:val="006B3E66"/>
    <w:rsid w:val="006B4238"/>
    <w:rsid w:val="006B5588"/>
    <w:rsid w:val="006B572D"/>
    <w:rsid w:val="006B5849"/>
    <w:rsid w:val="006B5B80"/>
    <w:rsid w:val="006B6951"/>
    <w:rsid w:val="006B739E"/>
    <w:rsid w:val="006B7A24"/>
    <w:rsid w:val="006C08B6"/>
    <w:rsid w:val="006C1293"/>
    <w:rsid w:val="006C12EC"/>
    <w:rsid w:val="006C135E"/>
    <w:rsid w:val="006C1D25"/>
    <w:rsid w:val="006C3115"/>
    <w:rsid w:val="006C3873"/>
    <w:rsid w:val="006C3909"/>
    <w:rsid w:val="006C459C"/>
    <w:rsid w:val="006C47F0"/>
    <w:rsid w:val="006C679A"/>
    <w:rsid w:val="006C778B"/>
    <w:rsid w:val="006C7B6E"/>
    <w:rsid w:val="006C7FE2"/>
    <w:rsid w:val="006D0B02"/>
    <w:rsid w:val="006D0D6F"/>
    <w:rsid w:val="006D1826"/>
    <w:rsid w:val="006D1BA0"/>
    <w:rsid w:val="006D2E03"/>
    <w:rsid w:val="006D3D3F"/>
    <w:rsid w:val="006D4E1D"/>
    <w:rsid w:val="006D5516"/>
    <w:rsid w:val="006D5E0B"/>
    <w:rsid w:val="006D6150"/>
    <w:rsid w:val="006D67D5"/>
    <w:rsid w:val="006E07C1"/>
    <w:rsid w:val="006E0F22"/>
    <w:rsid w:val="006E1AC8"/>
    <w:rsid w:val="006E35A0"/>
    <w:rsid w:val="006E35C3"/>
    <w:rsid w:val="006E3A5B"/>
    <w:rsid w:val="006E4901"/>
    <w:rsid w:val="006E49D7"/>
    <w:rsid w:val="006E680A"/>
    <w:rsid w:val="006E732A"/>
    <w:rsid w:val="006E73AC"/>
    <w:rsid w:val="006E7900"/>
    <w:rsid w:val="006E7947"/>
    <w:rsid w:val="006E7F44"/>
    <w:rsid w:val="006F012B"/>
    <w:rsid w:val="006F0D3F"/>
    <w:rsid w:val="006F1542"/>
    <w:rsid w:val="006F1805"/>
    <w:rsid w:val="006F1A8E"/>
    <w:rsid w:val="006F246F"/>
    <w:rsid w:val="006F2817"/>
    <w:rsid w:val="006F3372"/>
    <w:rsid w:val="006F3B78"/>
    <w:rsid w:val="006F49AA"/>
    <w:rsid w:val="006F6413"/>
    <w:rsid w:val="00700C81"/>
    <w:rsid w:val="007010F4"/>
    <w:rsid w:val="00701157"/>
    <w:rsid w:val="007019EA"/>
    <w:rsid w:val="007032AC"/>
    <w:rsid w:val="00703303"/>
    <w:rsid w:val="007035C9"/>
    <w:rsid w:val="00703C74"/>
    <w:rsid w:val="00704862"/>
    <w:rsid w:val="00704898"/>
    <w:rsid w:val="00705492"/>
    <w:rsid w:val="00705706"/>
    <w:rsid w:val="0070731F"/>
    <w:rsid w:val="00707B86"/>
    <w:rsid w:val="00710307"/>
    <w:rsid w:val="00710ED1"/>
    <w:rsid w:val="00712311"/>
    <w:rsid w:val="00712DB8"/>
    <w:rsid w:val="007131F4"/>
    <w:rsid w:val="00713EEE"/>
    <w:rsid w:val="00714C96"/>
    <w:rsid w:val="007154FC"/>
    <w:rsid w:val="0071687B"/>
    <w:rsid w:val="0071689A"/>
    <w:rsid w:val="00716F47"/>
    <w:rsid w:val="007170FC"/>
    <w:rsid w:val="007204FD"/>
    <w:rsid w:val="00720AD7"/>
    <w:rsid w:val="007210AC"/>
    <w:rsid w:val="0072179E"/>
    <w:rsid w:val="00721CBC"/>
    <w:rsid w:val="007223DB"/>
    <w:rsid w:val="007224D2"/>
    <w:rsid w:val="00722665"/>
    <w:rsid w:val="00723462"/>
    <w:rsid w:val="007248F1"/>
    <w:rsid w:val="00725ED3"/>
    <w:rsid w:val="007268F5"/>
    <w:rsid w:val="00730C78"/>
    <w:rsid w:val="00731BD1"/>
    <w:rsid w:val="00731D26"/>
    <w:rsid w:val="00734132"/>
    <w:rsid w:val="00735365"/>
    <w:rsid w:val="00736A43"/>
    <w:rsid w:val="00737986"/>
    <w:rsid w:val="00737B2F"/>
    <w:rsid w:val="00737D93"/>
    <w:rsid w:val="0074030F"/>
    <w:rsid w:val="00740919"/>
    <w:rsid w:val="0074145B"/>
    <w:rsid w:val="00741823"/>
    <w:rsid w:val="007431AB"/>
    <w:rsid w:val="0074334C"/>
    <w:rsid w:val="00744742"/>
    <w:rsid w:val="00744D01"/>
    <w:rsid w:val="00745561"/>
    <w:rsid w:val="00747893"/>
    <w:rsid w:val="00750406"/>
    <w:rsid w:val="0075067F"/>
    <w:rsid w:val="00750AED"/>
    <w:rsid w:val="00751116"/>
    <w:rsid w:val="007525C0"/>
    <w:rsid w:val="00753610"/>
    <w:rsid w:val="00753C9B"/>
    <w:rsid w:val="00753E6E"/>
    <w:rsid w:val="007542A6"/>
    <w:rsid w:val="00754697"/>
    <w:rsid w:val="007547BE"/>
    <w:rsid w:val="007554B5"/>
    <w:rsid w:val="00755AA2"/>
    <w:rsid w:val="00757100"/>
    <w:rsid w:val="00757281"/>
    <w:rsid w:val="007579D0"/>
    <w:rsid w:val="00757A3F"/>
    <w:rsid w:val="00757D6C"/>
    <w:rsid w:val="007602A3"/>
    <w:rsid w:val="00760462"/>
    <w:rsid w:val="007607B8"/>
    <w:rsid w:val="00760CCC"/>
    <w:rsid w:val="00760E9B"/>
    <w:rsid w:val="0076352E"/>
    <w:rsid w:val="0076368E"/>
    <w:rsid w:val="0076384C"/>
    <w:rsid w:val="00763EF7"/>
    <w:rsid w:val="00764AAD"/>
    <w:rsid w:val="00767670"/>
    <w:rsid w:val="0076785A"/>
    <w:rsid w:val="00767AD3"/>
    <w:rsid w:val="00767B04"/>
    <w:rsid w:val="007706D9"/>
    <w:rsid w:val="00771A7D"/>
    <w:rsid w:val="00771A92"/>
    <w:rsid w:val="00771C0F"/>
    <w:rsid w:val="00771DCB"/>
    <w:rsid w:val="00772280"/>
    <w:rsid w:val="00772F69"/>
    <w:rsid w:val="00773485"/>
    <w:rsid w:val="0077364F"/>
    <w:rsid w:val="00774C67"/>
    <w:rsid w:val="00774D8A"/>
    <w:rsid w:val="0077504D"/>
    <w:rsid w:val="007760A5"/>
    <w:rsid w:val="00776E6C"/>
    <w:rsid w:val="007811AE"/>
    <w:rsid w:val="007813EB"/>
    <w:rsid w:val="00781688"/>
    <w:rsid w:val="007821E6"/>
    <w:rsid w:val="00782D3C"/>
    <w:rsid w:val="0078387F"/>
    <w:rsid w:val="007839E7"/>
    <w:rsid w:val="00784B86"/>
    <w:rsid w:val="00784CB7"/>
    <w:rsid w:val="007862B1"/>
    <w:rsid w:val="0078774A"/>
    <w:rsid w:val="007912D3"/>
    <w:rsid w:val="00791764"/>
    <w:rsid w:val="007930CD"/>
    <w:rsid w:val="00793108"/>
    <w:rsid w:val="00793E8B"/>
    <w:rsid w:val="007942E8"/>
    <w:rsid w:val="00794790"/>
    <w:rsid w:val="00794CDD"/>
    <w:rsid w:val="0079574B"/>
    <w:rsid w:val="00796076"/>
    <w:rsid w:val="007961A6"/>
    <w:rsid w:val="007968A3"/>
    <w:rsid w:val="0079727E"/>
    <w:rsid w:val="007A16FB"/>
    <w:rsid w:val="007A2020"/>
    <w:rsid w:val="007A2E03"/>
    <w:rsid w:val="007A2E3D"/>
    <w:rsid w:val="007A2FC9"/>
    <w:rsid w:val="007A3CA8"/>
    <w:rsid w:val="007A3EE6"/>
    <w:rsid w:val="007A3F75"/>
    <w:rsid w:val="007A4BB9"/>
    <w:rsid w:val="007A5810"/>
    <w:rsid w:val="007A5E2D"/>
    <w:rsid w:val="007A7DEB"/>
    <w:rsid w:val="007B188A"/>
    <w:rsid w:val="007B207A"/>
    <w:rsid w:val="007B36E4"/>
    <w:rsid w:val="007B3D9D"/>
    <w:rsid w:val="007B6811"/>
    <w:rsid w:val="007C009B"/>
    <w:rsid w:val="007C081F"/>
    <w:rsid w:val="007C0837"/>
    <w:rsid w:val="007C13B3"/>
    <w:rsid w:val="007C15C5"/>
    <w:rsid w:val="007C1825"/>
    <w:rsid w:val="007C1D08"/>
    <w:rsid w:val="007C3D16"/>
    <w:rsid w:val="007C3FF3"/>
    <w:rsid w:val="007C4446"/>
    <w:rsid w:val="007C4876"/>
    <w:rsid w:val="007C49D4"/>
    <w:rsid w:val="007C55BD"/>
    <w:rsid w:val="007C5D06"/>
    <w:rsid w:val="007C5F44"/>
    <w:rsid w:val="007C6F4D"/>
    <w:rsid w:val="007D0927"/>
    <w:rsid w:val="007D0C96"/>
    <w:rsid w:val="007D1213"/>
    <w:rsid w:val="007D12B1"/>
    <w:rsid w:val="007D13EE"/>
    <w:rsid w:val="007D17DA"/>
    <w:rsid w:val="007D2B56"/>
    <w:rsid w:val="007D3E45"/>
    <w:rsid w:val="007D4017"/>
    <w:rsid w:val="007D716A"/>
    <w:rsid w:val="007D7707"/>
    <w:rsid w:val="007E0DD7"/>
    <w:rsid w:val="007E0E5F"/>
    <w:rsid w:val="007E0EA0"/>
    <w:rsid w:val="007E0EB8"/>
    <w:rsid w:val="007E15A7"/>
    <w:rsid w:val="007E1A5C"/>
    <w:rsid w:val="007E238F"/>
    <w:rsid w:val="007E2F6D"/>
    <w:rsid w:val="007E3AEE"/>
    <w:rsid w:val="007E46FE"/>
    <w:rsid w:val="007E54E1"/>
    <w:rsid w:val="007E6804"/>
    <w:rsid w:val="007E6E01"/>
    <w:rsid w:val="007F12DE"/>
    <w:rsid w:val="007F1314"/>
    <w:rsid w:val="007F1F51"/>
    <w:rsid w:val="007F281F"/>
    <w:rsid w:val="007F3495"/>
    <w:rsid w:val="007F503F"/>
    <w:rsid w:val="007F5A5F"/>
    <w:rsid w:val="007F6722"/>
    <w:rsid w:val="007F72DC"/>
    <w:rsid w:val="008012F3"/>
    <w:rsid w:val="008013DA"/>
    <w:rsid w:val="0080437A"/>
    <w:rsid w:val="008061D6"/>
    <w:rsid w:val="008069F0"/>
    <w:rsid w:val="00807178"/>
    <w:rsid w:val="0080763E"/>
    <w:rsid w:val="00807F1E"/>
    <w:rsid w:val="00807F3B"/>
    <w:rsid w:val="008105B4"/>
    <w:rsid w:val="00811690"/>
    <w:rsid w:val="00811D16"/>
    <w:rsid w:val="008128C9"/>
    <w:rsid w:val="00814170"/>
    <w:rsid w:val="00814DBD"/>
    <w:rsid w:val="00816505"/>
    <w:rsid w:val="00817461"/>
    <w:rsid w:val="00820257"/>
    <w:rsid w:val="0082102B"/>
    <w:rsid w:val="00821921"/>
    <w:rsid w:val="008223F5"/>
    <w:rsid w:val="008225FF"/>
    <w:rsid w:val="00822942"/>
    <w:rsid w:val="008229D3"/>
    <w:rsid w:val="00824F68"/>
    <w:rsid w:val="008258A1"/>
    <w:rsid w:val="00826193"/>
    <w:rsid w:val="008264EB"/>
    <w:rsid w:val="0082749F"/>
    <w:rsid w:val="00830036"/>
    <w:rsid w:val="00830B85"/>
    <w:rsid w:val="00831C52"/>
    <w:rsid w:val="00831DC3"/>
    <w:rsid w:val="008326D8"/>
    <w:rsid w:val="0083296C"/>
    <w:rsid w:val="0083475E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0613"/>
    <w:rsid w:val="00842193"/>
    <w:rsid w:val="00842873"/>
    <w:rsid w:val="00842CDF"/>
    <w:rsid w:val="00842DEA"/>
    <w:rsid w:val="008435A4"/>
    <w:rsid w:val="008435DB"/>
    <w:rsid w:val="00843892"/>
    <w:rsid w:val="00843BDF"/>
    <w:rsid w:val="00844434"/>
    <w:rsid w:val="00845AA5"/>
    <w:rsid w:val="00847EB9"/>
    <w:rsid w:val="008504E0"/>
    <w:rsid w:val="00850570"/>
    <w:rsid w:val="00850857"/>
    <w:rsid w:val="008510F1"/>
    <w:rsid w:val="0085236E"/>
    <w:rsid w:val="00852545"/>
    <w:rsid w:val="00853563"/>
    <w:rsid w:val="008546A0"/>
    <w:rsid w:val="008558B3"/>
    <w:rsid w:val="00855F55"/>
    <w:rsid w:val="0085683F"/>
    <w:rsid w:val="008568E9"/>
    <w:rsid w:val="00856FDE"/>
    <w:rsid w:val="0085736F"/>
    <w:rsid w:val="00857BF8"/>
    <w:rsid w:val="0086004A"/>
    <w:rsid w:val="008601B2"/>
    <w:rsid w:val="0086059D"/>
    <w:rsid w:val="00860B3B"/>
    <w:rsid w:val="00861BEB"/>
    <w:rsid w:val="00862230"/>
    <w:rsid w:val="008626E5"/>
    <w:rsid w:val="008628CD"/>
    <w:rsid w:val="008628EC"/>
    <w:rsid w:val="00862B55"/>
    <w:rsid w:val="00866029"/>
    <w:rsid w:val="00867987"/>
    <w:rsid w:val="008702CB"/>
    <w:rsid w:val="0087155D"/>
    <w:rsid w:val="00871E55"/>
    <w:rsid w:val="0087341E"/>
    <w:rsid w:val="0087360C"/>
    <w:rsid w:val="00873E83"/>
    <w:rsid w:val="00873FE9"/>
    <w:rsid w:val="008743F2"/>
    <w:rsid w:val="008769B4"/>
    <w:rsid w:val="008777E0"/>
    <w:rsid w:val="00877F78"/>
    <w:rsid w:val="0088001E"/>
    <w:rsid w:val="00880500"/>
    <w:rsid w:val="00880C5E"/>
    <w:rsid w:val="00881C05"/>
    <w:rsid w:val="00881C22"/>
    <w:rsid w:val="0088384C"/>
    <w:rsid w:val="00884204"/>
    <w:rsid w:val="00884822"/>
    <w:rsid w:val="00885B93"/>
    <w:rsid w:val="00886035"/>
    <w:rsid w:val="00886593"/>
    <w:rsid w:val="00886AA6"/>
    <w:rsid w:val="00886EFE"/>
    <w:rsid w:val="008870AF"/>
    <w:rsid w:val="00887807"/>
    <w:rsid w:val="008916DE"/>
    <w:rsid w:val="008920F8"/>
    <w:rsid w:val="0089384E"/>
    <w:rsid w:val="00895733"/>
    <w:rsid w:val="00895C90"/>
    <w:rsid w:val="008960F6"/>
    <w:rsid w:val="00896212"/>
    <w:rsid w:val="0089622B"/>
    <w:rsid w:val="00896A13"/>
    <w:rsid w:val="00897000"/>
    <w:rsid w:val="008A0AF2"/>
    <w:rsid w:val="008A120F"/>
    <w:rsid w:val="008A1E8D"/>
    <w:rsid w:val="008A24FA"/>
    <w:rsid w:val="008A2E7F"/>
    <w:rsid w:val="008A2FF1"/>
    <w:rsid w:val="008A345D"/>
    <w:rsid w:val="008A3652"/>
    <w:rsid w:val="008A3C43"/>
    <w:rsid w:val="008A3CDF"/>
    <w:rsid w:val="008A403C"/>
    <w:rsid w:val="008A4DA3"/>
    <w:rsid w:val="008A511D"/>
    <w:rsid w:val="008A56AD"/>
    <w:rsid w:val="008A5CEA"/>
    <w:rsid w:val="008A73D0"/>
    <w:rsid w:val="008A7905"/>
    <w:rsid w:val="008B12AF"/>
    <w:rsid w:val="008B1605"/>
    <w:rsid w:val="008B1B4F"/>
    <w:rsid w:val="008B4DB1"/>
    <w:rsid w:val="008B4FDA"/>
    <w:rsid w:val="008B62C8"/>
    <w:rsid w:val="008B73CD"/>
    <w:rsid w:val="008B7581"/>
    <w:rsid w:val="008C0E12"/>
    <w:rsid w:val="008C17DA"/>
    <w:rsid w:val="008C343E"/>
    <w:rsid w:val="008C353D"/>
    <w:rsid w:val="008C417C"/>
    <w:rsid w:val="008C5FC1"/>
    <w:rsid w:val="008C6A78"/>
    <w:rsid w:val="008C7473"/>
    <w:rsid w:val="008C750C"/>
    <w:rsid w:val="008D0121"/>
    <w:rsid w:val="008D0870"/>
    <w:rsid w:val="008D0FB6"/>
    <w:rsid w:val="008D11AA"/>
    <w:rsid w:val="008D294A"/>
    <w:rsid w:val="008D2B99"/>
    <w:rsid w:val="008D3C71"/>
    <w:rsid w:val="008D493D"/>
    <w:rsid w:val="008D5016"/>
    <w:rsid w:val="008D5704"/>
    <w:rsid w:val="008D5EE7"/>
    <w:rsid w:val="008D66BA"/>
    <w:rsid w:val="008D6EF8"/>
    <w:rsid w:val="008D77B2"/>
    <w:rsid w:val="008D7FF8"/>
    <w:rsid w:val="008E00F2"/>
    <w:rsid w:val="008E1FEB"/>
    <w:rsid w:val="008E24DC"/>
    <w:rsid w:val="008E3548"/>
    <w:rsid w:val="008E38E6"/>
    <w:rsid w:val="008E3B1B"/>
    <w:rsid w:val="008E4010"/>
    <w:rsid w:val="008E43BF"/>
    <w:rsid w:val="008E4477"/>
    <w:rsid w:val="008E5B7C"/>
    <w:rsid w:val="008E5C09"/>
    <w:rsid w:val="008E60B3"/>
    <w:rsid w:val="008F1434"/>
    <w:rsid w:val="008F2365"/>
    <w:rsid w:val="008F2B76"/>
    <w:rsid w:val="008F527F"/>
    <w:rsid w:val="008F53BC"/>
    <w:rsid w:val="008F6B74"/>
    <w:rsid w:val="00902BB9"/>
    <w:rsid w:val="00902D0C"/>
    <w:rsid w:val="00903898"/>
    <w:rsid w:val="0090481C"/>
    <w:rsid w:val="00904926"/>
    <w:rsid w:val="0090510C"/>
    <w:rsid w:val="00905984"/>
    <w:rsid w:val="00905F57"/>
    <w:rsid w:val="00906104"/>
    <w:rsid w:val="00906204"/>
    <w:rsid w:val="00906D65"/>
    <w:rsid w:val="0091042F"/>
    <w:rsid w:val="0091064F"/>
    <w:rsid w:val="00910F71"/>
    <w:rsid w:val="009114A5"/>
    <w:rsid w:val="009123CA"/>
    <w:rsid w:val="00915104"/>
    <w:rsid w:val="00915337"/>
    <w:rsid w:val="009160C2"/>
    <w:rsid w:val="00916A53"/>
    <w:rsid w:val="00917234"/>
    <w:rsid w:val="0091775C"/>
    <w:rsid w:val="00917FAA"/>
    <w:rsid w:val="00920009"/>
    <w:rsid w:val="00922306"/>
    <w:rsid w:val="009229DF"/>
    <w:rsid w:val="0092394C"/>
    <w:rsid w:val="009247B8"/>
    <w:rsid w:val="00926875"/>
    <w:rsid w:val="00931A1F"/>
    <w:rsid w:val="009324BF"/>
    <w:rsid w:val="00933281"/>
    <w:rsid w:val="009334DB"/>
    <w:rsid w:val="009335A0"/>
    <w:rsid w:val="0093460D"/>
    <w:rsid w:val="00934B33"/>
    <w:rsid w:val="00935003"/>
    <w:rsid w:val="009354D8"/>
    <w:rsid w:val="00936000"/>
    <w:rsid w:val="009365B5"/>
    <w:rsid w:val="0093713C"/>
    <w:rsid w:val="009374A0"/>
    <w:rsid w:val="00937B6A"/>
    <w:rsid w:val="00937F5E"/>
    <w:rsid w:val="00940C2A"/>
    <w:rsid w:val="00941136"/>
    <w:rsid w:val="009414B2"/>
    <w:rsid w:val="00941728"/>
    <w:rsid w:val="00941924"/>
    <w:rsid w:val="0094684E"/>
    <w:rsid w:val="00946D69"/>
    <w:rsid w:val="009471C4"/>
    <w:rsid w:val="00947D03"/>
    <w:rsid w:val="00950D11"/>
    <w:rsid w:val="0095176C"/>
    <w:rsid w:val="0095199F"/>
    <w:rsid w:val="00953F12"/>
    <w:rsid w:val="00954F59"/>
    <w:rsid w:val="00955A1E"/>
    <w:rsid w:val="00955CC1"/>
    <w:rsid w:val="00955E87"/>
    <w:rsid w:val="00956D11"/>
    <w:rsid w:val="00960802"/>
    <w:rsid w:val="00961895"/>
    <w:rsid w:val="00962585"/>
    <w:rsid w:val="00962791"/>
    <w:rsid w:val="00963E00"/>
    <w:rsid w:val="009647B3"/>
    <w:rsid w:val="009648D5"/>
    <w:rsid w:val="00965350"/>
    <w:rsid w:val="00965B76"/>
    <w:rsid w:val="00965E05"/>
    <w:rsid w:val="00965FCF"/>
    <w:rsid w:val="009666E0"/>
    <w:rsid w:val="00971CAE"/>
    <w:rsid w:val="00972668"/>
    <w:rsid w:val="009732B6"/>
    <w:rsid w:val="00973601"/>
    <w:rsid w:val="0097362A"/>
    <w:rsid w:val="00973BAB"/>
    <w:rsid w:val="00973FB1"/>
    <w:rsid w:val="009750D7"/>
    <w:rsid w:val="00975F7E"/>
    <w:rsid w:val="009771B9"/>
    <w:rsid w:val="009775DB"/>
    <w:rsid w:val="00977895"/>
    <w:rsid w:val="009813C4"/>
    <w:rsid w:val="00981540"/>
    <w:rsid w:val="0098242F"/>
    <w:rsid w:val="0098244A"/>
    <w:rsid w:val="00983AF5"/>
    <w:rsid w:val="00984456"/>
    <w:rsid w:val="00984BDB"/>
    <w:rsid w:val="009851B0"/>
    <w:rsid w:val="00985209"/>
    <w:rsid w:val="00985291"/>
    <w:rsid w:val="009852C7"/>
    <w:rsid w:val="00987679"/>
    <w:rsid w:val="00987E76"/>
    <w:rsid w:val="00990375"/>
    <w:rsid w:val="00990561"/>
    <w:rsid w:val="00990C42"/>
    <w:rsid w:val="009911F4"/>
    <w:rsid w:val="00993191"/>
    <w:rsid w:val="00993B84"/>
    <w:rsid w:val="00994A77"/>
    <w:rsid w:val="00995045"/>
    <w:rsid w:val="00996C19"/>
    <w:rsid w:val="00997050"/>
    <w:rsid w:val="00997686"/>
    <w:rsid w:val="009A05AC"/>
    <w:rsid w:val="009A171D"/>
    <w:rsid w:val="009A1B95"/>
    <w:rsid w:val="009A2FDE"/>
    <w:rsid w:val="009A30B4"/>
    <w:rsid w:val="009A5190"/>
    <w:rsid w:val="009A539C"/>
    <w:rsid w:val="009A73D5"/>
    <w:rsid w:val="009A796C"/>
    <w:rsid w:val="009A7A60"/>
    <w:rsid w:val="009A7E8F"/>
    <w:rsid w:val="009B0273"/>
    <w:rsid w:val="009B0824"/>
    <w:rsid w:val="009B0DA1"/>
    <w:rsid w:val="009B3CA3"/>
    <w:rsid w:val="009B5889"/>
    <w:rsid w:val="009B58F7"/>
    <w:rsid w:val="009B5ED1"/>
    <w:rsid w:val="009B6D58"/>
    <w:rsid w:val="009B7802"/>
    <w:rsid w:val="009C1A9B"/>
    <w:rsid w:val="009C1D0F"/>
    <w:rsid w:val="009C370D"/>
    <w:rsid w:val="009C3A21"/>
    <w:rsid w:val="009C3B73"/>
    <w:rsid w:val="009C3EC5"/>
    <w:rsid w:val="009C6103"/>
    <w:rsid w:val="009C7DD3"/>
    <w:rsid w:val="009D03A4"/>
    <w:rsid w:val="009D158E"/>
    <w:rsid w:val="009D2415"/>
    <w:rsid w:val="009D2800"/>
    <w:rsid w:val="009D352B"/>
    <w:rsid w:val="009D3747"/>
    <w:rsid w:val="009D47AF"/>
    <w:rsid w:val="009D62B8"/>
    <w:rsid w:val="009D64FE"/>
    <w:rsid w:val="009D6D1A"/>
    <w:rsid w:val="009D78BC"/>
    <w:rsid w:val="009E0111"/>
    <w:rsid w:val="009E1525"/>
    <w:rsid w:val="009E19C7"/>
    <w:rsid w:val="009E2620"/>
    <w:rsid w:val="009E27FC"/>
    <w:rsid w:val="009E35C5"/>
    <w:rsid w:val="009E38B9"/>
    <w:rsid w:val="009E45F3"/>
    <w:rsid w:val="009E4A0F"/>
    <w:rsid w:val="009E68A8"/>
    <w:rsid w:val="009E7100"/>
    <w:rsid w:val="009E7146"/>
    <w:rsid w:val="009F0660"/>
    <w:rsid w:val="009F06BA"/>
    <w:rsid w:val="009F18D0"/>
    <w:rsid w:val="009F1FF7"/>
    <w:rsid w:val="009F337A"/>
    <w:rsid w:val="009F4283"/>
    <w:rsid w:val="009F4638"/>
    <w:rsid w:val="009F5D9B"/>
    <w:rsid w:val="009F64A7"/>
    <w:rsid w:val="009F7683"/>
    <w:rsid w:val="009F7C54"/>
    <w:rsid w:val="009F7D78"/>
    <w:rsid w:val="00A00BCA"/>
    <w:rsid w:val="00A00E74"/>
    <w:rsid w:val="00A0285A"/>
    <w:rsid w:val="00A04DB0"/>
    <w:rsid w:val="00A0752B"/>
    <w:rsid w:val="00A10D1E"/>
    <w:rsid w:val="00A10D1F"/>
    <w:rsid w:val="00A112E2"/>
    <w:rsid w:val="00A1152B"/>
    <w:rsid w:val="00A11BD0"/>
    <w:rsid w:val="00A11F49"/>
    <w:rsid w:val="00A1295D"/>
    <w:rsid w:val="00A12A5E"/>
    <w:rsid w:val="00A12C95"/>
    <w:rsid w:val="00A14ED9"/>
    <w:rsid w:val="00A150A9"/>
    <w:rsid w:val="00A161E3"/>
    <w:rsid w:val="00A1623D"/>
    <w:rsid w:val="00A1715D"/>
    <w:rsid w:val="00A20B69"/>
    <w:rsid w:val="00A222D7"/>
    <w:rsid w:val="00A22548"/>
    <w:rsid w:val="00A22EB5"/>
    <w:rsid w:val="00A232D9"/>
    <w:rsid w:val="00A24827"/>
    <w:rsid w:val="00A249DB"/>
    <w:rsid w:val="00A24F80"/>
    <w:rsid w:val="00A27064"/>
    <w:rsid w:val="00A2791B"/>
    <w:rsid w:val="00A27DEF"/>
    <w:rsid w:val="00A27FAF"/>
    <w:rsid w:val="00A3062D"/>
    <w:rsid w:val="00A30B3F"/>
    <w:rsid w:val="00A31A12"/>
    <w:rsid w:val="00A31F51"/>
    <w:rsid w:val="00A3284C"/>
    <w:rsid w:val="00A34587"/>
    <w:rsid w:val="00A37070"/>
    <w:rsid w:val="00A40446"/>
    <w:rsid w:val="00A408CE"/>
    <w:rsid w:val="00A42216"/>
    <w:rsid w:val="00A42D1F"/>
    <w:rsid w:val="00A42E71"/>
    <w:rsid w:val="00A43166"/>
    <w:rsid w:val="00A4360B"/>
    <w:rsid w:val="00A4426D"/>
    <w:rsid w:val="00A45662"/>
    <w:rsid w:val="00A45946"/>
    <w:rsid w:val="00A45D0A"/>
    <w:rsid w:val="00A4729F"/>
    <w:rsid w:val="00A47A4E"/>
    <w:rsid w:val="00A5050E"/>
    <w:rsid w:val="00A51B73"/>
    <w:rsid w:val="00A51D7C"/>
    <w:rsid w:val="00A52061"/>
    <w:rsid w:val="00A524AC"/>
    <w:rsid w:val="00A530B3"/>
    <w:rsid w:val="00A5473D"/>
    <w:rsid w:val="00A5501E"/>
    <w:rsid w:val="00A5512C"/>
    <w:rsid w:val="00A558B9"/>
    <w:rsid w:val="00A55E59"/>
    <w:rsid w:val="00A55FEE"/>
    <w:rsid w:val="00A5614A"/>
    <w:rsid w:val="00A572D8"/>
    <w:rsid w:val="00A60BA9"/>
    <w:rsid w:val="00A61746"/>
    <w:rsid w:val="00A619F2"/>
    <w:rsid w:val="00A63118"/>
    <w:rsid w:val="00A63445"/>
    <w:rsid w:val="00A63EB8"/>
    <w:rsid w:val="00A64339"/>
    <w:rsid w:val="00A65307"/>
    <w:rsid w:val="00A65C38"/>
    <w:rsid w:val="00A660E4"/>
    <w:rsid w:val="00A66431"/>
    <w:rsid w:val="00A6756D"/>
    <w:rsid w:val="00A67EAC"/>
    <w:rsid w:val="00A70355"/>
    <w:rsid w:val="00A7178B"/>
    <w:rsid w:val="00A71BBC"/>
    <w:rsid w:val="00A71D81"/>
    <w:rsid w:val="00A731B5"/>
    <w:rsid w:val="00A73661"/>
    <w:rsid w:val="00A738F6"/>
    <w:rsid w:val="00A747D4"/>
    <w:rsid w:val="00A74B2F"/>
    <w:rsid w:val="00A74D0E"/>
    <w:rsid w:val="00A76200"/>
    <w:rsid w:val="00A76C15"/>
    <w:rsid w:val="00A779D8"/>
    <w:rsid w:val="00A8134C"/>
    <w:rsid w:val="00A81620"/>
    <w:rsid w:val="00A81DD5"/>
    <w:rsid w:val="00A8328A"/>
    <w:rsid w:val="00A85E5D"/>
    <w:rsid w:val="00A8615E"/>
    <w:rsid w:val="00A87140"/>
    <w:rsid w:val="00A905A7"/>
    <w:rsid w:val="00A9072D"/>
    <w:rsid w:val="00A9134F"/>
    <w:rsid w:val="00A921FF"/>
    <w:rsid w:val="00A93710"/>
    <w:rsid w:val="00A95C09"/>
    <w:rsid w:val="00A96293"/>
    <w:rsid w:val="00A96817"/>
    <w:rsid w:val="00AA0AD8"/>
    <w:rsid w:val="00AA0F00"/>
    <w:rsid w:val="00AA13E4"/>
    <w:rsid w:val="00AA1568"/>
    <w:rsid w:val="00AA1BBF"/>
    <w:rsid w:val="00AA5305"/>
    <w:rsid w:val="00AA632C"/>
    <w:rsid w:val="00AA697C"/>
    <w:rsid w:val="00AA6C65"/>
    <w:rsid w:val="00AA6F53"/>
    <w:rsid w:val="00AA75FA"/>
    <w:rsid w:val="00AA7805"/>
    <w:rsid w:val="00AB00B1"/>
    <w:rsid w:val="00AB0304"/>
    <w:rsid w:val="00AB14F4"/>
    <w:rsid w:val="00AB16AE"/>
    <w:rsid w:val="00AB1DD6"/>
    <w:rsid w:val="00AB227A"/>
    <w:rsid w:val="00AB2617"/>
    <w:rsid w:val="00AB2618"/>
    <w:rsid w:val="00AB2648"/>
    <w:rsid w:val="00AB3FFE"/>
    <w:rsid w:val="00AB4602"/>
    <w:rsid w:val="00AB5AF2"/>
    <w:rsid w:val="00AB5D5B"/>
    <w:rsid w:val="00AB5E50"/>
    <w:rsid w:val="00AB6289"/>
    <w:rsid w:val="00AB64C0"/>
    <w:rsid w:val="00AB77E2"/>
    <w:rsid w:val="00AB7BCA"/>
    <w:rsid w:val="00AB7D2E"/>
    <w:rsid w:val="00AC082E"/>
    <w:rsid w:val="00AC3F2F"/>
    <w:rsid w:val="00AC45C7"/>
    <w:rsid w:val="00AC4EAF"/>
    <w:rsid w:val="00AC5807"/>
    <w:rsid w:val="00AC743C"/>
    <w:rsid w:val="00AC7A2E"/>
    <w:rsid w:val="00AD0AB3"/>
    <w:rsid w:val="00AD0BEB"/>
    <w:rsid w:val="00AD1BFE"/>
    <w:rsid w:val="00AD305B"/>
    <w:rsid w:val="00AD34C9"/>
    <w:rsid w:val="00AD522C"/>
    <w:rsid w:val="00AD6D6A"/>
    <w:rsid w:val="00AD7B20"/>
    <w:rsid w:val="00AE0B66"/>
    <w:rsid w:val="00AE1606"/>
    <w:rsid w:val="00AE210D"/>
    <w:rsid w:val="00AE224E"/>
    <w:rsid w:val="00AE26C8"/>
    <w:rsid w:val="00AE2768"/>
    <w:rsid w:val="00AE3822"/>
    <w:rsid w:val="00AE3B58"/>
    <w:rsid w:val="00AE4008"/>
    <w:rsid w:val="00AE43E4"/>
    <w:rsid w:val="00AE44A9"/>
    <w:rsid w:val="00AE468B"/>
    <w:rsid w:val="00AE52DD"/>
    <w:rsid w:val="00AE56B3"/>
    <w:rsid w:val="00AE5E4B"/>
    <w:rsid w:val="00AE679C"/>
    <w:rsid w:val="00AE73A7"/>
    <w:rsid w:val="00AE74A0"/>
    <w:rsid w:val="00AF023B"/>
    <w:rsid w:val="00AF0728"/>
    <w:rsid w:val="00AF0ED7"/>
    <w:rsid w:val="00AF1563"/>
    <w:rsid w:val="00AF1673"/>
    <w:rsid w:val="00AF1CF1"/>
    <w:rsid w:val="00AF20D6"/>
    <w:rsid w:val="00AF2160"/>
    <w:rsid w:val="00AF2710"/>
    <w:rsid w:val="00AF27D0"/>
    <w:rsid w:val="00AF4C36"/>
    <w:rsid w:val="00AF4E1A"/>
    <w:rsid w:val="00AF55F5"/>
    <w:rsid w:val="00AF564E"/>
    <w:rsid w:val="00AF582B"/>
    <w:rsid w:val="00AF591C"/>
    <w:rsid w:val="00AF5B0F"/>
    <w:rsid w:val="00AF5CA3"/>
    <w:rsid w:val="00AF7BE8"/>
    <w:rsid w:val="00B011DF"/>
    <w:rsid w:val="00B01568"/>
    <w:rsid w:val="00B025A2"/>
    <w:rsid w:val="00B027B8"/>
    <w:rsid w:val="00B027EF"/>
    <w:rsid w:val="00B02A31"/>
    <w:rsid w:val="00B04537"/>
    <w:rsid w:val="00B04806"/>
    <w:rsid w:val="00B04817"/>
    <w:rsid w:val="00B051BE"/>
    <w:rsid w:val="00B05F1F"/>
    <w:rsid w:val="00B07942"/>
    <w:rsid w:val="00B07E76"/>
    <w:rsid w:val="00B11297"/>
    <w:rsid w:val="00B11B38"/>
    <w:rsid w:val="00B12288"/>
    <w:rsid w:val="00B12330"/>
    <w:rsid w:val="00B12C72"/>
    <w:rsid w:val="00B14CEE"/>
    <w:rsid w:val="00B1537B"/>
    <w:rsid w:val="00B15AD9"/>
    <w:rsid w:val="00B1695D"/>
    <w:rsid w:val="00B169A3"/>
    <w:rsid w:val="00B16E83"/>
    <w:rsid w:val="00B176AF"/>
    <w:rsid w:val="00B2066D"/>
    <w:rsid w:val="00B20703"/>
    <w:rsid w:val="00B21689"/>
    <w:rsid w:val="00B217A5"/>
    <w:rsid w:val="00B21BA9"/>
    <w:rsid w:val="00B2283B"/>
    <w:rsid w:val="00B2394E"/>
    <w:rsid w:val="00B25447"/>
    <w:rsid w:val="00B2561E"/>
    <w:rsid w:val="00B2572B"/>
    <w:rsid w:val="00B25FC4"/>
    <w:rsid w:val="00B26428"/>
    <w:rsid w:val="00B2681D"/>
    <w:rsid w:val="00B2752E"/>
    <w:rsid w:val="00B30994"/>
    <w:rsid w:val="00B31A8B"/>
    <w:rsid w:val="00B32124"/>
    <w:rsid w:val="00B323FD"/>
    <w:rsid w:val="00B32C46"/>
    <w:rsid w:val="00B333DF"/>
    <w:rsid w:val="00B36E56"/>
    <w:rsid w:val="00B36E7A"/>
    <w:rsid w:val="00B37250"/>
    <w:rsid w:val="00B40121"/>
    <w:rsid w:val="00B40233"/>
    <w:rsid w:val="00B413A8"/>
    <w:rsid w:val="00B422A1"/>
    <w:rsid w:val="00B425F0"/>
    <w:rsid w:val="00B4364F"/>
    <w:rsid w:val="00B44A67"/>
    <w:rsid w:val="00B44DC4"/>
    <w:rsid w:val="00B46279"/>
    <w:rsid w:val="00B462B5"/>
    <w:rsid w:val="00B46AA0"/>
    <w:rsid w:val="00B4794D"/>
    <w:rsid w:val="00B50F8D"/>
    <w:rsid w:val="00B514E8"/>
    <w:rsid w:val="00B51D9F"/>
    <w:rsid w:val="00B52987"/>
    <w:rsid w:val="00B52C16"/>
    <w:rsid w:val="00B5319F"/>
    <w:rsid w:val="00B53B93"/>
    <w:rsid w:val="00B53D73"/>
    <w:rsid w:val="00B54C65"/>
    <w:rsid w:val="00B54F63"/>
    <w:rsid w:val="00B553D4"/>
    <w:rsid w:val="00B5713B"/>
    <w:rsid w:val="00B57948"/>
    <w:rsid w:val="00B57B59"/>
    <w:rsid w:val="00B57D12"/>
    <w:rsid w:val="00B61677"/>
    <w:rsid w:val="00B62020"/>
    <w:rsid w:val="00B62122"/>
    <w:rsid w:val="00B6283F"/>
    <w:rsid w:val="00B62D06"/>
    <w:rsid w:val="00B62DDA"/>
    <w:rsid w:val="00B63078"/>
    <w:rsid w:val="00B64118"/>
    <w:rsid w:val="00B64BF8"/>
    <w:rsid w:val="00B66C0B"/>
    <w:rsid w:val="00B67736"/>
    <w:rsid w:val="00B67CCD"/>
    <w:rsid w:val="00B71653"/>
    <w:rsid w:val="00B71D73"/>
    <w:rsid w:val="00B7248D"/>
    <w:rsid w:val="00B73AB8"/>
    <w:rsid w:val="00B73DE0"/>
    <w:rsid w:val="00B744F6"/>
    <w:rsid w:val="00B75687"/>
    <w:rsid w:val="00B7771E"/>
    <w:rsid w:val="00B81AD3"/>
    <w:rsid w:val="00B82897"/>
    <w:rsid w:val="00B834EF"/>
    <w:rsid w:val="00B83C84"/>
    <w:rsid w:val="00B84F37"/>
    <w:rsid w:val="00B85339"/>
    <w:rsid w:val="00B853BF"/>
    <w:rsid w:val="00B8636F"/>
    <w:rsid w:val="00B86BCB"/>
    <w:rsid w:val="00B9100A"/>
    <w:rsid w:val="00B925B0"/>
    <w:rsid w:val="00B92A2B"/>
    <w:rsid w:val="00B941D0"/>
    <w:rsid w:val="00B95FE0"/>
    <w:rsid w:val="00B96B73"/>
    <w:rsid w:val="00B97237"/>
    <w:rsid w:val="00B975FA"/>
    <w:rsid w:val="00B9796D"/>
    <w:rsid w:val="00B97D91"/>
    <w:rsid w:val="00BA2C64"/>
    <w:rsid w:val="00BA3554"/>
    <w:rsid w:val="00BA632C"/>
    <w:rsid w:val="00BA7FAD"/>
    <w:rsid w:val="00BB1A5D"/>
    <w:rsid w:val="00BB1C9B"/>
    <w:rsid w:val="00BB3575"/>
    <w:rsid w:val="00BB4ADD"/>
    <w:rsid w:val="00BB500A"/>
    <w:rsid w:val="00BB52F9"/>
    <w:rsid w:val="00BB5B35"/>
    <w:rsid w:val="00BB5B81"/>
    <w:rsid w:val="00BB5F0B"/>
    <w:rsid w:val="00BB682B"/>
    <w:rsid w:val="00BB6EAD"/>
    <w:rsid w:val="00BC0BAC"/>
    <w:rsid w:val="00BC1555"/>
    <w:rsid w:val="00BC1804"/>
    <w:rsid w:val="00BC2255"/>
    <w:rsid w:val="00BC256B"/>
    <w:rsid w:val="00BC354F"/>
    <w:rsid w:val="00BC3E66"/>
    <w:rsid w:val="00BC4594"/>
    <w:rsid w:val="00BC5FEE"/>
    <w:rsid w:val="00BC6493"/>
    <w:rsid w:val="00BC6807"/>
    <w:rsid w:val="00BC6E1C"/>
    <w:rsid w:val="00BC6EE1"/>
    <w:rsid w:val="00BC6FA9"/>
    <w:rsid w:val="00BC723A"/>
    <w:rsid w:val="00BD0588"/>
    <w:rsid w:val="00BD0D0A"/>
    <w:rsid w:val="00BD1E64"/>
    <w:rsid w:val="00BD2920"/>
    <w:rsid w:val="00BD3B55"/>
    <w:rsid w:val="00BD4817"/>
    <w:rsid w:val="00BD572E"/>
    <w:rsid w:val="00BD5F94"/>
    <w:rsid w:val="00BD6BF7"/>
    <w:rsid w:val="00BD72E6"/>
    <w:rsid w:val="00BE01AE"/>
    <w:rsid w:val="00BE037D"/>
    <w:rsid w:val="00BE3F61"/>
    <w:rsid w:val="00BE439E"/>
    <w:rsid w:val="00BE45B6"/>
    <w:rsid w:val="00BE54A9"/>
    <w:rsid w:val="00BE557F"/>
    <w:rsid w:val="00BE6363"/>
    <w:rsid w:val="00BE6F5D"/>
    <w:rsid w:val="00BE7276"/>
    <w:rsid w:val="00BE7FE1"/>
    <w:rsid w:val="00BF009A"/>
    <w:rsid w:val="00BF0913"/>
    <w:rsid w:val="00BF1194"/>
    <w:rsid w:val="00BF1E2F"/>
    <w:rsid w:val="00BF2B40"/>
    <w:rsid w:val="00BF4538"/>
    <w:rsid w:val="00BF46D6"/>
    <w:rsid w:val="00BF4FFD"/>
    <w:rsid w:val="00BF5421"/>
    <w:rsid w:val="00BF74AB"/>
    <w:rsid w:val="00BF762F"/>
    <w:rsid w:val="00BF7D70"/>
    <w:rsid w:val="00C008F7"/>
    <w:rsid w:val="00C00E33"/>
    <w:rsid w:val="00C010D8"/>
    <w:rsid w:val="00C0193C"/>
    <w:rsid w:val="00C01EE8"/>
    <w:rsid w:val="00C024D3"/>
    <w:rsid w:val="00C029B6"/>
    <w:rsid w:val="00C03431"/>
    <w:rsid w:val="00C03728"/>
    <w:rsid w:val="00C0413D"/>
    <w:rsid w:val="00C04470"/>
    <w:rsid w:val="00C105F6"/>
    <w:rsid w:val="00C11929"/>
    <w:rsid w:val="00C122A6"/>
    <w:rsid w:val="00C132F1"/>
    <w:rsid w:val="00C14561"/>
    <w:rsid w:val="00C14F1A"/>
    <w:rsid w:val="00C156C3"/>
    <w:rsid w:val="00C15BC3"/>
    <w:rsid w:val="00C16602"/>
    <w:rsid w:val="00C16F3F"/>
    <w:rsid w:val="00C17414"/>
    <w:rsid w:val="00C207A1"/>
    <w:rsid w:val="00C2151D"/>
    <w:rsid w:val="00C22421"/>
    <w:rsid w:val="00C232E0"/>
    <w:rsid w:val="00C23B1B"/>
    <w:rsid w:val="00C23D48"/>
    <w:rsid w:val="00C23F1D"/>
    <w:rsid w:val="00C24256"/>
    <w:rsid w:val="00C25B21"/>
    <w:rsid w:val="00C26B4D"/>
    <w:rsid w:val="00C26CF7"/>
    <w:rsid w:val="00C27455"/>
    <w:rsid w:val="00C3130B"/>
    <w:rsid w:val="00C31373"/>
    <w:rsid w:val="00C324F0"/>
    <w:rsid w:val="00C3373B"/>
    <w:rsid w:val="00C34414"/>
    <w:rsid w:val="00C346B2"/>
    <w:rsid w:val="00C3484C"/>
    <w:rsid w:val="00C35169"/>
    <w:rsid w:val="00C358EA"/>
    <w:rsid w:val="00C364E8"/>
    <w:rsid w:val="00C3797F"/>
    <w:rsid w:val="00C4095B"/>
    <w:rsid w:val="00C41159"/>
    <w:rsid w:val="00C41477"/>
    <w:rsid w:val="00C43213"/>
    <w:rsid w:val="00C4327F"/>
    <w:rsid w:val="00C43524"/>
    <w:rsid w:val="00C435DD"/>
    <w:rsid w:val="00C4487D"/>
    <w:rsid w:val="00C45620"/>
    <w:rsid w:val="00C4599B"/>
    <w:rsid w:val="00C464BA"/>
    <w:rsid w:val="00C47611"/>
    <w:rsid w:val="00C4795F"/>
    <w:rsid w:val="00C47D72"/>
    <w:rsid w:val="00C50D71"/>
    <w:rsid w:val="00C51512"/>
    <w:rsid w:val="00C527F9"/>
    <w:rsid w:val="00C53926"/>
    <w:rsid w:val="00C53D1C"/>
    <w:rsid w:val="00C54CEE"/>
    <w:rsid w:val="00C56BBA"/>
    <w:rsid w:val="00C57D7E"/>
    <w:rsid w:val="00C6056C"/>
    <w:rsid w:val="00C611EE"/>
    <w:rsid w:val="00C6256F"/>
    <w:rsid w:val="00C6329E"/>
    <w:rsid w:val="00C63E1C"/>
    <w:rsid w:val="00C6467B"/>
    <w:rsid w:val="00C647D8"/>
    <w:rsid w:val="00C648B6"/>
    <w:rsid w:val="00C64BF0"/>
    <w:rsid w:val="00C65A05"/>
    <w:rsid w:val="00C66474"/>
    <w:rsid w:val="00C66A65"/>
    <w:rsid w:val="00C67E80"/>
    <w:rsid w:val="00C700FE"/>
    <w:rsid w:val="00C706F4"/>
    <w:rsid w:val="00C71E26"/>
    <w:rsid w:val="00C72606"/>
    <w:rsid w:val="00C727E5"/>
    <w:rsid w:val="00C72D0E"/>
    <w:rsid w:val="00C72E21"/>
    <w:rsid w:val="00C73E62"/>
    <w:rsid w:val="00C752FC"/>
    <w:rsid w:val="00C75A7D"/>
    <w:rsid w:val="00C8055A"/>
    <w:rsid w:val="00C806B2"/>
    <w:rsid w:val="00C807D9"/>
    <w:rsid w:val="00C80B25"/>
    <w:rsid w:val="00C80D21"/>
    <w:rsid w:val="00C813A9"/>
    <w:rsid w:val="00C81FE2"/>
    <w:rsid w:val="00C82BD2"/>
    <w:rsid w:val="00C83D8F"/>
    <w:rsid w:val="00C83F86"/>
    <w:rsid w:val="00C84419"/>
    <w:rsid w:val="00C84D2D"/>
    <w:rsid w:val="00C85FFA"/>
    <w:rsid w:val="00C864DC"/>
    <w:rsid w:val="00C9175D"/>
    <w:rsid w:val="00C91F69"/>
    <w:rsid w:val="00C92051"/>
    <w:rsid w:val="00C946A0"/>
    <w:rsid w:val="00C95B0F"/>
    <w:rsid w:val="00C95EC3"/>
    <w:rsid w:val="00C978AF"/>
    <w:rsid w:val="00CA0015"/>
    <w:rsid w:val="00CA169D"/>
    <w:rsid w:val="00CA1747"/>
    <w:rsid w:val="00CA1C11"/>
    <w:rsid w:val="00CA2207"/>
    <w:rsid w:val="00CA2D70"/>
    <w:rsid w:val="00CA30F7"/>
    <w:rsid w:val="00CA4510"/>
    <w:rsid w:val="00CA4AB2"/>
    <w:rsid w:val="00CA54EA"/>
    <w:rsid w:val="00CA5671"/>
    <w:rsid w:val="00CA5B8D"/>
    <w:rsid w:val="00CA5DD1"/>
    <w:rsid w:val="00CA770E"/>
    <w:rsid w:val="00CA7F13"/>
    <w:rsid w:val="00CB0129"/>
    <w:rsid w:val="00CB0901"/>
    <w:rsid w:val="00CB0ADE"/>
    <w:rsid w:val="00CB3CB1"/>
    <w:rsid w:val="00CB41AB"/>
    <w:rsid w:val="00CB4C1E"/>
    <w:rsid w:val="00CB5290"/>
    <w:rsid w:val="00CB57BB"/>
    <w:rsid w:val="00CB5EFD"/>
    <w:rsid w:val="00CB68EF"/>
    <w:rsid w:val="00CB71A2"/>
    <w:rsid w:val="00CB759C"/>
    <w:rsid w:val="00CB79A4"/>
    <w:rsid w:val="00CC049D"/>
    <w:rsid w:val="00CC0A8D"/>
    <w:rsid w:val="00CC16CF"/>
    <w:rsid w:val="00CC2E47"/>
    <w:rsid w:val="00CC32EA"/>
    <w:rsid w:val="00CC3419"/>
    <w:rsid w:val="00CC3A77"/>
    <w:rsid w:val="00CC43F3"/>
    <w:rsid w:val="00CC49B7"/>
    <w:rsid w:val="00CC518E"/>
    <w:rsid w:val="00CC73F0"/>
    <w:rsid w:val="00CC7693"/>
    <w:rsid w:val="00CD043A"/>
    <w:rsid w:val="00CD1735"/>
    <w:rsid w:val="00CD1E70"/>
    <w:rsid w:val="00CD3548"/>
    <w:rsid w:val="00CD4190"/>
    <w:rsid w:val="00CD435C"/>
    <w:rsid w:val="00CD43C8"/>
    <w:rsid w:val="00CD4898"/>
    <w:rsid w:val="00CE0D95"/>
    <w:rsid w:val="00CE0DE7"/>
    <w:rsid w:val="00CE1F0E"/>
    <w:rsid w:val="00CE2264"/>
    <w:rsid w:val="00CE3A99"/>
    <w:rsid w:val="00CE4D1D"/>
    <w:rsid w:val="00CE7B83"/>
    <w:rsid w:val="00CE7BF1"/>
    <w:rsid w:val="00CF04A1"/>
    <w:rsid w:val="00CF0D0D"/>
    <w:rsid w:val="00CF12EE"/>
    <w:rsid w:val="00CF1653"/>
    <w:rsid w:val="00CF1742"/>
    <w:rsid w:val="00CF2191"/>
    <w:rsid w:val="00CF2304"/>
    <w:rsid w:val="00CF30C0"/>
    <w:rsid w:val="00CF34D0"/>
    <w:rsid w:val="00CF3B8F"/>
    <w:rsid w:val="00D00401"/>
    <w:rsid w:val="00D0068C"/>
    <w:rsid w:val="00D008B5"/>
    <w:rsid w:val="00D00A61"/>
    <w:rsid w:val="00D00BED"/>
    <w:rsid w:val="00D01B3C"/>
    <w:rsid w:val="00D0210C"/>
    <w:rsid w:val="00D02861"/>
    <w:rsid w:val="00D03331"/>
    <w:rsid w:val="00D03E7C"/>
    <w:rsid w:val="00D048EE"/>
    <w:rsid w:val="00D04B17"/>
    <w:rsid w:val="00D05A4D"/>
    <w:rsid w:val="00D05F06"/>
    <w:rsid w:val="00D104E6"/>
    <w:rsid w:val="00D10B0C"/>
    <w:rsid w:val="00D11611"/>
    <w:rsid w:val="00D11A77"/>
    <w:rsid w:val="00D132BC"/>
    <w:rsid w:val="00D14B02"/>
    <w:rsid w:val="00D150B0"/>
    <w:rsid w:val="00D15272"/>
    <w:rsid w:val="00D15ED6"/>
    <w:rsid w:val="00D161B8"/>
    <w:rsid w:val="00D17209"/>
    <w:rsid w:val="00D17258"/>
    <w:rsid w:val="00D20DD6"/>
    <w:rsid w:val="00D219A5"/>
    <w:rsid w:val="00D21F8D"/>
    <w:rsid w:val="00D22464"/>
    <w:rsid w:val="00D23CDE"/>
    <w:rsid w:val="00D26E4A"/>
    <w:rsid w:val="00D26FCF"/>
    <w:rsid w:val="00D27B1C"/>
    <w:rsid w:val="00D27C21"/>
    <w:rsid w:val="00D30487"/>
    <w:rsid w:val="00D30C7A"/>
    <w:rsid w:val="00D30F7E"/>
    <w:rsid w:val="00D320A2"/>
    <w:rsid w:val="00D32414"/>
    <w:rsid w:val="00D326C7"/>
    <w:rsid w:val="00D32DD8"/>
    <w:rsid w:val="00D32F51"/>
    <w:rsid w:val="00D33205"/>
    <w:rsid w:val="00D3345B"/>
    <w:rsid w:val="00D33481"/>
    <w:rsid w:val="00D33F62"/>
    <w:rsid w:val="00D359EB"/>
    <w:rsid w:val="00D362DB"/>
    <w:rsid w:val="00D36D97"/>
    <w:rsid w:val="00D371A7"/>
    <w:rsid w:val="00D40327"/>
    <w:rsid w:val="00D411B6"/>
    <w:rsid w:val="00D42D0A"/>
    <w:rsid w:val="00D433D6"/>
    <w:rsid w:val="00D4557B"/>
    <w:rsid w:val="00D463EA"/>
    <w:rsid w:val="00D46D5B"/>
    <w:rsid w:val="00D46FA8"/>
    <w:rsid w:val="00D47316"/>
    <w:rsid w:val="00D47541"/>
    <w:rsid w:val="00D47A5B"/>
    <w:rsid w:val="00D47A9C"/>
    <w:rsid w:val="00D50810"/>
    <w:rsid w:val="00D50B56"/>
    <w:rsid w:val="00D516BE"/>
    <w:rsid w:val="00D52CC7"/>
    <w:rsid w:val="00D52D0B"/>
    <w:rsid w:val="00D5440E"/>
    <w:rsid w:val="00D54E6F"/>
    <w:rsid w:val="00D5541F"/>
    <w:rsid w:val="00D562B1"/>
    <w:rsid w:val="00D5674E"/>
    <w:rsid w:val="00D56D2A"/>
    <w:rsid w:val="00D57126"/>
    <w:rsid w:val="00D571F0"/>
    <w:rsid w:val="00D57531"/>
    <w:rsid w:val="00D60E8B"/>
    <w:rsid w:val="00D612BC"/>
    <w:rsid w:val="00D61B60"/>
    <w:rsid w:val="00D61D87"/>
    <w:rsid w:val="00D627D0"/>
    <w:rsid w:val="00D62C0F"/>
    <w:rsid w:val="00D65BF2"/>
    <w:rsid w:val="00D65E4E"/>
    <w:rsid w:val="00D65EBA"/>
    <w:rsid w:val="00D71259"/>
    <w:rsid w:val="00D729D4"/>
    <w:rsid w:val="00D7354F"/>
    <w:rsid w:val="00D73989"/>
    <w:rsid w:val="00D7435F"/>
    <w:rsid w:val="00D74CCE"/>
    <w:rsid w:val="00D7538E"/>
    <w:rsid w:val="00D758CA"/>
    <w:rsid w:val="00D75F27"/>
    <w:rsid w:val="00D7662C"/>
    <w:rsid w:val="00D76BBA"/>
    <w:rsid w:val="00D770E9"/>
    <w:rsid w:val="00D77ADB"/>
    <w:rsid w:val="00D77EF7"/>
    <w:rsid w:val="00D815D1"/>
    <w:rsid w:val="00D81660"/>
    <w:rsid w:val="00D81962"/>
    <w:rsid w:val="00D820D2"/>
    <w:rsid w:val="00D82DAD"/>
    <w:rsid w:val="00D83043"/>
    <w:rsid w:val="00D8313C"/>
    <w:rsid w:val="00D84287"/>
    <w:rsid w:val="00D84988"/>
    <w:rsid w:val="00D85304"/>
    <w:rsid w:val="00D86538"/>
    <w:rsid w:val="00D873FE"/>
    <w:rsid w:val="00D87597"/>
    <w:rsid w:val="00D875CB"/>
    <w:rsid w:val="00D879FD"/>
    <w:rsid w:val="00D93027"/>
    <w:rsid w:val="00D9650F"/>
    <w:rsid w:val="00D970D2"/>
    <w:rsid w:val="00D974F4"/>
    <w:rsid w:val="00D976EB"/>
    <w:rsid w:val="00DA0240"/>
    <w:rsid w:val="00DA0948"/>
    <w:rsid w:val="00DA0A4E"/>
    <w:rsid w:val="00DA0D47"/>
    <w:rsid w:val="00DA0F94"/>
    <w:rsid w:val="00DA0FDD"/>
    <w:rsid w:val="00DA10C9"/>
    <w:rsid w:val="00DA1AF1"/>
    <w:rsid w:val="00DA2289"/>
    <w:rsid w:val="00DA41B1"/>
    <w:rsid w:val="00DA687B"/>
    <w:rsid w:val="00DA6C97"/>
    <w:rsid w:val="00DB01A7"/>
    <w:rsid w:val="00DB0602"/>
    <w:rsid w:val="00DB2BCC"/>
    <w:rsid w:val="00DB31FA"/>
    <w:rsid w:val="00DB3E17"/>
    <w:rsid w:val="00DB41B7"/>
    <w:rsid w:val="00DB4273"/>
    <w:rsid w:val="00DB4CC7"/>
    <w:rsid w:val="00DB4EFF"/>
    <w:rsid w:val="00DB64C8"/>
    <w:rsid w:val="00DB6D02"/>
    <w:rsid w:val="00DC1B3F"/>
    <w:rsid w:val="00DC3470"/>
    <w:rsid w:val="00DC5233"/>
    <w:rsid w:val="00DC5332"/>
    <w:rsid w:val="00DC567F"/>
    <w:rsid w:val="00DC59F5"/>
    <w:rsid w:val="00DC6663"/>
    <w:rsid w:val="00DC6FEB"/>
    <w:rsid w:val="00DC769E"/>
    <w:rsid w:val="00DC7A3F"/>
    <w:rsid w:val="00DD2498"/>
    <w:rsid w:val="00DD322C"/>
    <w:rsid w:val="00DD3E3D"/>
    <w:rsid w:val="00DD4F48"/>
    <w:rsid w:val="00DD51F0"/>
    <w:rsid w:val="00DD56AA"/>
    <w:rsid w:val="00DD5CF9"/>
    <w:rsid w:val="00DD66E7"/>
    <w:rsid w:val="00DD6FDA"/>
    <w:rsid w:val="00DE1323"/>
    <w:rsid w:val="00DE134D"/>
    <w:rsid w:val="00DE1C00"/>
    <w:rsid w:val="00DE2630"/>
    <w:rsid w:val="00DE26E4"/>
    <w:rsid w:val="00DE3538"/>
    <w:rsid w:val="00DE3C28"/>
    <w:rsid w:val="00DE3C74"/>
    <w:rsid w:val="00DE4085"/>
    <w:rsid w:val="00DE5B89"/>
    <w:rsid w:val="00DE65EA"/>
    <w:rsid w:val="00DE7B31"/>
    <w:rsid w:val="00DE7CA2"/>
    <w:rsid w:val="00DE7F8F"/>
    <w:rsid w:val="00DF11C4"/>
    <w:rsid w:val="00DF1625"/>
    <w:rsid w:val="00DF19A1"/>
    <w:rsid w:val="00DF5182"/>
    <w:rsid w:val="00DF68A6"/>
    <w:rsid w:val="00E01503"/>
    <w:rsid w:val="00E01DB2"/>
    <w:rsid w:val="00E020C1"/>
    <w:rsid w:val="00E02F60"/>
    <w:rsid w:val="00E038DA"/>
    <w:rsid w:val="00E040F0"/>
    <w:rsid w:val="00E04589"/>
    <w:rsid w:val="00E045AE"/>
    <w:rsid w:val="00E046C2"/>
    <w:rsid w:val="00E04FA9"/>
    <w:rsid w:val="00E05426"/>
    <w:rsid w:val="00E05F32"/>
    <w:rsid w:val="00E06B97"/>
    <w:rsid w:val="00E06E9D"/>
    <w:rsid w:val="00E070E6"/>
    <w:rsid w:val="00E10031"/>
    <w:rsid w:val="00E10BB7"/>
    <w:rsid w:val="00E15826"/>
    <w:rsid w:val="00E15A77"/>
    <w:rsid w:val="00E161F1"/>
    <w:rsid w:val="00E17B5D"/>
    <w:rsid w:val="00E20011"/>
    <w:rsid w:val="00E2073B"/>
    <w:rsid w:val="00E207EB"/>
    <w:rsid w:val="00E20B3E"/>
    <w:rsid w:val="00E20E95"/>
    <w:rsid w:val="00E21547"/>
    <w:rsid w:val="00E2217F"/>
    <w:rsid w:val="00E222A7"/>
    <w:rsid w:val="00E2245F"/>
    <w:rsid w:val="00E22E51"/>
    <w:rsid w:val="00E23921"/>
    <w:rsid w:val="00E23A9A"/>
    <w:rsid w:val="00E23F7F"/>
    <w:rsid w:val="00E2406F"/>
    <w:rsid w:val="00E242FF"/>
    <w:rsid w:val="00E24EBF"/>
    <w:rsid w:val="00E25D59"/>
    <w:rsid w:val="00E2620A"/>
    <w:rsid w:val="00E26A48"/>
    <w:rsid w:val="00E26DCE"/>
    <w:rsid w:val="00E30D12"/>
    <w:rsid w:val="00E31A0F"/>
    <w:rsid w:val="00E326DD"/>
    <w:rsid w:val="00E327B8"/>
    <w:rsid w:val="00E34189"/>
    <w:rsid w:val="00E34F0D"/>
    <w:rsid w:val="00E36717"/>
    <w:rsid w:val="00E36A86"/>
    <w:rsid w:val="00E410D5"/>
    <w:rsid w:val="00E41156"/>
    <w:rsid w:val="00E41620"/>
    <w:rsid w:val="00E4239E"/>
    <w:rsid w:val="00E42FEB"/>
    <w:rsid w:val="00E430BF"/>
    <w:rsid w:val="00E43CEB"/>
    <w:rsid w:val="00E449ED"/>
    <w:rsid w:val="00E44D86"/>
    <w:rsid w:val="00E45007"/>
    <w:rsid w:val="00E45ACA"/>
    <w:rsid w:val="00E45C7F"/>
    <w:rsid w:val="00E46422"/>
    <w:rsid w:val="00E46DBA"/>
    <w:rsid w:val="00E51117"/>
    <w:rsid w:val="00E51EEA"/>
    <w:rsid w:val="00E5348C"/>
    <w:rsid w:val="00E54297"/>
    <w:rsid w:val="00E54B2C"/>
    <w:rsid w:val="00E5510F"/>
    <w:rsid w:val="00E55B88"/>
    <w:rsid w:val="00E56508"/>
    <w:rsid w:val="00E6008B"/>
    <w:rsid w:val="00E601A1"/>
    <w:rsid w:val="00E6044F"/>
    <w:rsid w:val="00E60526"/>
    <w:rsid w:val="00E60862"/>
    <w:rsid w:val="00E61E2C"/>
    <w:rsid w:val="00E6367A"/>
    <w:rsid w:val="00E63C8D"/>
    <w:rsid w:val="00E64337"/>
    <w:rsid w:val="00E656BF"/>
    <w:rsid w:val="00E65F37"/>
    <w:rsid w:val="00E66866"/>
    <w:rsid w:val="00E674AE"/>
    <w:rsid w:val="00E67BA7"/>
    <w:rsid w:val="00E700E1"/>
    <w:rsid w:val="00E71B87"/>
    <w:rsid w:val="00E71CEE"/>
    <w:rsid w:val="00E73B1B"/>
    <w:rsid w:val="00E73BE0"/>
    <w:rsid w:val="00E74033"/>
    <w:rsid w:val="00E74264"/>
    <w:rsid w:val="00E749B7"/>
    <w:rsid w:val="00E74BF6"/>
    <w:rsid w:val="00E7522C"/>
    <w:rsid w:val="00E7544B"/>
    <w:rsid w:val="00E765B7"/>
    <w:rsid w:val="00E76F31"/>
    <w:rsid w:val="00E77C86"/>
    <w:rsid w:val="00E77EEE"/>
    <w:rsid w:val="00E8042C"/>
    <w:rsid w:val="00E805B6"/>
    <w:rsid w:val="00E81D32"/>
    <w:rsid w:val="00E83BAF"/>
    <w:rsid w:val="00E84171"/>
    <w:rsid w:val="00E84367"/>
    <w:rsid w:val="00E85A49"/>
    <w:rsid w:val="00E90E72"/>
    <w:rsid w:val="00E90FD0"/>
    <w:rsid w:val="00E92272"/>
    <w:rsid w:val="00E92948"/>
    <w:rsid w:val="00E92B8E"/>
    <w:rsid w:val="00E92BAA"/>
    <w:rsid w:val="00E93CA2"/>
    <w:rsid w:val="00E9479B"/>
    <w:rsid w:val="00E94D7F"/>
    <w:rsid w:val="00E95E47"/>
    <w:rsid w:val="00E968EF"/>
    <w:rsid w:val="00E969ED"/>
    <w:rsid w:val="00E96E51"/>
    <w:rsid w:val="00E9746B"/>
    <w:rsid w:val="00E97AB0"/>
    <w:rsid w:val="00EA059F"/>
    <w:rsid w:val="00EA06E9"/>
    <w:rsid w:val="00EA150B"/>
    <w:rsid w:val="00EA1765"/>
    <w:rsid w:val="00EA3E33"/>
    <w:rsid w:val="00EA3FD0"/>
    <w:rsid w:val="00EA40DF"/>
    <w:rsid w:val="00EA4B24"/>
    <w:rsid w:val="00EA58C8"/>
    <w:rsid w:val="00EA625E"/>
    <w:rsid w:val="00EA68B2"/>
    <w:rsid w:val="00EA7474"/>
    <w:rsid w:val="00EA7727"/>
    <w:rsid w:val="00EA7FA5"/>
    <w:rsid w:val="00EB07BB"/>
    <w:rsid w:val="00EB0B3D"/>
    <w:rsid w:val="00EB1376"/>
    <w:rsid w:val="00EB24EF"/>
    <w:rsid w:val="00EB25F3"/>
    <w:rsid w:val="00EB2AE8"/>
    <w:rsid w:val="00EB35E7"/>
    <w:rsid w:val="00EB395D"/>
    <w:rsid w:val="00EB42B2"/>
    <w:rsid w:val="00EB487B"/>
    <w:rsid w:val="00EB52DD"/>
    <w:rsid w:val="00EB5989"/>
    <w:rsid w:val="00EB5F02"/>
    <w:rsid w:val="00EB602D"/>
    <w:rsid w:val="00EB6064"/>
    <w:rsid w:val="00EB6314"/>
    <w:rsid w:val="00EB6684"/>
    <w:rsid w:val="00EB6E54"/>
    <w:rsid w:val="00EC0C4F"/>
    <w:rsid w:val="00EC20BC"/>
    <w:rsid w:val="00EC22F7"/>
    <w:rsid w:val="00EC2345"/>
    <w:rsid w:val="00EC2CDE"/>
    <w:rsid w:val="00EC4863"/>
    <w:rsid w:val="00EC49B0"/>
    <w:rsid w:val="00EC5776"/>
    <w:rsid w:val="00EC7188"/>
    <w:rsid w:val="00EC759E"/>
    <w:rsid w:val="00EC7897"/>
    <w:rsid w:val="00ED01B4"/>
    <w:rsid w:val="00ED0338"/>
    <w:rsid w:val="00ED0BF3"/>
    <w:rsid w:val="00ED0DE3"/>
    <w:rsid w:val="00ED1142"/>
    <w:rsid w:val="00ED1170"/>
    <w:rsid w:val="00ED2462"/>
    <w:rsid w:val="00ED36CA"/>
    <w:rsid w:val="00ED42AD"/>
    <w:rsid w:val="00ED4C1D"/>
    <w:rsid w:val="00ED5C1C"/>
    <w:rsid w:val="00ED6836"/>
    <w:rsid w:val="00EE0172"/>
    <w:rsid w:val="00EE09A4"/>
    <w:rsid w:val="00EE0EB3"/>
    <w:rsid w:val="00EE0EF1"/>
    <w:rsid w:val="00EE11C5"/>
    <w:rsid w:val="00EE2663"/>
    <w:rsid w:val="00EE5178"/>
    <w:rsid w:val="00EE55F5"/>
    <w:rsid w:val="00EE5855"/>
    <w:rsid w:val="00EE5A09"/>
    <w:rsid w:val="00EE7019"/>
    <w:rsid w:val="00EE73A8"/>
    <w:rsid w:val="00EE7A99"/>
    <w:rsid w:val="00EF056B"/>
    <w:rsid w:val="00EF124E"/>
    <w:rsid w:val="00EF2159"/>
    <w:rsid w:val="00EF24C7"/>
    <w:rsid w:val="00EF273B"/>
    <w:rsid w:val="00EF2954"/>
    <w:rsid w:val="00EF2B43"/>
    <w:rsid w:val="00EF352E"/>
    <w:rsid w:val="00EF3662"/>
    <w:rsid w:val="00EF4630"/>
    <w:rsid w:val="00EF4BBA"/>
    <w:rsid w:val="00EF6526"/>
    <w:rsid w:val="00EF6DF2"/>
    <w:rsid w:val="00EF7868"/>
    <w:rsid w:val="00F00C96"/>
    <w:rsid w:val="00F01D1E"/>
    <w:rsid w:val="00F025FC"/>
    <w:rsid w:val="00F02DBC"/>
    <w:rsid w:val="00F03B10"/>
    <w:rsid w:val="00F04FC3"/>
    <w:rsid w:val="00F05954"/>
    <w:rsid w:val="00F06F30"/>
    <w:rsid w:val="00F11794"/>
    <w:rsid w:val="00F11AC7"/>
    <w:rsid w:val="00F11D9C"/>
    <w:rsid w:val="00F11F6B"/>
    <w:rsid w:val="00F12339"/>
    <w:rsid w:val="00F124AB"/>
    <w:rsid w:val="00F125C4"/>
    <w:rsid w:val="00F1261C"/>
    <w:rsid w:val="00F12887"/>
    <w:rsid w:val="00F130E4"/>
    <w:rsid w:val="00F1389B"/>
    <w:rsid w:val="00F13FFF"/>
    <w:rsid w:val="00F141E2"/>
    <w:rsid w:val="00F15176"/>
    <w:rsid w:val="00F154A2"/>
    <w:rsid w:val="00F15F72"/>
    <w:rsid w:val="00F16EF4"/>
    <w:rsid w:val="00F1738A"/>
    <w:rsid w:val="00F20B78"/>
    <w:rsid w:val="00F20C18"/>
    <w:rsid w:val="00F20CF5"/>
    <w:rsid w:val="00F20DA5"/>
    <w:rsid w:val="00F213D0"/>
    <w:rsid w:val="00F21C25"/>
    <w:rsid w:val="00F23100"/>
    <w:rsid w:val="00F23A51"/>
    <w:rsid w:val="00F242D7"/>
    <w:rsid w:val="00F24327"/>
    <w:rsid w:val="00F24898"/>
    <w:rsid w:val="00F24A51"/>
    <w:rsid w:val="00F24E9E"/>
    <w:rsid w:val="00F25B39"/>
    <w:rsid w:val="00F26162"/>
    <w:rsid w:val="00F263B3"/>
    <w:rsid w:val="00F2770D"/>
    <w:rsid w:val="00F27778"/>
    <w:rsid w:val="00F339E3"/>
    <w:rsid w:val="00F35120"/>
    <w:rsid w:val="00F36E1F"/>
    <w:rsid w:val="00F377C0"/>
    <w:rsid w:val="00F37F2C"/>
    <w:rsid w:val="00F400E7"/>
    <w:rsid w:val="00F403A5"/>
    <w:rsid w:val="00F406AC"/>
    <w:rsid w:val="00F40755"/>
    <w:rsid w:val="00F40D4D"/>
    <w:rsid w:val="00F4140F"/>
    <w:rsid w:val="00F4395E"/>
    <w:rsid w:val="00F442F3"/>
    <w:rsid w:val="00F449C0"/>
    <w:rsid w:val="00F4506C"/>
    <w:rsid w:val="00F45B4D"/>
    <w:rsid w:val="00F45B8B"/>
    <w:rsid w:val="00F51B3A"/>
    <w:rsid w:val="00F53525"/>
    <w:rsid w:val="00F546F2"/>
    <w:rsid w:val="00F5526F"/>
    <w:rsid w:val="00F55654"/>
    <w:rsid w:val="00F556B0"/>
    <w:rsid w:val="00F562EA"/>
    <w:rsid w:val="00F5653D"/>
    <w:rsid w:val="00F60675"/>
    <w:rsid w:val="00F607C7"/>
    <w:rsid w:val="00F60A05"/>
    <w:rsid w:val="00F60C5F"/>
    <w:rsid w:val="00F61898"/>
    <w:rsid w:val="00F61A9D"/>
    <w:rsid w:val="00F61D7A"/>
    <w:rsid w:val="00F63223"/>
    <w:rsid w:val="00F64BF8"/>
    <w:rsid w:val="00F64DF9"/>
    <w:rsid w:val="00F658E7"/>
    <w:rsid w:val="00F676CB"/>
    <w:rsid w:val="00F67946"/>
    <w:rsid w:val="00F67CD4"/>
    <w:rsid w:val="00F7009A"/>
    <w:rsid w:val="00F70A3D"/>
    <w:rsid w:val="00F70E55"/>
    <w:rsid w:val="00F735E1"/>
    <w:rsid w:val="00F73CAB"/>
    <w:rsid w:val="00F743B3"/>
    <w:rsid w:val="00F7451F"/>
    <w:rsid w:val="00F7467F"/>
    <w:rsid w:val="00F74984"/>
    <w:rsid w:val="00F7548C"/>
    <w:rsid w:val="00F7609B"/>
    <w:rsid w:val="00F8049A"/>
    <w:rsid w:val="00F825AC"/>
    <w:rsid w:val="00F82623"/>
    <w:rsid w:val="00F839B3"/>
    <w:rsid w:val="00F83B76"/>
    <w:rsid w:val="00F8462A"/>
    <w:rsid w:val="00F85DFC"/>
    <w:rsid w:val="00F85F62"/>
    <w:rsid w:val="00F86162"/>
    <w:rsid w:val="00F86ED5"/>
    <w:rsid w:val="00F871C2"/>
    <w:rsid w:val="00F913EC"/>
    <w:rsid w:val="00F914CF"/>
    <w:rsid w:val="00F930CD"/>
    <w:rsid w:val="00F9314A"/>
    <w:rsid w:val="00F932ED"/>
    <w:rsid w:val="00F9448B"/>
    <w:rsid w:val="00F954E8"/>
    <w:rsid w:val="00F96621"/>
    <w:rsid w:val="00F97D3E"/>
    <w:rsid w:val="00FA0498"/>
    <w:rsid w:val="00FA0E41"/>
    <w:rsid w:val="00FA1AB3"/>
    <w:rsid w:val="00FA2BFA"/>
    <w:rsid w:val="00FA2FB6"/>
    <w:rsid w:val="00FA37C3"/>
    <w:rsid w:val="00FA409E"/>
    <w:rsid w:val="00FA4725"/>
    <w:rsid w:val="00FA4F9D"/>
    <w:rsid w:val="00FA5CBD"/>
    <w:rsid w:val="00FA6B94"/>
    <w:rsid w:val="00FA6F47"/>
    <w:rsid w:val="00FA751D"/>
    <w:rsid w:val="00FA7A86"/>
    <w:rsid w:val="00FA7EAA"/>
    <w:rsid w:val="00FB068C"/>
    <w:rsid w:val="00FB12F4"/>
    <w:rsid w:val="00FB1530"/>
    <w:rsid w:val="00FB1C56"/>
    <w:rsid w:val="00FB1CB4"/>
    <w:rsid w:val="00FB2C0D"/>
    <w:rsid w:val="00FB35D5"/>
    <w:rsid w:val="00FB3AFB"/>
    <w:rsid w:val="00FB3CC9"/>
    <w:rsid w:val="00FB4ACF"/>
    <w:rsid w:val="00FB72F4"/>
    <w:rsid w:val="00FB78E7"/>
    <w:rsid w:val="00FB796B"/>
    <w:rsid w:val="00FC035C"/>
    <w:rsid w:val="00FC096C"/>
    <w:rsid w:val="00FC0FDC"/>
    <w:rsid w:val="00FC22F4"/>
    <w:rsid w:val="00FC283C"/>
    <w:rsid w:val="00FC31D8"/>
    <w:rsid w:val="00FC4412"/>
    <w:rsid w:val="00FC4575"/>
    <w:rsid w:val="00FC4B16"/>
    <w:rsid w:val="00FC5FA5"/>
    <w:rsid w:val="00FC6150"/>
    <w:rsid w:val="00FC6B2B"/>
    <w:rsid w:val="00FC730D"/>
    <w:rsid w:val="00FD06E3"/>
    <w:rsid w:val="00FD0747"/>
    <w:rsid w:val="00FD1148"/>
    <w:rsid w:val="00FD26FA"/>
    <w:rsid w:val="00FD2748"/>
    <w:rsid w:val="00FD2843"/>
    <w:rsid w:val="00FD2B51"/>
    <w:rsid w:val="00FD4DA5"/>
    <w:rsid w:val="00FD4DBF"/>
    <w:rsid w:val="00FD57B8"/>
    <w:rsid w:val="00FD5AE8"/>
    <w:rsid w:val="00FD6146"/>
    <w:rsid w:val="00FD7291"/>
    <w:rsid w:val="00FD7772"/>
    <w:rsid w:val="00FE1316"/>
    <w:rsid w:val="00FE20B2"/>
    <w:rsid w:val="00FE2467"/>
    <w:rsid w:val="00FE4310"/>
    <w:rsid w:val="00FE4A6D"/>
    <w:rsid w:val="00FE54DC"/>
    <w:rsid w:val="00FE5743"/>
    <w:rsid w:val="00FE6887"/>
    <w:rsid w:val="00FE6C2A"/>
    <w:rsid w:val="00FE76B9"/>
    <w:rsid w:val="00FE7898"/>
    <w:rsid w:val="00FF0766"/>
    <w:rsid w:val="00FF0775"/>
    <w:rsid w:val="00FF0FE2"/>
    <w:rsid w:val="00FF1424"/>
    <w:rsid w:val="00FF1D27"/>
    <w:rsid w:val="00FF207E"/>
    <w:rsid w:val="00FF28EE"/>
    <w:rsid w:val="00FF2E56"/>
    <w:rsid w:val="00FF3050"/>
    <w:rsid w:val="00FF331F"/>
    <w:rsid w:val="00FF3D6A"/>
    <w:rsid w:val="00FF3E3D"/>
    <w:rsid w:val="00FF3F8F"/>
    <w:rsid w:val="00FF6156"/>
    <w:rsid w:val="00FF6934"/>
    <w:rsid w:val="00FF69B7"/>
    <w:rsid w:val="00FF6ACF"/>
    <w:rsid w:val="00FF6FFD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  <w14:docId w14:val="1356C221"/>
  <w15:docId w15:val="{22E65DE1-7F1B-4BA6-AF3C-75C09E9A7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en-AU" w:eastAsia="en-US" w:bidi="ar-SA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hy-AM" w:eastAsia="ru-RU" w:bidi="ar-SA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nl-NL" w:bidi="ar-SA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en-AU" w:eastAsia="en-US" w:bidi="ar-SA"/>
    </w:rPr>
  </w:style>
  <w:style w:type="paragraph" w:styleId="a5">
    <w:name w:val="footer"/>
    <w:basedOn w:val="a"/>
    <w:link w:val="a6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rsid w:val="00096865"/>
    <w:rPr>
      <w:lang w:val="en-US" w:eastAsia="en-US" w:bidi="ar-SA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32">
    <w:name w:val="Основной текст с отступом 3 Знак"/>
    <w:link w:val="31"/>
    <w:rsid w:val="006C3873"/>
    <w:rPr>
      <w:rFonts w:ascii="Times Armenian" w:hAnsi="Times Armenian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en-US" w:eastAsia="en-US" w:bidi="ar-SA"/>
    </w:rPr>
  </w:style>
  <w:style w:type="paragraph" w:styleId="23">
    <w:name w:val="Body Text Indent 2"/>
    <w:aliases w:val="Char6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4">
    <w:name w:val="Основной текст с отступом 2 Знак"/>
    <w:aliases w:val="Char6 Знак"/>
    <w:link w:val="23"/>
    <w:rsid w:val="007602A3"/>
    <w:rPr>
      <w:rFonts w:ascii="Baltica" w:hAnsi="Baltica"/>
      <w:lang w:val="af-ZA" w:eastAsia="en-US" w:bidi="ar-SA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en-US" w:eastAsia="en-US" w:bidi="ar-SA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  <w:lang w:val="en-AU" w:eastAsia="ru-RU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character" w:customStyle="1" w:styleId="ae">
    <w:name w:val="Верхний колонтитул Знак"/>
    <w:link w:val="ad"/>
    <w:rsid w:val="007602A3"/>
    <w:rPr>
      <w:lang w:val="en-AU" w:eastAsia="ru-RU" w:bidi="ar-SA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en-US" w:eastAsia="ru-RU" w:bidi="ar-SA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Заголовок Знак"/>
    <w:link w:val="af"/>
    <w:rsid w:val="00096865"/>
    <w:rPr>
      <w:rFonts w:ascii="Arial Armenian" w:hAnsi="Arial Armenian"/>
      <w:sz w:val="24"/>
      <w:lang w:val="en-US" w:eastAsia="en-US" w:bidi="ar-SA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  <w:lang w:eastAsia="ru-RU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096865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link w:val="af9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customStyle="1" w:styleId="af9">
    <w:name w:val="Текст примечания Знак"/>
    <w:link w:val="af8"/>
    <w:semiHidden/>
    <w:rsid w:val="003235D1"/>
    <w:rPr>
      <w:rFonts w:ascii="Times Armenian" w:hAnsi="Times Armenian"/>
      <w:lang w:eastAsia="ru-RU"/>
    </w:rPr>
  </w:style>
  <w:style w:type="paragraph" w:styleId="afa">
    <w:name w:val="annotation subject"/>
    <w:basedOn w:val="af8"/>
    <w:next w:val="af8"/>
    <w:link w:val="afb"/>
    <w:semiHidden/>
    <w:rsid w:val="007602A3"/>
    <w:rPr>
      <w:b/>
      <w:bCs/>
    </w:rPr>
  </w:style>
  <w:style w:type="character" w:customStyle="1" w:styleId="afb">
    <w:name w:val="Тема примечания Знак"/>
    <w:link w:val="afa"/>
    <w:semiHidden/>
    <w:rsid w:val="003235D1"/>
    <w:rPr>
      <w:rFonts w:ascii="Times Armenian" w:hAnsi="Times Armenian"/>
      <w:b/>
      <w:bCs/>
      <w:lang w:eastAsia="ru-RU"/>
    </w:rPr>
  </w:style>
  <w:style w:type="paragraph" w:styleId="afc">
    <w:name w:val="endnote text"/>
    <w:basedOn w:val="a"/>
    <w:link w:val="afd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customStyle="1" w:styleId="afd">
    <w:name w:val="Текст концевой сноски Знак"/>
    <w:link w:val="afc"/>
    <w:semiHidden/>
    <w:rsid w:val="003235D1"/>
    <w:rPr>
      <w:rFonts w:ascii="Times Armenian" w:hAnsi="Times Armenian"/>
      <w:lang w:eastAsia="ru-RU"/>
    </w:rPr>
  </w:style>
  <w:style w:type="character" w:styleId="afe">
    <w:name w:val="endnote reference"/>
    <w:semiHidden/>
    <w:rsid w:val="007602A3"/>
    <w:rPr>
      <w:vertAlign w:val="superscript"/>
    </w:rPr>
  </w:style>
  <w:style w:type="paragraph" w:styleId="aff">
    <w:name w:val="Document Map"/>
    <w:basedOn w:val="a"/>
    <w:link w:val="aff0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character" w:customStyle="1" w:styleId="aff0">
    <w:name w:val="Схема документа Знак"/>
    <w:link w:val="aff"/>
    <w:semiHidden/>
    <w:rsid w:val="003235D1"/>
    <w:rPr>
      <w:rFonts w:ascii="Tahoma" w:hAnsi="Tahoma" w:cs="Tahoma"/>
      <w:shd w:val="clear" w:color="auto" w:fill="000080"/>
      <w:lang w:eastAsia="ru-RU"/>
    </w:rPr>
  </w:style>
  <w:style w:type="paragraph" w:styleId="aff1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aff2">
    <w:name w:val="Table Grid"/>
    <w:basedOn w:val="a1"/>
    <w:uiPriority w:val="3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List Paragraph"/>
    <w:basedOn w:val="a"/>
    <w:link w:val="aff4"/>
    <w:uiPriority w:val="34"/>
    <w:qFormat/>
    <w:rsid w:val="00731D26"/>
    <w:pPr>
      <w:ind w:left="720"/>
    </w:pPr>
    <w:rPr>
      <w:rFonts w:ascii="Times Armenian" w:hAnsi="Times Armenian"/>
      <w:lang w:eastAsia="ru-RU"/>
    </w:rPr>
  </w:style>
  <w:style w:type="character" w:customStyle="1" w:styleId="aff4">
    <w:name w:val="Абзац списка Знак"/>
    <w:link w:val="aff3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aff5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a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6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, Char Char Char Char1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aliases w:val="Char Char Char Char Char Char1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styleId="aff7">
    <w:name w:val="Emphasis"/>
    <w:qFormat/>
    <w:rsid w:val="00C91F69"/>
    <w:rPr>
      <w:i/>
      <w:iCs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  <w:style w:type="character" w:customStyle="1" w:styleId="CharCharChar0">
    <w:name w:val="Char Char Char"/>
    <w:rsid w:val="003235D1"/>
    <w:rPr>
      <w:rFonts w:ascii="Arial LatArm" w:hAnsi="Arial LatArm"/>
      <w:sz w:val="24"/>
      <w:lang w:eastAsia="ru-RU"/>
    </w:rPr>
  </w:style>
  <w:style w:type="character" w:customStyle="1" w:styleId="CharChar220">
    <w:name w:val="Char Char22"/>
    <w:rsid w:val="003235D1"/>
    <w:rPr>
      <w:rFonts w:ascii="Arial Armenian" w:hAnsi="Arial Armenian"/>
      <w:sz w:val="28"/>
      <w:lang w:val="en-US"/>
    </w:rPr>
  </w:style>
  <w:style w:type="character" w:customStyle="1" w:styleId="CharChar200">
    <w:name w:val="Char Char20"/>
    <w:rsid w:val="003235D1"/>
    <w:rPr>
      <w:rFonts w:ascii="Times LatArm" w:hAnsi="Times LatArm"/>
      <w:b/>
      <w:sz w:val="28"/>
      <w:lang w:val="en-US"/>
    </w:rPr>
  </w:style>
  <w:style w:type="character" w:customStyle="1" w:styleId="CharChar160">
    <w:name w:val="Char Char16"/>
    <w:rsid w:val="003235D1"/>
    <w:rPr>
      <w:rFonts w:ascii="Times Armenian" w:hAnsi="Times Armenian"/>
      <w:b/>
      <w:lang w:val="hy-AM"/>
    </w:rPr>
  </w:style>
  <w:style w:type="character" w:customStyle="1" w:styleId="CharChar150">
    <w:name w:val="Char Char15"/>
    <w:rsid w:val="003235D1"/>
    <w:rPr>
      <w:rFonts w:ascii="Times Armenian" w:hAnsi="Times Armenian"/>
      <w:i/>
      <w:lang w:val="nl-NL"/>
    </w:rPr>
  </w:style>
  <w:style w:type="character" w:customStyle="1" w:styleId="CharChar130">
    <w:name w:val="Char Char13"/>
    <w:rsid w:val="003235D1"/>
    <w:rPr>
      <w:rFonts w:ascii="Arial Armenian" w:hAnsi="Arial Armenian"/>
      <w:lang w:val="en-US"/>
    </w:rPr>
  </w:style>
  <w:style w:type="character" w:customStyle="1" w:styleId="CharChar230">
    <w:name w:val="Char Char23"/>
    <w:rsid w:val="003235D1"/>
    <w:rPr>
      <w:rFonts w:ascii="Arial Armenian" w:hAnsi="Arial Armenian"/>
      <w:sz w:val="28"/>
      <w:lang w:val="en-US" w:eastAsia="ru-RU" w:bidi="ar-SA"/>
    </w:rPr>
  </w:style>
  <w:style w:type="character" w:customStyle="1" w:styleId="CharChar210">
    <w:name w:val="Char Char21"/>
    <w:rsid w:val="003235D1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0">
    <w:name w:val="Char Char25"/>
    <w:rsid w:val="003235D1"/>
    <w:rPr>
      <w:rFonts w:ascii="Arial Armenian" w:hAnsi="Arial Armenian"/>
      <w:sz w:val="28"/>
      <w:lang w:val="en-US" w:eastAsia="ru-RU" w:bidi="ar-SA"/>
    </w:rPr>
  </w:style>
  <w:style w:type="character" w:customStyle="1" w:styleId="CharChar240">
    <w:name w:val="Char Char24"/>
    <w:rsid w:val="003235D1"/>
    <w:rPr>
      <w:rFonts w:ascii="Arial LatArm" w:hAnsi="Arial LatArm"/>
      <w:b/>
      <w:color w:val="0000FF"/>
      <w:lang w:val="en-US" w:eastAsia="ru-RU" w:bidi="ar-SA"/>
    </w:rPr>
  </w:style>
  <w:style w:type="paragraph" w:customStyle="1" w:styleId="110">
    <w:name w:val="Указатель 11"/>
    <w:basedOn w:val="a"/>
    <w:rsid w:val="003235D1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2">
    <w:name w:val="Указатель1"/>
    <w:basedOn w:val="a"/>
    <w:rsid w:val="003235D1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111">
    <w:name w:val="Указатель 11"/>
    <w:basedOn w:val="a"/>
    <w:rsid w:val="003235D1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3">
    <w:name w:val="Указатель1"/>
    <w:basedOn w:val="a"/>
    <w:rsid w:val="003235D1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styleId="aff8">
    <w:name w:val="No Spacing"/>
    <w:uiPriority w:val="1"/>
    <w:qFormat/>
    <w:rsid w:val="003235D1"/>
    <w:rPr>
      <w:rFonts w:ascii="Calibri" w:hAnsi="Calibri"/>
      <w:sz w:val="22"/>
      <w:szCs w:val="22"/>
      <w:lang w:val="ru-RU" w:eastAsia="ru-RU"/>
    </w:rPr>
  </w:style>
  <w:style w:type="paragraph" w:customStyle="1" w:styleId="120">
    <w:name w:val="Указатель 12"/>
    <w:basedOn w:val="a"/>
    <w:rsid w:val="003235D1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25">
    <w:name w:val="Указатель2"/>
    <w:basedOn w:val="a"/>
    <w:rsid w:val="003235D1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xl76">
    <w:name w:val="xl76"/>
    <w:basedOn w:val="a"/>
    <w:rsid w:val="003235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lang w:val="ru-RU" w:eastAsia="ru-RU"/>
    </w:rPr>
  </w:style>
  <w:style w:type="paragraph" w:customStyle="1" w:styleId="xl77">
    <w:name w:val="xl77"/>
    <w:basedOn w:val="a"/>
    <w:rsid w:val="003235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lang w:val="ru-RU" w:eastAsia="ru-RU"/>
    </w:rPr>
  </w:style>
  <w:style w:type="paragraph" w:customStyle="1" w:styleId="xl78">
    <w:name w:val="xl78"/>
    <w:basedOn w:val="a"/>
    <w:rsid w:val="003235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79">
    <w:name w:val="xl79"/>
    <w:basedOn w:val="a"/>
    <w:rsid w:val="003235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" w:hAnsi="Arial Unicode"/>
      <w:lang w:val="ru-RU" w:eastAsia="ru-RU"/>
    </w:rPr>
  </w:style>
  <w:style w:type="paragraph" w:customStyle="1" w:styleId="xl80">
    <w:name w:val="xl80"/>
    <w:basedOn w:val="a"/>
    <w:rsid w:val="003235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ru-RU" w:eastAsia="ru-RU"/>
    </w:rPr>
  </w:style>
  <w:style w:type="paragraph" w:customStyle="1" w:styleId="xl81">
    <w:name w:val="xl81"/>
    <w:basedOn w:val="a"/>
    <w:rsid w:val="003235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ru-RU" w:eastAsia="ru-RU"/>
    </w:rPr>
  </w:style>
  <w:style w:type="paragraph" w:customStyle="1" w:styleId="xl82">
    <w:name w:val="xl82"/>
    <w:basedOn w:val="a"/>
    <w:rsid w:val="003235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" w:hAnsi="Arial Unicode"/>
      <w:b/>
      <w:bCs/>
      <w:sz w:val="22"/>
      <w:szCs w:val="22"/>
      <w:lang w:val="ru-RU" w:eastAsia="ru-RU"/>
    </w:rPr>
  </w:style>
  <w:style w:type="paragraph" w:customStyle="1" w:styleId="xl83">
    <w:name w:val="xl83"/>
    <w:basedOn w:val="a"/>
    <w:rsid w:val="003235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" w:hAnsi="Arial Unicode"/>
      <w:b/>
      <w:bCs/>
      <w:sz w:val="22"/>
      <w:szCs w:val="22"/>
      <w:lang w:val="ru-RU" w:eastAsia="ru-RU"/>
    </w:rPr>
  </w:style>
  <w:style w:type="paragraph" w:customStyle="1" w:styleId="xl84">
    <w:name w:val="xl84"/>
    <w:basedOn w:val="a"/>
    <w:rsid w:val="003235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  <w:lang w:val="ru-RU" w:eastAsia="ru-RU"/>
    </w:rPr>
  </w:style>
  <w:style w:type="paragraph" w:customStyle="1" w:styleId="xl85">
    <w:name w:val="xl85"/>
    <w:basedOn w:val="a"/>
    <w:rsid w:val="003235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lang w:val="ru-RU" w:eastAsia="ru-RU"/>
    </w:rPr>
  </w:style>
  <w:style w:type="paragraph" w:customStyle="1" w:styleId="xl86">
    <w:name w:val="xl86"/>
    <w:basedOn w:val="a"/>
    <w:rsid w:val="003235D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  <w:lang w:val="ru-RU" w:eastAsia="ru-RU"/>
    </w:rPr>
  </w:style>
  <w:style w:type="paragraph" w:customStyle="1" w:styleId="xl87">
    <w:name w:val="xl87"/>
    <w:basedOn w:val="a"/>
    <w:rsid w:val="003235D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  <w:lang w:val="ru-RU" w:eastAsia="ru-RU"/>
    </w:rPr>
  </w:style>
  <w:style w:type="paragraph" w:customStyle="1" w:styleId="xl88">
    <w:name w:val="xl88"/>
    <w:basedOn w:val="a"/>
    <w:rsid w:val="003235D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  <w:lang w:val="ru-RU" w:eastAsia="ru-RU"/>
    </w:rPr>
  </w:style>
  <w:style w:type="paragraph" w:customStyle="1" w:styleId="xl89">
    <w:name w:val="xl89"/>
    <w:basedOn w:val="a"/>
    <w:rsid w:val="003235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14">
    <w:name w:val="1"/>
    <w:basedOn w:val="a"/>
    <w:next w:val="af"/>
    <w:qFormat/>
    <w:rsid w:val="003235D1"/>
    <w:pPr>
      <w:jc w:val="center"/>
    </w:pPr>
    <w:rPr>
      <w:rFonts w:ascii="Arial Armenian" w:hAnsi="Arial Armenian"/>
      <w:szCs w:val="22"/>
    </w:rPr>
  </w:style>
  <w:style w:type="character" w:customStyle="1" w:styleId="CharChar12">
    <w:name w:val="Char Char12"/>
    <w:rsid w:val="003235D1"/>
    <w:rPr>
      <w:rFonts w:ascii="Arial LatArm" w:hAnsi="Arial LatArm"/>
      <w:sz w:val="24"/>
      <w:lang w:val="en-US"/>
    </w:rPr>
  </w:style>
  <w:style w:type="character" w:customStyle="1" w:styleId="CharChar4">
    <w:name w:val="Char Char4"/>
    <w:locked/>
    <w:rsid w:val="003235D1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a"/>
    <w:rsid w:val="003235D1"/>
    <w:pPr>
      <w:spacing w:before="100" w:beforeAutospacing="1" w:after="100" w:afterAutospacing="1"/>
    </w:pPr>
  </w:style>
  <w:style w:type="paragraph" w:customStyle="1" w:styleId="msonormalcxspmiddlecxspmiddle">
    <w:name w:val="msonormalcxspmiddlecxspmiddle"/>
    <w:basedOn w:val="a"/>
    <w:rsid w:val="003235D1"/>
    <w:pPr>
      <w:spacing w:before="100" w:beforeAutospacing="1" w:after="100" w:afterAutospacing="1"/>
    </w:pPr>
  </w:style>
  <w:style w:type="paragraph" w:customStyle="1" w:styleId="msonormalcxspmiddlecxsplast">
    <w:name w:val="msonormalcxspmiddlecxsplast"/>
    <w:basedOn w:val="a"/>
    <w:rsid w:val="003235D1"/>
    <w:pPr>
      <w:spacing w:before="100" w:beforeAutospacing="1" w:after="100" w:afterAutospacing="1"/>
    </w:pPr>
  </w:style>
  <w:style w:type="character" w:customStyle="1" w:styleId="CharChar5">
    <w:name w:val="Char Char5"/>
    <w:locked/>
    <w:rsid w:val="003235D1"/>
    <w:rPr>
      <w:sz w:val="24"/>
      <w:szCs w:val="24"/>
      <w:lang w:val="en-US" w:eastAsia="en-US" w:bidi="ar-SA"/>
    </w:rPr>
  </w:style>
  <w:style w:type="character" w:customStyle="1" w:styleId="15">
    <w:name w:val="Название Знак1"/>
    <w:uiPriority w:val="10"/>
    <w:rsid w:val="003235D1"/>
    <w:rPr>
      <w:rFonts w:ascii="Cambria" w:eastAsia="Times New Roman" w:hAnsi="Cambria" w:cs="Times New Roman"/>
      <w:spacing w:val="-10"/>
      <w:kern w:val="28"/>
      <w:sz w:val="56"/>
      <w:szCs w:val="56"/>
    </w:rPr>
  </w:style>
  <w:style w:type="paragraph" w:customStyle="1" w:styleId="xl90">
    <w:name w:val="xl90"/>
    <w:basedOn w:val="a"/>
    <w:rsid w:val="003235D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GHEA Grapalat" w:hAnsi="GHEA Grapalat"/>
      <w:sz w:val="20"/>
      <w:szCs w:val="20"/>
      <w:lang w:val="ru-RU" w:eastAsia="ru-RU"/>
    </w:rPr>
  </w:style>
  <w:style w:type="paragraph" w:customStyle="1" w:styleId="xl91">
    <w:name w:val="xl91"/>
    <w:basedOn w:val="a"/>
    <w:rsid w:val="003235D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LatArm" w:hAnsi="Arial LatArm"/>
      <w:sz w:val="20"/>
      <w:szCs w:val="20"/>
      <w:lang w:val="ru-RU" w:eastAsia="ru-RU"/>
    </w:rPr>
  </w:style>
  <w:style w:type="paragraph" w:customStyle="1" w:styleId="xl92">
    <w:name w:val="xl92"/>
    <w:basedOn w:val="a"/>
    <w:rsid w:val="003235D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lfaen" w:hAnsi="Sylfaen"/>
      <w:color w:val="000000"/>
      <w:sz w:val="20"/>
      <w:szCs w:val="20"/>
      <w:lang w:val="ru-RU" w:eastAsia="ru-RU"/>
    </w:rPr>
  </w:style>
  <w:style w:type="paragraph" w:customStyle="1" w:styleId="xl93">
    <w:name w:val="xl93"/>
    <w:basedOn w:val="a"/>
    <w:rsid w:val="003235D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GHEA Grapalat" w:hAnsi="GHEA Grapalat"/>
      <w:i/>
      <w:iCs/>
      <w:sz w:val="20"/>
      <w:szCs w:val="20"/>
      <w:lang w:val="ru-RU" w:eastAsia="ru-RU"/>
    </w:rPr>
  </w:style>
  <w:style w:type="character" w:customStyle="1" w:styleId="val">
    <w:name w:val="val"/>
    <w:basedOn w:val="a0"/>
    <w:rsid w:val="00895C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8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7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5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5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Standard_%26_Poor%E2%80%99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ru.wikipedia.org/wiki/Standard_%26_Poor%E2%80%99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A2C5D5-7788-4CC0-96E3-18ECD090E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1</Pages>
  <Words>22142</Words>
  <Characters>126215</Characters>
  <Application>Microsoft Office Word</Application>
  <DocSecurity>0</DocSecurity>
  <Lines>1051</Lines>
  <Paragraphs>296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148061</CharactersWithSpaces>
  <SharedDoc>false</SharedDoc>
  <HLinks>
    <vt:vector size="36" baseType="variant">
      <vt:variant>
        <vt:i4>8061043</vt:i4>
      </vt:variant>
      <vt:variant>
        <vt:i4>12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6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H.Avetisyan</dc:creator>
  <cp:keywords>https:/mul2-minfin.gov.am/tasks/543902/oneclick/Apranq_txtayin 7.docx?token=bd8fc7feeb5e21642c5fe9e387d9c225</cp:keywords>
  <cp:lastModifiedBy>User</cp:lastModifiedBy>
  <cp:revision>65</cp:revision>
  <cp:lastPrinted>2018-02-16T07:12:00Z</cp:lastPrinted>
  <dcterms:created xsi:type="dcterms:W3CDTF">2022-10-31T10:53:00Z</dcterms:created>
  <dcterms:modified xsi:type="dcterms:W3CDTF">2025-12-18T08:09:00Z</dcterms:modified>
</cp:coreProperties>
</file>